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1DDA0" w14:textId="77777777" w:rsidR="00104386" w:rsidRDefault="001043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800" w:type="dxa"/>
        <w:tblInd w:w="-75" w:type="dxa"/>
        <w:tblLayout w:type="fixed"/>
        <w:tblLook w:val="0000" w:firstRow="0" w:lastRow="0" w:firstColumn="0" w:lastColumn="0" w:noHBand="0" w:noVBand="0"/>
      </w:tblPr>
      <w:tblGrid>
        <w:gridCol w:w="2410"/>
        <w:gridCol w:w="2700"/>
        <w:gridCol w:w="2340"/>
        <w:gridCol w:w="3350"/>
      </w:tblGrid>
      <w:tr w:rsidR="00104386" w14:paraId="001CA517" w14:textId="77777777">
        <w:trPr>
          <w:trHeight w:val="53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FFB05" w14:textId="77777777" w:rsidR="00104386" w:rsidRDefault="00073BAA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File Number: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DDBFC" w14:textId="77777777" w:rsidR="00104386" w:rsidRDefault="0010438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D456A" w14:textId="77777777" w:rsidR="00104386" w:rsidRDefault="00073BAA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Customer: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CB872" w14:textId="77777777" w:rsidR="00104386" w:rsidRDefault="0010438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04386" w14:paraId="177AC3EB" w14:textId="77777777">
        <w:trPr>
          <w:trHeight w:val="98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61542" w14:textId="77777777" w:rsidR="00104386" w:rsidRDefault="00073BAA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Agency Auditor: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A6C24" w14:textId="77777777" w:rsidR="00104386" w:rsidRDefault="0010438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379DE" w14:textId="32AF625E" w:rsidR="00104386" w:rsidRDefault="00073BAA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del w:id="0" w:author="Bob Freese" w:date="2023-12-06T12:54:00Z">
              <w:r w:rsidDel="0032716E">
                <w:rPr>
                  <w:rFonts w:ascii="Arial" w:eastAsia="Arial" w:hAnsi="Arial" w:cs="Arial"/>
                  <w:b/>
                  <w:sz w:val="20"/>
                  <w:szCs w:val="20"/>
                </w:rPr>
                <w:delText>Agency QCI Inspector:</w:delText>
              </w:r>
            </w:del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71CDB" w14:textId="77777777" w:rsidR="00104386" w:rsidRDefault="0010438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04386" w14:paraId="15BC52C3" w14:textId="77777777">
        <w:trPr>
          <w:trHeight w:val="98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AD75A" w14:textId="77777777" w:rsidR="00104386" w:rsidRDefault="00073BAA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Agency QCI Inspector: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46E64" w14:textId="77777777" w:rsidR="00104386" w:rsidRDefault="0010438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BABE0" w14:textId="77777777" w:rsidR="00104386" w:rsidRDefault="00073BAA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State QCI Inspector: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D7709" w14:textId="77777777" w:rsidR="00104386" w:rsidRDefault="0010438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04386" w14:paraId="16E7EFF3" w14:textId="77777777">
        <w:trPr>
          <w:trHeight w:val="98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FC90B" w14:textId="77777777" w:rsidR="00104386" w:rsidRDefault="00073BAA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Agency QCI Signature: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0B2C3" w14:textId="77777777" w:rsidR="00104386" w:rsidRDefault="0010438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6E823" w14:textId="77777777" w:rsidR="00104386" w:rsidRDefault="00073BAA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State QCI Signature: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465F3" w14:textId="77777777" w:rsidR="00104386" w:rsidRDefault="0010438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04386" w14:paraId="1EEFE13C" w14:textId="77777777">
        <w:trPr>
          <w:trHeight w:val="98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CFA7E" w14:textId="77777777" w:rsidR="00104386" w:rsidRDefault="00073BAA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Agency QCI Inspector Certification Number: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29CF9" w14:textId="77777777" w:rsidR="00104386" w:rsidRDefault="0010438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CD733" w14:textId="77777777" w:rsidR="00104386" w:rsidRDefault="00073BAA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State QCI Inspector Certification Number: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871BA" w14:textId="77777777" w:rsidR="00104386" w:rsidRDefault="0010438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04386" w14:paraId="53972A0A" w14:textId="77777777">
        <w:trPr>
          <w:trHeight w:val="64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08D84" w14:textId="77777777" w:rsidR="00104386" w:rsidRDefault="00073BAA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Date of Full Audit Review: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1EF2C" w14:textId="77777777" w:rsidR="00104386" w:rsidRDefault="0010438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14C51" w14:textId="77777777" w:rsidR="00104386" w:rsidRDefault="00073BAA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Date of Full Audit Review: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99777" w14:textId="77777777" w:rsidR="00104386" w:rsidRDefault="00104386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48B49A7B" w14:textId="77777777" w:rsidR="00104386" w:rsidRDefault="0010438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693494CD" w14:textId="77777777" w:rsidR="00104386" w:rsidRDefault="00104386">
      <w:pPr>
        <w:tabs>
          <w:tab w:val="left" w:pos="975"/>
        </w:tabs>
        <w:rPr>
          <w:rFonts w:ascii="Arial" w:eastAsia="Arial" w:hAnsi="Arial" w:cs="Arial"/>
          <w:sz w:val="4"/>
          <w:szCs w:val="4"/>
          <w:u w:val="single"/>
        </w:rPr>
      </w:pPr>
    </w:p>
    <w:tbl>
      <w:tblPr>
        <w:tblStyle w:val="a0"/>
        <w:tblW w:w="11146" w:type="dxa"/>
        <w:tblInd w:w="-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0"/>
        <w:gridCol w:w="630"/>
        <w:gridCol w:w="2382"/>
        <w:gridCol w:w="1308"/>
        <w:gridCol w:w="6213"/>
        <w:gridCol w:w="13"/>
      </w:tblGrid>
      <w:tr w:rsidR="008265B1" w14:paraId="28DDEAEB" w14:textId="77777777" w:rsidTr="00F01940">
        <w:trPr>
          <w:trHeight w:val="251"/>
        </w:trPr>
        <w:tc>
          <w:tcPr>
            <w:tcW w:w="361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13D6E24" w14:textId="77777777" w:rsidR="008265B1" w:rsidRDefault="008265B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75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7239C" w14:textId="77777777" w:rsidR="008265B1" w:rsidRDefault="008265B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8265B1" w14:paraId="3713BF84" w14:textId="77777777" w:rsidTr="00F01940">
        <w:trPr>
          <w:gridAfter w:val="1"/>
          <w:wAfter w:w="13" w:type="dxa"/>
          <w:trHeight w:val="51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648A0BA4" w14:textId="77777777" w:rsidR="008265B1" w:rsidRDefault="008265B1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Yes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08080"/>
          </w:tcPr>
          <w:p w14:paraId="1EED7D5A" w14:textId="77777777" w:rsidR="008265B1" w:rsidRDefault="008265B1" w:rsidP="008265B1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 w:rsidRPr="008265B1">
              <w:rPr>
                <w:rFonts w:ascii="Arial" w:eastAsia="Arial" w:hAnsi="Arial" w:cs="Arial"/>
                <w:b/>
                <w:color w:val="FFFFFF"/>
                <w:sz w:val="12"/>
                <w:szCs w:val="12"/>
              </w:rPr>
              <w:t xml:space="preserve"> </w:t>
            </w:r>
            <w:r w:rsidRPr="008265B1">
              <w:rPr>
                <w:rFonts w:ascii="Arial" w:eastAsia="Arial" w:hAnsi="Arial" w:cs="Arial"/>
                <w:b/>
                <w:color w:val="FFFFFF"/>
                <w:sz w:val="12"/>
                <w:szCs w:val="12"/>
              </w:rPr>
              <w:br/>
            </w: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No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17EEB951" w14:textId="77777777" w:rsidR="008265B1" w:rsidRDefault="008265B1">
            <w:pP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 xml:space="preserve">Clients 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3C48272D" w14:textId="77777777" w:rsidR="008265B1" w:rsidRDefault="008265B1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Description (If needed)</w:t>
            </w:r>
          </w:p>
        </w:tc>
      </w:tr>
      <w:tr w:rsidR="008265B1" w14:paraId="5D0C1A06" w14:textId="77777777" w:rsidTr="00F01940">
        <w:trPr>
          <w:gridAfter w:val="1"/>
          <w:wAfter w:w="13" w:type="dxa"/>
          <w:trHeight w:val="5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70073" w14:textId="77777777" w:rsidR="008265B1" w:rsidRDefault="008265B1">
            <w:pPr>
              <w:spacing w:before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8F8EC" w14:textId="77777777" w:rsidR="008265B1" w:rsidRDefault="008265B1" w:rsidP="00004C70">
            <w:pPr>
              <w:spacing w:before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2319A" w14:textId="77777777" w:rsidR="008265B1" w:rsidRDefault="008265B1" w:rsidP="00004C70">
            <w:pPr>
              <w:spacing w:before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Number of occupants matches Referral or number documented living in home.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5BFCE" w14:textId="77777777" w:rsidR="008265B1" w:rsidRDefault="008265B1">
            <w:pPr>
              <w:spacing w:before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265B1" w14:paraId="69B0E039" w14:textId="77777777" w:rsidTr="00F01940">
        <w:trPr>
          <w:gridAfter w:val="1"/>
          <w:wAfter w:w="13" w:type="dxa"/>
          <w:trHeight w:val="343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F505E" w14:textId="77777777" w:rsidR="008265B1" w:rsidRDefault="008265B1">
            <w:pPr>
              <w:spacing w:before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AE71C" w14:textId="77777777" w:rsidR="008265B1" w:rsidRDefault="008265B1">
            <w:pPr>
              <w:spacing w:before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10985" w14:textId="77777777" w:rsidR="008265B1" w:rsidRDefault="008265B1">
            <w:pPr>
              <w:spacing w:before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Dwelling type correct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6FFD1" w14:textId="77777777" w:rsidR="008265B1" w:rsidRDefault="008265B1">
            <w:pPr>
              <w:spacing w:before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265B1" w14:paraId="402E35A9" w14:textId="77777777" w:rsidTr="00F01940">
        <w:trPr>
          <w:gridAfter w:val="1"/>
          <w:wAfter w:w="13" w:type="dxa"/>
          <w:trHeight w:val="343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6C8BE" w14:textId="77777777" w:rsidR="008265B1" w:rsidRDefault="008265B1">
            <w:pPr>
              <w:spacing w:before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FF94A" w14:textId="77777777" w:rsidR="008265B1" w:rsidRDefault="008265B1">
            <w:pPr>
              <w:spacing w:before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B64AD" w14:textId="77777777" w:rsidR="008265B1" w:rsidRDefault="008265B1">
            <w:pPr>
              <w:spacing w:before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Primary and Secondary fuel types correct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1FDB1" w14:textId="77777777" w:rsidR="008265B1" w:rsidRDefault="008265B1">
            <w:pPr>
              <w:spacing w:before="48"/>
              <w:ind w:right="75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188827A9" w14:textId="77777777" w:rsidTr="00F01940">
        <w:trPr>
          <w:gridAfter w:val="1"/>
          <w:wAfter w:w="13" w:type="dxa"/>
          <w:trHeight w:val="53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47CD5D60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Yes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2C840292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 w:rsidRPr="008265B1">
              <w:rPr>
                <w:rFonts w:ascii="Arial" w:eastAsia="Arial" w:hAnsi="Arial" w:cs="Arial"/>
                <w:b/>
                <w:color w:val="FFFFFF"/>
                <w:sz w:val="12"/>
                <w:szCs w:val="12"/>
              </w:rPr>
              <w:t xml:space="preserve"> </w:t>
            </w:r>
            <w:r w:rsidRPr="008265B1">
              <w:rPr>
                <w:rFonts w:ascii="Arial" w:eastAsia="Arial" w:hAnsi="Arial" w:cs="Arial"/>
                <w:b/>
                <w:color w:val="FFFFFF"/>
                <w:sz w:val="12"/>
                <w:szCs w:val="12"/>
              </w:rPr>
              <w:br/>
            </w: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No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5F635495" w14:textId="77777777" w:rsidR="00405225" w:rsidRDefault="00405225" w:rsidP="00405225">
            <w:pP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 xml:space="preserve">Audit Information 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00B0C527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Description (If needed)</w:t>
            </w:r>
          </w:p>
        </w:tc>
      </w:tr>
      <w:tr w:rsidR="00405225" w14:paraId="7B650191" w14:textId="77777777" w:rsidTr="00F01940">
        <w:trPr>
          <w:gridAfter w:val="1"/>
          <w:wAfter w:w="13" w:type="dxa"/>
          <w:trHeight w:val="35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6449B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2B4DC" w14:textId="77777777" w:rsidR="00405225" w:rsidRDefault="00405225" w:rsidP="0040522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0FCBD" w14:textId="77777777" w:rsidR="00405225" w:rsidRDefault="00405225" w:rsidP="0040522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Correct cost libraries selected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CCDEE" w14:textId="77777777" w:rsidR="00405225" w:rsidRDefault="00405225" w:rsidP="00405225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405225" w14:paraId="0B8CA10E" w14:textId="77777777" w:rsidTr="00F01940">
        <w:trPr>
          <w:gridAfter w:val="1"/>
          <w:wAfter w:w="13" w:type="dxa"/>
          <w:trHeight w:val="37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A1D45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1DB2C" w14:textId="77777777" w:rsidR="00405225" w:rsidRDefault="00405225" w:rsidP="0040522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2119C" w14:textId="77777777" w:rsidR="00405225" w:rsidRDefault="00405225" w:rsidP="0040522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Conditioned number of stories correct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A535A" w14:textId="77777777" w:rsidR="00405225" w:rsidRDefault="00405225" w:rsidP="00405225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405225" w14:paraId="6AB381DB" w14:textId="77777777" w:rsidTr="00F01940">
        <w:trPr>
          <w:gridAfter w:val="1"/>
          <w:wAfter w:w="13" w:type="dxa"/>
          <w:trHeight w:val="36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B4538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B327D" w14:textId="77777777" w:rsidR="00405225" w:rsidRDefault="00405225" w:rsidP="0040522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CA147" w14:textId="77777777" w:rsidR="00405225" w:rsidRDefault="00405225" w:rsidP="0040522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Conditioned square feet correct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3FFA7" w14:textId="77777777" w:rsidR="00405225" w:rsidRDefault="00405225" w:rsidP="00405225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405225" w14:paraId="25B26C6B" w14:textId="77777777" w:rsidTr="00F01940">
        <w:trPr>
          <w:gridAfter w:val="1"/>
          <w:wAfter w:w="13" w:type="dxa"/>
          <w:trHeight w:val="36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9A6BF" w14:textId="77777777" w:rsidR="00405225" w:rsidRDefault="00405225" w:rsidP="0040522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EAE59" w14:textId="77777777" w:rsidR="00405225" w:rsidRDefault="00405225" w:rsidP="0040522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378AD" w14:textId="77777777" w:rsidR="00405225" w:rsidRDefault="00405225" w:rsidP="0040522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NEAT/MHEA Audit in File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977B6" w14:textId="77777777" w:rsidR="00405225" w:rsidRDefault="00405225" w:rsidP="00405225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405225" w14:paraId="2ADEFB06" w14:textId="77777777" w:rsidTr="00F01940">
        <w:trPr>
          <w:gridAfter w:val="1"/>
          <w:wAfter w:w="13" w:type="dxa"/>
          <w:trHeight w:val="52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48F5FC8B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Yes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1FE638C4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 w:rsidRPr="008265B1">
              <w:rPr>
                <w:rFonts w:ascii="Arial" w:eastAsia="Arial" w:hAnsi="Arial" w:cs="Arial"/>
                <w:b/>
                <w:color w:val="FFFFFF"/>
                <w:sz w:val="12"/>
                <w:szCs w:val="12"/>
              </w:rPr>
              <w:t xml:space="preserve"> </w:t>
            </w:r>
            <w:r w:rsidRPr="008265B1">
              <w:rPr>
                <w:rFonts w:ascii="Arial" w:eastAsia="Arial" w:hAnsi="Arial" w:cs="Arial"/>
                <w:b/>
                <w:color w:val="FFFFFF"/>
                <w:sz w:val="12"/>
                <w:szCs w:val="12"/>
              </w:rPr>
              <w:br/>
            </w: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No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5E1C69A1" w14:textId="77777777" w:rsidR="00405225" w:rsidRDefault="00405225" w:rsidP="00405225">
            <w:pPr>
              <w:rPr>
                <w:rFonts w:ascii="Arial" w:eastAsia="Arial" w:hAnsi="Arial" w:cs="Arial"/>
                <w:b/>
                <w:i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Walls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030D28B3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Description (If needed)</w:t>
            </w:r>
          </w:p>
        </w:tc>
      </w:tr>
      <w:tr w:rsidR="00405225" w14:paraId="65D95901" w14:textId="77777777" w:rsidTr="00F01940">
        <w:trPr>
          <w:gridAfter w:val="1"/>
          <w:wAfter w:w="13" w:type="dxa"/>
          <w:trHeight w:val="54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0DE29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7B898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14FB3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N-S and E-W walls square feet match  and are reasonable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B4D83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67BDDF15" w14:textId="77777777" w:rsidTr="00F01940">
        <w:trPr>
          <w:gridAfter w:val="1"/>
          <w:wAfter w:w="13" w:type="dxa"/>
          <w:trHeight w:val="5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860F7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CC942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1C78A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Existing wall components and insulation levels match field data collection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0B573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20CC09A4" w14:textId="77777777" w:rsidTr="00F01940">
        <w:trPr>
          <w:gridAfter w:val="1"/>
          <w:wAfter w:w="13" w:type="dxa"/>
          <w:trHeight w:val="35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40E74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B7293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743BF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Correct “added insulation” type selected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EE822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709E7511" w14:textId="77777777" w:rsidTr="00F01940">
        <w:trPr>
          <w:gridAfter w:val="1"/>
          <w:wAfter w:w="13" w:type="dxa"/>
          <w:trHeight w:val="513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4E9A8F46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Yes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1A776133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 w:rsidRPr="008265B1">
              <w:rPr>
                <w:rFonts w:ascii="Arial" w:eastAsia="Arial" w:hAnsi="Arial" w:cs="Arial"/>
                <w:b/>
                <w:color w:val="FFFFFF"/>
                <w:sz w:val="12"/>
                <w:szCs w:val="12"/>
              </w:rPr>
              <w:t xml:space="preserve"> </w:t>
            </w:r>
            <w:r w:rsidRPr="008265B1">
              <w:rPr>
                <w:rFonts w:ascii="Arial" w:eastAsia="Arial" w:hAnsi="Arial" w:cs="Arial"/>
                <w:b/>
                <w:color w:val="FFFFFF"/>
                <w:sz w:val="12"/>
                <w:szCs w:val="12"/>
              </w:rPr>
              <w:br/>
            </w: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No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70D8A329" w14:textId="77777777" w:rsidR="00405225" w:rsidRDefault="00405225" w:rsidP="00405225">
            <w:pPr>
              <w:rPr>
                <w:rFonts w:ascii="Arial" w:eastAsia="Arial" w:hAnsi="Arial" w:cs="Arial"/>
                <w:b/>
                <w:i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Windows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41F86098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Description (If needed)</w:t>
            </w:r>
          </w:p>
        </w:tc>
      </w:tr>
      <w:tr w:rsidR="00405225" w14:paraId="54C70302" w14:textId="77777777" w:rsidTr="00F01940">
        <w:trPr>
          <w:gridAfter w:val="1"/>
          <w:wAfter w:w="13" w:type="dxa"/>
          <w:trHeight w:val="567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E02D1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EC64B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A1831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Existing window components and orientation matches field data collection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EEDD7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02DB2211" w14:textId="77777777" w:rsidTr="00F01940">
        <w:trPr>
          <w:gridAfter w:val="1"/>
          <w:wAfter w:w="13" w:type="dxa"/>
          <w:trHeight w:val="53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B3C84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D7729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12640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Reasonable exterior shading and leakiness values selected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55498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5F1CD011" w14:textId="77777777" w:rsidTr="00F01940">
        <w:trPr>
          <w:gridAfter w:val="1"/>
          <w:wAfter w:w="13" w:type="dxa"/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6874C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12D08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93BC9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Window dimensions match field data collection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76A7C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18A79C08" w14:textId="77777777" w:rsidTr="00F01940">
        <w:trPr>
          <w:gridAfter w:val="1"/>
          <w:wAfter w:w="13" w:type="dxa"/>
          <w:trHeight w:val="80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6FEC7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919FE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70F4C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Windows modeled for replacement meet program specifications and documentation provided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2B145" w14:textId="77777777" w:rsidR="00405225" w:rsidRDefault="00405225" w:rsidP="00405225">
            <w:pPr>
              <w:tabs>
                <w:tab w:val="left" w:pos="4357"/>
              </w:tabs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4B703F03" w14:textId="77777777" w:rsidTr="00F01940">
        <w:trPr>
          <w:gridAfter w:val="1"/>
          <w:wAfter w:w="13" w:type="dxa"/>
          <w:trHeight w:val="52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71198AF6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Yes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7BF4F813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 w:rsidRPr="008265B1">
              <w:rPr>
                <w:rFonts w:ascii="Arial" w:eastAsia="Arial" w:hAnsi="Arial" w:cs="Arial"/>
                <w:b/>
                <w:color w:val="FFFFFF"/>
                <w:sz w:val="12"/>
                <w:szCs w:val="12"/>
              </w:rPr>
              <w:t xml:space="preserve"> </w:t>
            </w:r>
            <w:r w:rsidRPr="008265B1">
              <w:rPr>
                <w:rFonts w:ascii="Arial" w:eastAsia="Arial" w:hAnsi="Arial" w:cs="Arial"/>
                <w:b/>
                <w:color w:val="FFFFFF"/>
                <w:sz w:val="12"/>
                <w:szCs w:val="12"/>
              </w:rPr>
              <w:br/>
            </w: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No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7FDDE2B7" w14:textId="77777777" w:rsidR="00405225" w:rsidRDefault="00405225" w:rsidP="00405225">
            <w:pPr>
              <w:rPr>
                <w:rFonts w:ascii="Arial" w:eastAsia="Arial" w:hAnsi="Arial" w:cs="Arial"/>
                <w:b/>
                <w:i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Doors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7E4F8362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Description (If needed)</w:t>
            </w:r>
          </w:p>
        </w:tc>
      </w:tr>
      <w:tr w:rsidR="00405225" w14:paraId="336689D2" w14:textId="77777777" w:rsidTr="00F01940">
        <w:trPr>
          <w:gridAfter w:val="1"/>
          <w:wAfter w:w="13" w:type="dxa"/>
          <w:trHeight w:val="568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E2C09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C15DD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F626E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Existing door components and cardinal direction match field data collection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FD0B5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36D7BF72" w14:textId="77777777" w:rsidTr="00F01940">
        <w:trPr>
          <w:gridAfter w:val="1"/>
          <w:wAfter w:w="13" w:type="dxa"/>
          <w:trHeight w:val="80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1FD80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70AE4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99C2E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Reasonable storm door condition and leakiness selected; orientations match field data collection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951E6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16270D34" w14:textId="77777777" w:rsidTr="00F01940">
        <w:trPr>
          <w:gridAfter w:val="1"/>
          <w:wAfter w:w="13" w:type="dxa"/>
          <w:trHeight w:val="5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0DD8388E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Yes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3AFE65A5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 w:rsidRPr="008265B1">
              <w:rPr>
                <w:rFonts w:ascii="Arial" w:eastAsia="Arial" w:hAnsi="Arial" w:cs="Arial"/>
                <w:b/>
                <w:color w:val="FFFFFF"/>
                <w:sz w:val="12"/>
                <w:szCs w:val="12"/>
              </w:rPr>
              <w:t xml:space="preserve"> </w:t>
            </w:r>
            <w:r w:rsidRPr="008265B1">
              <w:rPr>
                <w:rFonts w:ascii="Arial" w:eastAsia="Arial" w:hAnsi="Arial" w:cs="Arial"/>
                <w:b/>
                <w:color w:val="FFFFFF"/>
                <w:sz w:val="12"/>
                <w:szCs w:val="12"/>
              </w:rPr>
              <w:br/>
            </w: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No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4C8E3E69" w14:textId="77777777" w:rsidR="00405225" w:rsidRDefault="00405225" w:rsidP="00405225">
            <w:pPr>
              <w:rPr>
                <w:rFonts w:ascii="Arial" w:eastAsia="Arial" w:hAnsi="Arial" w:cs="Arial"/>
                <w:b/>
                <w:i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Unfinished Attics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07FD2953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Description (If needed)</w:t>
            </w:r>
          </w:p>
        </w:tc>
      </w:tr>
      <w:tr w:rsidR="00405225" w14:paraId="652DF321" w14:textId="77777777" w:rsidTr="00F01940">
        <w:trPr>
          <w:gridAfter w:val="1"/>
          <w:wAfter w:w="13" w:type="dxa"/>
          <w:trHeight w:val="5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23245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F6B9D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04B44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Attic(s) square footage reasonable for overall building dimensions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43263" w14:textId="77777777" w:rsidR="00405225" w:rsidRDefault="00405225" w:rsidP="00405225">
            <w:pPr>
              <w:tabs>
                <w:tab w:val="left" w:pos="4455"/>
              </w:tabs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2A6B0E77" w14:textId="77777777" w:rsidTr="00F01940">
        <w:trPr>
          <w:gridAfter w:val="1"/>
          <w:wAfter w:w="13" w:type="dxa"/>
          <w:trHeight w:val="80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519DF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E5488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DBB0D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Existing attic(s) components and insulation levels match field data collection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DACCD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5C277AE1" w14:textId="77777777" w:rsidTr="00F01940">
        <w:trPr>
          <w:gridAfter w:val="1"/>
          <w:wAfter w:w="13" w:type="dxa"/>
          <w:trHeight w:val="36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6A479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0AD78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BA391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Correct “added insulation” type selected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EDCBF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3B987F50" w14:textId="77777777" w:rsidTr="00F01940">
        <w:trPr>
          <w:gridAfter w:val="1"/>
          <w:wAfter w:w="13" w:type="dxa"/>
          <w:trHeight w:val="5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71A1EE5D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Yes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6C4263D0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 w:rsidRPr="008265B1">
              <w:rPr>
                <w:rFonts w:ascii="Arial" w:eastAsia="Arial" w:hAnsi="Arial" w:cs="Arial"/>
                <w:b/>
                <w:color w:val="FFFFFF"/>
                <w:sz w:val="12"/>
                <w:szCs w:val="12"/>
              </w:rPr>
              <w:t xml:space="preserve"> </w:t>
            </w:r>
            <w:r w:rsidRPr="008265B1">
              <w:rPr>
                <w:rFonts w:ascii="Arial" w:eastAsia="Arial" w:hAnsi="Arial" w:cs="Arial"/>
                <w:b/>
                <w:color w:val="FFFFFF"/>
                <w:sz w:val="12"/>
                <w:szCs w:val="12"/>
              </w:rPr>
              <w:br/>
            </w: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No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49FC107B" w14:textId="77777777" w:rsidR="00405225" w:rsidRDefault="00405225" w:rsidP="00405225">
            <w:pPr>
              <w:rPr>
                <w:rFonts w:ascii="Arial" w:eastAsia="Arial" w:hAnsi="Arial" w:cs="Arial"/>
                <w:b/>
                <w:i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Finished Attics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66112A81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Description (If needed)</w:t>
            </w:r>
          </w:p>
        </w:tc>
      </w:tr>
      <w:tr w:rsidR="00405225" w14:paraId="707D728C" w14:textId="77777777" w:rsidTr="00F01940">
        <w:trPr>
          <w:gridAfter w:val="1"/>
          <w:wAfter w:w="13" w:type="dxa"/>
          <w:trHeight w:val="568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901D8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896E2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126A7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Attic(s) square footage reasonable for overall building dimensions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4CA9A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0EE099FE" w14:textId="77777777" w:rsidTr="00F01940">
        <w:trPr>
          <w:gridAfter w:val="1"/>
          <w:wAfter w:w="13" w:type="dxa"/>
          <w:trHeight w:val="748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067C3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63E6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A7A60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Existing attic(s) components and insulation levels match field data collection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56642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409054DC" w14:textId="77777777" w:rsidTr="00F01940">
        <w:trPr>
          <w:gridAfter w:val="1"/>
          <w:wAfter w:w="13" w:type="dxa"/>
          <w:trHeight w:val="37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05899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3CFAF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327D7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Correct “added insulation” type selected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C56F1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62FE4270" w14:textId="77777777" w:rsidTr="00F01940">
        <w:trPr>
          <w:gridAfter w:val="1"/>
          <w:wAfter w:w="13" w:type="dxa"/>
          <w:trHeight w:val="81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458C1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DE657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A65C1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four components of a finished attic are modeled unless field data indicates otherwise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E8842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7AB1211E" w14:textId="77777777" w:rsidTr="00F01940">
        <w:trPr>
          <w:gridAfter w:val="1"/>
          <w:wAfter w:w="13" w:type="dxa"/>
          <w:trHeight w:val="5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4F47A345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Yes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0A4F6D14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 w:rsidRPr="008265B1">
              <w:rPr>
                <w:rFonts w:ascii="Arial" w:eastAsia="Arial" w:hAnsi="Arial" w:cs="Arial"/>
                <w:b/>
                <w:color w:val="FFFFFF"/>
                <w:sz w:val="12"/>
                <w:szCs w:val="12"/>
              </w:rPr>
              <w:t xml:space="preserve"> </w:t>
            </w:r>
            <w:r w:rsidRPr="008265B1">
              <w:rPr>
                <w:rFonts w:ascii="Arial" w:eastAsia="Arial" w:hAnsi="Arial" w:cs="Arial"/>
                <w:b/>
                <w:color w:val="FFFFFF"/>
                <w:sz w:val="12"/>
                <w:szCs w:val="12"/>
              </w:rPr>
              <w:br/>
            </w: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No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24185808" w14:textId="77777777" w:rsidR="00405225" w:rsidRDefault="00405225" w:rsidP="00405225">
            <w:pPr>
              <w:rPr>
                <w:rFonts w:ascii="Arial" w:eastAsia="Arial" w:hAnsi="Arial" w:cs="Arial"/>
                <w:b/>
                <w:i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Foundations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54F5F47C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Description (If needed)</w:t>
            </w:r>
          </w:p>
        </w:tc>
      </w:tr>
      <w:tr w:rsidR="00405225" w14:paraId="209F3746" w14:textId="77777777" w:rsidTr="00F01940">
        <w:trPr>
          <w:gridAfter w:val="1"/>
          <w:wAfter w:w="13" w:type="dxa"/>
          <w:trHeight w:val="5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08790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D8F55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078A3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Foundation(s) square footage reasonable for overall building dimensions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0C701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23253F09" w14:textId="77777777" w:rsidTr="00F01940">
        <w:trPr>
          <w:gridAfter w:val="1"/>
          <w:wAfter w:w="13" w:type="dxa"/>
          <w:trHeight w:val="81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83DF7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DF5CA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AFDAD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Existing foundation(s) components and insulation levels match field data collection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2D7FF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09E10389" w14:textId="77777777" w:rsidTr="00F01940">
        <w:trPr>
          <w:gridAfter w:val="1"/>
          <w:wAfter w:w="13" w:type="dxa"/>
          <w:trHeight w:val="36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FF73C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CB721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A29E7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Correct foundation type selected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6769C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0CF0C37C" w14:textId="77777777" w:rsidTr="00F01940">
        <w:trPr>
          <w:gridAfter w:val="1"/>
          <w:wAfter w:w="13" w:type="dxa"/>
          <w:trHeight w:val="35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14F7A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2B159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A5563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Correct “added insulation” type selected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A7755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397BAB21" w14:textId="77777777" w:rsidTr="00F01940">
        <w:trPr>
          <w:gridAfter w:val="1"/>
          <w:wAfter w:w="13" w:type="dxa"/>
          <w:trHeight w:val="333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82A17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3771F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D8DAB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Proper foundation Conditioned Selected?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0B5CE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10E1FBCA" w14:textId="77777777" w:rsidTr="00F01940">
        <w:trPr>
          <w:gridAfter w:val="1"/>
          <w:wAfter w:w="13" w:type="dxa"/>
          <w:trHeight w:val="558"/>
        </w:trPr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5860DE3D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lastRenderedPageBreak/>
              <w:t>Yes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173AAE6B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 w:rsidRPr="008265B1">
              <w:rPr>
                <w:rFonts w:ascii="Arial" w:eastAsia="Arial" w:hAnsi="Arial" w:cs="Arial"/>
                <w:b/>
                <w:color w:val="FFFFFF"/>
                <w:sz w:val="12"/>
                <w:szCs w:val="12"/>
              </w:rPr>
              <w:t xml:space="preserve"> </w:t>
            </w:r>
            <w:r w:rsidRPr="008265B1">
              <w:rPr>
                <w:rFonts w:ascii="Arial" w:eastAsia="Arial" w:hAnsi="Arial" w:cs="Arial"/>
                <w:b/>
                <w:color w:val="FFFFFF"/>
                <w:sz w:val="12"/>
                <w:szCs w:val="12"/>
              </w:rPr>
              <w:br/>
            </w: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No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4141F3B2" w14:textId="77777777" w:rsidR="00405225" w:rsidRDefault="00405225" w:rsidP="00405225">
            <w:pPr>
              <w:rPr>
                <w:rFonts w:ascii="Arial" w:eastAsia="Arial" w:hAnsi="Arial" w:cs="Arial"/>
                <w:b/>
                <w:i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Heating</w:t>
            </w:r>
          </w:p>
        </w:tc>
        <w:tc>
          <w:tcPr>
            <w:tcW w:w="6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1A2ECFAE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Description (If needed)</w:t>
            </w:r>
          </w:p>
        </w:tc>
      </w:tr>
      <w:tr w:rsidR="00405225" w14:paraId="42BCAE53" w14:textId="77777777" w:rsidTr="00F01940">
        <w:trPr>
          <w:gridAfter w:val="1"/>
          <w:wAfter w:w="13" w:type="dxa"/>
          <w:trHeight w:val="80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522FD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C1D00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161B8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All heating systems (Primary &amp; Secondary) are accounted for and part of the model 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E85B8" w14:textId="77777777" w:rsidR="00405225" w:rsidRDefault="00405225" w:rsidP="00405225">
            <w:pPr>
              <w:tabs>
                <w:tab w:val="left" w:pos="5033"/>
              </w:tabs>
              <w:rPr>
                <w:rFonts w:ascii="Arial" w:eastAsia="Arial" w:hAnsi="Arial" w:cs="Arial"/>
                <w:sz w:val="20"/>
                <w:szCs w:val="20"/>
              </w:rPr>
            </w:pPr>
            <w:bookmarkStart w:id="1" w:name="_heading=h.gjdgxs" w:colFirst="0" w:colLast="0"/>
            <w:bookmarkEnd w:id="1"/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</w:p>
        </w:tc>
      </w:tr>
      <w:tr w:rsidR="00405225" w14:paraId="23728059" w14:textId="77777777" w:rsidTr="00F01940">
        <w:trPr>
          <w:gridAfter w:val="1"/>
          <w:wAfter w:w="13" w:type="dxa"/>
          <w:trHeight w:val="81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86EC2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DE2B1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E6E73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Existing heating system testing, fuel, condition and location match field data collection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01CED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37F6DE0F" w14:textId="77777777" w:rsidTr="00F01940">
        <w:trPr>
          <w:gridAfter w:val="1"/>
          <w:wAfter w:w="13" w:type="dxa"/>
          <w:trHeight w:val="523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29E69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4184F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55368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Replacement system information is accurate (AFUE, Cost, etc.) 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DAC47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476FF16A" w14:textId="77777777" w:rsidTr="00F01940">
        <w:trPr>
          <w:gridAfter w:val="1"/>
          <w:wAfter w:w="13" w:type="dxa"/>
          <w:trHeight w:val="5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1BD1E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0EF4F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96125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If secondary heating systems present, “heat supplied” breakdown is reasonable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0B22B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3EE6BE4D" w14:textId="77777777" w:rsidTr="00F01940">
        <w:trPr>
          <w:gridAfter w:val="1"/>
          <w:wAfter w:w="13" w:type="dxa"/>
          <w:trHeight w:val="6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D4886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40E6D" w14:textId="77777777" w:rsidR="00405225" w:rsidRDefault="00405225" w:rsidP="00405225">
            <w:pPr>
              <w:spacing w:before="48" w:after="48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A4BF4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Heat Loss Calculation/Manual J completed and in file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0C01C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42C933E7" w14:textId="77777777" w:rsidTr="00F01940">
        <w:trPr>
          <w:gridAfter w:val="1"/>
          <w:wAfter w:w="13" w:type="dxa"/>
          <w:trHeight w:val="5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351F586E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Yes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0E90403E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 w:rsidRPr="008265B1">
              <w:rPr>
                <w:rFonts w:ascii="Arial" w:eastAsia="Arial" w:hAnsi="Arial" w:cs="Arial"/>
                <w:b/>
                <w:color w:val="FFFFFF"/>
                <w:sz w:val="12"/>
                <w:szCs w:val="12"/>
              </w:rPr>
              <w:t xml:space="preserve"> </w:t>
            </w:r>
            <w:r w:rsidRPr="008265B1">
              <w:rPr>
                <w:rFonts w:ascii="Arial" w:eastAsia="Arial" w:hAnsi="Arial" w:cs="Arial"/>
                <w:b/>
                <w:color w:val="FFFFFF"/>
                <w:sz w:val="12"/>
                <w:szCs w:val="12"/>
              </w:rPr>
              <w:br/>
            </w: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No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4EFD3A8D" w14:textId="77777777" w:rsidR="00405225" w:rsidRDefault="00405225" w:rsidP="00405225">
            <w:pPr>
              <w:rPr>
                <w:rFonts w:ascii="Arial" w:eastAsia="Arial" w:hAnsi="Arial" w:cs="Arial"/>
                <w:b/>
                <w:i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Ducts/Infiltration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63BC1D9E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Description (If needed)</w:t>
            </w:r>
          </w:p>
        </w:tc>
      </w:tr>
      <w:tr w:rsidR="00405225" w14:paraId="7E0730F1" w14:textId="77777777" w:rsidTr="00F01940">
        <w:trPr>
          <w:gridAfter w:val="1"/>
          <w:wAfter w:w="13" w:type="dxa"/>
          <w:trHeight w:val="5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90846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F39BA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65550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“Before Wx” CFM50 reading matches field data collection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38F24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2FC913E0" w14:textId="77777777" w:rsidTr="00F01940">
        <w:trPr>
          <w:gridAfter w:val="1"/>
          <w:wAfter w:w="13" w:type="dxa"/>
          <w:trHeight w:val="36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D77B9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6DCE2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49A7F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“After Wx” CFM50 target reasonable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7F685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6851EE5D" w14:textId="77777777" w:rsidTr="00F01940">
        <w:trPr>
          <w:gridAfter w:val="1"/>
          <w:wAfter w:w="13" w:type="dxa"/>
          <w:trHeight w:val="35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C3DC2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A1CF6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5C8E9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Infiltration reduction cost reasonable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94752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2E2BC633" w14:textId="77777777" w:rsidTr="00F01940">
        <w:trPr>
          <w:gridAfter w:val="1"/>
          <w:wAfter w:w="13" w:type="dxa"/>
          <w:trHeight w:val="53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2A325894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Yes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687CE3BB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 w:rsidRPr="008265B1">
              <w:rPr>
                <w:rFonts w:ascii="Arial" w:eastAsia="Arial" w:hAnsi="Arial" w:cs="Arial"/>
                <w:b/>
                <w:color w:val="FFFFFF"/>
                <w:sz w:val="12"/>
                <w:szCs w:val="12"/>
              </w:rPr>
              <w:t xml:space="preserve"> </w:t>
            </w:r>
            <w:r w:rsidRPr="008265B1">
              <w:rPr>
                <w:rFonts w:ascii="Arial" w:eastAsia="Arial" w:hAnsi="Arial" w:cs="Arial"/>
                <w:b/>
                <w:color w:val="FFFFFF"/>
                <w:sz w:val="12"/>
                <w:szCs w:val="12"/>
              </w:rPr>
              <w:br/>
            </w: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No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1A395F18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Water Heating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2601CD40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Description (If needed)</w:t>
            </w:r>
          </w:p>
        </w:tc>
      </w:tr>
      <w:tr w:rsidR="00405225" w14:paraId="5737601D" w14:textId="77777777" w:rsidTr="00F01940">
        <w:trPr>
          <w:gridAfter w:val="1"/>
          <w:wAfter w:w="13" w:type="dxa"/>
          <w:trHeight w:val="55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F63F9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B324E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5B4EC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Existing equipment information, fuel, and location match field data collection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AB2BB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14E3F180" w14:textId="77777777" w:rsidTr="00F01940">
        <w:trPr>
          <w:gridAfter w:val="1"/>
          <w:wAfter w:w="13" w:type="dxa"/>
          <w:trHeight w:val="62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F0A83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2EC1F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96BBC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Replacement water heater selected is correct model and correct fuel selected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6C942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30754DF2" w14:textId="77777777" w:rsidTr="00F01940">
        <w:trPr>
          <w:gridAfter w:val="1"/>
          <w:wAfter w:w="13" w:type="dxa"/>
          <w:trHeight w:val="5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07B46D2E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Yes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2FCD4199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 w:rsidRPr="008265B1">
              <w:rPr>
                <w:rFonts w:ascii="Arial" w:eastAsia="Arial" w:hAnsi="Arial" w:cs="Arial"/>
                <w:b/>
                <w:color w:val="FFFFFF"/>
                <w:sz w:val="12"/>
                <w:szCs w:val="12"/>
              </w:rPr>
              <w:t xml:space="preserve"> </w:t>
            </w:r>
            <w:r w:rsidRPr="008265B1">
              <w:rPr>
                <w:rFonts w:ascii="Arial" w:eastAsia="Arial" w:hAnsi="Arial" w:cs="Arial"/>
                <w:b/>
                <w:color w:val="FFFFFF"/>
                <w:sz w:val="12"/>
                <w:szCs w:val="12"/>
              </w:rPr>
              <w:br/>
            </w: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No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705A53C9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Refrigerators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544D319E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Description (If needed)</w:t>
            </w:r>
          </w:p>
        </w:tc>
      </w:tr>
      <w:tr w:rsidR="00405225" w14:paraId="60BFC956" w14:textId="77777777" w:rsidTr="00F01940">
        <w:trPr>
          <w:gridAfter w:val="1"/>
          <w:wAfter w:w="13" w:type="dxa"/>
          <w:trHeight w:val="63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C04B3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CFAF4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437C3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Existing equipment information, and location match field data collection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BF481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5E178A57" w14:textId="77777777" w:rsidTr="00F01940">
        <w:trPr>
          <w:gridAfter w:val="1"/>
          <w:wAfter w:w="13" w:type="dxa"/>
          <w:trHeight w:val="54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BC53B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A2BDE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1CFC6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Replacement refrigerator selected is correct size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C9687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431F33E6" w14:textId="77777777" w:rsidTr="00F01940">
        <w:trPr>
          <w:gridAfter w:val="1"/>
          <w:wAfter w:w="13" w:type="dxa"/>
          <w:trHeight w:val="5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48230884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Yes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030A92CA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 w:rsidRPr="008265B1">
              <w:rPr>
                <w:rFonts w:ascii="Arial" w:eastAsia="Arial" w:hAnsi="Arial" w:cs="Arial"/>
                <w:b/>
                <w:color w:val="FFFFFF"/>
                <w:sz w:val="12"/>
                <w:szCs w:val="12"/>
              </w:rPr>
              <w:t xml:space="preserve"> </w:t>
            </w:r>
            <w:r w:rsidRPr="008265B1">
              <w:rPr>
                <w:rFonts w:ascii="Arial" w:eastAsia="Arial" w:hAnsi="Arial" w:cs="Arial"/>
                <w:b/>
                <w:color w:val="FFFFFF"/>
                <w:sz w:val="12"/>
                <w:szCs w:val="12"/>
              </w:rPr>
              <w:br/>
            </w: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No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47ADF2E6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Misc. Measures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774C3F24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Description (If needed)</w:t>
            </w:r>
          </w:p>
        </w:tc>
      </w:tr>
      <w:tr w:rsidR="00405225" w14:paraId="7D508079" w14:textId="77777777" w:rsidTr="00F01940">
        <w:trPr>
          <w:gridAfter w:val="1"/>
          <w:wAfter w:w="13" w:type="dxa"/>
          <w:trHeight w:val="60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E715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BD304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B17BE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repairs modeled reasonable and justified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AC550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7CBA2393" w14:textId="77777777" w:rsidTr="00F01940">
        <w:trPr>
          <w:gridAfter w:val="1"/>
          <w:wAfter w:w="13" w:type="dxa"/>
          <w:trHeight w:val="37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DB02D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C5888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D3D5C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H&amp;S modeled reasonable and justified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7D81A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55365365" w14:textId="77777777" w:rsidTr="00F01940">
        <w:trPr>
          <w:gridAfter w:val="1"/>
          <w:wAfter w:w="13" w:type="dxa"/>
          <w:trHeight w:val="63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3BF35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B1106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8D291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identified costs (CFL/LED bulbs, flow restrictors, etc.) are entered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2F823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05225" w14:paraId="1C72B7F7" w14:textId="77777777" w:rsidTr="00F01940">
        <w:trPr>
          <w:gridAfter w:val="1"/>
          <w:wAfter w:w="13" w:type="dxa"/>
          <w:trHeight w:val="5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202A2D20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Yes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0D11D987" w14:textId="77777777" w:rsidR="00405225" w:rsidRDefault="00405225" w:rsidP="00405225">
            <w:pPr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 w:rsidRPr="008265B1">
              <w:rPr>
                <w:rFonts w:ascii="Arial" w:eastAsia="Arial" w:hAnsi="Arial" w:cs="Arial"/>
                <w:b/>
                <w:color w:val="FFFFFF"/>
                <w:sz w:val="12"/>
                <w:szCs w:val="12"/>
              </w:rPr>
              <w:t xml:space="preserve"> </w:t>
            </w:r>
            <w:r w:rsidRPr="008265B1">
              <w:rPr>
                <w:rFonts w:ascii="Arial" w:eastAsia="Arial" w:hAnsi="Arial" w:cs="Arial"/>
                <w:b/>
                <w:color w:val="FFFFFF"/>
                <w:sz w:val="12"/>
                <w:szCs w:val="12"/>
              </w:rPr>
              <w:br/>
            </w: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No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00D2CCAA" w14:textId="77777777" w:rsidR="00405225" w:rsidRDefault="00405225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 xml:space="preserve">File Audit Review (complete, accurate) 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32024736" w14:textId="77777777" w:rsidR="00405225" w:rsidRDefault="00405225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Description (If needed)</w:t>
            </w:r>
          </w:p>
        </w:tc>
      </w:tr>
      <w:tr w:rsidR="002C0543" w14:paraId="149C76E4" w14:textId="77777777" w:rsidTr="00F01940">
        <w:trPr>
          <w:gridAfter w:val="1"/>
          <w:wAfter w:w="13" w:type="dxa"/>
          <w:trHeight w:val="351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8396F" w14:textId="77777777" w:rsidR="002C0543" w:rsidRDefault="002C0543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905071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8"/>
                <w:szCs w:val="8"/>
              </w:rPr>
            </w:pPr>
          </w:p>
        </w:tc>
        <w:tc>
          <w:tcPr>
            <w:tcW w:w="36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6B040D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8"/>
                <w:szCs w:val="8"/>
              </w:rPr>
            </w:pPr>
          </w:p>
          <w:p w14:paraId="71872A15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Energy Audit Form 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64CC8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C0543" w14:paraId="5962CA2D" w14:textId="77777777" w:rsidTr="00957542">
        <w:trPr>
          <w:gridAfter w:val="1"/>
          <w:wAfter w:w="13" w:type="dxa"/>
          <w:trHeight w:val="351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9C153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CA6558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9EB2CA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DD6B6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C0543" w14:paraId="59B49C65" w14:textId="77777777" w:rsidTr="00F01940">
        <w:trPr>
          <w:gridAfter w:val="1"/>
          <w:wAfter w:w="13" w:type="dxa"/>
          <w:trHeight w:val="351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2F3D1" w14:textId="77777777" w:rsidR="002C0543" w:rsidRDefault="002C0543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80801B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8"/>
                <w:szCs w:val="8"/>
              </w:rPr>
            </w:pPr>
          </w:p>
        </w:tc>
        <w:tc>
          <w:tcPr>
            <w:tcW w:w="36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BF43DB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8"/>
                <w:szCs w:val="8"/>
              </w:rPr>
            </w:pPr>
          </w:p>
          <w:p w14:paraId="3C9AFD4E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Audit vs Work Order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45D86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C0543" w14:paraId="42F2B737" w14:textId="77777777" w:rsidTr="00507D13">
        <w:trPr>
          <w:gridAfter w:val="1"/>
          <w:wAfter w:w="13" w:type="dxa"/>
          <w:trHeight w:val="351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0A9CF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DF18E1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CA4FCD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4252A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C0543" w14:paraId="3B95153C" w14:textId="77777777" w:rsidTr="00F01940">
        <w:trPr>
          <w:gridAfter w:val="1"/>
          <w:wAfter w:w="13" w:type="dxa"/>
          <w:trHeight w:val="351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B9597" w14:textId="77777777" w:rsidR="002C0543" w:rsidRDefault="002C0543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56AF2D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8"/>
                <w:szCs w:val="8"/>
              </w:rPr>
            </w:pPr>
          </w:p>
        </w:tc>
        <w:tc>
          <w:tcPr>
            <w:tcW w:w="36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8B2BC9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8"/>
                <w:szCs w:val="8"/>
              </w:rPr>
            </w:pPr>
          </w:p>
          <w:p w14:paraId="7C1BA112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Work Order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F34B0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C0543" w14:paraId="0EFEDEE7" w14:textId="77777777" w:rsidTr="00680D5E">
        <w:trPr>
          <w:gridAfter w:val="1"/>
          <w:wAfter w:w="13" w:type="dxa"/>
          <w:trHeight w:val="351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C7BB5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02B196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63915F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CC71A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C0543" w14:paraId="7F14BFF1" w14:textId="77777777" w:rsidTr="00F01940">
        <w:trPr>
          <w:gridAfter w:val="1"/>
          <w:wAfter w:w="13" w:type="dxa"/>
          <w:trHeight w:val="351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A0F12" w14:textId="77777777" w:rsidR="002C0543" w:rsidRDefault="002C0543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E10680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8"/>
                <w:szCs w:val="8"/>
              </w:rPr>
            </w:pPr>
          </w:p>
        </w:tc>
        <w:tc>
          <w:tcPr>
            <w:tcW w:w="36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C311A0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8"/>
                <w:szCs w:val="8"/>
              </w:rPr>
            </w:pPr>
          </w:p>
          <w:p w14:paraId="4387F8A6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Change Order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AC3C2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C0543" w14:paraId="5E64D068" w14:textId="77777777" w:rsidTr="00D457F4">
        <w:trPr>
          <w:gridAfter w:val="1"/>
          <w:wAfter w:w="13" w:type="dxa"/>
          <w:trHeight w:val="351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471EB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631777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881AEE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DE91D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C0543" w14:paraId="01004256" w14:textId="77777777" w:rsidTr="00F01940">
        <w:trPr>
          <w:gridAfter w:val="1"/>
          <w:wAfter w:w="13" w:type="dxa"/>
          <w:trHeight w:val="351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BFB93" w14:textId="77777777" w:rsidR="002C0543" w:rsidRDefault="002C0543" w:rsidP="00405225">
            <w:pPr>
              <w:spacing w:before="48" w:after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0F0F6A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8"/>
                <w:szCs w:val="8"/>
              </w:rPr>
            </w:pPr>
          </w:p>
        </w:tc>
        <w:tc>
          <w:tcPr>
            <w:tcW w:w="36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CF4D9E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8"/>
                <w:szCs w:val="8"/>
              </w:rPr>
            </w:pPr>
          </w:p>
          <w:p w14:paraId="76E186C1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Ventilation and Your Home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B8A95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C0543" w14:paraId="7B06E259" w14:textId="77777777" w:rsidTr="00A216C3">
        <w:trPr>
          <w:gridAfter w:val="1"/>
          <w:wAfter w:w="13" w:type="dxa"/>
          <w:trHeight w:val="351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D864F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16267D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CF920A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26845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C0543" w14:paraId="3B4A217D" w14:textId="77777777" w:rsidTr="00F01940">
        <w:trPr>
          <w:gridAfter w:val="1"/>
          <w:wAfter w:w="13" w:type="dxa"/>
          <w:trHeight w:val="351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674E1" w14:textId="77777777" w:rsidR="002C0543" w:rsidRDefault="002C0543" w:rsidP="002C0543">
            <w:pPr>
              <w:spacing w:before="48" w:after="48"/>
              <w:jc w:val="center"/>
              <w:rPr>
                <w:rFonts w:ascii="MS Gothic" w:eastAsia="MS Gothic" w:hAnsi="MS Gothic" w:cs="MS Gothic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5EC204" w14:textId="77777777" w:rsidR="002C0543" w:rsidRDefault="002C0543" w:rsidP="002C0543">
            <w:pPr>
              <w:spacing w:before="48" w:after="48"/>
              <w:rPr>
                <w:rFonts w:ascii="Arial" w:eastAsia="Arial" w:hAnsi="Arial" w:cs="Arial"/>
                <w:sz w:val="8"/>
                <w:szCs w:val="8"/>
              </w:rPr>
            </w:pPr>
          </w:p>
        </w:tc>
        <w:tc>
          <w:tcPr>
            <w:tcW w:w="36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45EAF8" w14:textId="77777777" w:rsidR="002C0543" w:rsidRDefault="002C0543" w:rsidP="002C0543">
            <w:pPr>
              <w:spacing w:before="48" w:after="48"/>
              <w:rPr>
                <w:rFonts w:ascii="Arial" w:eastAsia="Arial" w:hAnsi="Arial" w:cs="Arial"/>
                <w:sz w:val="8"/>
                <w:szCs w:val="8"/>
              </w:rPr>
            </w:pPr>
          </w:p>
          <w:p w14:paraId="53540BED" w14:textId="77777777" w:rsidR="002C0543" w:rsidRDefault="002C0543" w:rsidP="002C0543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Health &amp; Safety Forms</w:t>
            </w:r>
          </w:p>
          <w:p w14:paraId="5A5A6926" w14:textId="77777777" w:rsidR="002C0543" w:rsidRDefault="002C0543" w:rsidP="002C0543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0BFC7" w14:textId="77777777" w:rsidR="002C0543" w:rsidRDefault="002C0543" w:rsidP="002C0543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C0543" w14:paraId="5902F78F" w14:textId="77777777" w:rsidTr="008956C4">
        <w:trPr>
          <w:gridAfter w:val="1"/>
          <w:wAfter w:w="13" w:type="dxa"/>
          <w:trHeight w:val="351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39D57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E7DFC9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80D8F2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F74DC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C0543" w14:paraId="610C7C25" w14:textId="77777777" w:rsidTr="00F01940">
        <w:trPr>
          <w:gridAfter w:val="1"/>
          <w:wAfter w:w="13" w:type="dxa"/>
          <w:trHeight w:val="351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00868" w14:textId="77777777" w:rsidR="002C0543" w:rsidRDefault="002C0543" w:rsidP="00405225">
            <w:pPr>
              <w:spacing w:before="48" w:after="48"/>
              <w:jc w:val="center"/>
              <w:rPr>
                <w:rFonts w:ascii="MS Gothic" w:eastAsia="MS Gothic" w:hAnsi="MS Gothic" w:cs="MS Gothic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AF675A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8"/>
                <w:szCs w:val="8"/>
              </w:rPr>
            </w:pPr>
          </w:p>
        </w:tc>
        <w:tc>
          <w:tcPr>
            <w:tcW w:w="36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1CE546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8"/>
                <w:szCs w:val="8"/>
              </w:rPr>
            </w:pPr>
          </w:p>
          <w:p w14:paraId="7D9498C0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Pre &amp; Post RED Calc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4F449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C0543" w14:paraId="3EF1C6F6" w14:textId="77777777" w:rsidTr="00772CA5">
        <w:trPr>
          <w:gridAfter w:val="1"/>
          <w:wAfter w:w="13" w:type="dxa"/>
          <w:trHeight w:val="351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3794C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513AFE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50E8B5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C37B4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C0543" w14:paraId="523FA531" w14:textId="77777777" w:rsidTr="00F01940">
        <w:trPr>
          <w:gridAfter w:val="1"/>
          <w:wAfter w:w="13" w:type="dxa"/>
          <w:trHeight w:val="351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AABA6" w14:textId="77777777" w:rsidR="002C0543" w:rsidRDefault="002C0543" w:rsidP="00405225">
            <w:pPr>
              <w:spacing w:before="48" w:after="48"/>
              <w:jc w:val="center"/>
              <w:rPr>
                <w:rFonts w:ascii="MS Gothic" w:eastAsia="MS Gothic" w:hAnsi="MS Gothic" w:cs="MS Gothic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47E8CF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8"/>
                <w:szCs w:val="8"/>
              </w:rPr>
            </w:pPr>
          </w:p>
        </w:tc>
        <w:tc>
          <w:tcPr>
            <w:tcW w:w="36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BAF715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8"/>
                <w:szCs w:val="8"/>
              </w:rPr>
            </w:pPr>
          </w:p>
          <w:p w14:paraId="37A5CF14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Sign-Offs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5F2C7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C0543" w14:paraId="166E4676" w14:textId="77777777" w:rsidTr="00950809">
        <w:trPr>
          <w:gridAfter w:val="1"/>
          <w:wAfter w:w="13" w:type="dxa"/>
          <w:trHeight w:val="351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12E07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3FAB98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A6B32C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4675E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C0543" w14:paraId="2BC2D0A2" w14:textId="77777777" w:rsidTr="00F01940">
        <w:trPr>
          <w:gridAfter w:val="1"/>
          <w:wAfter w:w="13" w:type="dxa"/>
          <w:trHeight w:val="351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1D105" w14:textId="77777777" w:rsidR="002C0543" w:rsidRDefault="002C0543" w:rsidP="00405225">
            <w:pPr>
              <w:spacing w:before="48" w:after="48"/>
              <w:jc w:val="center"/>
              <w:rPr>
                <w:rFonts w:ascii="MS Gothic" w:eastAsia="MS Gothic" w:hAnsi="MS Gothic" w:cs="MS Gothic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0C707A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8"/>
                <w:szCs w:val="8"/>
              </w:rPr>
            </w:pPr>
          </w:p>
        </w:tc>
        <w:tc>
          <w:tcPr>
            <w:tcW w:w="36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43D2FC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8"/>
                <w:szCs w:val="8"/>
              </w:rPr>
            </w:pPr>
          </w:p>
          <w:p w14:paraId="5501DF25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Invoices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A60DD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C0543" w14:paraId="2389D1E1" w14:textId="77777777" w:rsidTr="00712BAF">
        <w:trPr>
          <w:gridAfter w:val="1"/>
          <w:wAfter w:w="13" w:type="dxa"/>
          <w:trHeight w:val="351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AA23A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BE80EE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652006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A5FCB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C0543" w14:paraId="64CF4C23" w14:textId="77777777" w:rsidTr="00F01940">
        <w:trPr>
          <w:gridAfter w:val="1"/>
          <w:wAfter w:w="13" w:type="dxa"/>
          <w:trHeight w:val="351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56420" w14:textId="77777777" w:rsidR="002C0543" w:rsidRDefault="002C0543" w:rsidP="00405225">
            <w:pPr>
              <w:spacing w:before="48" w:after="48"/>
              <w:jc w:val="center"/>
              <w:rPr>
                <w:rFonts w:ascii="MS Gothic" w:eastAsia="MS Gothic" w:hAnsi="MS Gothic" w:cs="MS Gothic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1F1316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8"/>
                <w:szCs w:val="8"/>
              </w:rPr>
            </w:pPr>
          </w:p>
        </w:tc>
        <w:tc>
          <w:tcPr>
            <w:tcW w:w="36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2C2FC0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8"/>
                <w:szCs w:val="8"/>
              </w:rPr>
            </w:pPr>
          </w:p>
          <w:p w14:paraId="37309CDC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SHPO, Lead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E8208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C0543" w14:paraId="490FF2FC" w14:textId="77777777" w:rsidTr="003C5E17">
        <w:trPr>
          <w:gridAfter w:val="1"/>
          <w:wAfter w:w="13" w:type="dxa"/>
          <w:trHeight w:val="351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8D5BE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1CE3F8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626401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35C12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C0543" w14:paraId="00C00E9A" w14:textId="77777777" w:rsidTr="00F01940">
        <w:trPr>
          <w:gridAfter w:val="1"/>
          <w:wAfter w:w="13" w:type="dxa"/>
          <w:trHeight w:val="351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97C3A" w14:textId="77777777" w:rsidR="002C0543" w:rsidRDefault="002C0543" w:rsidP="00405225">
            <w:pPr>
              <w:spacing w:before="48" w:after="48"/>
              <w:jc w:val="center"/>
              <w:rPr>
                <w:rFonts w:ascii="MS Gothic" w:eastAsia="MS Gothic" w:hAnsi="MS Gothic" w:cs="MS Gothic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4F65E8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8"/>
                <w:szCs w:val="8"/>
              </w:rPr>
            </w:pPr>
          </w:p>
        </w:tc>
        <w:tc>
          <w:tcPr>
            <w:tcW w:w="36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054EE6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8"/>
                <w:szCs w:val="8"/>
              </w:rPr>
            </w:pPr>
          </w:p>
          <w:p w14:paraId="2AB08A53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Vermiculite, Radon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7518A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C0543" w14:paraId="61E946CC" w14:textId="77777777" w:rsidTr="004E15BF">
        <w:trPr>
          <w:gridAfter w:val="1"/>
          <w:wAfter w:w="13" w:type="dxa"/>
          <w:trHeight w:val="351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CD9E6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402FFD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7DBD46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30164" w14:textId="77777777" w:rsidR="002C0543" w:rsidRDefault="002C0543" w:rsidP="00B91875">
            <w:pPr>
              <w:spacing w:before="48" w:after="48"/>
              <w:ind w:right="-129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C0543" w14:paraId="05BFAE4D" w14:textId="77777777" w:rsidTr="00F01940">
        <w:trPr>
          <w:gridAfter w:val="1"/>
          <w:wAfter w:w="13" w:type="dxa"/>
          <w:trHeight w:val="351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DE869" w14:textId="77777777" w:rsidR="002C0543" w:rsidRDefault="002C0543" w:rsidP="00405225">
            <w:pPr>
              <w:spacing w:before="48" w:after="48"/>
              <w:jc w:val="center"/>
              <w:rPr>
                <w:rFonts w:ascii="MS Gothic" w:eastAsia="MS Gothic" w:hAnsi="MS Gothic" w:cs="MS Gothic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D9D7FD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8"/>
                <w:szCs w:val="8"/>
              </w:rPr>
            </w:pPr>
          </w:p>
        </w:tc>
        <w:tc>
          <w:tcPr>
            <w:tcW w:w="36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3FE892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8"/>
                <w:szCs w:val="8"/>
              </w:rPr>
            </w:pPr>
          </w:p>
          <w:p w14:paraId="2EC9CC7B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WAMS Reporting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6614E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C0543" w14:paraId="6F23A0B9" w14:textId="77777777" w:rsidTr="00577401">
        <w:trPr>
          <w:gridAfter w:val="1"/>
          <w:wAfter w:w="13" w:type="dxa"/>
          <w:trHeight w:val="351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E85F5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B5D481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A64429" w14:textId="77777777" w:rsidR="002C0543" w:rsidRDefault="002C0543" w:rsidP="004052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1B6EF" w14:textId="77777777" w:rsidR="002C0543" w:rsidRDefault="002C0543" w:rsidP="00405225">
            <w:pPr>
              <w:spacing w:before="48" w:after="4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44D9D85C" w14:textId="77777777" w:rsidR="00104386" w:rsidRDefault="00104386"/>
    <w:tbl>
      <w:tblPr>
        <w:tblStyle w:val="a1"/>
        <w:tblW w:w="11160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60"/>
      </w:tblGrid>
      <w:tr w:rsidR="00104386" w14:paraId="74E2DAB7" w14:textId="77777777" w:rsidTr="00B91875">
        <w:tc>
          <w:tcPr>
            <w:tcW w:w="11160" w:type="dxa"/>
            <w:shd w:val="clear" w:color="auto" w:fill="7F7F7F"/>
          </w:tcPr>
          <w:p w14:paraId="744E24B3" w14:textId="77777777" w:rsidR="00104386" w:rsidRDefault="00073BAA">
            <w:pPr>
              <w:jc w:val="center"/>
              <w:rPr>
                <w:rFonts w:ascii="Arial" w:eastAsia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Job-Specific Comments/Concerns</w:t>
            </w:r>
          </w:p>
        </w:tc>
      </w:tr>
      <w:tr w:rsidR="00104386" w14:paraId="5CC89588" w14:textId="77777777" w:rsidTr="00B91875">
        <w:trPr>
          <w:trHeight w:val="323"/>
        </w:trPr>
        <w:tc>
          <w:tcPr>
            <w:tcW w:w="11160" w:type="dxa"/>
          </w:tcPr>
          <w:p w14:paraId="3DED89B4" w14:textId="77777777" w:rsidR="00104386" w:rsidRDefault="0010438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04386" w14:paraId="00D5BE23" w14:textId="77777777" w:rsidTr="00B91875">
        <w:trPr>
          <w:trHeight w:val="359"/>
        </w:trPr>
        <w:tc>
          <w:tcPr>
            <w:tcW w:w="11160" w:type="dxa"/>
          </w:tcPr>
          <w:p w14:paraId="161D65C4" w14:textId="77777777" w:rsidR="00104386" w:rsidRDefault="0010438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04386" w14:paraId="539A0A95" w14:textId="77777777" w:rsidTr="00B91875">
        <w:trPr>
          <w:trHeight w:val="341"/>
        </w:trPr>
        <w:tc>
          <w:tcPr>
            <w:tcW w:w="11160" w:type="dxa"/>
          </w:tcPr>
          <w:p w14:paraId="22EC0574" w14:textId="77777777" w:rsidR="00104386" w:rsidRDefault="0010438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04386" w14:paraId="048F0C90" w14:textId="77777777" w:rsidTr="00B91875">
        <w:trPr>
          <w:trHeight w:val="359"/>
        </w:trPr>
        <w:tc>
          <w:tcPr>
            <w:tcW w:w="11160" w:type="dxa"/>
          </w:tcPr>
          <w:p w14:paraId="5794DA7F" w14:textId="77777777" w:rsidR="00104386" w:rsidRDefault="0010438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04386" w14:paraId="3035DAFD" w14:textId="77777777" w:rsidTr="00B91875">
        <w:trPr>
          <w:trHeight w:val="341"/>
        </w:trPr>
        <w:tc>
          <w:tcPr>
            <w:tcW w:w="11160" w:type="dxa"/>
          </w:tcPr>
          <w:p w14:paraId="7EE19C4B" w14:textId="77777777" w:rsidR="00104386" w:rsidRDefault="0010438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04386" w14:paraId="463FAA03" w14:textId="77777777" w:rsidTr="00B91875">
        <w:trPr>
          <w:trHeight w:val="359"/>
        </w:trPr>
        <w:tc>
          <w:tcPr>
            <w:tcW w:w="11160" w:type="dxa"/>
          </w:tcPr>
          <w:p w14:paraId="1D1EEB90" w14:textId="77777777" w:rsidR="00104386" w:rsidRDefault="0010438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04386" w14:paraId="647B6CC6" w14:textId="77777777" w:rsidTr="00B91875">
        <w:trPr>
          <w:trHeight w:val="341"/>
        </w:trPr>
        <w:tc>
          <w:tcPr>
            <w:tcW w:w="11160" w:type="dxa"/>
          </w:tcPr>
          <w:p w14:paraId="1369FF7F" w14:textId="77777777" w:rsidR="00104386" w:rsidRDefault="0010438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04386" w14:paraId="61AAEC7A" w14:textId="77777777" w:rsidTr="00B91875">
        <w:trPr>
          <w:trHeight w:val="332"/>
        </w:trPr>
        <w:tc>
          <w:tcPr>
            <w:tcW w:w="11160" w:type="dxa"/>
          </w:tcPr>
          <w:p w14:paraId="6E08C643" w14:textId="77777777" w:rsidR="00104386" w:rsidRDefault="0010438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06044" w14:paraId="0B02785C" w14:textId="77777777" w:rsidTr="00B91875">
        <w:trPr>
          <w:trHeight w:val="332"/>
        </w:trPr>
        <w:tc>
          <w:tcPr>
            <w:tcW w:w="11160" w:type="dxa"/>
          </w:tcPr>
          <w:p w14:paraId="753EF323" w14:textId="77777777" w:rsidR="00706044" w:rsidRDefault="00706044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06044" w14:paraId="614012EA" w14:textId="77777777" w:rsidTr="00B91875">
        <w:trPr>
          <w:trHeight w:val="332"/>
        </w:trPr>
        <w:tc>
          <w:tcPr>
            <w:tcW w:w="11160" w:type="dxa"/>
          </w:tcPr>
          <w:p w14:paraId="78D01199" w14:textId="77777777" w:rsidR="00706044" w:rsidRDefault="00706044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06044" w14:paraId="330B4AEA" w14:textId="77777777" w:rsidTr="00B91875">
        <w:trPr>
          <w:trHeight w:val="332"/>
        </w:trPr>
        <w:tc>
          <w:tcPr>
            <w:tcW w:w="11160" w:type="dxa"/>
          </w:tcPr>
          <w:p w14:paraId="7222906B" w14:textId="77777777" w:rsidR="00706044" w:rsidRDefault="00706044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06044" w14:paraId="34B71633" w14:textId="77777777" w:rsidTr="00B91875">
        <w:trPr>
          <w:trHeight w:val="332"/>
        </w:trPr>
        <w:tc>
          <w:tcPr>
            <w:tcW w:w="11160" w:type="dxa"/>
          </w:tcPr>
          <w:p w14:paraId="5345B82A" w14:textId="77777777" w:rsidR="00706044" w:rsidRDefault="00706044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04386" w14:paraId="73284BDF" w14:textId="77777777" w:rsidTr="00B91875">
        <w:trPr>
          <w:trHeight w:val="332"/>
        </w:trPr>
        <w:tc>
          <w:tcPr>
            <w:tcW w:w="11160" w:type="dxa"/>
          </w:tcPr>
          <w:p w14:paraId="6EDB6E6D" w14:textId="77777777" w:rsidR="00104386" w:rsidRDefault="0010438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6BF3A903" w14:textId="77777777" w:rsidR="00104386" w:rsidRDefault="00104386" w:rsidP="00141305"/>
    <w:sectPr w:rsidR="00104386">
      <w:headerReference w:type="default" r:id="rId7"/>
      <w:footerReference w:type="default" r:id="rId8"/>
      <w:pgSz w:w="12240" w:h="15840"/>
      <w:pgMar w:top="720" w:right="720" w:bottom="720" w:left="720" w:header="720" w:footer="14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F95CF" w14:textId="77777777" w:rsidR="0057001C" w:rsidRDefault="0057001C">
      <w:r>
        <w:separator/>
      </w:r>
    </w:p>
  </w:endnote>
  <w:endnote w:type="continuationSeparator" w:id="0">
    <w:p w14:paraId="388498DD" w14:textId="77777777" w:rsidR="0057001C" w:rsidRDefault="00570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0F8B6" w14:textId="77777777" w:rsidR="00104386" w:rsidRDefault="00073BA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 xml:space="preserve">Page </w:t>
    </w:r>
    <w:r>
      <w:rPr>
        <w:rFonts w:ascii="Arial" w:eastAsia="Arial" w:hAnsi="Arial" w:cs="Arial"/>
        <w:color w:val="000000"/>
        <w:sz w:val="16"/>
        <w:szCs w:val="16"/>
      </w:rPr>
      <w:fldChar w:fldCharType="begin"/>
    </w:r>
    <w:r>
      <w:rPr>
        <w:rFonts w:ascii="Arial" w:eastAsia="Arial" w:hAnsi="Arial" w:cs="Arial"/>
        <w:color w:val="000000"/>
        <w:sz w:val="16"/>
        <w:szCs w:val="16"/>
      </w:rPr>
      <w:instrText>PAGE</w:instrText>
    </w:r>
    <w:r>
      <w:rPr>
        <w:rFonts w:ascii="Arial" w:eastAsia="Arial" w:hAnsi="Arial" w:cs="Arial"/>
        <w:color w:val="000000"/>
        <w:sz w:val="16"/>
        <w:szCs w:val="16"/>
      </w:rPr>
      <w:fldChar w:fldCharType="separate"/>
    </w:r>
    <w:r w:rsidR="00004C70">
      <w:rPr>
        <w:rFonts w:ascii="Arial" w:eastAsia="Arial" w:hAnsi="Arial" w:cs="Arial"/>
        <w:noProof/>
        <w:color w:val="000000"/>
        <w:sz w:val="16"/>
        <w:szCs w:val="16"/>
      </w:rPr>
      <w:t>1</w:t>
    </w:r>
    <w:r>
      <w:rPr>
        <w:rFonts w:ascii="Arial" w:eastAsia="Arial" w:hAnsi="Arial" w:cs="Arial"/>
        <w:color w:val="000000"/>
        <w:sz w:val="16"/>
        <w:szCs w:val="16"/>
      </w:rPr>
      <w:fldChar w:fldCharType="end"/>
    </w:r>
    <w:r>
      <w:rPr>
        <w:rFonts w:ascii="Arial" w:eastAsia="Arial" w:hAnsi="Arial" w:cs="Arial"/>
        <w:color w:val="000000"/>
        <w:sz w:val="16"/>
        <w:szCs w:val="16"/>
      </w:rPr>
      <w:t xml:space="preserve"> of </w:t>
    </w:r>
    <w:r>
      <w:rPr>
        <w:rFonts w:ascii="Arial" w:eastAsia="Arial" w:hAnsi="Arial" w:cs="Arial"/>
        <w:color w:val="000000"/>
        <w:sz w:val="16"/>
        <w:szCs w:val="16"/>
      </w:rPr>
      <w:fldChar w:fldCharType="begin"/>
    </w:r>
    <w:r>
      <w:rPr>
        <w:rFonts w:ascii="Arial" w:eastAsia="Arial" w:hAnsi="Arial" w:cs="Arial"/>
        <w:color w:val="000000"/>
        <w:sz w:val="16"/>
        <w:szCs w:val="16"/>
      </w:rPr>
      <w:instrText>NUMPAGES</w:instrText>
    </w:r>
    <w:r>
      <w:rPr>
        <w:rFonts w:ascii="Arial" w:eastAsia="Arial" w:hAnsi="Arial" w:cs="Arial"/>
        <w:color w:val="000000"/>
        <w:sz w:val="16"/>
        <w:szCs w:val="16"/>
      </w:rPr>
      <w:fldChar w:fldCharType="separate"/>
    </w:r>
    <w:r w:rsidR="00004C70">
      <w:rPr>
        <w:rFonts w:ascii="Arial" w:eastAsia="Arial" w:hAnsi="Arial" w:cs="Arial"/>
        <w:noProof/>
        <w:color w:val="000000"/>
        <w:sz w:val="16"/>
        <w:szCs w:val="16"/>
      </w:rPr>
      <w:t>1</w:t>
    </w:r>
    <w:r>
      <w:rPr>
        <w:rFonts w:ascii="Arial" w:eastAsia="Arial" w:hAnsi="Arial" w:cs="Arial"/>
        <w:color w:val="000000"/>
        <w:sz w:val="16"/>
        <w:szCs w:val="16"/>
      </w:rPr>
      <w:fldChar w:fldCharType="end"/>
    </w:r>
    <w:r>
      <w:rPr>
        <w:rFonts w:ascii="Arial" w:eastAsia="Arial" w:hAnsi="Arial" w:cs="Arial"/>
        <w:color w:val="000000"/>
        <w:sz w:val="16"/>
        <w:szCs w:val="16"/>
      </w:rPr>
      <w:br/>
      <w:t>Revision 0</w:t>
    </w:r>
    <w:r w:rsidR="000C288E">
      <w:rPr>
        <w:rFonts w:ascii="Arial" w:eastAsia="Arial" w:hAnsi="Arial" w:cs="Arial"/>
        <w:color w:val="000000"/>
        <w:sz w:val="16"/>
        <w:szCs w:val="16"/>
      </w:rPr>
      <w:t>5</w:t>
    </w:r>
    <w:r>
      <w:rPr>
        <w:rFonts w:ascii="Arial" w:eastAsia="Arial" w:hAnsi="Arial" w:cs="Arial"/>
        <w:color w:val="000000"/>
        <w:sz w:val="16"/>
        <w:szCs w:val="16"/>
      </w:rPr>
      <w:t>/</w:t>
    </w:r>
    <w:r w:rsidR="000C288E">
      <w:rPr>
        <w:rFonts w:ascii="Arial" w:eastAsia="Arial" w:hAnsi="Arial" w:cs="Arial"/>
        <w:color w:val="000000"/>
        <w:sz w:val="16"/>
        <w:szCs w:val="16"/>
      </w:rPr>
      <w:t>18</w:t>
    </w:r>
    <w:r>
      <w:rPr>
        <w:rFonts w:ascii="Arial" w:eastAsia="Arial" w:hAnsi="Arial" w:cs="Arial"/>
        <w:color w:val="000000"/>
        <w:sz w:val="16"/>
        <w:szCs w:val="16"/>
      </w:rPr>
      <w:t>/23</w:t>
    </w:r>
  </w:p>
  <w:p w14:paraId="58623781" w14:textId="77777777" w:rsidR="00104386" w:rsidRDefault="0010438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Tahoma" w:eastAsia="Tahoma" w:hAnsi="Tahoma" w:cs="Tahom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B407F" w14:textId="77777777" w:rsidR="0057001C" w:rsidRDefault="0057001C">
      <w:r>
        <w:separator/>
      </w:r>
    </w:p>
  </w:footnote>
  <w:footnote w:type="continuationSeparator" w:id="0">
    <w:p w14:paraId="1D3FA3D9" w14:textId="77777777" w:rsidR="0057001C" w:rsidRDefault="00570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AA4CC" w14:textId="77777777" w:rsidR="00104386" w:rsidRDefault="00104386">
    <w:pPr>
      <w:jc w:val="center"/>
      <w:rPr>
        <w:rFonts w:ascii="Arial" w:eastAsia="Arial" w:hAnsi="Arial" w:cs="Arial"/>
        <w:b/>
      </w:rPr>
    </w:pPr>
  </w:p>
  <w:p w14:paraId="63E11F7E" w14:textId="77777777" w:rsidR="00104386" w:rsidRDefault="00073BAA">
    <w:pPr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</w:rPr>
      <w:t>Full Audit and File Review Checklist</w:t>
    </w:r>
  </w:p>
  <w:p w14:paraId="4E820881" w14:textId="77777777" w:rsidR="00104386" w:rsidRDefault="0010438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ob Freese">
    <w15:presenceInfo w15:providerId="None" w15:userId="Bob Frees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386"/>
    <w:rsid w:val="00004C70"/>
    <w:rsid w:val="00073BAA"/>
    <w:rsid w:val="000C288E"/>
    <w:rsid w:val="000F3F37"/>
    <w:rsid w:val="00104386"/>
    <w:rsid w:val="00141305"/>
    <w:rsid w:val="001958BF"/>
    <w:rsid w:val="001E5157"/>
    <w:rsid w:val="002C0543"/>
    <w:rsid w:val="002C3C11"/>
    <w:rsid w:val="0032716E"/>
    <w:rsid w:val="00405225"/>
    <w:rsid w:val="00407FF9"/>
    <w:rsid w:val="0057001C"/>
    <w:rsid w:val="0070234C"/>
    <w:rsid w:val="00706044"/>
    <w:rsid w:val="008265B1"/>
    <w:rsid w:val="0095663F"/>
    <w:rsid w:val="00A257B5"/>
    <w:rsid w:val="00B91875"/>
    <w:rsid w:val="00EE258A"/>
    <w:rsid w:val="00F0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28482"/>
  <w15:docId w15:val="{E361D271-3971-4E6A-8FF1-00BB6C44C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2720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335A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35AF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E17E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17E10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17E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E10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E71C5"/>
    <w:rPr>
      <w:color w:val="808080"/>
    </w:rPr>
  </w:style>
  <w:style w:type="table" w:styleId="TableGrid">
    <w:name w:val="Table Grid"/>
    <w:basedOn w:val="TableNormal"/>
    <w:rsid w:val="00933B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F364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F364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364A1"/>
  </w:style>
  <w:style w:type="paragraph" w:styleId="CommentSubject">
    <w:name w:val="annotation subject"/>
    <w:basedOn w:val="CommentText"/>
    <w:next w:val="CommentText"/>
    <w:link w:val="CommentSubjectChar"/>
    <w:rsid w:val="00F364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364A1"/>
    <w:rPr>
      <w:b/>
      <w:bCs/>
    </w:rPr>
  </w:style>
  <w:style w:type="paragraph" w:styleId="Revision">
    <w:name w:val="Revision"/>
    <w:hidden/>
    <w:uiPriority w:val="99"/>
    <w:semiHidden/>
    <w:rsid w:val="00524576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5" w:type="dxa"/>
        <w:right w:w="10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5" w:type="dxa"/>
        <w:right w:w="105" w:type="dxa"/>
      </w:tblCellMar>
    </w:tblPr>
  </w:style>
  <w:style w:type="table" w:customStyle="1" w:styleId="a1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cNZ6lmHg+45yzbJFPBTfdaWeffA==">AMUW2mXxjs0MLFwZUeJ6lU/EzALdR+BkNRBf/nooEsNaWVMM5xm8rROzU0a/QNeSUCXYmH/NqhlWA/epWy0FTQXn1YeFhVdzNtbo7ZlXvNYf/zvjwQuFCWW1R/YOgZIBAS6pXSzvIxFi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8CA2E169A8A94FA07FDB980C2819AD" ma:contentTypeVersion="13" ma:contentTypeDescription="Create a new document." ma:contentTypeScope="" ma:versionID="8851cf1c52bc2932e50ea234703b6a81">
  <xsd:schema xmlns:xsd="http://www.w3.org/2001/XMLSchema" xmlns:xs="http://www.w3.org/2001/XMLSchema" xmlns:p="http://schemas.microsoft.com/office/2006/metadata/properties" xmlns:ns2="4db3eee8-5926-4ed0-8187-0ea7c5e8d7c9" xmlns:ns3="777a1ffa-10c9-4127-8098-f52d9e244206" targetNamespace="http://schemas.microsoft.com/office/2006/metadata/properties" ma:root="true" ma:fieldsID="5711c12d89dfc14a1f344edd8af4063c" ns2:_="" ns3:_="">
    <xsd:import namespace="4db3eee8-5926-4ed0-8187-0ea7c5e8d7c9"/>
    <xsd:import namespace="777a1ffa-10c9-4127-8098-f52d9e2442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3eee8-5926-4ed0-8187-0ea7c5e8d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7a1ffa-10c9-4127-8098-f52d9e24420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af287d6-564a-43e3-9583-518ce0081cc1}" ma:internalName="TaxCatchAll" ma:showField="CatchAllData" ma:web="777a1ffa-10c9-4127-8098-f52d9e2442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E81A941-9E7F-496D-9349-66A2B9CC05DF}"/>
</file>

<file path=customXml/itemProps3.xml><?xml version="1.0" encoding="utf-8"?>
<ds:datastoreItem xmlns:ds="http://schemas.openxmlformats.org/officeDocument/2006/customXml" ds:itemID="{BAF344E0-1E71-4CFD-8B86-A613BFE9EC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608</Words>
  <Characters>3472</Characters>
  <Application>Microsoft Office Word</Application>
  <DocSecurity>0</DocSecurity>
  <Lines>28</Lines>
  <Paragraphs>8</Paragraphs>
  <ScaleCrop>false</ScaleCrop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Hill</dc:creator>
  <cp:lastModifiedBy>Bob Freese</cp:lastModifiedBy>
  <cp:revision>3</cp:revision>
  <dcterms:created xsi:type="dcterms:W3CDTF">2023-11-28T22:00:00Z</dcterms:created>
  <dcterms:modified xsi:type="dcterms:W3CDTF">2023-12-06T18:54:00Z</dcterms:modified>
</cp:coreProperties>
</file>