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503E3" w14:textId="2AC3E800" w:rsidR="00E5266F" w:rsidRPr="008017BE" w:rsidRDefault="00E5266F" w:rsidP="00E5266F">
      <w:pPr>
        <w:spacing w:after="0"/>
        <w:rPr>
          <w:rFonts w:asciiTheme="majorHAnsi" w:hAnsiTheme="majorHAnsi"/>
          <w:b/>
          <w:bCs/>
          <w:color w:val="04627A" w:themeColor="accent1"/>
          <w:sz w:val="44"/>
          <w:szCs w:val="44"/>
        </w:rPr>
      </w:pPr>
      <w:r w:rsidRPr="008017BE">
        <w:rPr>
          <w:rFonts w:asciiTheme="majorHAnsi" w:hAnsiTheme="majorHAnsi"/>
          <w:color w:val="04627A" w:themeColor="accent1"/>
          <w:sz w:val="44"/>
          <w:szCs w:val="44"/>
        </w:rPr>
        <w:t xml:space="preserve">2025 IOWA YOUTH SURVEY </w:t>
      </w:r>
      <w:r w:rsidR="00AD5007">
        <w:rPr>
          <w:rFonts w:asciiTheme="majorHAnsi" w:hAnsiTheme="majorHAnsi"/>
          <w:color w:val="04627A" w:themeColor="accent1"/>
          <w:sz w:val="44"/>
          <w:szCs w:val="44"/>
        </w:rPr>
        <w:t>6</w:t>
      </w:r>
      <w:r w:rsidRPr="008017BE">
        <w:rPr>
          <w:rFonts w:asciiTheme="majorHAnsi" w:hAnsiTheme="majorHAnsi"/>
          <w:color w:val="04627A" w:themeColor="accent1"/>
          <w:sz w:val="44"/>
          <w:szCs w:val="44"/>
        </w:rPr>
        <w:t>th Grade</w:t>
      </w:r>
    </w:p>
    <w:p w14:paraId="4362D263" w14:textId="77777777" w:rsidR="00E5266F" w:rsidRDefault="00E5266F" w:rsidP="00E5266F">
      <w:pPr>
        <w:spacing w:after="0"/>
        <w:rPr>
          <w:sz w:val="28"/>
          <w:szCs w:val="28"/>
        </w:rPr>
      </w:pPr>
      <w:r>
        <w:rPr>
          <w:sz w:val="28"/>
          <w:szCs w:val="28"/>
        </w:rPr>
        <w:t xml:space="preserve">                                          </w:t>
      </w:r>
    </w:p>
    <w:p w14:paraId="412DFF46" w14:textId="77777777" w:rsidR="00E5266F" w:rsidRDefault="00E5266F" w:rsidP="00E5266F">
      <w:pPr>
        <w:rPr>
          <w:rFonts w:cstheme="minorHAnsi"/>
          <w:b/>
          <w:bCs/>
          <w:sz w:val="28"/>
          <w:szCs w:val="28"/>
        </w:rPr>
      </w:pPr>
      <w:r>
        <w:rPr>
          <w:rFonts w:cstheme="minorHAnsi"/>
          <w:b/>
          <w:bCs/>
          <w:sz w:val="28"/>
          <w:szCs w:val="28"/>
        </w:rPr>
        <w:t>WELCOME</w:t>
      </w:r>
    </w:p>
    <w:p w14:paraId="1CA6FC12" w14:textId="77777777" w:rsidR="00E5266F" w:rsidRDefault="00E5266F" w:rsidP="00E5266F">
      <w:pPr>
        <w:autoSpaceDE w:val="0"/>
        <w:autoSpaceDN w:val="0"/>
        <w:adjustRightInd w:val="0"/>
        <w:spacing w:after="0" w:line="240" w:lineRule="auto"/>
        <w:rPr>
          <w:szCs w:val="24"/>
        </w:rPr>
      </w:pPr>
      <w:r w:rsidRPr="0F4CDDF2">
        <w:rPr>
          <w:szCs w:val="24"/>
        </w:rPr>
        <w:t>Welcome to the 2025 Iowa Youth Survey! The Iowa Youth Survey is administered and sponsored by the Iowa Department of Health and Human Services</w:t>
      </w:r>
      <w:r w:rsidRPr="0F4CDDF2">
        <w:rPr>
          <w:color w:val="FF0000"/>
          <w:szCs w:val="24"/>
        </w:rPr>
        <w:t xml:space="preserve"> </w:t>
      </w:r>
      <w:r w:rsidRPr="0F4CDDF2">
        <w:rPr>
          <w:szCs w:val="24"/>
        </w:rPr>
        <w:t xml:space="preserve">in partnership with the Iowa Department of Education. </w:t>
      </w:r>
    </w:p>
    <w:p w14:paraId="4D20F7A2" w14:textId="77777777" w:rsidR="00E5266F" w:rsidRDefault="00E5266F" w:rsidP="00E5266F">
      <w:pPr>
        <w:autoSpaceDE w:val="0"/>
        <w:autoSpaceDN w:val="0"/>
        <w:adjustRightInd w:val="0"/>
        <w:spacing w:after="0" w:line="240" w:lineRule="auto"/>
        <w:rPr>
          <w:rFonts w:cstheme="minorHAnsi"/>
          <w:szCs w:val="24"/>
        </w:rPr>
      </w:pPr>
    </w:p>
    <w:p w14:paraId="04C8EB6E" w14:textId="77777777" w:rsidR="00E5266F" w:rsidRDefault="00E5266F" w:rsidP="00E5266F">
      <w:pPr>
        <w:autoSpaceDE w:val="0"/>
        <w:autoSpaceDN w:val="0"/>
        <w:adjustRightInd w:val="0"/>
        <w:spacing w:after="0" w:line="240" w:lineRule="auto"/>
        <w:rPr>
          <w:rFonts w:cstheme="minorHAnsi"/>
          <w:szCs w:val="24"/>
        </w:rPr>
      </w:pPr>
      <w:r w:rsidRPr="00F1018D">
        <w:rPr>
          <w:rFonts w:cstheme="minorHAnsi"/>
          <w:szCs w:val="24"/>
        </w:rPr>
        <w:t>You can complete the survey in either English or Spanish. Use the dropdown menu in the upper right to switch languages.</w:t>
      </w:r>
    </w:p>
    <w:p w14:paraId="2AFC8BD1" w14:textId="77777777" w:rsidR="00E5266F" w:rsidRDefault="00E5266F" w:rsidP="00E5266F">
      <w:pPr>
        <w:autoSpaceDE w:val="0"/>
        <w:autoSpaceDN w:val="0"/>
        <w:adjustRightInd w:val="0"/>
        <w:spacing w:after="0" w:line="240" w:lineRule="auto"/>
        <w:rPr>
          <w:rFonts w:cstheme="minorHAnsi"/>
          <w:szCs w:val="24"/>
        </w:rPr>
      </w:pPr>
    </w:p>
    <w:p w14:paraId="358C94E3" w14:textId="77777777" w:rsidR="00E5266F" w:rsidRDefault="00E5266F" w:rsidP="00E5266F">
      <w:pPr>
        <w:spacing w:after="0"/>
        <w:rPr>
          <w:b/>
          <w:sz w:val="28"/>
          <w:szCs w:val="28"/>
          <w:u w:val="single"/>
        </w:rPr>
      </w:pPr>
      <w:r>
        <w:rPr>
          <w:b/>
          <w:sz w:val="28"/>
          <w:szCs w:val="28"/>
          <w:u w:val="single"/>
        </w:rPr>
        <w:t>INSTRUCTIONS:</w:t>
      </w:r>
    </w:p>
    <w:p w14:paraId="6D3898A3" w14:textId="77777777" w:rsidR="00E5266F" w:rsidRDefault="00E5266F" w:rsidP="00E5266F">
      <w:pPr>
        <w:autoSpaceDE w:val="0"/>
        <w:autoSpaceDN w:val="0"/>
        <w:adjustRightInd w:val="0"/>
        <w:spacing w:after="0" w:line="240" w:lineRule="auto"/>
        <w:rPr>
          <w:rFonts w:cstheme="minorHAnsi"/>
          <w:bCs/>
          <w:szCs w:val="24"/>
        </w:rPr>
      </w:pPr>
    </w:p>
    <w:p w14:paraId="2F448CB1" w14:textId="77777777" w:rsidR="00E5266F" w:rsidRDefault="00E5266F" w:rsidP="00E5266F">
      <w:pPr>
        <w:autoSpaceDE w:val="0"/>
        <w:autoSpaceDN w:val="0"/>
        <w:adjustRightInd w:val="0"/>
        <w:spacing w:after="0" w:line="240" w:lineRule="auto"/>
        <w:rPr>
          <w:rFonts w:cstheme="minorHAnsi"/>
          <w:bCs/>
          <w:szCs w:val="24"/>
        </w:rPr>
      </w:pPr>
      <w:r w:rsidRPr="00F75FFB">
        <w:rPr>
          <w:rFonts w:cstheme="minorHAnsi"/>
          <w:bCs/>
          <w:szCs w:val="24"/>
        </w:rPr>
        <w:t xml:space="preserve">For each question, please select the one response that comes closest to your honest answer. </w:t>
      </w:r>
      <w:r>
        <w:rPr>
          <w:rFonts w:cstheme="minorHAnsi"/>
          <w:bCs/>
          <w:szCs w:val="24"/>
        </w:rPr>
        <w:t>If you do not understand a question, p</w:t>
      </w:r>
      <w:r w:rsidRPr="00F75FFB">
        <w:rPr>
          <w:rFonts w:cstheme="minorHAnsi"/>
          <w:bCs/>
          <w:szCs w:val="24"/>
        </w:rPr>
        <w:t xml:space="preserve">lease leave </w:t>
      </w:r>
      <w:r>
        <w:rPr>
          <w:rFonts w:cstheme="minorHAnsi"/>
          <w:bCs/>
          <w:szCs w:val="24"/>
        </w:rPr>
        <w:t xml:space="preserve">it </w:t>
      </w:r>
      <w:r w:rsidRPr="00F75FFB">
        <w:rPr>
          <w:rFonts w:cstheme="minorHAnsi"/>
          <w:bCs/>
          <w:szCs w:val="24"/>
        </w:rPr>
        <w:t>blank</w:t>
      </w:r>
      <w:r>
        <w:rPr>
          <w:rFonts w:cstheme="minorHAnsi"/>
          <w:bCs/>
          <w:szCs w:val="24"/>
        </w:rPr>
        <w:t xml:space="preserve">. If you cannot answer truthfully or do not want to answer any question, please leave it </w:t>
      </w:r>
      <w:r w:rsidRPr="00F75FFB">
        <w:rPr>
          <w:rFonts w:cstheme="minorHAnsi"/>
          <w:bCs/>
          <w:szCs w:val="24"/>
        </w:rPr>
        <w:t>blank</w:t>
      </w:r>
      <w:r>
        <w:rPr>
          <w:rFonts w:cstheme="minorHAnsi"/>
          <w:bCs/>
          <w:szCs w:val="24"/>
        </w:rPr>
        <w:t>.</w:t>
      </w:r>
      <w:r w:rsidRPr="00F75FFB">
        <w:rPr>
          <w:rFonts w:cstheme="minorHAnsi"/>
          <w:bCs/>
          <w:szCs w:val="24"/>
        </w:rPr>
        <w:t xml:space="preserve"> </w:t>
      </w:r>
    </w:p>
    <w:p w14:paraId="73D6364B" w14:textId="77777777" w:rsidR="00E5266F" w:rsidRDefault="00E5266F" w:rsidP="00E5266F">
      <w:pPr>
        <w:autoSpaceDE w:val="0"/>
        <w:autoSpaceDN w:val="0"/>
        <w:adjustRightInd w:val="0"/>
        <w:spacing w:after="0" w:line="240" w:lineRule="auto"/>
        <w:rPr>
          <w:rFonts w:cstheme="minorHAnsi"/>
          <w:bCs/>
          <w:szCs w:val="24"/>
        </w:rPr>
      </w:pPr>
    </w:p>
    <w:p w14:paraId="7BEDCCD6" w14:textId="77777777" w:rsidR="00E5266F" w:rsidRPr="00F75FFB" w:rsidRDefault="00E5266F" w:rsidP="00E5266F">
      <w:pPr>
        <w:autoSpaceDE w:val="0"/>
        <w:autoSpaceDN w:val="0"/>
        <w:adjustRightInd w:val="0"/>
        <w:spacing w:after="0" w:line="240" w:lineRule="auto"/>
        <w:rPr>
          <w:rFonts w:cstheme="minorHAnsi"/>
          <w:bCs/>
          <w:szCs w:val="24"/>
        </w:rPr>
      </w:pPr>
      <w:r w:rsidRPr="00F75FFB">
        <w:rPr>
          <w:rFonts w:cstheme="minorHAnsi"/>
          <w:bCs/>
          <w:szCs w:val="24"/>
        </w:rPr>
        <w:t>Your teacher will not be able to answer questions about the survey once it has started.</w:t>
      </w:r>
    </w:p>
    <w:p w14:paraId="6CD815AA" w14:textId="77777777" w:rsidR="00E5266F" w:rsidRPr="00F75FFB" w:rsidRDefault="00E5266F" w:rsidP="00E5266F">
      <w:pPr>
        <w:autoSpaceDE w:val="0"/>
        <w:autoSpaceDN w:val="0"/>
        <w:adjustRightInd w:val="0"/>
        <w:spacing w:after="0" w:line="240" w:lineRule="auto"/>
        <w:rPr>
          <w:rFonts w:cstheme="minorHAnsi"/>
          <w:bCs/>
          <w:szCs w:val="24"/>
        </w:rPr>
      </w:pPr>
      <w:r w:rsidRPr="00F75FFB">
        <w:rPr>
          <w:rFonts w:cstheme="minorHAnsi"/>
          <w:bCs/>
          <w:szCs w:val="24"/>
        </w:rPr>
        <w:t> </w:t>
      </w:r>
    </w:p>
    <w:p w14:paraId="38C41890" w14:textId="77777777" w:rsidR="00E5266F" w:rsidRDefault="00E5266F" w:rsidP="00E5266F">
      <w:pPr>
        <w:autoSpaceDE w:val="0"/>
        <w:autoSpaceDN w:val="0"/>
        <w:adjustRightInd w:val="0"/>
        <w:spacing w:after="0" w:line="240" w:lineRule="auto"/>
        <w:rPr>
          <w:szCs w:val="24"/>
        </w:rPr>
      </w:pPr>
      <w:r w:rsidRPr="0F4CDDF2">
        <w:rPr>
          <w:szCs w:val="24"/>
        </w:rPr>
        <w:t xml:space="preserve">The survey will not ask your name, birthday, address or student identification number. Your answers will be private. Special care will be taken to make sure your answers cannot be traced to you. </w:t>
      </w:r>
    </w:p>
    <w:p w14:paraId="55EF2540" w14:textId="77777777" w:rsidR="00E5266F" w:rsidRDefault="00E5266F" w:rsidP="00E5266F">
      <w:pPr>
        <w:autoSpaceDE w:val="0"/>
        <w:autoSpaceDN w:val="0"/>
        <w:adjustRightInd w:val="0"/>
        <w:spacing w:after="0" w:line="240" w:lineRule="auto"/>
        <w:rPr>
          <w:rFonts w:cstheme="minorHAnsi"/>
          <w:bCs/>
          <w:szCs w:val="24"/>
        </w:rPr>
      </w:pPr>
    </w:p>
    <w:p w14:paraId="5274F964" w14:textId="77777777" w:rsidR="00E5266F" w:rsidRDefault="00E5266F" w:rsidP="00E5266F">
      <w:pPr>
        <w:autoSpaceDE w:val="0"/>
        <w:autoSpaceDN w:val="0"/>
        <w:adjustRightInd w:val="0"/>
        <w:spacing w:after="0" w:line="240" w:lineRule="auto"/>
        <w:rPr>
          <w:rFonts w:cstheme="minorHAnsi"/>
          <w:bCs/>
          <w:szCs w:val="24"/>
        </w:rPr>
      </w:pPr>
      <w:r>
        <w:rPr>
          <w:rFonts w:cstheme="minorHAnsi"/>
          <w:bCs/>
          <w:szCs w:val="24"/>
        </w:rPr>
        <w:t>N</w:t>
      </w:r>
      <w:r w:rsidRPr="00F75FFB">
        <w:rPr>
          <w:rFonts w:cstheme="minorHAnsi"/>
          <w:bCs/>
          <w:szCs w:val="24"/>
        </w:rPr>
        <w:t>o information</w:t>
      </w:r>
      <w:r>
        <w:rPr>
          <w:rFonts w:cstheme="minorHAnsi"/>
          <w:bCs/>
          <w:szCs w:val="24"/>
        </w:rPr>
        <w:t xml:space="preserve"> will</w:t>
      </w:r>
      <w:r w:rsidRPr="00F75FFB">
        <w:rPr>
          <w:rFonts w:cstheme="minorHAnsi"/>
          <w:bCs/>
          <w:szCs w:val="24"/>
        </w:rPr>
        <w:t xml:space="preserve"> ever </w:t>
      </w:r>
      <w:r>
        <w:rPr>
          <w:rFonts w:cstheme="minorHAnsi"/>
          <w:bCs/>
          <w:szCs w:val="24"/>
        </w:rPr>
        <w:t xml:space="preserve">be </w:t>
      </w:r>
      <w:r w:rsidRPr="00F75FFB">
        <w:rPr>
          <w:rFonts w:cstheme="minorHAnsi"/>
          <w:bCs/>
          <w:szCs w:val="24"/>
        </w:rPr>
        <w:t xml:space="preserve">made public which could connect your answers to you. When </w:t>
      </w:r>
      <w:r>
        <w:rPr>
          <w:rFonts w:cstheme="minorHAnsi"/>
          <w:bCs/>
          <w:szCs w:val="24"/>
        </w:rPr>
        <w:t xml:space="preserve">the </w:t>
      </w:r>
      <w:r w:rsidRPr="00F75FFB">
        <w:rPr>
          <w:rFonts w:cstheme="minorHAnsi"/>
          <w:bCs/>
          <w:szCs w:val="24"/>
        </w:rPr>
        <w:t xml:space="preserve">survey results are shared in public reports, your answers will be grouped with the answers of other Iowa students </w:t>
      </w:r>
      <w:r>
        <w:rPr>
          <w:rFonts w:cstheme="minorHAnsi"/>
          <w:bCs/>
          <w:szCs w:val="24"/>
        </w:rPr>
        <w:t>who took this</w:t>
      </w:r>
      <w:r w:rsidRPr="00F75FFB">
        <w:rPr>
          <w:rFonts w:cstheme="minorHAnsi"/>
          <w:bCs/>
          <w:szCs w:val="24"/>
        </w:rPr>
        <w:t xml:space="preserve"> survey</w:t>
      </w:r>
      <w:r>
        <w:rPr>
          <w:rFonts w:cstheme="minorHAnsi"/>
          <w:bCs/>
          <w:szCs w:val="24"/>
        </w:rPr>
        <w:t xml:space="preserve">. </w:t>
      </w:r>
      <w:r w:rsidRPr="00F75FFB">
        <w:rPr>
          <w:rFonts w:cstheme="minorHAnsi"/>
          <w:bCs/>
          <w:szCs w:val="24"/>
        </w:rPr>
        <w:t xml:space="preserve">If survey results are shared with researchers or others </w:t>
      </w:r>
      <w:r>
        <w:rPr>
          <w:rFonts w:cstheme="minorHAnsi"/>
          <w:bCs/>
          <w:szCs w:val="24"/>
        </w:rPr>
        <w:t>for special studies</w:t>
      </w:r>
      <w:r w:rsidRPr="00F75FFB">
        <w:rPr>
          <w:rFonts w:cstheme="minorHAnsi"/>
          <w:bCs/>
          <w:szCs w:val="24"/>
        </w:rPr>
        <w:t xml:space="preserve">, your privacy </w:t>
      </w:r>
      <w:r>
        <w:rPr>
          <w:rFonts w:cstheme="minorHAnsi"/>
          <w:bCs/>
          <w:szCs w:val="24"/>
        </w:rPr>
        <w:t>will be</w:t>
      </w:r>
      <w:r w:rsidRPr="00F75FFB">
        <w:rPr>
          <w:rFonts w:cstheme="minorHAnsi"/>
          <w:bCs/>
          <w:szCs w:val="24"/>
        </w:rPr>
        <w:t xml:space="preserve"> protected</w:t>
      </w:r>
      <w:r>
        <w:rPr>
          <w:rFonts w:cstheme="minorHAnsi"/>
          <w:bCs/>
          <w:szCs w:val="24"/>
        </w:rPr>
        <w:t xml:space="preserve">. </w:t>
      </w:r>
    </w:p>
    <w:p w14:paraId="6C9055CE" w14:textId="77777777" w:rsidR="00E5266F" w:rsidRDefault="00E5266F" w:rsidP="00E5266F">
      <w:pPr>
        <w:autoSpaceDE w:val="0"/>
        <w:autoSpaceDN w:val="0"/>
        <w:adjustRightInd w:val="0"/>
        <w:spacing w:after="0" w:line="240" w:lineRule="auto"/>
        <w:rPr>
          <w:rFonts w:cstheme="minorHAnsi"/>
          <w:bCs/>
          <w:szCs w:val="24"/>
        </w:rPr>
      </w:pPr>
    </w:p>
    <w:p w14:paraId="7838AFED" w14:textId="77777777" w:rsidR="00E5266F" w:rsidRPr="00F75FFB" w:rsidRDefault="00E5266F" w:rsidP="00E5266F">
      <w:pPr>
        <w:autoSpaceDE w:val="0"/>
        <w:autoSpaceDN w:val="0"/>
        <w:adjustRightInd w:val="0"/>
        <w:spacing w:after="0" w:line="240" w:lineRule="auto"/>
        <w:rPr>
          <w:rFonts w:cstheme="minorHAnsi"/>
          <w:bCs/>
          <w:szCs w:val="24"/>
        </w:rPr>
      </w:pPr>
      <w:r>
        <w:rPr>
          <w:rFonts w:cstheme="minorHAnsi"/>
          <w:bCs/>
          <w:szCs w:val="24"/>
        </w:rPr>
        <w:t>P</w:t>
      </w:r>
      <w:r w:rsidRPr="00F75FFB">
        <w:rPr>
          <w:rFonts w:cstheme="minorHAnsi"/>
          <w:bCs/>
          <w:szCs w:val="24"/>
        </w:rPr>
        <w:t xml:space="preserve">lease respond honestly. </w:t>
      </w:r>
      <w:r>
        <w:rPr>
          <w:rFonts w:cstheme="minorHAnsi"/>
          <w:bCs/>
          <w:szCs w:val="24"/>
        </w:rPr>
        <w:t>Your honest responses</w:t>
      </w:r>
      <w:r w:rsidRPr="00F75FFB">
        <w:rPr>
          <w:rFonts w:cstheme="minorHAnsi"/>
          <w:bCs/>
          <w:szCs w:val="24"/>
        </w:rPr>
        <w:t xml:space="preserve"> will help us understand the health behaviors of Iowa students</w:t>
      </w:r>
      <w:r>
        <w:rPr>
          <w:rFonts w:cstheme="minorHAnsi"/>
          <w:bCs/>
          <w:szCs w:val="24"/>
        </w:rPr>
        <w:t xml:space="preserve"> and develop and improve programs to help young people like you and your classmates.</w:t>
      </w:r>
    </w:p>
    <w:p w14:paraId="31C20D1C" w14:textId="77777777" w:rsidR="00E5266F" w:rsidRDefault="00E5266F" w:rsidP="00E5266F">
      <w:pPr>
        <w:autoSpaceDE w:val="0"/>
        <w:autoSpaceDN w:val="0"/>
        <w:adjustRightInd w:val="0"/>
        <w:spacing w:after="0" w:line="240" w:lineRule="auto"/>
        <w:rPr>
          <w:rFonts w:cstheme="minorHAnsi"/>
          <w:bCs/>
          <w:szCs w:val="24"/>
        </w:rPr>
      </w:pPr>
    </w:p>
    <w:p w14:paraId="7C7DC84E" w14:textId="77777777" w:rsidR="00E5266F" w:rsidRDefault="00E5266F" w:rsidP="00E5266F">
      <w:pPr>
        <w:autoSpaceDE w:val="0"/>
        <w:autoSpaceDN w:val="0"/>
        <w:adjustRightInd w:val="0"/>
        <w:spacing w:after="0" w:line="240" w:lineRule="auto"/>
        <w:rPr>
          <w:rFonts w:cstheme="minorHAnsi"/>
          <w:bCs/>
          <w:szCs w:val="24"/>
        </w:rPr>
      </w:pPr>
      <w:r w:rsidRPr="00F75FFB">
        <w:rPr>
          <w:rFonts w:cstheme="minorHAnsi"/>
          <w:bCs/>
          <w:szCs w:val="24"/>
        </w:rPr>
        <w:t xml:space="preserve">Thank you for </w:t>
      </w:r>
      <w:r>
        <w:rPr>
          <w:rFonts w:cstheme="minorHAnsi"/>
          <w:bCs/>
          <w:szCs w:val="24"/>
        </w:rPr>
        <w:t>completing</w:t>
      </w:r>
      <w:r w:rsidRPr="00F75FFB">
        <w:rPr>
          <w:rFonts w:cstheme="minorHAnsi"/>
          <w:bCs/>
          <w:szCs w:val="24"/>
        </w:rPr>
        <w:t xml:space="preserve"> this survey. </w:t>
      </w:r>
    </w:p>
    <w:p w14:paraId="007A5013" w14:textId="77777777" w:rsidR="00E5266F" w:rsidRDefault="00E5266F" w:rsidP="00E5266F">
      <w:pPr>
        <w:autoSpaceDE w:val="0"/>
        <w:autoSpaceDN w:val="0"/>
        <w:adjustRightInd w:val="0"/>
        <w:spacing w:after="0" w:line="240" w:lineRule="auto"/>
        <w:rPr>
          <w:rFonts w:cstheme="minorHAnsi"/>
          <w:bCs/>
          <w:szCs w:val="24"/>
        </w:rPr>
      </w:pPr>
    </w:p>
    <w:p w14:paraId="6F5EA691" w14:textId="77777777" w:rsidR="00E5266F" w:rsidRDefault="00E5266F" w:rsidP="00E5266F">
      <w:pPr>
        <w:autoSpaceDE w:val="0"/>
        <w:autoSpaceDN w:val="0"/>
        <w:adjustRightInd w:val="0"/>
        <w:spacing w:after="0" w:line="240" w:lineRule="auto"/>
        <w:rPr>
          <w:rFonts w:cstheme="minorHAnsi"/>
          <w:bCs/>
          <w:szCs w:val="24"/>
        </w:rPr>
      </w:pPr>
    </w:p>
    <w:p w14:paraId="1D28F553" w14:textId="77777777" w:rsidR="00E5266F" w:rsidRDefault="00E5266F" w:rsidP="00E5266F">
      <w:r>
        <w:br w:type="page"/>
      </w:r>
    </w:p>
    <w:p w14:paraId="47583EB4" w14:textId="77777777" w:rsidR="00E5266F" w:rsidRDefault="00E5266F" w:rsidP="00E5266F"/>
    <w:p w14:paraId="1F6A5928" w14:textId="77777777" w:rsidR="00E5266F" w:rsidRPr="00D66BCA" w:rsidRDefault="00E5266F" w:rsidP="00E5266F">
      <w:pPr>
        <w:pStyle w:val="Heading1"/>
        <w:rPr>
          <w:rFonts w:asciiTheme="minorHAnsi" w:hAnsiTheme="minorHAnsi" w:cstheme="minorHAnsi"/>
          <w:b/>
          <w:bCs/>
          <w:sz w:val="28"/>
          <w:szCs w:val="28"/>
        </w:rPr>
      </w:pPr>
      <w:bookmarkStart w:id="0" w:name="_Toc1073881756"/>
      <w:r w:rsidRPr="00D66BCA">
        <w:rPr>
          <w:rFonts w:asciiTheme="minorHAnsi" w:hAnsiTheme="minorHAnsi" w:cstheme="minorHAnsi"/>
          <w:b/>
          <w:bCs/>
          <w:sz w:val="28"/>
          <w:szCs w:val="28"/>
        </w:rPr>
        <w:t>TABLE OF CONTENTS</w:t>
      </w:r>
      <w:bookmarkEnd w:id="0"/>
    </w:p>
    <w:sdt>
      <w:sdtPr>
        <w:rPr>
          <w:color w:val="2B579A"/>
          <w:shd w:val="clear" w:color="auto" w:fill="E6E6E6"/>
        </w:rPr>
        <w:id w:val="1588864074"/>
        <w:docPartObj>
          <w:docPartGallery w:val="Table of Contents"/>
          <w:docPartUnique/>
        </w:docPartObj>
      </w:sdtPr>
      <w:sdtEndPr>
        <w:rPr>
          <w:color w:val="auto"/>
          <w:shd w:val="clear" w:color="auto" w:fill="auto"/>
        </w:rPr>
      </w:sdtEndPr>
      <w:sdtContent>
        <w:p w14:paraId="4DEB1E3C" w14:textId="77777777" w:rsidR="00E5266F" w:rsidRDefault="00E5266F" w:rsidP="00E5266F">
          <w:pPr>
            <w:pStyle w:val="TOC1"/>
            <w:tabs>
              <w:tab w:val="right" w:leader="dot" w:pos="9360"/>
            </w:tabs>
            <w:rPr>
              <w:rStyle w:val="Hyperlink"/>
            </w:rPr>
          </w:pPr>
          <w:r>
            <w:rPr>
              <w:color w:val="2B579A"/>
              <w:shd w:val="clear" w:color="auto" w:fill="E6E6E6"/>
            </w:rPr>
            <w:fldChar w:fldCharType="begin"/>
          </w:r>
          <w:r>
            <w:instrText>TOC \o "1-9" \z \u \h</w:instrText>
          </w:r>
          <w:r>
            <w:rPr>
              <w:color w:val="2B579A"/>
              <w:shd w:val="clear" w:color="auto" w:fill="E6E6E6"/>
            </w:rPr>
            <w:fldChar w:fldCharType="separate"/>
          </w:r>
          <w:hyperlink w:anchor="_Toc1073881756">
            <w:r w:rsidRPr="22AB1055">
              <w:rPr>
                <w:rStyle w:val="Hyperlink"/>
              </w:rPr>
              <w:t>TABLE OF CONTENTS</w:t>
            </w:r>
            <w:r>
              <w:tab/>
            </w:r>
            <w:r>
              <w:rPr>
                <w:color w:val="2B579A"/>
                <w:shd w:val="clear" w:color="auto" w:fill="E6E6E6"/>
              </w:rPr>
              <w:fldChar w:fldCharType="begin"/>
            </w:r>
            <w:r>
              <w:instrText>PAGEREF _Toc1073881756 \h</w:instrText>
            </w:r>
            <w:r>
              <w:rPr>
                <w:color w:val="2B579A"/>
                <w:shd w:val="clear" w:color="auto" w:fill="E6E6E6"/>
              </w:rPr>
            </w:r>
            <w:r>
              <w:rPr>
                <w:color w:val="2B579A"/>
                <w:shd w:val="clear" w:color="auto" w:fill="E6E6E6"/>
              </w:rPr>
              <w:fldChar w:fldCharType="separate"/>
            </w:r>
            <w:r w:rsidRPr="22AB1055">
              <w:rPr>
                <w:rStyle w:val="Hyperlink"/>
              </w:rPr>
              <w:t>2</w:t>
            </w:r>
            <w:r>
              <w:rPr>
                <w:color w:val="2B579A"/>
                <w:shd w:val="clear" w:color="auto" w:fill="E6E6E6"/>
              </w:rPr>
              <w:fldChar w:fldCharType="end"/>
            </w:r>
          </w:hyperlink>
        </w:p>
        <w:p w14:paraId="4FF3C14F" w14:textId="77777777" w:rsidR="00E5266F" w:rsidRDefault="00E5266F" w:rsidP="00E5266F">
          <w:pPr>
            <w:pStyle w:val="TOC2"/>
            <w:tabs>
              <w:tab w:val="right" w:leader="dot" w:pos="9360"/>
            </w:tabs>
            <w:rPr>
              <w:rStyle w:val="Hyperlink"/>
            </w:rPr>
          </w:pPr>
          <w:hyperlink w:anchor="_Toc181984862">
            <w:r w:rsidRPr="22AB1055">
              <w:rPr>
                <w:rStyle w:val="Hyperlink"/>
              </w:rPr>
              <w:t>GENERAL INFORMATION</w:t>
            </w:r>
            <w:r>
              <w:tab/>
            </w:r>
            <w:r>
              <w:rPr>
                <w:color w:val="2B579A"/>
                <w:shd w:val="clear" w:color="auto" w:fill="E6E6E6"/>
              </w:rPr>
              <w:fldChar w:fldCharType="begin"/>
            </w:r>
            <w:r>
              <w:instrText>PAGEREF _Toc181984862 \h</w:instrText>
            </w:r>
            <w:r>
              <w:rPr>
                <w:color w:val="2B579A"/>
                <w:shd w:val="clear" w:color="auto" w:fill="E6E6E6"/>
              </w:rPr>
            </w:r>
            <w:r>
              <w:rPr>
                <w:color w:val="2B579A"/>
                <w:shd w:val="clear" w:color="auto" w:fill="E6E6E6"/>
              </w:rPr>
              <w:fldChar w:fldCharType="separate"/>
            </w:r>
            <w:r w:rsidRPr="22AB1055">
              <w:rPr>
                <w:rStyle w:val="Hyperlink"/>
              </w:rPr>
              <w:t>2</w:t>
            </w:r>
            <w:r>
              <w:rPr>
                <w:color w:val="2B579A"/>
                <w:shd w:val="clear" w:color="auto" w:fill="E6E6E6"/>
              </w:rPr>
              <w:fldChar w:fldCharType="end"/>
            </w:r>
          </w:hyperlink>
        </w:p>
        <w:p w14:paraId="554BC18C" w14:textId="77777777" w:rsidR="00E5266F" w:rsidRDefault="00E5266F" w:rsidP="00E5266F">
          <w:pPr>
            <w:pStyle w:val="TOC2"/>
            <w:tabs>
              <w:tab w:val="right" w:leader="dot" w:pos="9360"/>
            </w:tabs>
            <w:rPr>
              <w:rStyle w:val="Hyperlink"/>
            </w:rPr>
          </w:pPr>
          <w:hyperlink w:anchor="_Toc142278012">
            <w:r w:rsidRPr="22AB1055">
              <w:rPr>
                <w:rStyle w:val="Hyperlink"/>
              </w:rPr>
              <w:t>Demographics</w:t>
            </w:r>
            <w:r>
              <w:tab/>
            </w:r>
            <w:r>
              <w:rPr>
                <w:color w:val="2B579A"/>
                <w:shd w:val="clear" w:color="auto" w:fill="E6E6E6"/>
              </w:rPr>
              <w:fldChar w:fldCharType="begin"/>
            </w:r>
            <w:r>
              <w:instrText>PAGEREF _Toc142278012 \h</w:instrText>
            </w:r>
            <w:r>
              <w:rPr>
                <w:color w:val="2B579A"/>
                <w:shd w:val="clear" w:color="auto" w:fill="E6E6E6"/>
              </w:rPr>
            </w:r>
            <w:r>
              <w:rPr>
                <w:color w:val="2B579A"/>
                <w:shd w:val="clear" w:color="auto" w:fill="E6E6E6"/>
              </w:rPr>
              <w:fldChar w:fldCharType="separate"/>
            </w:r>
            <w:r w:rsidRPr="22AB1055">
              <w:rPr>
                <w:rStyle w:val="Hyperlink"/>
              </w:rPr>
              <w:t>2</w:t>
            </w:r>
            <w:r>
              <w:rPr>
                <w:color w:val="2B579A"/>
                <w:shd w:val="clear" w:color="auto" w:fill="E6E6E6"/>
              </w:rPr>
              <w:fldChar w:fldCharType="end"/>
            </w:r>
          </w:hyperlink>
        </w:p>
        <w:p w14:paraId="564D0D7F" w14:textId="77777777" w:rsidR="00E5266F" w:rsidRDefault="00E5266F" w:rsidP="00E5266F">
          <w:pPr>
            <w:pStyle w:val="TOC2"/>
            <w:tabs>
              <w:tab w:val="right" w:leader="dot" w:pos="9360"/>
            </w:tabs>
            <w:rPr>
              <w:rStyle w:val="Hyperlink"/>
            </w:rPr>
          </w:pPr>
          <w:hyperlink w:anchor="_Toc1543428173">
            <w:r w:rsidRPr="22AB1055">
              <w:rPr>
                <w:rStyle w:val="Hyperlink"/>
              </w:rPr>
              <w:t>Exercise and Nutrition</w:t>
            </w:r>
            <w:r>
              <w:tab/>
            </w:r>
            <w:r>
              <w:rPr>
                <w:color w:val="2B579A"/>
                <w:shd w:val="clear" w:color="auto" w:fill="E6E6E6"/>
              </w:rPr>
              <w:fldChar w:fldCharType="begin"/>
            </w:r>
            <w:r>
              <w:instrText>PAGEREF _Toc1543428173 \h</w:instrText>
            </w:r>
            <w:r>
              <w:rPr>
                <w:color w:val="2B579A"/>
                <w:shd w:val="clear" w:color="auto" w:fill="E6E6E6"/>
              </w:rPr>
            </w:r>
            <w:r>
              <w:rPr>
                <w:color w:val="2B579A"/>
                <w:shd w:val="clear" w:color="auto" w:fill="E6E6E6"/>
              </w:rPr>
              <w:fldChar w:fldCharType="separate"/>
            </w:r>
            <w:r w:rsidRPr="22AB1055">
              <w:rPr>
                <w:rStyle w:val="Hyperlink"/>
              </w:rPr>
              <w:t>4</w:t>
            </w:r>
            <w:r>
              <w:rPr>
                <w:color w:val="2B579A"/>
                <w:shd w:val="clear" w:color="auto" w:fill="E6E6E6"/>
              </w:rPr>
              <w:fldChar w:fldCharType="end"/>
            </w:r>
          </w:hyperlink>
        </w:p>
        <w:p w14:paraId="650BA1B8" w14:textId="77777777" w:rsidR="00E5266F" w:rsidRDefault="00E5266F" w:rsidP="00E5266F">
          <w:pPr>
            <w:pStyle w:val="TOC2"/>
            <w:tabs>
              <w:tab w:val="right" w:leader="dot" w:pos="9360"/>
            </w:tabs>
            <w:rPr>
              <w:rStyle w:val="Hyperlink"/>
            </w:rPr>
          </w:pPr>
          <w:hyperlink w:anchor="_Toc1283364286">
            <w:r w:rsidRPr="22AB1055">
              <w:rPr>
                <w:rStyle w:val="Hyperlink"/>
              </w:rPr>
              <w:t>Health Care</w:t>
            </w:r>
            <w:r>
              <w:tab/>
            </w:r>
            <w:r>
              <w:rPr>
                <w:color w:val="2B579A"/>
                <w:shd w:val="clear" w:color="auto" w:fill="E6E6E6"/>
              </w:rPr>
              <w:fldChar w:fldCharType="begin"/>
            </w:r>
            <w:r>
              <w:instrText>PAGEREF _Toc1283364286 \h</w:instrText>
            </w:r>
            <w:r>
              <w:rPr>
                <w:color w:val="2B579A"/>
                <w:shd w:val="clear" w:color="auto" w:fill="E6E6E6"/>
              </w:rPr>
            </w:r>
            <w:r>
              <w:rPr>
                <w:color w:val="2B579A"/>
                <w:shd w:val="clear" w:color="auto" w:fill="E6E6E6"/>
              </w:rPr>
              <w:fldChar w:fldCharType="separate"/>
            </w:r>
            <w:r w:rsidRPr="22AB1055">
              <w:rPr>
                <w:rStyle w:val="Hyperlink"/>
              </w:rPr>
              <w:t>6</w:t>
            </w:r>
            <w:r>
              <w:rPr>
                <w:color w:val="2B579A"/>
                <w:shd w:val="clear" w:color="auto" w:fill="E6E6E6"/>
              </w:rPr>
              <w:fldChar w:fldCharType="end"/>
            </w:r>
          </w:hyperlink>
        </w:p>
        <w:p w14:paraId="0A47EEDB" w14:textId="77777777" w:rsidR="00E5266F" w:rsidRDefault="00E5266F" w:rsidP="00E5266F">
          <w:pPr>
            <w:pStyle w:val="TOC2"/>
            <w:tabs>
              <w:tab w:val="right" w:leader="dot" w:pos="9360"/>
            </w:tabs>
            <w:rPr>
              <w:rStyle w:val="Hyperlink"/>
            </w:rPr>
          </w:pPr>
          <w:hyperlink w:anchor="_Toc1764116773">
            <w:r w:rsidRPr="22AB1055">
              <w:rPr>
                <w:rStyle w:val="Hyperlink"/>
              </w:rPr>
              <w:t>Beliefs and Attitudes</w:t>
            </w:r>
            <w:r>
              <w:tab/>
            </w:r>
            <w:r>
              <w:rPr>
                <w:color w:val="2B579A"/>
                <w:shd w:val="clear" w:color="auto" w:fill="E6E6E6"/>
              </w:rPr>
              <w:fldChar w:fldCharType="begin"/>
            </w:r>
            <w:r>
              <w:instrText>PAGEREF _Toc1764116773 \h</w:instrText>
            </w:r>
            <w:r>
              <w:rPr>
                <w:color w:val="2B579A"/>
                <w:shd w:val="clear" w:color="auto" w:fill="E6E6E6"/>
              </w:rPr>
            </w:r>
            <w:r>
              <w:rPr>
                <w:color w:val="2B579A"/>
                <w:shd w:val="clear" w:color="auto" w:fill="E6E6E6"/>
              </w:rPr>
              <w:fldChar w:fldCharType="separate"/>
            </w:r>
            <w:r w:rsidRPr="22AB1055">
              <w:rPr>
                <w:rStyle w:val="Hyperlink"/>
              </w:rPr>
              <w:t>6</w:t>
            </w:r>
            <w:r>
              <w:rPr>
                <w:color w:val="2B579A"/>
                <w:shd w:val="clear" w:color="auto" w:fill="E6E6E6"/>
              </w:rPr>
              <w:fldChar w:fldCharType="end"/>
            </w:r>
          </w:hyperlink>
        </w:p>
        <w:p w14:paraId="04A30754" w14:textId="77777777" w:rsidR="00E5266F" w:rsidRDefault="00E5266F" w:rsidP="00E5266F">
          <w:pPr>
            <w:pStyle w:val="TOC2"/>
            <w:tabs>
              <w:tab w:val="right" w:leader="dot" w:pos="9360"/>
            </w:tabs>
            <w:rPr>
              <w:rStyle w:val="Hyperlink"/>
            </w:rPr>
          </w:pPr>
          <w:hyperlink w:anchor="_Toc520124032">
            <w:r w:rsidRPr="22AB1055">
              <w:rPr>
                <w:rStyle w:val="Hyperlink"/>
              </w:rPr>
              <w:t>School Questions</w:t>
            </w:r>
            <w:r>
              <w:tab/>
            </w:r>
            <w:r>
              <w:rPr>
                <w:color w:val="2B579A"/>
                <w:shd w:val="clear" w:color="auto" w:fill="E6E6E6"/>
              </w:rPr>
              <w:fldChar w:fldCharType="begin"/>
            </w:r>
            <w:r>
              <w:instrText>PAGEREF _Toc520124032 \h</w:instrText>
            </w:r>
            <w:r>
              <w:rPr>
                <w:color w:val="2B579A"/>
                <w:shd w:val="clear" w:color="auto" w:fill="E6E6E6"/>
              </w:rPr>
            </w:r>
            <w:r>
              <w:rPr>
                <w:color w:val="2B579A"/>
                <w:shd w:val="clear" w:color="auto" w:fill="E6E6E6"/>
              </w:rPr>
              <w:fldChar w:fldCharType="separate"/>
            </w:r>
            <w:r w:rsidRPr="22AB1055">
              <w:rPr>
                <w:rStyle w:val="Hyperlink"/>
              </w:rPr>
              <w:t>7</w:t>
            </w:r>
            <w:r>
              <w:rPr>
                <w:color w:val="2B579A"/>
                <w:shd w:val="clear" w:color="auto" w:fill="E6E6E6"/>
              </w:rPr>
              <w:fldChar w:fldCharType="end"/>
            </w:r>
          </w:hyperlink>
        </w:p>
        <w:p w14:paraId="7D5CC4BA" w14:textId="77777777" w:rsidR="00E5266F" w:rsidRDefault="00E5266F" w:rsidP="00E5266F">
          <w:pPr>
            <w:pStyle w:val="TOC2"/>
            <w:tabs>
              <w:tab w:val="right" w:leader="dot" w:pos="9360"/>
            </w:tabs>
            <w:rPr>
              <w:rStyle w:val="Hyperlink"/>
            </w:rPr>
          </w:pPr>
          <w:hyperlink w:anchor="_Toc1973280889">
            <w:r w:rsidRPr="22AB1055">
              <w:rPr>
                <w:rStyle w:val="Hyperlink"/>
              </w:rPr>
              <w:t>Your Experiences</w:t>
            </w:r>
            <w:r>
              <w:tab/>
            </w:r>
            <w:r>
              <w:rPr>
                <w:color w:val="2B579A"/>
                <w:shd w:val="clear" w:color="auto" w:fill="E6E6E6"/>
              </w:rPr>
              <w:fldChar w:fldCharType="begin"/>
            </w:r>
            <w:r>
              <w:instrText>PAGEREF _Toc1973280889 \h</w:instrText>
            </w:r>
            <w:r>
              <w:rPr>
                <w:color w:val="2B579A"/>
                <w:shd w:val="clear" w:color="auto" w:fill="E6E6E6"/>
              </w:rPr>
            </w:r>
            <w:r>
              <w:rPr>
                <w:color w:val="2B579A"/>
                <w:shd w:val="clear" w:color="auto" w:fill="E6E6E6"/>
              </w:rPr>
              <w:fldChar w:fldCharType="separate"/>
            </w:r>
            <w:r w:rsidRPr="22AB1055">
              <w:rPr>
                <w:rStyle w:val="Hyperlink"/>
              </w:rPr>
              <w:t>9</w:t>
            </w:r>
            <w:r>
              <w:rPr>
                <w:color w:val="2B579A"/>
                <w:shd w:val="clear" w:color="auto" w:fill="E6E6E6"/>
              </w:rPr>
              <w:fldChar w:fldCharType="end"/>
            </w:r>
          </w:hyperlink>
        </w:p>
        <w:p w14:paraId="6AF42202" w14:textId="77777777" w:rsidR="00E5266F" w:rsidRDefault="00E5266F" w:rsidP="00E5266F">
          <w:pPr>
            <w:pStyle w:val="TOC2"/>
            <w:tabs>
              <w:tab w:val="right" w:leader="dot" w:pos="9360"/>
            </w:tabs>
            <w:rPr>
              <w:rStyle w:val="Hyperlink"/>
            </w:rPr>
          </w:pPr>
          <w:hyperlink w:anchor="_Toc1701530216">
            <w:r w:rsidRPr="22AB1055">
              <w:rPr>
                <w:rStyle w:val="Hyperlink"/>
              </w:rPr>
              <w:t>Safety and Bullying</w:t>
            </w:r>
            <w:r>
              <w:tab/>
            </w:r>
            <w:r>
              <w:rPr>
                <w:color w:val="2B579A"/>
                <w:shd w:val="clear" w:color="auto" w:fill="E6E6E6"/>
              </w:rPr>
              <w:fldChar w:fldCharType="begin"/>
            </w:r>
            <w:r>
              <w:instrText>PAGEREF _Toc1701530216 \h</w:instrText>
            </w:r>
            <w:r>
              <w:rPr>
                <w:color w:val="2B579A"/>
                <w:shd w:val="clear" w:color="auto" w:fill="E6E6E6"/>
              </w:rPr>
            </w:r>
            <w:r>
              <w:rPr>
                <w:color w:val="2B579A"/>
                <w:shd w:val="clear" w:color="auto" w:fill="E6E6E6"/>
              </w:rPr>
              <w:fldChar w:fldCharType="separate"/>
            </w:r>
            <w:r w:rsidRPr="22AB1055">
              <w:rPr>
                <w:rStyle w:val="Hyperlink"/>
              </w:rPr>
              <w:t>13</w:t>
            </w:r>
            <w:r>
              <w:rPr>
                <w:color w:val="2B579A"/>
                <w:shd w:val="clear" w:color="auto" w:fill="E6E6E6"/>
              </w:rPr>
              <w:fldChar w:fldCharType="end"/>
            </w:r>
          </w:hyperlink>
        </w:p>
        <w:p w14:paraId="32C98C1B" w14:textId="77777777" w:rsidR="00E5266F" w:rsidRDefault="00E5266F" w:rsidP="00E5266F">
          <w:pPr>
            <w:pStyle w:val="TOC2"/>
            <w:tabs>
              <w:tab w:val="right" w:leader="dot" w:pos="9360"/>
            </w:tabs>
            <w:rPr>
              <w:rStyle w:val="Hyperlink"/>
            </w:rPr>
          </w:pPr>
          <w:hyperlink w:anchor="_Toc2095203739">
            <w:r w:rsidRPr="22AB1055">
              <w:rPr>
                <w:rStyle w:val="Hyperlink"/>
              </w:rPr>
              <w:t>Mental Health</w:t>
            </w:r>
            <w:r>
              <w:tab/>
            </w:r>
            <w:r>
              <w:rPr>
                <w:color w:val="2B579A"/>
                <w:shd w:val="clear" w:color="auto" w:fill="E6E6E6"/>
              </w:rPr>
              <w:fldChar w:fldCharType="begin"/>
            </w:r>
            <w:r>
              <w:instrText>PAGEREF _Toc2095203739 \h</w:instrText>
            </w:r>
            <w:r>
              <w:rPr>
                <w:color w:val="2B579A"/>
                <w:shd w:val="clear" w:color="auto" w:fill="E6E6E6"/>
              </w:rPr>
            </w:r>
            <w:r>
              <w:rPr>
                <w:color w:val="2B579A"/>
                <w:shd w:val="clear" w:color="auto" w:fill="E6E6E6"/>
              </w:rPr>
              <w:fldChar w:fldCharType="separate"/>
            </w:r>
            <w:r w:rsidRPr="22AB1055">
              <w:rPr>
                <w:rStyle w:val="Hyperlink"/>
              </w:rPr>
              <w:t>13</w:t>
            </w:r>
            <w:r>
              <w:rPr>
                <w:color w:val="2B579A"/>
                <w:shd w:val="clear" w:color="auto" w:fill="E6E6E6"/>
              </w:rPr>
              <w:fldChar w:fldCharType="end"/>
            </w:r>
          </w:hyperlink>
        </w:p>
        <w:p w14:paraId="7910B881" w14:textId="77777777" w:rsidR="00E5266F" w:rsidRDefault="00E5266F" w:rsidP="00E5266F">
          <w:pPr>
            <w:pStyle w:val="TOC2"/>
            <w:tabs>
              <w:tab w:val="right" w:leader="dot" w:pos="9360"/>
            </w:tabs>
            <w:rPr>
              <w:rStyle w:val="Hyperlink"/>
            </w:rPr>
          </w:pPr>
          <w:hyperlink w:anchor="_Toc318127983">
            <w:r w:rsidRPr="22AB1055">
              <w:rPr>
                <w:rStyle w:val="Hyperlink"/>
              </w:rPr>
              <w:t>Gambling</w:t>
            </w:r>
            <w:r>
              <w:tab/>
            </w:r>
            <w:r>
              <w:rPr>
                <w:color w:val="2B579A"/>
                <w:shd w:val="clear" w:color="auto" w:fill="E6E6E6"/>
              </w:rPr>
              <w:fldChar w:fldCharType="begin"/>
            </w:r>
            <w:r>
              <w:instrText>PAGEREF _Toc318127983 \h</w:instrText>
            </w:r>
            <w:r>
              <w:rPr>
                <w:color w:val="2B579A"/>
                <w:shd w:val="clear" w:color="auto" w:fill="E6E6E6"/>
              </w:rPr>
            </w:r>
            <w:r>
              <w:rPr>
                <w:color w:val="2B579A"/>
                <w:shd w:val="clear" w:color="auto" w:fill="E6E6E6"/>
              </w:rPr>
              <w:fldChar w:fldCharType="separate"/>
            </w:r>
            <w:r w:rsidRPr="22AB1055">
              <w:rPr>
                <w:rStyle w:val="Hyperlink"/>
              </w:rPr>
              <w:t>14</w:t>
            </w:r>
            <w:r>
              <w:rPr>
                <w:color w:val="2B579A"/>
                <w:shd w:val="clear" w:color="auto" w:fill="E6E6E6"/>
              </w:rPr>
              <w:fldChar w:fldCharType="end"/>
            </w:r>
          </w:hyperlink>
        </w:p>
        <w:p w14:paraId="11831EC2" w14:textId="77777777" w:rsidR="00E5266F" w:rsidRDefault="00E5266F" w:rsidP="00E5266F">
          <w:pPr>
            <w:pStyle w:val="TOC2"/>
            <w:tabs>
              <w:tab w:val="right" w:leader="dot" w:pos="9360"/>
            </w:tabs>
            <w:rPr>
              <w:rStyle w:val="Hyperlink"/>
            </w:rPr>
          </w:pPr>
          <w:hyperlink w:anchor="_Toc1608296684">
            <w:r w:rsidRPr="22AB1055">
              <w:rPr>
                <w:rStyle w:val="Hyperlink"/>
              </w:rPr>
              <w:t>Substance Use - Perceptions</w:t>
            </w:r>
            <w:r>
              <w:tab/>
            </w:r>
            <w:r>
              <w:rPr>
                <w:color w:val="2B579A"/>
                <w:shd w:val="clear" w:color="auto" w:fill="E6E6E6"/>
              </w:rPr>
              <w:fldChar w:fldCharType="begin"/>
            </w:r>
            <w:r>
              <w:instrText>PAGEREF _Toc1608296684 \h</w:instrText>
            </w:r>
            <w:r>
              <w:rPr>
                <w:color w:val="2B579A"/>
                <w:shd w:val="clear" w:color="auto" w:fill="E6E6E6"/>
              </w:rPr>
            </w:r>
            <w:r>
              <w:rPr>
                <w:color w:val="2B579A"/>
                <w:shd w:val="clear" w:color="auto" w:fill="E6E6E6"/>
              </w:rPr>
              <w:fldChar w:fldCharType="separate"/>
            </w:r>
            <w:r w:rsidRPr="22AB1055">
              <w:rPr>
                <w:rStyle w:val="Hyperlink"/>
              </w:rPr>
              <w:t>15</w:t>
            </w:r>
            <w:r>
              <w:rPr>
                <w:color w:val="2B579A"/>
                <w:shd w:val="clear" w:color="auto" w:fill="E6E6E6"/>
              </w:rPr>
              <w:fldChar w:fldCharType="end"/>
            </w:r>
          </w:hyperlink>
        </w:p>
        <w:p w14:paraId="6E3FAF8C" w14:textId="77777777" w:rsidR="00E5266F" w:rsidRDefault="00E5266F" w:rsidP="00E5266F">
          <w:pPr>
            <w:pStyle w:val="TOC2"/>
            <w:tabs>
              <w:tab w:val="right" w:leader="dot" w:pos="9360"/>
            </w:tabs>
            <w:rPr>
              <w:rStyle w:val="Hyperlink"/>
            </w:rPr>
          </w:pPr>
          <w:hyperlink w:anchor="_Toc360959271">
            <w:r w:rsidRPr="22AB1055">
              <w:rPr>
                <w:rStyle w:val="Hyperlink"/>
              </w:rPr>
              <w:t>Substance Use – Alcohol</w:t>
            </w:r>
            <w:r>
              <w:tab/>
            </w:r>
            <w:r>
              <w:rPr>
                <w:color w:val="2B579A"/>
                <w:shd w:val="clear" w:color="auto" w:fill="E6E6E6"/>
              </w:rPr>
              <w:fldChar w:fldCharType="begin"/>
            </w:r>
            <w:r>
              <w:instrText>PAGEREF _Toc360959271 \h</w:instrText>
            </w:r>
            <w:r>
              <w:rPr>
                <w:color w:val="2B579A"/>
                <w:shd w:val="clear" w:color="auto" w:fill="E6E6E6"/>
              </w:rPr>
            </w:r>
            <w:r>
              <w:rPr>
                <w:color w:val="2B579A"/>
                <w:shd w:val="clear" w:color="auto" w:fill="E6E6E6"/>
              </w:rPr>
              <w:fldChar w:fldCharType="separate"/>
            </w:r>
            <w:r w:rsidRPr="22AB1055">
              <w:rPr>
                <w:rStyle w:val="Hyperlink"/>
              </w:rPr>
              <w:t>15</w:t>
            </w:r>
            <w:r>
              <w:rPr>
                <w:color w:val="2B579A"/>
                <w:shd w:val="clear" w:color="auto" w:fill="E6E6E6"/>
              </w:rPr>
              <w:fldChar w:fldCharType="end"/>
            </w:r>
          </w:hyperlink>
        </w:p>
        <w:p w14:paraId="1C3E7B1B" w14:textId="77777777" w:rsidR="00E5266F" w:rsidRDefault="00E5266F" w:rsidP="00E5266F">
          <w:pPr>
            <w:pStyle w:val="TOC2"/>
            <w:tabs>
              <w:tab w:val="right" w:leader="dot" w:pos="9360"/>
            </w:tabs>
            <w:rPr>
              <w:rStyle w:val="Hyperlink"/>
            </w:rPr>
          </w:pPr>
          <w:hyperlink w:anchor="_Toc556357897">
            <w:r w:rsidRPr="22AB1055">
              <w:rPr>
                <w:rStyle w:val="Hyperlink"/>
              </w:rPr>
              <w:t>Substance Use: Tobacco</w:t>
            </w:r>
            <w:r>
              <w:tab/>
            </w:r>
            <w:r>
              <w:rPr>
                <w:color w:val="2B579A"/>
                <w:shd w:val="clear" w:color="auto" w:fill="E6E6E6"/>
              </w:rPr>
              <w:fldChar w:fldCharType="begin"/>
            </w:r>
            <w:r>
              <w:instrText>PAGEREF _Toc556357897 \h</w:instrText>
            </w:r>
            <w:r>
              <w:rPr>
                <w:color w:val="2B579A"/>
                <w:shd w:val="clear" w:color="auto" w:fill="E6E6E6"/>
              </w:rPr>
            </w:r>
            <w:r>
              <w:rPr>
                <w:color w:val="2B579A"/>
                <w:shd w:val="clear" w:color="auto" w:fill="E6E6E6"/>
              </w:rPr>
              <w:fldChar w:fldCharType="separate"/>
            </w:r>
            <w:r w:rsidRPr="22AB1055">
              <w:rPr>
                <w:rStyle w:val="Hyperlink"/>
              </w:rPr>
              <w:t>17</w:t>
            </w:r>
            <w:r>
              <w:rPr>
                <w:color w:val="2B579A"/>
                <w:shd w:val="clear" w:color="auto" w:fill="E6E6E6"/>
              </w:rPr>
              <w:fldChar w:fldCharType="end"/>
            </w:r>
          </w:hyperlink>
        </w:p>
        <w:p w14:paraId="24058E5B" w14:textId="77777777" w:rsidR="00E5266F" w:rsidRDefault="00E5266F" w:rsidP="00E5266F">
          <w:pPr>
            <w:pStyle w:val="TOC2"/>
            <w:tabs>
              <w:tab w:val="right" w:leader="dot" w:pos="9360"/>
            </w:tabs>
            <w:rPr>
              <w:rStyle w:val="Hyperlink"/>
            </w:rPr>
          </w:pPr>
          <w:hyperlink w:anchor="_Toc1854405106">
            <w:r w:rsidRPr="22AB1055">
              <w:rPr>
                <w:rStyle w:val="Hyperlink"/>
              </w:rPr>
              <w:t>Substance Use: Marijuana and Other Drugs</w:t>
            </w:r>
            <w:r>
              <w:tab/>
            </w:r>
            <w:r>
              <w:rPr>
                <w:color w:val="2B579A"/>
                <w:shd w:val="clear" w:color="auto" w:fill="E6E6E6"/>
              </w:rPr>
              <w:fldChar w:fldCharType="begin"/>
            </w:r>
            <w:r>
              <w:instrText>PAGEREF _Toc1854405106 \h</w:instrText>
            </w:r>
            <w:r>
              <w:rPr>
                <w:color w:val="2B579A"/>
                <w:shd w:val="clear" w:color="auto" w:fill="E6E6E6"/>
              </w:rPr>
            </w:r>
            <w:r>
              <w:rPr>
                <w:color w:val="2B579A"/>
                <w:shd w:val="clear" w:color="auto" w:fill="E6E6E6"/>
              </w:rPr>
              <w:fldChar w:fldCharType="separate"/>
            </w:r>
            <w:r w:rsidRPr="22AB1055">
              <w:rPr>
                <w:rStyle w:val="Hyperlink"/>
              </w:rPr>
              <w:t>18</w:t>
            </w:r>
            <w:r>
              <w:rPr>
                <w:color w:val="2B579A"/>
                <w:shd w:val="clear" w:color="auto" w:fill="E6E6E6"/>
              </w:rPr>
              <w:fldChar w:fldCharType="end"/>
            </w:r>
          </w:hyperlink>
          <w:r>
            <w:rPr>
              <w:color w:val="2B579A"/>
              <w:shd w:val="clear" w:color="auto" w:fill="E6E6E6"/>
            </w:rPr>
            <w:fldChar w:fldCharType="end"/>
          </w:r>
        </w:p>
      </w:sdtContent>
    </w:sdt>
    <w:p w14:paraId="1E3281D0" w14:textId="77777777" w:rsidR="00E5266F" w:rsidRDefault="00E5266F" w:rsidP="00E5266F">
      <w:pPr>
        <w:rPr>
          <w:del w:id="1" w:author="Tokheim, Emily [HHS]" w:date="2025-01-17T16:01:00Z" w16du:dateUtc="2025-01-17T16:01:56Z"/>
          <w:b/>
          <w:bCs/>
          <w:sz w:val="28"/>
          <w:szCs w:val="28"/>
        </w:rPr>
      </w:pPr>
    </w:p>
    <w:p w14:paraId="12AAC93B" w14:textId="77777777" w:rsidR="00E5266F" w:rsidRDefault="00E5266F" w:rsidP="00E5266F">
      <w:pPr>
        <w:rPr>
          <w:del w:id="2" w:author="Tokheim, Emily [HHS]" w:date="2025-01-17T16:01:00Z" w16du:dateUtc="2025-01-17T16:01:57Z"/>
          <w:b/>
          <w:bCs/>
          <w:sz w:val="28"/>
          <w:szCs w:val="28"/>
        </w:rPr>
      </w:pPr>
    </w:p>
    <w:p w14:paraId="3CF6868B" w14:textId="77777777" w:rsidR="00E5266F" w:rsidRPr="00FF42B2" w:rsidRDefault="00E5266F" w:rsidP="00E5266F">
      <w:pPr>
        <w:pStyle w:val="Heading2"/>
        <w:rPr>
          <w:b w:val="0"/>
          <w:bCs/>
          <w:szCs w:val="28"/>
        </w:rPr>
      </w:pPr>
      <w:bookmarkStart w:id="3" w:name="_Toc181984862"/>
      <w:r>
        <w:t>GENERAL INFORMATION</w:t>
      </w:r>
      <w:bookmarkEnd w:id="3"/>
    </w:p>
    <w:p w14:paraId="58945F7B" w14:textId="77777777" w:rsidR="00E5266F" w:rsidRDefault="00E5266F" w:rsidP="00E5266F">
      <w:pPr>
        <w:rPr>
          <w:rFonts w:cstheme="minorHAnsi"/>
          <w:bCs/>
          <w:szCs w:val="24"/>
        </w:rPr>
      </w:pPr>
      <w:r w:rsidRPr="003D1A60">
        <w:rPr>
          <w:rFonts w:cstheme="minorHAnsi"/>
          <w:szCs w:val="24"/>
        </w:rPr>
        <w:t>County</w:t>
      </w:r>
      <w:r>
        <w:rPr>
          <w:rFonts w:cstheme="minorHAnsi"/>
          <w:szCs w:val="24"/>
        </w:rPr>
        <w:t xml:space="preserve"> name</w:t>
      </w:r>
      <w:r w:rsidRPr="003D1A60">
        <w:rPr>
          <w:rFonts w:cstheme="minorHAnsi"/>
          <w:szCs w:val="24"/>
        </w:rPr>
        <w:t>, school district</w:t>
      </w:r>
      <w:r>
        <w:rPr>
          <w:rFonts w:cstheme="minorHAnsi"/>
          <w:szCs w:val="24"/>
        </w:rPr>
        <w:t xml:space="preserve"> number, and the building name</w:t>
      </w:r>
      <w:r w:rsidRPr="003D1A60">
        <w:rPr>
          <w:rFonts w:cstheme="minorHAnsi"/>
          <w:szCs w:val="24"/>
        </w:rPr>
        <w:t xml:space="preserve"> </w:t>
      </w:r>
      <w:r>
        <w:rPr>
          <w:rFonts w:cstheme="minorHAnsi"/>
          <w:szCs w:val="24"/>
        </w:rPr>
        <w:t xml:space="preserve">are </w:t>
      </w:r>
      <w:r w:rsidRPr="003D1A60">
        <w:rPr>
          <w:rFonts w:cstheme="minorHAnsi"/>
          <w:szCs w:val="24"/>
        </w:rPr>
        <w:t>required for each survey</w:t>
      </w:r>
      <w:r>
        <w:rPr>
          <w:rFonts w:cstheme="minorHAnsi"/>
          <w:szCs w:val="24"/>
        </w:rPr>
        <w:t xml:space="preserve">.  </w:t>
      </w:r>
    </w:p>
    <w:p w14:paraId="4F1FDB7B" w14:textId="77777777" w:rsidR="00E5266F" w:rsidRPr="003D1A60" w:rsidRDefault="00E5266F" w:rsidP="00E5266F">
      <w:pPr>
        <w:autoSpaceDE w:val="0"/>
        <w:autoSpaceDN w:val="0"/>
        <w:adjustRightInd w:val="0"/>
        <w:spacing w:after="0" w:line="240" w:lineRule="auto"/>
        <w:rPr>
          <w:rFonts w:cstheme="minorHAnsi"/>
          <w:bCs/>
          <w:i/>
          <w:iCs/>
          <w:szCs w:val="24"/>
        </w:rPr>
      </w:pPr>
      <w:r>
        <w:rPr>
          <w:rFonts w:cstheme="minorHAnsi"/>
          <w:bCs/>
          <w:szCs w:val="24"/>
        </w:rPr>
        <w:t>Q</w:t>
      </w:r>
      <w:r w:rsidRPr="003D1A60">
        <w:rPr>
          <w:rFonts w:cstheme="minorHAnsi"/>
          <w:bCs/>
          <w:szCs w:val="24"/>
        </w:rPr>
        <w:t xml:space="preserve">1. </w:t>
      </w:r>
      <w:r w:rsidRPr="00E47DA3">
        <w:rPr>
          <w:rFonts w:cstheme="minorHAnsi"/>
          <w:bCs/>
          <w:szCs w:val="24"/>
        </w:rPr>
        <w:t>Please select the name of the county where you live:</w:t>
      </w:r>
      <w:r>
        <w:rPr>
          <w:rFonts w:cstheme="minorHAnsi"/>
          <w:bCs/>
          <w:szCs w:val="24"/>
        </w:rPr>
        <w:t xml:space="preserve"> [dropdown menu with all 99 counties]</w:t>
      </w:r>
    </w:p>
    <w:p w14:paraId="1433E9CF" w14:textId="77777777" w:rsidR="00E5266F" w:rsidRPr="003D1A60" w:rsidRDefault="00E5266F" w:rsidP="00E5266F">
      <w:pPr>
        <w:autoSpaceDE w:val="0"/>
        <w:autoSpaceDN w:val="0"/>
        <w:adjustRightInd w:val="0"/>
        <w:spacing w:after="0" w:line="240" w:lineRule="auto"/>
        <w:rPr>
          <w:rFonts w:cstheme="minorHAnsi"/>
          <w:bCs/>
          <w:szCs w:val="24"/>
        </w:rPr>
      </w:pPr>
      <w:r>
        <w:rPr>
          <w:rFonts w:cstheme="minorHAnsi"/>
          <w:bCs/>
          <w:szCs w:val="24"/>
        </w:rPr>
        <w:t>Q</w:t>
      </w:r>
      <w:r w:rsidRPr="003D1A60">
        <w:rPr>
          <w:rFonts w:cstheme="minorHAnsi"/>
          <w:bCs/>
          <w:szCs w:val="24"/>
        </w:rPr>
        <w:t xml:space="preserve">2. </w:t>
      </w:r>
      <w:r>
        <w:rPr>
          <w:rFonts w:cstheme="minorHAnsi"/>
          <w:bCs/>
          <w:szCs w:val="24"/>
        </w:rPr>
        <w:t xml:space="preserve">Please enter your </w:t>
      </w:r>
      <w:r w:rsidRPr="003D1A60">
        <w:rPr>
          <w:rFonts w:cstheme="minorHAnsi"/>
          <w:bCs/>
          <w:szCs w:val="24"/>
        </w:rPr>
        <w:t>School District Number</w:t>
      </w:r>
      <w:r>
        <w:rPr>
          <w:rFonts w:cstheme="minorHAnsi"/>
          <w:bCs/>
          <w:szCs w:val="24"/>
        </w:rPr>
        <w:t xml:space="preserve"> (4-digit number provided by your teacher):</w:t>
      </w:r>
    </w:p>
    <w:p w14:paraId="269D61CC" w14:textId="77777777" w:rsidR="00E5266F" w:rsidRDefault="00E5266F" w:rsidP="00E5266F">
      <w:pPr>
        <w:spacing w:after="0"/>
        <w:rPr>
          <w:b/>
          <w:bCs/>
          <w:sz w:val="28"/>
          <w:szCs w:val="28"/>
          <w:u w:val="single"/>
        </w:rPr>
      </w:pPr>
      <w:r w:rsidRPr="7AE408FB">
        <w:rPr>
          <w:szCs w:val="24"/>
        </w:rPr>
        <w:t xml:space="preserve">Q3. Please enter your school building name:  </w:t>
      </w:r>
    </w:p>
    <w:p w14:paraId="7EBDA067" w14:textId="77777777" w:rsidR="00E5266F" w:rsidRDefault="00E5266F" w:rsidP="00E5266F">
      <w:pPr>
        <w:spacing w:after="0"/>
        <w:rPr>
          <w:szCs w:val="28"/>
          <w:u w:val="single"/>
        </w:rPr>
      </w:pPr>
    </w:p>
    <w:p w14:paraId="4BBF92B1" w14:textId="77777777" w:rsidR="00E5266F" w:rsidRDefault="00E5266F" w:rsidP="00E5266F">
      <w:pPr>
        <w:pStyle w:val="Heading2"/>
      </w:pPr>
      <w:bookmarkStart w:id="4" w:name="_Toc142278012"/>
      <w:r>
        <w:t>Demographics</w:t>
      </w:r>
      <w:bookmarkEnd w:id="4"/>
    </w:p>
    <w:p w14:paraId="0F6B7322" w14:textId="77777777" w:rsidR="00E5266F" w:rsidRPr="00322C4B" w:rsidRDefault="00E5266F" w:rsidP="00E5266F">
      <w:pPr>
        <w:spacing w:after="0"/>
        <w:rPr>
          <w:i/>
          <w:iCs/>
          <w:szCs w:val="24"/>
          <w:u w:val="single"/>
        </w:rPr>
      </w:pPr>
      <w:r w:rsidRPr="6DE23119">
        <w:rPr>
          <w:i/>
          <w:iCs/>
          <w:szCs w:val="24"/>
          <w:u w:val="single"/>
        </w:rPr>
        <w:t xml:space="preserve">The first few questions are about you. </w:t>
      </w:r>
    </w:p>
    <w:p w14:paraId="282CA93C" w14:textId="77777777" w:rsidR="00E5266F" w:rsidRDefault="00E5266F" w:rsidP="00E5266F">
      <w:pPr>
        <w:spacing w:after="0"/>
        <w:rPr>
          <w:szCs w:val="24"/>
        </w:rPr>
      </w:pPr>
    </w:p>
    <w:p w14:paraId="54651A05" w14:textId="77777777" w:rsidR="00E5266F" w:rsidRPr="00A6454E" w:rsidRDefault="00E5266F" w:rsidP="00E5266F">
      <w:pPr>
        <w:spacing w:after="0"/>
        <w:rPr>
          <w:szCs w:val="24"/>
        </w:rPr>
      </w:pPr>
      <w:r>
        <w:rPr>
          <w:szCs w:val="24"/>
        </w:rPr>
        <w:t>Q4</w:t>
      </w:r>
      <w:r w:rsidRPr="0009671E">
        <w:rPr>
          <w:szCs w:val="24"/>
        </w:rPr>
        <w:t xml:space="preserve">. </w:t>
      </w:r>
      <w:r>
        <w:rPr>
          <w:szCs w:val="24"/>
        </w:rPr>
        <w:t>Please confirm you are in 6</w:t>
      </w:r>
      <w:r w:rsidRPr="00CA0CDF">
        <w:rPr>
          <w:szCs w:val="24"/>
          <w:vertAlign w:val="superscript"/>
        </w:rPr>
        <w:t>th</w:t>
      </w:r>
      <w:r>
        <w:rPr>
          <w:szCs w:val="24"/>
        </w:rPr>
        <w:t xml:space="preserve"> grade.</w:t>
      </w:r>
    </w:p>
    <w:p w14:paraId="45A406A3" w14:textId="77777777" w:rsidR="00E5266F" w:rsidRDefault="00E5266F" w:rsidP="00B56BAF">
      <w:pPr>
        <w:pStyle w:val="ListParagraph"/>
        <w:numPr>
          <w:ilvl w:val="0"/>
          <w:numId w:val="14"/>
        </w:numPr>
        <w:spacing w:after="0" w:line="240" w:lineRule="auto"/>
        <w:ind w:left="720"/>
        <w:rPr>
          <w:szCs w:val="24"/>
        </w:rPr>
      </w:pPr>
      <w:r>
        <w:rPr>
          <w:szCs w:val="24"/>
        </w:rPr>
        <w:t>Yes</w:t>
      </w:r>
    </w:p>
    <w:p w14:paraId="3E27051B" w14:textId="731B44A0" w:rsidR="00E5266F" w:rsidRPr="008017BE" w:rsidRDefault="00E5266F" w:rsidP="00B56BAF">
      <w:pPr>
        <w:pStyle w:val="ListParagraph"/>
        <w:numPr>
          <w:ilvl w:val="0"/>
          <w:numId w:val="14"/>
        </w:numPr>
        <w:spacing w:after="0" w:line="240" w:lineRule="auto"/>
        <w:ind w:left="720"/>
        <w:rPr>
          <w:szCs w:val="24"/>
        </w:rPr>
      </w:pPr>
      <w:r>
        <w:rPr>
          <w:szCs w:val="24"/>
        </w:rPr>
        <w:t>No</w:t>
      </w:r>
    </w:p>
    <w:p w14:paraId="79FBB84B" w14:textId="77777777" w:rsidR="00E5266F" w:rsidRDefault="00E5266F" w:rsidP="00E5266F">
      <w:pPr>
        <w:spacing w:after="0"/>
        <w:rPr>
          <w:szCs w:val="24"/>
        </w:rPr>
      </w:pPr>
      <w:r w:rsidRPr="16D7B2BC">
        <w:rPr>
          <w:szCs w:val="24"/>
        </w:rPr>
        <w:lastRenderedPageBreak/>
        <w:t>Q5. How old are you?</w:t>
      </w:r>
    </w:p>
    <w:p w14:paraId="48DA0D22" w14:textId="77777777" w:rsidR="00E5266F" w:rsidRPr="00A8016C" w:rsidRDefault="00E5266F" w:rsidP="00B56BAF">
      <w:pPr>
        <w:pStyle w:val="ListParagraph"/>
        <w:numPr>
          <w:ilvl w:val="0"/>
          <w:numId w:val="33"/>
        </w:numPr>
        <w:spacing w:after="0"/>
        <w:rPr>
          <w:szCs w:val="24"/>
        </w:rPr>
      </w:pPr>
      <w:r w:rsidRPr="00A8016C">
        <w:rPr>
          <w:szCs w:val="24"/>
        </w:rPr>
        <w:t>10 years old or younger</w:t>
      </w:r>
    </w:p>
    <w:p w14:paraId="70369CCD" w14:textId="77777777" w:rsidR="00E5266F" w:rsidRPr="00A8016C" w:rsidRDefault="00E5266F" w:rsidP="00B56BAF">
      <w:pPr>
        <w:pStyle w:val="ListParagraph"/>
        <w:numPr>
          <w:ilvl w:val="0"/>
          <w:numId w:val="33"/>
        </w:numPr>
        <w:spacing w:after="0"/>
        <w:rPr>
          <w:szCs w:val="24"/>
        </w:rPr>
      </w:pPr>
      <w:r w:rsidRPr="00A8016C">
        <w:rPr>
          <w:szCs w:val="24"/>
        </w:rPr>
        <w:t>11 years old</w:t>
      </w:r>
    </w:p>
    <w:p w14:paraId="7A2A614D" w14:textId="77777777" w:rsidR="00E5266F" w:rsidRPr="00A8016C" w:rsidRDefault="00E5266F" w:rsidP="00B56BAF">
      <w:pPr>
        <w:pStyle w:val="ListParagraph"/>
        <w:numPr>
          <w:ilvl w:val="0"/>
          <w:numId w:val="33"/>
        </w:numPr>
        <w:spacing w:after="0"/>
        <w:rPr>
          <w:szCs w:val="24"/>
        </w:rPr>
      </w:pPr>
      <w:r w:rsidRPr="00A8016C">
        <w:rPr>
          <w:szCs w:val="24"/>
        </w:rPr>
        <w:t>12 years old</w:t>
      </w:r>
    </w:p>
    <w:p w14:paraId="46E3B87D" w14:textId="77777777" w:rsidR="00E5266F" w:rsidRPr="00A8016C" w:rsidRDefault="00E5266F" w:rsidP="00B56BAF">
      <w:pPr>
        <w:pStyle w:val="ListParagraph"/>
        <w:numPr>
          <w:ilvl w:val="0"/>
          <w:numId w:val="33"/>
        </w:numPr>
        <w:spacing w:after="0"/>
        <w:rPr>
          <w:szCs w:val="24"/>
        </w:rPr>
      </w:pPr>
      <w:r w:rsidRPr="00A8016C">
        <w:rPr>
          <w:szCs w:val="24"/>
        </w:rPr>
        <w:t>13 years old or older</w:t>
      </w:r>
    </w:p>
    <w:p w14:paraId="29297472" w14:textId="77777777" w:rsidR="00E5266F" w:rsidRDefault="00E5266F" w:rsidP="00E5266F">
      <w:pPr>
        <w:spacing w:after="0"/>
        <w:rPr>
          <w:szCs w:val="24"/>
        </w:rPr>
      </w:pPr>
    </w:p>
    <w:p w14:paraId="3664F582" w14:textId="77777777" w:rsidR="00E5266F" w:rsidRPr="005432E2" w:rsidRDefault="00E5266F" w:rsidP="00E5266F">
      <w:pPr>
        <w:spacing w:after="0"/>
        <w:rPr>
          <w:rFonts w:ascii="Verdana" w:hAnsi="Verdana"/>
          <w:sz w:val="20"/>
          <w:szCs w:val="20"/>
        </w:rPr>
      </w:pPr>
      <w:r w:rsidRPr="78A5A38B">
        <w:rPr>
          <w:szCs w:val="24"/>
        </w:rPr>
        <w:t xml:space="preserve">Q6. </w:t>
      </w:r>
      <w:r w:rsidRPr="78A5A38B">
        <w:rPr>
          <w:rFonts w:ascii="Verdana" w:hAnsi="Verdana"/>
          <w:sz w:val="20"/>
          <w:szCs w:val="20"/>
        </w:rPr>
        <w:t>Which of the following best describes you?</w:t>
      </w:r>
    </w:p>
    <w:p w14:paraId="5A2B49A0" w14:textId="77777777" w:rsidR="00E5266F" w:rsidRPr="00CB7811" w:rsidRDefault="00E5266F" w:rsidP="00B56BAF">
      <w:pPr>
        <w:numPr>
          <w:ilvl w:val="0"/>
          <w:numId w:val="22"/>
        </w:numPr>
        <w:spacing w:after="0" w:line="240" w:lineRule="auto"/>
        <w:rPr>
          <w:rFonts w:cstheme="minorHAnsi"/>
          <w:szCs w:val="24"/>
        </w:rPr>
      </w:pPr>
      <w:r w:rsidRPr="00CB7811">
        <w:rPr>
          <w:rFonts w:cstheme="minorHAnsi"/>
          <w:szCs w:val="24"/>
        </w:rPr>
        <w:t>Female</w:t>
      </w:r>
    </w:p>
    <w:p w14:paraId="49B47151" w14:textId="77777777" w:rsidR="00E5266F" w:rsidRPr="00CB7811" w:rsidRDefault="00E5266F" w:rsidP="00B56BAF">
      <w:pPr>
        <w:numPr>
          <w:ilvl w:val="0"/>
          <w:numId w:val="22"/>
        </w:numPr>
        <w:spacing w:after="0" w:line="240" w:lineRule="auto"/>
        <w:rPr>
          <w:rFonts w:cstheme="minorHAnsi"/>
          <w:szCs w:val="24"/>
        </w:rPr>
      </w:pPr>
      <w:r w:rsidRPr="78A5A38B">
        <w:rPr>
          <w:szCs w:val="24"/>
        </w:rPr>
        <w:t>Male</w:t>
      </w:r>
    </w:p>
    <w:p w14:paraId="2A6C035F" w14:textId="77777777" w:rsidR="00E5266F" w:rsidRDefault="00E5266F" w:rsidP="00E5266F">
      <w:pPr>
        <w:spacing w:after="0" w:line="240" w:lineRule="auto"/>
        <w:rPr>
          <w:rFonts w:ascii="Verdana" w:hAnsi="Verdana"/>
          <w:sz w:val="20"/>
          <w:szCs w:val="20"/>
        </w:rPr>
      </w:pPr>
    </w:p>
    <w:p w14:paraId="0CCA3047" w14:textId="77777777" w:rsidR="00E5266F" w:rsidRDefault="00E5266F" w:rsidP="00E5266F">
      <w:pPr>
        <w:spacing w:after="0" w:line="240" w:lineRule="auto"/>
        <w:rPr>
          <w:rFonts w:ascii="Calibri" w:eastAsia="Calibri" w:hAnsi="Calibri" w:cs="Calibri"/>
          <w:color w:val="000000" w:themeColor="text1"/>
          <w:szCs w:val="24"/>
        </w:rPr>
      </w:pPr>
      <w:r w:rsidRPr="78A5A38B">
        <w:rPr>
          <w:rFonts w:ascii="Calibri" w:eastAsia="Calibri" w:hAnsi="Calibri" w:cs="Calibri"/>
          <w:color w:val="000000" w:themeColor="text1"/>
          <w:szCs w:val="24"/>
        </w:rPr>
        <w:t xml:space="preserve">Q7. How tall are you without your shoes on? </w:t>
      </w:r>
    </w:p>
    <w:p w14:paraId="43AAC253" w14:textId="77777777" w:rsidR="00E5266F" w:rsidRDefault="00E5266F" w:rsidP="00E5266F">
      <w:pPr>
        <w:spacing w:after="0" w:line="240" w:lineRule="auto"/>
        <w:rPr>
          <w:rFonts w:ascii="Calibri" w:eastAsia="Calibri" w:hAnsi="Calibri" w:cs="Calibri"/>
          <w:color w:val="000000" w:themeColor="text1"/>
          <w:szCs w:val="24"/>
        </w:rPr>
      </w:pPr>
    </w:p>
    <w:p w14:paraId="08EDBC47" w14:textId="77777777" w:rsidR="00E5266F" w:rsidRPr="00A8016C" w:rsidRDefault="00E5266F" w:rsidP="00E5266F">
      <w:pPr>
        <w:spacing w:after="0" w:line="240" w:lineRule="auto"/>
        <w:rPr>
          <w:rFonts w:eastAsia="Calibri" w:cstheme="minorHAnsi"/>
          <w:color w:val="000000" w:themeColor="text1"/>
          <w:szCs w:val="24"/>
        </w:rPr>
      </w:pPr>
      <w:r w:rsidRPr="00A8016C">
        <w:rPr>
          <w:rFonts w:eastAsia="Calibri" w:cstheme="minorHAnsi"/>
          <w:color w:val="000000" w:themeColor="text1"/>
          <w:szCs w:val="24"/>
        </w:rPr>
        <w:t>____ Feet ____ Inches</w:t>
      </w:r>
    </w:p>
    <w:p w14:paraId="235CA645" w14:textId="77777777" w:rsidR="00E5266F" w:rsidRDefault="00E5266F" w:rsidP="00E5266F">
      <w:pPr>
        <w:spacing w:after="0"/>
        <w:ind w:left="720" w:hanging="360"/>
        <w:rPr>
          <w:rFonts w:ascii="Calibri" w:eastAsia="Calibri" w:hAnsi="Calibri" w:cs="Calibri"/>
          <w:color w:val="000000" w:themeColor="text1"/>
          <w:szCs w:val="24"/>
        </w:rPr>
      </w:pPr>
    </w:p>
    <w:p w14:paraId="34635A91" w14:textId="77777777" w:rsidR="00E5266F" w:rsidRDefault="00E5266F" w:rsidP="00E5266F">
      <w:pPr>
        <w:spacing w:after="0"/>
        <w:rPr>
          <w:rFonts w:ascii="Calibri" w:eastAsia="Calibri" w:hAnsi="Calibri" w:cs="Calibri"/>
          <w:color w:val="000000" w:themeColor="text1"/>
          <w:szCs w:val="24"/>
        </w:rPr>
      </w:pPr>
      <w:r w:rsidRPr="78A5A38B">
        <w:rPr>
          <w:rFonts w:ascii="Calibri" w:eastAsia="Calibri" w:hAnsi="Calibri" w:cs="Calibri"/>
          <w:color w:val="000000" w:themeColor="text1"/>
          <w:szCs w:val="24"/>
        </w:rPr>
        <w:t xml:space="preserve">Q8. How much do you weigh without your shoes on? </w:t>
      </w:r>
    </w:p>
    <w:p w14:paraId="62963AAD" w14:textId="77777777" w:rsidR="00E5266F" w:rsidRDefault="00E5266F" w:rsidP="00E5266F">
      <w:pPr>
        <w:spacing w:after="0"/>
        <w:rPr>
          <w:rFonts w:ascii="Calibri" w:eastAsia="Calibri" w:hAnsi="Calibri" w:cs="Calibri"/>
          <w:color w:val="000000" w:themeColor="text1"/>
          <w:szCs w:val="24"/>
        </w:rPr>
      </w:pPr>
    </w:p>
    <w:p w14:paraId="3855DC0F" w14:textId="77777777" w:rsidR="00E5266F" w:rsidRPr="00A8016C" w:rsidRDefault="00E5266F" w:rsidP="00E5266F">
      <w:pPr>
        <w:spacing w:after="0"/>
        <w:rPr>
          <w:rFonts w:eastAsia="Calibri" w:cstheme="minorHAnsi"/>
          <w:color w:val="000000" w:themeColor="text1"/>
          <w:szCs w:val="24"/>
        </w:rPr>
      </w:pPr>
      <w:r w:rsidRPr="00A8016C">
        <w:rPr>
          <w:rFonts w:eastAsia="Calibri" w:cstheme="minorHAnsi"/>
          <w:color w:val="000000" w:themeColor="text1"/>
          <w:szCs w:val="24"/>
        </w:rPr>
        <w:t>_____ pounds</w:t>
      </w:r>
    </w:p>
    <w:p w14:paraId="50E803CA" w14:textId="77777777" w:rsidR="00E5266F" w:rsidRDefault="00E5266F" w:rsidP="00E5266F">
      <w:pPr>
        <w:spacing w:after="0"/>
        <w:rPr>
          <w:szCs w:val="24"/>
        </w:rPr>
      </w:pPr>
    </w:p>
    <w:p w14:paraId="6FE63C23" w14:textId="77777777" w:rsidR="00E5266F" w:rsidRDefault="00E5266F" w:rsidP="00E5266F">
      <w:pPr>
        <w:spacing w:after="0"/>
        <w:rPr>
          <w:szCs w:val="24"/>
        </w:rPr>
      </w:pPr>
      <w:r w:rsidRPr="78A5A38B">
        <w:rPr>
          <w:szCs w:val="24"/>
        </w:rPr>
        <w:t>Q9. Are you Hispanic or Latino/a?</w:t>
      </w:r>
    </w:p>
    <w:p w14:paraId="6E9E1029" w14:textId="77777777" w:rsidR="00E5266F" w:rsidRPr="00A8016C" w:rsidRDefault="00E5266F" w:rsidP="00B56BAF">
      <w:pPr>
        <w:pStyle w:val="ListParagraph"/>
        <w:numPr>
          <w:ilvl w:val="0"/>
          <w:numId w:val="31"/>
        </w:numPr>
        <w:spacing w:after="0" w:line="240" w:lineRule="auto"/>
        <w:rPr>
          <w:szCs w:val="24"/>
        </w:rPr>
      </w:pPr>
      <w:r w:rsidRPr="00A8016C">
        <w:rPr>
          <w:szCs w:val="24"/>
        </w:rPr>
        <w:t>Yes</w:t>
      </w:r>
    </w:p>
    <w:p w14:paraId="40DEE211" w14:textId="77777777" w:rsidR="00E5266F" w:rsidRPr="00A8016C" w:rsidRDefault="00E5266F" w:rsidP="00B56BAF">
      <w:pPr>
        <w:pStyle w:val="ListParagraph"/>
        <w:numPr>
          <w:ilvl w:val="0"/>
          <w:numId w:val="31"/>
        </w:numPr>
        <w:spacing w:after="0" w:line="240" w:lineRule="auto"/>
        <w:rPr>
          <w:szCs w:val="24"/>
        </w:rPr>
      </w:pPr>
      <w:r w:rsidRPr="00A8016C">
        <w:rPr>
          <w:szCs w:val="24"/>
        </w:rPr>
        <w:t>No</w:t>
      </w:r>
    </w:p>
    <w:p w14:paraId="419372AE" w14:textId="77777777" w:rsidR="00E5266F" w:rsidRDefault="00E5266F" w:rsidP="00E5266F">
      <w:pPr>
        <w:spacing w:after="0"/>
        <w:rPr>
          <w:szCs w:val="24"/>
        </w:rPr>
      </w:pPr>
    </w:p>
    <w:p w14:paraId="50A34225" w14:textId="77777777" w:rsidR="00E5266F" w:rsidRPr="00922332" w:rsidRDefault="00E5266F" w:rsidP="00E5266F">
      <w:pPr>
        <w:spacing w:after="0"/>
        <w:rPr>
          <w:szCs w:val="24"/>
        </w:rPr>
      </w:pPr>
      <w:r w:rsidRPr="16D7B2BC">
        <w:rPr>
          <w:szCs w:val="24"/>
        </w:rPr>
        <w:t xml:space="preserve">Q10. What is your racial identity? </w:t>
      </w:r>
      <w:r w:rsidRPr="16D7B2BC">
        <w:rPr>
          <w:i/>
          <w:iCs/>
          <w:szCs w:val="24"/>
        </w:rPr>
        <w:t>Check all that apply.</w:t>
      </w:r>
      <w:r w:rsidRPr="16D7B2BC">
        <w:rPr>
          <w:szCs w:val="24"/>
        </w:rPr>
        <w:t xml:space="preserve"> </w:t>
      </w:r>
    </w:p>
    <w:p w14:paraId="222D637B" w14:textId="77777777" w:rsidR="00E5266F" w:rsidRPr="00A8016C" w:rsidRDefault="00E5266F" w:rsidP="00B56BAF">
      <w:pPr>
        <w:pStyle w:val="ListParagraph"/>
        <w:numPr>
          <w:ilvl w:val="0"/>
          <w:numId w:val="30"/>
        </w:numPr>
        <w:spacing w:after="0" w:line="240" w:lineRule="auto"/>
        <w:rPr>
          <w:szCs w:val="24"/>
        </w:rPr>
      </w:pPr>
      <w:r w:rsidRPr="00A8016C">
        <w:rPr>
          <w:szCs w:val="24"/>
        </w:rPr>
        <w:t>American Indian or Alaska Native</w:t>
      </w:r>
    </w:p>
    <w:p w14:paraId="424E1796" w14:textId="77777777" w:rsidR="00E5266F" w:rsidRPr="00A8016C" w:rsidRDefault="00E5266F" w:rsidP="00B56BAF">
      <w:pPr>
        <w:pStyle w:val="ListParagraph"/>
        <w:numPr>
          <w:ilvl w:val="0"/>
          <w:numId w:val="30"/>
        </w:numPr>
        <w:spacing w:after="0" w:line="240" w:lineRule="auto"/>
        <w:rPr>
          <w:szCs w:val="24"/>
        </w:rPr>
      </w:pPr>
      <w:r w:rsidRPr="00A8016C">
        <w:rPr>
          <w:szCs w:val="24"/>
        </w:rPr>
        <w:t>Asian</w:t>
      </w:r>
    </w:p>
    <w:p w14:paraId="48EBAE48" w14:textId="77777777" w:rsidR="00E5266F" w:rsidRPr="00A8016C" w:rsidRDefault="00E5266F" w:rsidP="00B56BAF">
      <w:pPr>
        <w:pStyle w:val="ListParagraph"/>
        <w:numPr>
          <w:ilvl w:val="0"/>
          <w:numId w:val="30"/>
        </w:numPr>
        <w:spacing w:after="0" w:line="240" w:lineRule="auto"/>
        <w:rPr>
          <w:szCs w:val="24"/>
        </w:rPr>
      </w:pPr>
      <w:r w:rsidRPr="00A8016C">
        <w:rPr>
          <w:szCs w:val="24"/>
        </w:rPr>
        <w:t>Black or African American</w:t>
      </w:r>
    </w:p>
    <w:p w14:paraId="1489E35D" w14:textId="77777777" w:rsidR="00E5266F" w:rsidRPr="00A8016C" w:rsidRDefault="00E5266F" w:rsidP="00B56BAF">
      <w:pPr>
        <w:pStyle w:val="ListParagraph"/>
        <w:numPr>
          <w:ilvl w:val="0"/>
          <w:numId w:val="30"/>
        </w:numPr>
        <w:spacing w:after="0" w:line="240" w:lineRule="auto"/>
        <w:rPr>
          <w:szCs w:val="24"/>
        </w:rPr>
      </w:pPr>
      <w:r w:rsidRPr="00A8016C">
        <w:rPr>
          <w:szCs w:val="24"/>
        </w:rPr>
        <w:t>Native Hawaiian or Other Pacific Islander</w:t>
      </w:r>
    </w:p>
    <w:p w14:paraId="08E42D26" w14:textId="77777777" w:rsidR="00E5266F" w:rsidRPr="00A8016C" w:rsidRDefault="00E5266F" w:rsidP="00B56BAF">
      <w:pPr>
        <w:pStyle w:val="ListParagraph"/>
        <w:numPr>
          <w:ilvl w:val="0"/>
          <w:numId w:val="30"/>
        </w:numPr>
        <w:spacing w:after="0" w:line="240" w:lineRule="auto"/>
        <w:rPr>
          <w:szCs w:val="24"/>
        </w:rPr>
      </w:pPr>
      <w:r w:rsidRPr="00A8016C">
        <w:rPr>
          <w:szCs w:val="24"/>
        </w:rPr>
        <w:t>Middle Eastern or North African</w:t>
      </w:r>
    </w:p>
    <w:p w14:paraId="34A4AD6C" w14:textId="77777777" w:rsidR="00E5266F" w:rsidRPr="00A8016C" w:rsidRDefault="00E5266F" w:rsidP="00B56BAF">
      <w:pPr>
        <w:pStyle w:val="ListParagraph"/>
        <w:numPr>
          <w:ilvl w:val="0"/>
          <w:numId w:val="30"/>
        </w:numPr>
        <w:spacing w:after="0" w:line="240" w:lineRule="auto"/>
        <w:rPr>
          <w:szCs w:val="24"/>
        </w:rPr>
      </w:pPr>
      <w:r w:rsidRPr="00A8016C">
        <w:rPr>
          <w:szCs w:val="24"/>
        </w:rPr>
        <w:t>White</w:t>
      </w:r>
    </w:p>
    <w:p w14:paraId="2C9DDEEE" w14:textId="77777777" w:rsidR="00E5266F" w:rsidRPr="00A8016C" w:rsidRDefault="00E5266F" w:rsidP="00B56BAF">
      <w:pPr>
        <w:pStyle w:val="ListParagraph"/>
        <w:numPr>
          <w:ilvl w:val="0"/>
          <w:numId w:val="30"/>
        </w:numPr>
        <w:spacing w:after="0" w:line="240" w:lineRule="auto"/>
        <w:rPr>
          <w:szCs w:val="24"/>
        </w:rPr>
      </w:pPr>
      <w:r w:rsidRPr="00A8016C">
        <w:rPr>
          <w:szCs w:val="24"/>
        </w:rPr>
        <w:t>Other race(s) Please specify: ___________________________</w:t>
      </w:r>
    </w:p>
    <w:p w14:paraId="3F7E0A02" w14:textId="77777777" w:rsidR="00E5266F" w:rsidRDefault="00E5266F" w:rsidP="00E5266F">
      <w:pPr>
        <w:spacing w:after="0"/>
        <w:ind w:left="720" w:hanging="360"/>
        <w:rPr>
          <w:szCs w:val="24"/>
        </w:rPr>
      </w:pPr>
    </w:p>
    <w:p w14:paraId="6152B562" w14:textId="77777777" w:rsidR="00E5266F" w:rsidRDefault="00E5266F" w:rsidP="00E5266F">
      <w:pPr>
        <w:spacing w:after="0"/>
        <w:rPr>
          <w:szCs w:val="24"/>
        </w:rPr>
      </w:pPr>
      <w:r w:rsidRPr="78A5A38B">
        <w:rPr>
          <w:szCs w:val="24"/>
        </w:rPr>
        <w:t xml:space="preserve">Q11. Do you have a parent/guardian currently in the military? </w:t>
      </w:r>
    </w:p>
    <w:p w14:paraId="3D055575" w14:textId="77777777" w:rsidR="00E5266F" w:rsidRPr="00A8016C" w:rsidRDefault="00E5266F" w:rsidP="00B56BAF">
      <w:pPr>
        <w:pStyle w:val="ListParagraph"/>
        <w:numPr>
          <w:ilvl w:val="0"/>
          <w:numId w:val="32"/>
        </w:numPr>
        <w:spacing w:after="0" w:line="240" w:lineRule="auto"/>
        <w:rPr>
          <w:szCs w:val="24"/>
        </w:rPr>
      </w:pPr>
      <w:r w:rsidRPr="00A8016C">
        <w:rPr>
          <w:szCs w:val="24"/>
        </w:rPr>
        <w:t>Yes</w:t>
      </w:r>
    </w:p>
    <w:p w14:paraId="10AC2FB7" w14:textId="77777777" w:rsidR="00E5266F" w:rsidRPr="00A8016C" w:rsidRDefault="00E5266F" w:rsidP="00B56BAF">
      <w:pPr>
        <w:pStyle w:val="ListParagraph"/>
        <w:numPr>
          <w:ilvl w:val="0"/>
          <w:numId w:val="32"/>
        </w:numPr>
        <w:spacing w:after="0" w:line="240" w:lineRule="auto"/>
        <w:rPr>
          <w:szCs w:val="24"/>
        </w:rPr>
      </w:pPr>
      <w:r w:rsidRPr="00A8016C">
        <w:rPr>
          <w:szCs w:val="24"/>
        </w:rPr>
        <w:t>No [SKIP TO Q12]</w:t>
      </w:r>
    </w:p>
    <w:p w14:paraId="38AF3A86" w14:textId="77777777" w:rsidR="00E5266F" w:rsidRPr="007D5781" w:rsidRDefault="00E5266F" w:rsidP="00E5266F">
      <w:pPr>
        <w:spacing w:after="0" w:line="240" w:lineRule="auto"/>
        <w:rPr>
          <w:szCs w:val="24"/>
        </w:rPr>
      </w:pPr>
    </w:p>
    <w:p w14:paraId="3565059D" w14:textId="77777777" w:rsidR="00E5266F" w:rsidRDefault="00E5266F" w:rsidP="00E5266F">
      <w:pPr>
        <w:spacing w:after="0"/>
        <w:ind w:left="1170" w:hanging="720"/>
        <w:rPr>
          <w:szCs w:val="24"/>
        </w:rPr>
      </w:pPr>
      <w:r w:rsidRPr="16D7B2BC">
        <w:rPr>
          <w:szCs w:val="24"/>
        </w:rPr>
        <w:t xml:space="preserve">Q11a. [IF Q11=YES] Thinking about your parent/guardian in the military, during the past 12 months, were they away for more than two weeks at a time for training or deployment?  </w:t>
      </w:r>
    </w:p>
    <w:p w14:paraId="7F953731" w14:textId="77777777" w:rsidR="00E5266F" w:rsidRDefault="00E5266F" w:rsidP="00B56BAF">
      <w:pPr>
        <w:pStyle w:val="ListParagraph"/>
        <w:numPr>
          <w:ilvl w:val="0"/>
          <w:numId w:val="15"/>
        </w:numPr>
        <w:spacing w:after="0" w:line="240" w:lineRule="auto"/>
        <w:ind w:left="1170"/>
        <w:rPr>
          <w:szCs w:val="24"/>
        </w:rPr>
      </w:pPr>
      <w:r>
        <w:rPr>
          <w:szCs w:val="24"/>
        </w:rPr>
        <w:t>Yes</w:t>
      </w:r>
    </w:p>
    <w:p w14:paraId="1A7346DE" w14:textId="77777777" w:rsidR="00E5266F" w:rsidRPr="00735411" w:rsidRDefault="00E5266F" w:rsidP="00B56BAF">
      <w:pPr>
        <w:pStyle w:val="ListParagraph"/>
        <w:numPr>
          <w:ilvl w:val="0"/>
          <w:numId w:val="15"/>
        </w:numPr>
        <w:spacing w:after="0" w:line="240" w:lineRule="auto"/>
        <w:ind w:left="1170"/>
        <w:rPr>
          <w:szCs w:val="24"/>
        </w:rPr>
      </w:pPr>
      <w:r w:rsidRPr="2EC9B5AE">
        <w:rPr>
          <w:szCs w:val="24"/>
        </w:rPr>
        <w:t>No</w:t>
      </w:r>
    </w:p>
    <w:p w14:paraId="5372740F" w14:textId="77777777" w:rsidR="00E5266F" w:rsidRDefault="00E5266F" w:rsidP="00E5266F">
      <w:pPr>
        <w:spacing w:after="0"/>
        <w:ind w:left="576" w:hanging="576"/>
        <w:rPr>
          <w:rFonts w:eastAsia="Calibri"/>
          <w:szCs w:val="24"/>
        </w:rPr>
      </w:pPr>
    </w:p>
    <w:p w14:paraId="313DE9E7" w14:textId="77777777" w:rsidR="008017BE" w:rsidRDefault="008017BE" w:rsidP="00E5266F">
      <w:pPr>
        <w:spacing w:after="0"/>
        <w:ind w:left="576" w:hanging="576"/>
        <w:rPr>
          <w:szCs w:val="24"/>
        </w:rPr>
      </w:pPr>
    </w:p>
    <w:p w14:paraId="3BC75AC1" w14:textId="77777777" w:rsidR="008017BE" w:rsidRDefault="008017BE" w:rsidP="00E5266F">
      <w:pPr>
        <w:spacing w:after="0"/>
        <w:ind w:left="576" w:hanging="576"/>
        <w:rPr>
          <w:szCs w:val="24"/>
        </w:rPr>
      </w:pPr>
    </w:p>
    <w:p w14:paraId="68DB533D" w14:textId="2F43169D" w:rsidR="00E5266F" w:rsidRDefault="00E5266F" w:rsidP="00E5266F">
      <w:pPr>
        <w:spacing w:after="0"/>
        <w:ind w:left="576" w:hanging="576"/>
        <w:rPr>
          <w:szCs w:val="24"/>
        </w:rPr>
      </w:pPr>
      <w:r w:rsidRPr="78A5A38B">
        <w:rPr>
          <w:szCs w:val="24"/>
        </w:rPr>
        <w:lastRenderedPageBreak/>
        <w:t xml:space="preserve">Q12. Do you have any ongoing physical, mental, learning, or emotional disabilities?  </w:t>
      </w:r>
    </w:p>
    <w:p w14:paraId="41154BAA" w14:textId="77777777" w:rsidR="00E5266F" w:rsidRDefault="00E5266F" w:rsidP="00B56BAF">
      <w:pPr>
        <w:pStyle w:val="ListParagraph"/>
        <w:numPr>
          <w:ilvl w:val="0"/>
          <w:numId w:val="15"/>
        </w:numPr>
        <w:spacing w:after="0" w:line="240" w:lineRule="auto"/>
        <w:ind w:left="907"/>
        <w:rPr>
          <w:szCs w:val="24"/>
        </w:rPr>
      </w:pPr>
      <w:r w:rsidRPr="53EA36D9">
        <w:rPr>
          <w:szCs w:val="24"/>
        </w:rPr>
        <w:t>Yes</w:t>
      </w:r>
    </w:p>
    <w:p w14:paraId="69047FF0" w14:textId="77777777" w:rsidR="00E5266F" w:rsidRDefault="00E5266F" w:rsidP="00B56BAF">
      <w:pPr>
        <w:pStyle w:val="ListParagraph"/>
        <w:numPr>
          <w:ilvl w:val="0"/>
          <w:numId w:val="15"/>
        </w:numPr>
        <w:spacing w:after="0" w:line="240" w:lineRule="auto"/>
        <w:ind w:left="907"/>
        <w:rPr>
          <w:szCs w:val="24"/>
        </w:rPr>
      </w:pPr>
      <w:r w:rsidRPr="53EA36D9">
        <w:rPr>
          <w:szCs w:val="24"/>
        </w:rPr>
        <w:t>No</w:t>
      </w:r>
    </w:p>
    <w:p w14:paraId="6CAD0974" w14:textId="77777777" w:rsidR="00E5266F" w:rsidRDefault="00E5266F" w:rsidP="00E5266F">
      <w:pPr>
        <w:spacing w:after="0"/>
        <w:rPr>
          <w:i/>
          <w:iCs/>
          <w:szCs w:val="24"/>
        </w:rPr>
      </w:pPr>
    </w:p>
    <w:p w14:paraId="45509D3A" w14:textId="77777777" w:rsidR="00E5266F" w:rsidRDefault="00E5266F" w:rsidP="00E5266F">
      <w:pPr>
        <w:spacing w:after="0"/>
        <w:rPr>
          <w:i/>
          <w:iCs/>
          <w:szCs w:val="24"/>
        </w:rPr>
      </w:pPr>
      <w:r w:rsidRPr="16D7B2BC">
        <w:rPr>
          <w:i/>
          <w:iCs/>
          <w:szCs w:val="24"/>
        </w:rPr>
        <w:t xml:space="preserve">“Homeless” means that you had no regular or adequate place to live. This includes living in a car, or on the street, or staying in a homeless shelter or other temporary shelter.  </w:t>
      </w:r>
    </w:p>
    <w:p w14:paraId="40AC9E1A" w14:textId="77777777" w:rsidR="00E5266F" w:rsidRDefault="00E5266F" w:rsidP="00E5266F">
      <w:pPr>
        <w:spacing w:before="120" w:after="0"/>
        <w:rPr>
          <w:szCs w:val="24"/>
        </w:rPr>
      </w:pPr>
      <w:r w:rsidRPr="78A5A38B">
        <w:rPr>
          <w:szCs w:val="24"/>
        </w:rPr>
        <w:t xml:space="preserve">Q13. Have you ever been homeless?    </w:t>
      </w:r>
    </w:p>
    <w:p w14:paraId="393A11BB" w14:textId="77777777" w:rsidR="00E5266F" w:rsidRPr="00A8016C" w:rsidRDefault="00E5266F" w:rsidP="00B56BAF">
      <w:pPr>
        <w:pStyle w:val="ListParagraph"/>
        <w:numPr>
          <w:ilvl w:val="0"/>
          <w:numId w:val="34"/>
        </w:numPr>
        <w:spacing w:after="0" w:line="240" w:lineRule="auto"/>
        <w:rPr>
          <w:szCs w:val="24"/>
        </w:rPr>
      </w:pPr>
      <w:r w:rsidRPr="00A8016C">
        <w:rPr>
          <w:szCs w:val="24"/>
        </w:rPr>
        <w:t>Yes</w:t>
      </w:r>
    </w:p>
    <w:p w14:paraId="03C6F4F3" w14:textId="77777777" w:rsidR="00E5266F" w:rsidRPr="00A8016C" w:rsidRDefault="00E5266F" w:rsidP="00B56BAF">
      <w:pPr>
        <w:pStyle w:val="ListParagraph"/>
        <w:numPr>
          <w:ilvl w:val="0"/>
          <w:numId w:val="34"/>
        </w:numPr>
        <w:spacing w:after="0" w:line="240" w:lineRule="auto"/>
        <w:rPr>
          <w:szCs w:val="24"/>
        </w:rPr>
      </w:pPr>
      <w:r w:rsidRPr="00A8016C">
        <w:rPr>
          <w:szCs w:val="24"/>
        </w:rPr>
        <w:t>No [SKIP TO Q14]</w:t>
      </w:r>
    </w:p>
    <w:p w14:paraId="02AFC2BB" w14:textId="77777777" w:rsidR="00E5266F" w:rsidRDefault="00E5266F" w:rsidP="00E5266F">
      <w:pPr>
        <w:spacing w:after="0" w:line="240" w:lineRule="auto"/>
        <w:ind w:left="907" w:hanging="360"/>
        <w:contextualSpacing/>
        <w:rPr>
          <w:szCs w:val="24"/>
        </w:rPr>
      </w:pPr>
    </w:p>
    <w:p w14:paraId="2BCE391B" w14:textId="77777777" w:rsidR="00E5266F" w:rsidRDefault="00E5266F" w:rsidP="00E5266F">
      <w:pPr>
        <w:spacing w:after="0"/>
        <w:ind w:firstLine="547"/>
        <w:rPr>
          <w:szCs w:val="24"/>
        </w:rPr>
      </w:pPr>
      <w:r w:rsidRPr="78A5A38B">
        <w:rPr>
          <w:szCs w:val="24"/>
        </w:rPr>
        <w:t xml:space="preserve">Q13a. [IF Q13=YES] Were you homeless at any time in the past 12 months? </w:t>
      </w:r>
    </w:p>
    <w:p w14:paraId="21718AFE" w14:textId="77777777" w:rsidR="00E5266F" w:rsidRDefault="00E5266F" w:rsidP="00B56BAF">
      <w:pPr>
        <w:pStyle w:val="ListParagraph"/>
        <w:numPr>
          <w:ilvl w:val="1"/>
          <w:numId w:val="15"/>
        </w:numPr>
        <w:spacing w:after="0" w:line="240" w:lineRule="auto"/>
        <w:rPr>
          <w:szCs w:val="24"/>
        </w:rPr>
      </w:pPr>
      <w:r w:rsidRPr="53EA36D9">
        <w:rPr>
          <w:szCs w:val="24"/>
        </w:rPr>
        <w:t>Yes</w:t>
      </w:r>
    </w:p>
    <w:p w14:paraId="1BEDF603" w14:textId="77777777" w:rsidR="00E5266F" w:rsidRDefault="00E5266F" w:rsidP="00B56BAF">
      <w:pPr>
        <w:pStyle w:val="ListParagraph"/>
        <w:numPr>
          <w:ilvl w:val="1"/>
          <w:numId w:val="15"/>
        </w:numPr>
        <w:spacing w:after="0" w:line="240" w:lineRule="auto"/>
        <w:rPr>
          <w:szCs w:val="24"/>
        </w:rPr>
      </w:pPr>
      <w:r w:rsidRPr="53EA36D9">
        <w:rPr>
          <w:szCs w:val="24"/>
        </w:rPr>
        <w:t>No</w:t>
      </w:r>
    </w:p>
    <w:p w14:paraId="13038C5C" w14:textId="77777777" w:rsidR="00E5266F" w:rsidRDefault="00E5266F" w:rsidP="00E5266F">
      <w:pPr>
        <w:spacing w:after="0"/>
        <w:rPr>
          <w:szCs w:val="24"/>
        </w:rPr>
      </w:pPr>
      <w:r w:rsidRPr="16D7B2BC">
        <w:rPr>
          <w:szCs w:val="24"/>
        </w:rPr>
        <w:t>Q14. Where are you currently living? (check only one)</w:t>
      </w:r>
    </w:p>
    <w:p w14:paraId="0A2C72E7" w14:textId="77777777" w:rsidR="00E5266F" w:rsidRDefault="00E5266F" w:rsidP="00B56BAF">
      <w:pPr>
        <w:pStyle w:val="ListParagraph"/>
        <w:numPr>
          <w:ilvl w:val="0"/>
          <w:numId w:val="10"/>
        </w:numPr>
        <w:spacing w:after="0" w:line="276" w:lineRule="auto"/>
        <w:rPr>
          <w:szCs w:val="24"/>
        </w:rPr>
      </w:pPr>
      <w:r w:rsidRPr="16D7B2BC">
        <w:rPr>
          <w:szCs w:val="24"/>
        </w:rPr>
        <w:t>Independently (by myself, with a friend, roommate, boyfriend, girlfriend, etc.)</w:t>
      </w:r>
    </w:p>
    <w:p w14:paraId="6640B459" w14:textId="77777777" w:rsidR="00E5266F" w:rsidRDefault="00E5266F" w:rsidP="00B56BAF">
      <w:pPr>
        <w:pStyle w:val="ListParagraph"/>
        <w:numPr>
          <w:ilvl w:val="0"/>
          <w:numId w:val="10"/>
        </w:numPr>
        <w:spacing w:after="0" w:line="276" w:lineRule="auto"/>
        <w:rPr>
          <w:szCs w:val="24"/>
        </w:rPr>
      </w:pPr>
      <w:r w:rsidRPr="53EA36D9">
        <w:rPr>
          <w:szCs w:val="24"/>
        </w:rPr>
        <w:t>With family (birth parents, other relative such as grandparents, aunt, brother or sister, adoptive parents, legal guardian)</w:t>
      </w:r>
    </w:p>
    <w:p w14:paraId="5B53AF85" w14:textId="77777777" w:rsidR="00E5266F" w:rsidRDefault="00E5266F" w:rsidP="00B56BAF">
      <w:pPr>
        <w:pStyle w:val="ListParagraph"/>
        <w:numPr>
          <w:ilvl w:val="0"/>
          <w:numId w:val="10"/>
        </w:numPr>
        <w:spacing w:after="0" w:line="276" w:lineRule="auto"/>
        <w:rPr>
          <w:szCs w:val="24"/>
        </w:rPr>
      </w:pPr>
      <w:r w:rsidRPr="53EA36D9">
        <w:rPr>
          <w:szCs w:val="24"/>
        </w:rPr>
        <w:t>In a foster home</w:t>
      </w:r>
    </w:p>
    <w:p w14:paraId="34815E74" w14:textId="77777777" w:rsidR="00E5266F" w:rsidRDefault="00E5266F" w:rsidP="00B56BAF">
      <w:pPr>
        <w:pStyle w:val="ListParagraph"/>
        <w:numPr>
          <w:ilvl w:val="0"/>
          <w:numId w:val="10"/>
        </w:numPr>
        <w:spacing w:after="0" w:line="276" w:lineRule="auto"/>
        <w:rPr>
          <w:szCs w:val="24"/>
        </w:rPr>
      </w:pPr>
      <w:r w:rsidRPr="53EA36D9">
        <w:rPr>
          <w:szCs w:val="24"/>
        </w:rPr>
        <w:t>In a group setting (group home, residential care, or residential treatment facility)</w:t>
      </w:r>
    </w:p>
    <w:p w14:paraId="62115983" w14:textId="77777777" w:rsidR="00E5266F" w:rsidRDefault="00E5266F" w:rsidP="00B56BAF">
      <w:pPr>
        <w:pStyle w:val="ListParagraph"/>
        <w:numPr>
          <w:ilvl w:val="0"/>
          <w:numId w:val="10"/>
        </w:numPr>
        <w:spacing w:after="0" w:line="276" w:lineRule="auto"/>
        <w:rPr>
          <w:szCs w:val="24"/>
        </w:rPr>
      </w:pPr>
      <w:r w:rsidRPr="53EA36D9">
        <w:rPr>
          <w:szCs w:val="24"/>
        </w:rPr>
        <w:t>Independent Living Program, Supervised Independent Living Program or Transitional Living Program</w:t>
      </w:r>
    </w:p>
    <w:p w14:paraId="4EA3DA78" w14:textId="77777777" w:rsidR="00E5266F" w:rsidRDefault="00E5266F" w:rsidP="00B56BAF">
      <w:pPr>
        <w:pStyle w:val="ListParagraph"/>
        <w:numPr>
          <w:ilvl w:val="0"/>
          <w:numId w:val="10"/>
        </w:numPr>
        <w:spacing w:after="0" w:line="276" w:lineRule="auto"/>
        <w:rPr>
          <w:szCs w:val="24"/>
        </w:rPr>
      </w:pPr>
      <w:r w:rsidRPr="53EA36D9">
        <w:rPr>
          <w:szCs w:val="24"/>
        </w:rPr>
        <w:t>Couch surfing or moving from house to house (because I don’t have a place to stay)</w:t>
      </w:r>
    </w:p>
    <w:p w14:paraId="7F010C4D" w14:textId="77777777" w:rsidR="00E5266F" w:rsidRDefault="00E5266F" w:rsidP="00B56BAF">
      <w:pPr>
        <w:pStyle w:val="ListParagraph"/>
        <w:numPr>
          <w:ilvl w:val="0"/>
          <w:numId w:val="10"/>
        </w:numPr>
        <w:spacing w:after="0" w:line="276" w:lineRule="auto"/>
        <w:rPr>
          <w:szCs w:val="24"/>
        </w:rPr>
      </w:pPr>
      <w:r w:rsidRPr="2EC9B5AE">
        <w:rPr>
          <w:szCs w:val="24"/>
        </w:rPr>
        <w:t>Homeless (living in a shelter, motel, car, park, abandoned building, train or bus station, or other temporary place)</w:t>
      </w:r>
    </w:p>
    <w:p w14:paraId="6641D696" w14:textId="77777777" w:rsidR="00E5266F" w:rsidRDefault="00E5266F" w:rsidP="00B56BAF">
      <w:pPr>
        <w:pStyle w:val="ListParagraph"/>
        <w:numPr>
          <w:ilvl w:val="0"/>
          <w:numId w:val="10"/>
        </w:numPr>
        <w:spacing w:after="0" w:line="276" w:lineRule="auto"/>
        <w:rPr>
          <w:szCs w:val="24"/>
        </w:rPr>
      </w:pPr>
      <w:r w:rsidRPr="22A221AF">
        <w:rPr>
          <w:szCs w:val="24"/>
        </w:rPr>
        <w:t>Other</w:t>
      </w:r>
    </w:p>
    <w:p w14:paraId="06D238FF" w14:textId="77777777" w:rsidR="00E5266F" w:rsidRDefault="00E5266F" w:rsidP="00E5266F">
      <w:pPr>
        <w:spacing w:after="0"/>
        <w:rPr>
          <w:szCs w:val="24"/>
        </w:rPr>
      </w:pPr>
    </w:p>
    <w:p w14:paraId="49E155D1" w14:textId="77777777" w:rsidR="00E5266F" w:rsidRDefault="00E5266F" w:rsidP="00E5266F">
      <w:pPr>
        <w:spacing w:after="0"/>
        <w:rPr>
          <w:szCs w:val="24"/>
        </w:rPr>
      </w:pPr>
      <w:r w:rsidRPr="78A5A38B">
        <w:rPr>
          <w:szCs w:val="24"/>
        </w:rPr>
        <w:t>Q15.</w:t>
      </w:r>
      <w:r w:rsidRPr="78A5A38B">
        <w:rPr>
          <w:szCs w:val="24"/>
          <w:u w:val="single"/>
        </w:rPr>
        <w:t xml:space="preserve"> During the current school year,</w:t>
      </w:r>
      <w:r w:rsidRPr="78A5A38B">
        <w:rPr>
          <w:szCs w:val="24"/>
        </w:rPr>
        <w:t xml:space="preserve"> have you…?  [Yes / No response for each]</w:t>
      </w:r>
    </w:p>
    <w:p w14:paraId="64A62231" w14:textId="77777777" w:rsidR="00E5266F" w:rsidRDefault="00E5266F" w:rsidP="00E5266F">
      <w:pPr>
        <w:spacing w:after="0"/>
      </w:pPr>
    </w:p>
    <w:p w14:paraId="547AA7E3" w14:textId="77777777" w:rsidR="00E5266F" w:rsidRDefault="00E5266F" w:rsidP="00B56BAF">
      <w:pPr>
        <w:pStyle w:val="ListParagraph"/>
        <w:numPr>
          <w:ilvl w:val="0"/>
          <w:numId w:val="6"/>
        </w:numPr>
        <w:tabs>
          <w:tab w:val="left" w:pos="900"/>
        </w:tabs>
        <w:spacing w:after="0" w:line="240" w:lineRule="auto"/>
        <w:ind w:left="810"/>
        <w:rPr>
          <w:szCs w:val="24"/>
        </w:rPr>
      </w:pPr>
      <w:r w:rsidRPr="6DE23119">
        <w:rPr>
          <w:szCs w:val="24"/>
        </w:rPr>
        <w:t>Worked in a paid job</w:t>
      </w:r>
    </w:p>
    <w:p w14:paraId="00879380" w14:textId="77777777" w:rsidR="00E5266F" w:rsidRDefault="00E5266F" w:rsidP="00B56BAF">
      <w:pPr>
        <w:pStyle w:val="ListParagraph"/>
        <w:numPr>
          <w:ilvl w:val="0"/>
          <w:numId w:val="6"/>
        </w:numPr>
        <w:tabs>
          <w:tab w:val="left" w:pos="900"/>
        </w:tabs>
        <w:spacing w:after="0" w:line="240" w:lineRule="auto"/>
        <w:ind w:left="810"/>
        <w:rPr>
          <w:szCs w:val="24"/>
        </w:rPr>
      </w:pPr>
      <w:r w:rsidRPr="6DE23119">
        <w:rPr>
          <w:szCs w:val="24"/>
        </w:rPr>
        <w:t xml:space="preserve">Volunteered to improve your community (either with an organization or on your </w:t>
      </w:r>
    </w:p>
    <w:p w14:paraId="6C32356B" w14:textId="77777777" w:rsidR="00E5266F" w:rsidRDefault="00E5266F" w:rsidP="00B56BAF">
      <w:pPr>
        <w:pStyle w:val="ListParagraph"/>
        <w:numPr>
          <w:ilvl w:val="0"/>
          <w:numId w:val="6"/>
        </w:numPr>
        <w:tabs>
          <w:tab w:val="left" w:pos="900"/>
        </w:tabs>
        <w:spacing w:after="0" w:line="240" w:lineRule="auto"/>
        <w:ind w:left="810"/>
        <w:rPr>
          <w:szCs w:val="24"/>
        </w:rPr>
      </w:pPr>
      <w:r w:rsidRPr="6DE23119">
        <w:rPr>
          <w:szCs w:val="24"/>
        </w:rPr>
        <w:t>own)</w:t>
      </w:r>
    </w:p>
    <w:p w14:paraId="5D38323F" w14:textId="77777777" w:rsidR="00E5266F" w:rsidRDefault="00E5266F" w:rsidP="00B56BAF">
      <w:pPr>
        <w:pStyle w:val="ListParagraph"/>
        <w:numPr>
          <w:ilvl w:val="0"/>
          <w:numId w:val="6"/>
        </w:numPr>
        <w:tabs>
          <w:tab w:val="left" w:pos="900"/>
        </w:tabs>
        <w:spacing w:after="0" w:line="240" w:lineRule="auto"/>
        <w:ind w:left="810"/>
        <w:rPr>
          <w:szCs w:val="24"/>
        </w:rPr>
      </w:pPr>
      <w:r w:rsidRPr="6DE23119">
        <w:rPr>
          <w:szCs w:val="24"/>
        </w:rPr>
        <w:t xml:space="preserve">Participated in extra-curricular activities </w:t>
      </w:r>
      <w:r w:rsidRPr="6DE23119">
        <w:rPr>
          <w:szCs w:val="24"/>
          <w:u w:val="single"/>
        </w:rPr>
        <w:t>at school or outside of school</w:t>
      </w:r>
      <w:r w:rsidRPr="6DE23119">
        <w:rPr>
          <w:szCs w:val="24"/>
        </w:rPr>
        <w:t xml:space="preserve"> (sports, music, </w:t>
      </w:r>
    </w:p>
    <w:p w14:paraId="4FEC8150" w14:textId="77777777" w:rsidR="00E5266F" w:rsidRDefault="00E5266F" w:rsidP="00E5266F">
      <w:pPr>
        <w:pStyle w:val="ListParagraph"/>
        <w:tabs>
          <w:tab w:val="left" w:pos="900"/>
        </w:tabs>
        <w:spacing w:after="0" w:line="240" w:lineRule="auto"/>
        <w:ind w:left="810" w:firstLine="900"/>
        <w:rPr>
          <w:szCs w:val="24"/>
        </w:rPr>
      </w:pPr>
      <w:r w:rsidRPr="6DE23119">
        <w:rPr>
          <w:szCs w:val="24"/>
        </w:rPr>
        <w:t xml:space="preserve">clubs, 4-H, scouts, etc.) </w:t>
      </w:r>
    </w:p>
    <w:p w14:paraId="3F29BF84" w14:textId="77777777" w:rsidR="00E5266F" w:rsidRDefault="00E5266F" w:rsidP="00B56BAF">
      <w:pPr>
        <w:pStyle w:val="ListParagraph"/>
        <w:numPr>
          <w:ilvl w:val="0"/>
          <w:numId w:val="6"/>
        </w:numPr>
        <w:tabs>
          <w:tab w:val="left" w:pos="900"/>
        </w:tabs>
        <w:spacing w:after="0" w:line="276" w:lineRule="auto"/>
        <w:ind w:left="810"/>
        <w:rPr>
          <w:szCs w:val="24"/>
        </w:rPr>
      </w:pPr>
      <w:r w:rsidRPr="6DE23119">
        <w:rPr>
          <w:szCs w:val="24"/>
        </w:rPr>
        <w:t>Attended religious services, programs, or activities</w:t>
      </w:r>
    </w:p>
    <w:p w14:paraId="3FA5028B" w14:textId="77777777" w:rsidR="00E5266F" w:rsidRDefault="00E5266F" w:rsidP="00E5266F"/>
    <w:p w14:paraId="385F754C" w14:textId="77777777" w:rsidR="00E5266F" w:rsidRDefault="00E5266F" w:rsidP="00E5266F">
      <w:r>
        <w:br w:type="page"/>
      </w:r>
    </w:p>
    <w:p w14:paraId="4123C68A" w14:textId="77777777" w:rsidR="00E5266F" w:rsidRDefault="00E5266F" w:rsidP="00E5266F">
      <w:pPr>
        <w:pStyle w:val="Heading2"/>
        <w:rPr>
          <w:i/>
          <w:iCs/>
          <w:sz w:val="24"/>
          <w:szCs w:val="24"/>
          <w:u w:val="single"/>
        </w:rPr>
      </w:pPr>
      <w:bookmarkStart w:id="5" w:name="_Toc1543428173"/>
      <w:r>
        <w:lastRenderedPageBreak/>
        <w:t>Exercise and Nutrition</w:t>
      </w:r>
      <w:bookmarkEnd w:id="5"/>
    </w:p>
    <w:p w14:paraId="1484857C" w14:textId="77777777" w:rsidR="00E5266F" w:rsidRPr="00344E93" w:rsidRDefault="00E5266F" w:rsidP="00E5266F">
      <w:pPr>
        <w:spacing w:after="0"/>
        <w:ind w:left="576" w:hanging="576"/>
        <w:rPr>
          <w:szCs w:val="24"/>
        </w:rPr>
      </w:pPr>
      <w:r w:rsidRPr="16D7B2BC">
        <w:rPr>
          <w:szCs w:val="24"/>
        </w:rPr>
        <w:t xml:space="preserve">Q16. On how many of the past 7 days were you physically active for a total of </w:t>
      </w:r>
      <w:r w:rsidRPr="16D7B2BC">
        <w:rPr>
          <w:szCs w:val="24"/>
          <w:u w:val="single"/>
        </w:rPr>
        <w:t>60 minutes (1 hour) or more per day?</w:t>
      </w:r>
      <w:r w:rsidRPr="16D7B2BC">
        <w:rPr>
          <w:szCs w:val="24"/>
        </w:rPr>
        <w:t xml:space="preserve">  </w:t>
      </w:r>
      <w:r w:rsidRPr="16D7B2BC">
        <w:rPr>
          <w:i/>
          <w:iCs/>
          <w:szCs w:val="24"/>
        </w:rPr>
        <w:t>Add up all the time you spent in any kind of moderate or intense physical activity like running, walking fast, swimming, riding a bicycle, etc.</w:t>
      </w:r>
      <w:r w:rsidRPr="16D7B2BC">
        <w:rPr>
          <w:szCs w:val="24"/>
        </w:rPr>
        <w:t xml:space="preserve"> </w:t>
      </w:r>
    </w:p>
    <w:p w14:paraId="3B01A85C" w14:textId="77777777" w:rsidR="00E5266F" w:rsidRPr="00344E93" w:rsidRDefault="00E5266F" w:rsidP="00B56BAF">
      <w:pPr>
        <w:pStyle w:val="ListParagraph"/>
        <w:numPr>
          <w:ilvl w:val="0"/>
          <w:numId w:val="16"/>
        </w:numPr>
        <w:spacing w:after="0" w:line="240" w:lineRule="auto"/>
        <w:ind w:left="907"/>
        <w:rPr>
          <w:szCs w:val="24"/>
        </w:rPr>
      </w:pPr>
      <w:r w:rsidRPr="00344E93">
        <w:rPr>
          <w:szCs w:val="24"/>
        </w:rPr>
        <w:t>0 days</w:t>
      </w:r>
    </w:p>
    <w:p w14:paraId="49A4A1BF" w14:textId="77777777" w:rsidR="00E5266F" w:rsidRPr="00344E93" w:rsidRDefault="00E5266F" w:rsidP="00B56BAF">
      <w:pPr>
        <w:pStyle w:val="ListParagraph"/>
        <w:numPr>
          <w:ilvl w:val="0"/>
          <w:numId w:val="16"/>
        </w:numPr>
        <w:spacing w:after="0" w:line="240" w:lineRule="auto"/>
        <w:ind w:left="907"/>
        <w:rPr>
          <w:szCs w:val="24"/>
        </w:rPr>
      </w:pPr>
      <w:r w:rsidRPr="51D4EC28">
        <w:rPr>
          <w:szCs w:val="24"/>
        </w:rPr>
        <w:t>1 day</w:t>
      </w:r>
    </w:p>
    <w:p w14:paraId="4BDDEB70" w14:textId="77777777" w:rsidR="00E5266F" w:rsidRPr="00344E93" w:rsidDel="001C701C" w:rsidRDefault="00E5266F" w:rsidP="00B56BAF">
      <w:pPr>
        <w:pStyle w:val="ListParagraph"/>
        <w:numPr>
          <w:ilvl w:val="0"/>
          <w:numId w:val="16"/>
        </w:numPr>
        <w:spacing w:after="0" w:line="240" w:lineRule="auto"/>
        <w:ind w:left="907"/>
        <w:rPr>
          <w:szCs w:val="24"/>
        </w:rPr>
      </w:pPr>
      <w:r w:rsidRPr="51D4EC28">
        <w:rPr>
          <w:szCs w:val="24"/>
        </w:rPr>
        <w:t>2 days</w:t>
      </w:r>
    </w:p>
    <w:p w14:paraId="1B9DF35E" w14:textId="77777777" w:rsidR="00E5266F" w:rsidRPr="00344E93" w:rsidRDefault="00E5266F" w:rsidP="00B56BAF">
      <w:pPr>
        <w:pStyle w:val="ListParagraph"/>
        <w:numPr>
          <w:ilvl w:val="0"/>
          <w:numId w:val="16"/>
        </w:numPr>
        <w:spacing w:after="0" w:line="240" w:lineRule="auto"/>
        <w:ind w:left="907"/>
        <w:rPr>
          <w:szCs w:val="24"/>
        </w:rPr>
      </w:pPr>
      <w:r w:rsidRPr="51D4EC28">
        <w:rPr>
          <w:szCs w:val="24"/>
        </w:rPr>
        <w:t>3 days</w:t>
      </w:r>
    </w:p>
    <w:p w14:paraId="158E2229" w14:textId="77777777" w:rsidR="00E5266F" w:rsidRPr="00344E93" w:rsidDel="001C701C" w:rsidRDefault="00E5266F" w:rsidP="00B56BAF">
      <w:pPr>
        <w:pStyle w:val="ListParagraph"/>
        <w:numPr>
          <w:ilvl w:val="0"/>
          <w:numId w:val="16"/>
        </w:numPr>
        <w:spacing w:after="0" w:line="240" w:lineRule="auto"/>
        <w:ind w:left="907"/>
        <w:rPr>
          <w:szCs w:val="24"/>
        </w:rPr>
      </w:pPr>
      <w:r w:rsidRPr="51D4EC28">
        <w:rPr>
          <w:szCs w:val="24"/>
        </w:rPr>
        <w:t>4 days</w:t>
      </w:r>
    </w:p>
    <w:p w14:paraId="08C13D8A" w14:textId="77777777" w:rsidR="00E5266F" w:rsidRPr="00344E93" w:rsidDel="001C701C" w:rsidRDefault="00E5266F" w:rsidP="00B56BAF">
      <w:pPr>
        <w:pStyle w:val="ListParagraph"/>
        <w:numPr>
          <w:ilvl w:val="0"/>
          <w:numId w:val="16"/>
        </w:numPr>
        <w:spacing w:after="0" w:line="240" w:lineRule="auto"/>
        <w:ind w:left="907"/>
        <w:rPr>
          <w:szCs w:val="24"/>
        </w:rPr>
      </w:pPr>
      <w:r w:rsidRPr="51D4EC28">
        <w:rPr>
          <w:szCs w:val="24"/>
        </w:rPr>
        <w:t>5 days</w:t>
      </w:r>
    </w:p>
    <w:p w14:paraId="786284E9" w14:textId="77777777" w:rsidR="00E5266F" w:rsidRPr="00344E93" w:rsidRDefault="00E5266F" w:rsidP="00B56BAF">
      <w:pPr>
        <w:pStyle w:val="ListParagraph"/>
        <w:numPr>
          <w:ilvl w:val="0"/>
          <w:numId w:val="16"/>
        </w:numPr>
        <w:spacing w:after="0" w:line="240" w:lineRule="auto"/>
        <w:ind w:left="907"/>
        <w:rPr>
          <w:szCs w:val="24"/>
        </w:rPr>
      </w:pPr>
      <w:r w:rsidRPr="51D4EC28">
        <w:rPr>
          <w:szCs w:val="24"/>
        </w:rPr>
        <w:t>6 days</w:t>
      </w:r>
    </w:p>
    <w:p w14:paraId="7691DE2B" w14:textId="77777777" w:rsidR="00E5266F" w:rsidRPr="00344E93" w:rsidRDefault="00E5266F" w:rsidP="00B56BAF">
      <w:pPr>
        <w:pStyle w:val="ListParagraph"/>
        <w:numPr>
          <w:ilvl w:val="0"/>
          <w:numId w:val="16"/>
        </w:numPr>
        <w:spacing w:after="0" w:line="240" w:lineRule="auto"/>
        <w:ind w:left="907"/>
        <w:rPr>
          <w:szCs w:val="24"/>
        </w:rPr>
      </w:pPr>
      <w:r w:rsidRPr="00344E93">
        <w:rPr>
          <w:szCs w:val="24"/>
        </w:rPr>
        <w:t>7 days</w:t>
      </w:r>
    </w:p>
    <w:p w14:paraId="55051DD1" w14:textId="77777777" w:rsidR="00E5266F" w:rsidRDefault="00E5266F" w:rsidP="00E5266F">
      <w:pPr>
        <w:spacing w:after="0"/>
        <w:rPr>
          <w:szCs w:val="24"/>
        </w:rPr>
      </w:pPr>
    </w:p>
    <w:p w14:paraId="4055C10E" w14:textId="77777777" w:rsidR="00E5266F" w:rsidRDefault="00E5266F" w:rsidP="00E5266F">
      <w:pPr>
        <w:spacing w:after="0"/>
        <w:ind w:left="576" w:hanging="576"/>
        <w:rPr>
          <w:szCs w:val="24"/>
        </w:rPr>
      </w:pPr>
      <w:r w:rsidRPr="78A5A38B">
        <w:rPr>
          <w:szCs w:val="24"/>
        </w:rPr>
        <w:t xml:space="preserve">Q17. In the past </w:t>
      </w:r>
      <w:r w:rsidRPr="78A5A38B">
        <w:rPr>
          <w:szCs w:val="24"/>
          <w:u w:val="single"/>
        </w:rPr>
        <w:t>30 days</w:t>
      </w:r>
      <w:r w:rsidRPr="78A5A38B">
        <w:rPr>
          <w:szCs w:val="24"/>
        </w:rPr>
        <w:t xml:space="preserve">, did you ever go hungry because there was not enough food in your home? </w:t>
      </w:r>
    </w:p>
    <w:p w14:paraId="34DBFFAB" w14:textId="77777777" w:rsidR="00E5266F" w:rsidRDefault="00E5266F" w:rsidP="00B56BAF">
      <w:pPr>
        <w:pStyle w:val="ListParagraph"/>
        <w:numPr>
          <w:ilvl w:val="0"/>
          <w:numId w:val="15"/>
        </w:numPr>
        <w:spacing w:after="0" w:line="240" w:lineRule="auto"/>
        <w:ind w:left="907"/>
        <w:rPr>
          <w:szCs w:val="24"/>
        </w:rPr>
      </w:pPr>
      <w:r w:rsidRPr="6DE23119">
        <w:rPr>
          <w:szCs w:val="24"/>
        </w:rPr>
        <w:t>Yes</w:t>
      </w:r>
    </w:p>
    <w:p w14:paraId="76EC04D5" w14:textId="77777777" w:rsidR="00E5266F" w:rsidRDefault="00E5266F" w:rsidP="00B56BAF">
      <w:pPr>
        <w:pStyle w:val="ListParagraph"/>
        <w:numPr>
          <w:ilvl w:val="0"/>
          <w:numId w:val="15"/>
        </w:numPr>
        <w:spacing w:after="0" w:line="240" w:lineRule="auto"/>
        <w:ind w:left="907"/>
        <w:rPr>
          <w:szCs w:val="24"/>
        </w:rPr>
      </w:pPr>
      <w:r w:rsidRPr="6DE23119">
        <w:rPr>
          <w:szCs w:val="24"/>
        </w:rPr>
        <w:t>No</w:t>
      </w:r>
    </w:p>
    <w:p w14:paraId="578244AE" w14:textId="77777777" w:rsidR="00E5266F" w:rsidRDefault="00E5266F" w:rsidP="00E5266F">
      <w:pPr>
        <w:spacing w:after="0"/>
        <w:rPr>
          <w:i/>
          <w:iCs/>
          <w:szCs w:val="24"/>
        </w:rPr>
      </w:pPr>
    </w:p>
    <w:p w14:paraId="3B91B73B" w14:textId="77777777" w:rsidR="00E5266F" w:rsidRPr="00714B3B" w:rsidRDefault="00E5266F" w:rsidP="00E5266F">
      <w:pPr>
        <w:spacing w:after="0"/>
        <w:rPr>
          <w:i/>
          <w:szCs w:val="24"/>
        </w:rPr>
      </w:pPr>
      <w:r w:rsidRPr="00714B3B">
        <w:rPr>
          <w:i/>
          <w:szCs w:val="24"/>
        </w:rPr>
        <w:t xml:space="preserve">The next 2 questions ask about food you ate or drank in the past 7 days.  Think about all the meals and snacks you had from the time you got up until you went to bed. Be sure to include food you ate at home, at school, at restaurants, or anywhere else. </w:t>
      </w:r>
    </w:p>
    <w:p w14:paraId="602F1B1D" w14:textId="77777777" w:rsidR="00E5266F" w:rsidRDefault="00E5266F" w:rsidP="00E5266F">
      <w:pPr>
        <w:spacing w:after="0"/>
        <w:rPr>
          <w:szCs w:val="24"/>
        </w:rPr>
      </w:pPr>
    </w:p>
    <w:p w14:paraId="0A3008B9" w14:textId="77777777" w:rsidR="00E5266F" w:rsidRPr="00344E93" w:rsidRDefault="00E5266F" w:rsidP="00E5266F">
      <w:pPr>
        <w:spacing w:after="0"/>
        <w:ind w:left="576" w:hanging="576"/>
        <w:rPr>
          <w:szCs w:val="24"/>
        </w:rPr>
      </w:pPr>
      <w:r w:rsidRPr="78A5A38B">
        <w:rPr>
          <w:szCs w:val="24"/>
        </w:rPr>
        <w:t xml:space="preserve">Q18. In the past 7 days, </w:t>
      </w:r>
      <w:r w:rsidRPr="78A5A38B">
        <w:rPr>
          <w:szCs w:val="24"/>
          <w:u w:val="single"/>
        </w:rPr>
        <w:t>about how many times each day</w:t>
      </w:r>
      <w:r w:rsidRPr="78A5A38B">
        <w:rPr>
          <w:szCs w:val="24"/>
        </w:rPr>
        <w:t xml:space="preserve"> did you eat </w:t>
      </w:r>
      <w:r w:rsidRPr="78A5A38B">
        <w:rPr>
          <w:szCs w:val="24"/>
          <w:u w:val="single"/>
        </w:rPr>
        <w:t>fruit</w:t>
      </w:r>
      <w:r w:rsidRPr="78A5A38B">
        <w:rPr>
          <w:szCs w:val="24"/>
        </w:rPr>
        <w:t xml:space="preserve"> (do </w:t>
      </w:r>
      <w:r w:rsidRPr="78A5A38B">
        <w:rPr>
          <w:szCs w:val="24"/>
          <w:u w:val="single"/>
        </w:rPr>
        <w:t>not</w:t>
      </w:r>
      <w:r w:rsidRPr="78A5A38B">
        <w:rPr>
          <w:szCs w:val="24"/>
        </w:rPr>
        <w:t xml:space="preserve"> count fruit juice)?</w:t>
      </w:r>
    </w:p>
    <w:p w14:paraId="6FCB44DF" w14:textId="77777777" w:rsidR="00E5266F" w:rsidRPr="00344E93" w:rsidRDefault="00E5266F" w:rsidP="00B56BAF">
      <w:pPr>
        <w:pStyle w:val="ListParagraph"/>
        <w:numPr>
          <w:ilvl w:val="0"/>
          <w:numId w:val="17"/>
        </w:numPr>
        <w:spacing w:after="0" w:line="240" w:lineRule="auto"/>
        <w:ind w:left="907"/>
        <w:rPr>
          <w:szCs w:val="24"/>
        </w:rPr>
      </w:pPr>
      <w:r w:rsidRPr="00344E93">
        <w:rPr>
          <w:szCs w:val="24"/>
        </w:rPr>
        <w:t>I did not eat any fruit during the past 7 days</w:t>
      </w:r>
    </w:p>
    <w:p w14:paraId="641E0A88" w14:textId="77777777" w:rsidR="00E5266F" w:rsidRPr="00344E93" w:rsidRDefault="00E5266F" w:rsidP="00B56BAF">
      <w:pPr>
        <w:pStyle w:val="ListParagraph"/>
        <w:numPr>
          <w:ilvl w:val="0"/>
          <w:numId w:val="17"/>
        </w:numPr>
        <w:spacing w:after="0" w:line="240" w:lineRule="auto"/>
        <w:ind w:left="907"/>
        <w:rPr>
          <w:szCs w:val="24"/>
        </w:rPr>
      </w:pPr>
      <w:r w:rsidRPr="00344E93">
        <w:rPr>
          <w:szCs w:val="24"/>
        </w:rPr>
        <w:t>Less than 1 time each day</w:t>
      </w:r>
    </w:p>
    <w:p w14:paraId="6F86F66B" w14:textId="77777777" w:rsidR="00E5266F" w:rsidRPr="00344E93" w:rsidRDefault="00E5266F" w:rsidP="00B56BAF">
      <w:pPr>
        <w:pStyle w:val="ListParagraph"/>
        <w:numPr>
          <w:ilvl w:val="0"/>
          <w:numId w:val="17"/>
        </w:numPr>
        <w:spacing w:after="0" w:line="240" w:lineRule="auto"/>
        <w:ind w:left="907"/>
        <w:rPr>
          <w:szCs w:val="24"/>
        </w:rPr>
      </w:pPr>
      <w:r w:rsidRPr="00344E93">
        <w:rPr>
          <w:szCs w:val="24"/>
        </w:rPr>
        <w:t>1 time per day</w:t>
      </w:r>
      <w:r w:rsidRPr="00344E93">
        <w:rPr>
          <w:szCs w:val="24"/>
        </w:rPr>
        <w:tab/>
      </w:r>
    </w:p>
    <w:p w14:paraId="27A8601B" w14:textId="77777777" w:rsidR="00E5266F" w:rsidRPr="00344E93" w:rsidRDefault="00E5266F" w:rsidP="00B56BAF">
      <w:pPr>
        <w:pStyle w:val="ListParagraph"/>
        <w:numPr>
          <w:ilvl w:val="0"/>
          <w:numId w:val="17"/>
        </w:numPr>
        <w:spacing w:after="0" w:line="240" w:lineRule="auto"/>
        <w:ind w:left="907"/>
        <w:rPr>
          <w:szCs w:val="24"/>
        </w:rPr>
      </w:pPr>
      <w:r w:rsidRPr="00344E93">
        <w:rPr>
          <w:szCs w:val="24"/>
        </w:rPr>
        <w:t>2 times per day</w:t>
      </w:r>
    </w:p>
    <w:p w14:paraId="017BC1C1" w14:textId="77777777" w:rsidR="00E5266F" w:rsidRPr="00344E93" w:rsidRDefault="00E5266F" w:rsidP="00B56BAF">
      <w:pPr>
        <w:pStyle w:val="ListParagraph"/>
        <w:numPr>
          <w:ilvl w:val="0"/>
          <w:numId w:val="17"/>
        </w:numPr>
        <w:spacing w:after="0" w:line="240" w:lineRule="auto"/>
        <w:ind w:left="907"/>
        <w:rPr>
          <w:szCs w:val="24"/>
        </w:rPr>
      </w:pPr>
      <w:r w:rsidRPr="00344E93">
        <w:rPr>
          <w:szCs w:val="24"/>
        </w:rPr>
        <w:t>3 times per day</w:t>
      </w:r>
    </w:p>
    <w:p w14:paraId="03C4C9B5" w14:textId="77777777" w:rsidR="00E5266F" w:rsidRPr="00344E93" w:rsidRDefault="00E5266F" w:rsidP="00B56BAF">
      <w:pPr>
        <w:pStyle w:val="ListParagraph"/>
        <w:numPr>
          <w:ilvl w:val="0"/>
          <w:numId w:val="17"/>
        </w:numPr>
        <w:spacing w:after="0" w:line="240" w:lineRule="auto"/>
        <w:ind w:left="907"/>
        <w:rPr>
          <w:szCs w:val="24"/>
        </w:rPr>
      </w:pPr>
      <w:r w:rsidRPr="00344E93">
        <w:rPr>
          <w:szCs w:val="24"/>
        </w:rPr>
        <w:t>4 times per day</w:t>
      </w:r>
    </w:p>
    <w:p w14:paraId="2F7AC7E6" w14:textId="77777777" w:rsidR="00E5266F" w:rsidRPr="00344E93" w:rsidRDefault="00E5266F" w:rsidP="00B56BAF">
      <w:pPr>
        <w:pStyle w:val="ListParagraph"/>
        <w:numPr>
          <w:ilvl w:val="0"/>
          <w:numId w:val="17"/>
        </w:numPr>
        <w:spacing w:after="0" w:line="240" w:lineRule="auto"/>
        <w:ind w:left="907"/>
        <w:rPr>
          <w:szCs w:val="24"/>
        </w:rPr>
      </w:pPr>
      <w:r w:rsidRPr="00344E93">
        <w:rPr>
          <w:szCs w:val="24"/>
        </w:rPr>
        <w:t xml:space="preserve">5 or more times </w:t>
      </w:r>
      <w:r>
        <w:rPr>
          <w:szCs w:val="24"/>
        </w:rPr>
        <w:t>per</w:t>
      </w:r>
      <w:r w:rsidRPr="00344E93">
        <w:rPr>
          <w:szCs w:val="24"/>
        </w:rPr>
        <w:t xml:space="preserve"> day</w:t>
      </w:r>
    </w:p>
    <w:p w14:paraId="145388CC" w14:textId="77777777" w:rsidR="00E5266F" w:rsidRDefault="00E5266F" w:rsidP="00E5266F">
      <w:pPr>
        <w:spacing w:after="0"/>
        <w:rPr>
          <w:szCs w:val="24"/>
        </w:rPr>
      </w:pPr>
    </w:p>
    <w:p w14:paraId="63B3C42D" w14:textId="77777777" w:rsidR="00E5266F" w:rsidRPr="00344E93" w:rsidRDefault="00E5266F" w:rsidP="00E5266F">
      <w:pPr>
        <w:spacing w:after="0"/>
        <w:ind w:left="576" w:hanging="576"/>
        <w:rPr>
          <w:b/>
          <w:bCs/>
          <w:szCs w:val="24"/>
        </w:rPr>
      </w:pPr>
      <w:r w:rsidRPr="78A5A38B">
        <w:rPr>
          <w:szCs w:val="24"/>
        </w:rPr>
        <w:t xml:space="preserve">Q19. In the past 7 days, </w:t>
      </w:r>
      <w:r w:rsidRPr="78A5A38B">
        <w:rPr>
          <w:szCs w:val="24"/>
          <w:u w:val="single"/>
        </w:rPr>
        <w:t>about how many times each day</w:t>
      </w:r>
      <w:r w:rsidRPr="78A5A38B">
        <w:rPr>
          <w:szCs w:val="24"/>
        </w:rPr>
        <w:t xml:space="preserve"> did you eat green salad, carrots, potatoes or any other vegetables (do </w:t>
      </w:r>
      <w:r w:rsidRPr="78A5A38B">
        <w:rPr>
          <w:szCs w:val="24"/>
          <w:u w:val="single"/>
        </w:rPr>
        <w:t>not</w:t>
      </w:r>
      <w:r w:rsidRPr="78A5A38B">
        <w:rPr>
          <w:szCs w:val="24"/>
        </w:rPr>
        <w:t xml:space="preserve"> count french fries, fried potatoes, or potato chips)?</w:t>
      </w:r>
    </w:p>
    <w:p w14:paraId="0279CE2D" w14:textId="77777777" w:rsidR="00E5266F" w:rsidRPr="00344E93" w:rsidRDefault="00E5266F" w:rsidP="00B56BAF">
      <w:pPr>
        <w:pStyle w:val="ListParagraph"/>
        <w:numPr>
          <w:ilvl w:val="0"/>
          <w:numId w:val="18"/>
        </w:numPr>
        <w:spacing w:after="0" w:line="240" w:lineRule="auto"/>
        <w:ind w:left="907"/>
        <w:rPr>
          <w:b/>
          <w:szCs w:val="24"/>
        </w:rPr>
      </w:pPr>
      <w:r w:rsidRPr="00344E93">
        <w:rPr>
          <w:szCs w:val="24"/>
        </w:rPr>
        <w:t>I did not eat any vegetables during the past 7 days</w:t>
      </w:r>
    </w:p>
    <w:p w14:paraId="15E74BA6" w14:textId="77777777" w:rsidR="00E5266F" w:rsidRPr="00344E93" w:rsidRDefault="00E5266F" w:rsidP="00B56BAF">
      <w:pPr>
        <w:pStyle w:val="ListParagraph"/>
        <w:numPr>
          <w:ilvl w:val="0"/>
          <w:numId w:val="18"/>
        </w:numPr>
        <w:spacing w:after="0" w:line="240" w:lineRule="auto"/>
        <w:ind w:left="907"/>
        <w:rPr>
          <w:b/>
          <w:szCs w:val="24"/>
        </w:rPr>
      </w:pPr>
      <w:r w:rsidRPr="00344E93">
        <w:rPr>
          <w:szCs w:val="24"/>
        </w:rPr>
        <w:t>Less than 1 time per day</w:t>
      </w:r>
    </w:p>
    <w:p w14:paraId="654DD4BB" w14:textId="77777777" w:rsidR="00E5266F" w:rsidRPr="00344E93" w:rsidRDefault="00E5266F" w:rsidP="00B56BAF">
      <w:pPr>
        <w:pStyle w:val="ListParagraph"/>
        <w:numPr>
          <w:ilvl w:val="0"/>
          <w:numId w:val="18"/>
        </w:numPr>
        <w:spacing w:after="0" w:line="240" w:lineRule="auto"/>
        <w:ind w:left="907"/>
        <w:rPr>
          <w:b/>
          <w:szCs w:val="24"/>
        </w:rPr>
      </w:pPr>
      <w:r w:rsidRPr="00344E93">
        <w:rPr>
          <w:szCs w:val="24"/>
        </w:rPr>
        <w:t xml:space="preserve">1 time per day </w:t>
      </w:r>
    </w:p>
    <w:p w14:paraId="75E6E7F7" w14:textId="77777777" w:rsidR="00E5266F" w:rsidRPr="00344E93" w:rsidRDefault="00E5266F" w:rsidP="00B56BAF">
      <w:pPr>
        <w:pStyle w:val="ListParagraph"/>
        <w:numPr>
          <w:ilvl w:val="0"/>
          <w:numId w:val="18"/>
        </w:numPr>
        <w:spacing w:after="0" w:line="240" w:lineRule="auto"/>
        <w:ind w:left="907"/>
        <w:rPr>
          <w:b/>
          <w:szCs w:val="24"/>
        </w:rPr>
      </w:pPr>
      <w:r w:rsidRPr="00344E93">
        <w:rPr>
          <w:szCs w:val="24"/>
        </w:rPr>
        <w:t>2 times per day</w:t>
      </w:r>
    </w:p>
    <w:p w14:paraId="365DED5C" w14:textId="77777777" w:rsidR="00E5266F" w:rsidRPr="00344E93" w:rsidRDefault="00E5266F" w:rsidP="00B56BAF">
      <w:pPr>
        <w:pStyle w:val="ListParagraph"/>
        <w:numPr>
          <w:ilvl w:val="0"/>
          <w:numId w:val="18"/>
        </w:numPr>
        <w:spacing w:after="0" w:line="240" w:lineRule="auto"/>
        <w:ind w:left="907"/>
        <w:rPr>
          <w:b/>
          <w:szCs w:val="24"/>
        </w:rPr>
      </w:pPr>
      <w:r w:rsidRPr="00344E93">
        <w:rPr>
          <w:szCs w:val="24"/>
        </w:rPr>
        <w:t>3 times per day</w:t>
      </w:r>
    </w:p>
    <w:p w14:paraId="4C67BB5C" w14:textId="77777777" w:rsidR="00E5266F" w:rsidRPr="00344E93" w:rsidRDefault="00E5266F" w:rsidP="00B56BAF">
      <w:pPr>
        <w:pStyle w:val="ListParagraph"/>
        <w:numPr>
          <w:ilvl w:val="0"/>
          <w:numId w:val="18"/>
        </w:numPr>
        <w:spacing w:after="0" w:line="240" w:lineRule="auto"/>
        <w:ind w:left="907"/>
        <w:rPr>
          <w:b/>
          <w:szCs w:val="24"/>
        </w:rPr>
      </w:pPr>
      <w:r w:rsidRPr="00344E93">
        <w:rPr>
          <w:szCs w:val="24"/>
        </w:rPr>
        <w:t>4 times per day</w:t>
      </w:r>
    </w:p>
    <w:p w14:paraId="06ED7E7B" w14:textId="1C735B8E" w:rsidR="00E5266F" w:rsidRPr="00D66BCA" w:rsidRDefault="00E5266F" w:rsidP="00B56BAF">
      <w:pPr>
        <w:pStyle w:val="ListParagraph"/>
        <w:numPr>
          <w:ilvl w:val="0"/>
          <w:numId w:val="18"/>
        </w:numPr>
        <w:spacing w:after="0" w:line="240" w:lineRule="auto"/>
        <w:ind w:left="907"/>
        <w:rPr>
          <w:b/>
          <w:szCs w:val="24"/>
        </w:rPr>
      </w:pPr>
      <w:r w:rsidRPr="00344E93">
        <w:rPr>
          <w:szCs w:val="24"/>
        </w:rPr>
        <w:t xml:space="preserve">5 or more times </w:t>
      </w:r>
      <w:r>
        <w:rPr>
          <w:szCs w:val="24"/>
        </w:rPr>
        <w:t>per</w:t>
      </w:r>
      <w:r w:rsidRPr="00344E93">
        <w:rPr>
          <w:szCs w:val="24"/>
        </w:rPr>
        <w:t xml:space="preserve"> day</w:t>
      </w:r>
    </w:p>
    <w:p w14:paraId="6019DDF8" w14:textId="77777777" w:rsidR="00E5266F" w:rsidRPr="00E466E1" w:rsidRDefault="00E5266F" w:rsidP="00E5266F">
      <w:pPr>
        <w:pStyle w:val="Heading2"/>
        <w:rPr>
          <w:i/>
          <w:iCs/>
          <w:sz w:val="24"/>
          <w:szCs w:val="24"/>
          <w:u w:val="single"/>
        </w:rPr>
      </w:pPr>
      <w:bookmarkStart w:id="6" w:name="_Toc1283364286"/>
      <w:r>
        <w:lastRenderedPageBreak/>
        <w:t>Health Care</w:t>
      </w:r>
      <w:bookmarkEnd w:id="6"/>
    </w:p>
    <w:p w14:paraId="5B656726" w14:textId="77777777" w:rsidR="00E5266F" w:rsidRPr="00E466E1" w:rsidRDefault="00E5266F" w:rsidP="00E5266F">
      <w:pPr>
        <w:spacing w:after="0"/>
        <w:rPr>
          <w:szCs w:val="24"/>
        </w:rPr>
      </w:pPr>
    </w:p>
    <w:p w14:paraId="5C32F538" w14:textId="77777777" w:rsidR="00E5266F" w:rsidRPr="00A8016C" w:rsidRDefault="00E5266F" w:rsidP="00A8016C">
      <w:pPr>
        <w:spacing w:after="0"/>
        <w:rPr>
          <w:rFonts w:cstheme="minorHAnsi"/>
        </w:rPr>
      </w:pPr>
      <w:r w:rsidRPr="00A8016C">
        <w:rPr>
          <w:rFonts w:eastAsia="Calibri" w:cstheme="minorHAnsi"/>
          <w:szCs w:val="24"/>
        </w:rPr>
        <w:t xml:space="preserve">Q20. In the past year, have you seen a dentist for a check-up, exam, teeth cleaning, or other dental work? </w:t>
      </w:r>
    </w:p>
    <w:p w14:paraId="29F64C12" w14:textId="77777777" w:rsidR="00E5266F" w:rsidRPr="00A8016C" w:rsidRDefault="00E5266F" w:rsidP="00B56BAF">
      <w:pPr>
        <w:pStyle w:val="ListParagraph"/>
        <w:numPr>
          <w:ilvl w:val="0"/>
          <w:numId w:val="26"/>
        </w:numPr>
        <w:spacing w:after="0" w:line="276" w:lineRule="auto"/>
        <w:rPr>
          <w:rFonts w:cstheme="minorHAnsi"/>
          <w:szCs w:val="24"/>
        </w:rPr>
      </w:pPr>
      <w:r w:rsidRPr="00A8016C">
        <w:rPr>
          <w:rFonts w:cstheme="minorHAnsi"/>
          <w:szCs w:val="24"/>
        </w:rPr>
        <w:t>Yes</w:t>
      </w:r>
    </w:p>
    <w:p w14:paraId="68D12980" w14:textId="77777777" w:rsidR="00E5266F" w:rsidRPr="00A8016C" w:rsidRDefault="00E5266F" w:rsidP="00B56BAF">
      <w:pPr>
        <w:pStyle w:val="ListParagraph"/>
        <w:numPr>
          <w:ilvl w:val="0"/>
          <w:numId w:val="26"/>
        </w:numPr>
        <w:spacing w:after="0" w:line="276" w:lineRule="auto"/>
        <w:rPr>
          <w:rFonts w:cstheme="minorHAnsi"/>
          <w:szCs w:val="24"/>
        </w:rPr>
      </w:pPr>
      <w:r w:rsidRPr="00A8016C">
        <w:rPr>
          <w:rFonts w:cstheme="minorHAnsi"/>
          <w:szCs w:val="24"/>
        </w:rPr>
        <w:t>No</w:t>
      </w:r>
    </w:p>
    <w:p w14:paraId="3B3200F9" w14:textId="77777777" w:rsidR="00E5266F" w:rsidRPr="00E466E1" w:rsidRDefault="00E5266F" w:rsidP="00E5266F">
      <w:pPr>
        <w:spacing w:after="0"/>
        <w:rPr>
          <w:szCs w:val="24"/>
        </w:rPr>
      </w:pPr>
    </w:p>
    <w:p w14:paraId="085C1266" w14:textId="77777777" w:rsidR="00E5266F" w:rsidRPr="00E466E1" w:rsidRDefault="00E5266F" w:rsidP="00E5266F">
      <w:pPr>
        <w:spacing w:after="0"/>
        <w:rPr>
          <w:szCs w:val="24"/>
        </w:rPr>
      </w:pPr>
      <w:r w:rsidRPr="78A5A38B">
        <w:rPr>
          <w:szCs w:val="24"/>
        </w:rPr>
        <w:t>Q21. In the past year, have you been to the doctor for a checkup?</w:t>
      </w:r>
    </w:p>
    <w:p w14:paraId="4F3A8089" w14:textId="77777777" w:rsidR="00E5266F" w:rsidRPr="00A8016C" w:rsidRDefault="00E5266F" w:rsidP="00B56BAF">
      <w:pPr>
        <w:pStyle w:val="ListParagraph"/>
        <w:numPr>
          <w:ilvl w:val="0"/>
          <w:numId w:val="27"/>
        </w:numPr>
        <w:spacing w:after="0" w:line="276" w:lineRule="auto"/>
        <w:rPr>
          <w:szCs w:val="24"/>
        </w:rPr>
      </w:pPr>
      <w:r w:rsidRPr="00A8016C">
        <w:rPr>
          <w:szCs w:val="24"/>
        </w:rPr>
        <w:t>Yes</w:t>
      </w:r>
    </w:p>
    <w:p w14:paraId="1261EB6D" w14:textId="77777777" w:rsidR="00E5266F" w:rsidRPr="00A8016C" w:rsidRDefault="00E5266F" w:rsidP="00B56BAF">
      <w:pPr>
        <w:pStyle w:val="ListParagraph"/>
        <w:numPr>
          <w:ilvl w:val="0"/>
          <w:numId w:val="27"/>
        </w:numPr>
        <w:spacing w:after="0" w:line="276" w:lineRule="auto"/>
        <w:rPr>
          <w:szCs w:val="24"/>
        </w:rPr>
      </w:pPr>
      <w:r w:rsidRPr="00A8016C">
        <w:rPr>
          <w:szCs w:val="24"/>
        </w:rPr>
        <w:t>No</w:t>
      </w:r>
    </w:p>
    <w:p w14:paraId="51917E67" w14:textId="77777777" w:rsidR="00E5266F" w:rsidRPr="00E466E1" w:rsidRDefault="00E5266F" w:rsidP="00E5266F">
      <w:pPr>
        <w:spacing w:after="0"/>
        <w:rPr>
          <w:sz w:val="16"/>
          <w:szCs w:val="16"/>
        </w:rPr>
      </w:pPr>
    </w:p>
    <w:p w14:paraId="55AB0C09" w14:textId="77777777" w:rsidR="00E5266F" w:rsidRPr="00D66BCA" w:rsidRDefault="00E5266F" w:rsidP="00E5266F">
      <w:pPr>
        <w:spacing w:after="0"/>
        <w:rPr>
          <w:rFonts w:cstheme="minorHAnsi"/>
          <w:szCs w:val="24"/>
        </w:rPr>
      </w:pPr>
    </w:p>
    <w:p w14:paraId="1DF98E36" w14:textId="77777777" w:rsidR="00E5266F" w:rsidRDefault="00E5266F" w:rsidP="00E5266F">
      <w:pPr>
        <w:spacing w:after="0" w:line="240" w:lineRule="auto"/>
        <w:rPr>
          <w:rFonts w:eastAsia="Aptos" w:cstheme="minorHAnsi"/>
          <w:szCs w:val="24"/>
        </w:rPr>
      </w:pPr>
      <w:r w:rsidRPr="00D66BCA">
        <w:rPr>
          <w:rFonts w:eastAsia="Aptos" w:cstheme="minorHAnsi"/>
          <w:i/>
          <w:iCs/>
          <w:szCs w:val="24"/>
        </w:rPr>
        <w:t>For these next questions, please think about injuries you have had during your entire lifetime, especially those that affected your head or neck. It might help to remember times you went to the hospital or emergency room. Think about injuries you may have received from a car or motorcycle wreck, bicycle crash, being hit by something, falling down, being hit by someone, or playing sports.</w:t>
      </w:r>
      <w:r w:rsidRPr="00D66BCA">
        <w:rPr>
          <w:rFonts w:eastAsia="Aptos" w:cstheme="minorHAnsi"/>
          <w:szCs w:val="24"/>
        </w:rPr>
        <w:t xml:space="preserve"> </w:t>
      </w:r>
    </w:p>
    <w:p w14:paraId="1D3EE00F" w14:textId="77777777" w:rsidR="00D66BCA" w:rsidRPr="00D66BCA" w:rsidRDefault="00D66BCA" w:rsidP="00E5266F">
      <w:pPr>
        <w:spacing w:after="0" w:line="240" w:lineRule="auto"/>
        <w:rPr>
          <w:rFonts w:eastAsia="Aptos" w:cstheme="minorHAnsi"/>
          <w:szCs w:val="24"/>
        </w:rPr>
      </w:pPr>
    </w:p>
    <w:p w14:paraId="09D17866" w14:textId="77777777" w:rsidR="00E5266F" w:rsidRPr="00D66BCA" w:rsidRDefault="00E5266F" w:rsidP="00E5266F">
      <w:pPr>
        <w:spacing w:after="0"/>
        <w:rPr>
          <w:rFonts w:eastAsia="Aptos" w:cstheme="minorHAnsi"/>
          <w:szCs w:val="24"/>
        </w:rPr>
      </w:pPr>
      <w:r w:rsidRPr="00D66BCA">
        <w:rPr>
          <w:rFonts w:eastAsia="Aptos" w:cstheme="minorHAnsi"/>
          <w:szCs w:val="24"/>
        </w:rPr>
        <w:t>QXX. Thinking about any head injuries you have had in your lifetime, were you ever knocked out or did you lose consciousness?</w:t>
      </w:r>
    </w:p>
    <w:p w14:paraId="44049F2C" w14:textId="585B1D14" w:rsidR="00E5266F" w:rsidRPr="00A8016C" w:rsidRDefault="00E5266F" w:rsidP="00B56BAF">
      <w:pPr>
        <w:pStyle w:val="ListParagraph"/>
        <w:numPr>
          <w:ilvl w:val="0"/>
          <w:numId w:val="28"/>
        </w:numPr>
        <w:spacing w:after="0" w:line="276" w:lineRule="auto"/>
        <w:rPr>
          <w:rFonts w:eastAsia="Aptos" w:cstheme="minorHAnsi"/>
          <w:szCs w:val="24"/>
        </w:rPr>
      </w:pPr>
      <w:r w:rsidRPr="00A8016C">
        <w:rPr>
          <w:rFonts w:eastAsia="Aptos" w:cstheme="minorHAnsi"/>
          <w:szCs w:val="24"/>
        </w:rPr>
        <w:t>Yes [go to next question]</w:t>
      </w:r>
    </w:p>
    <w:p w14:paraId="005B24B8" w14:textId="41835A77" w:rsidR="00E5266F" w:rsidRPr="00A8016C" w:rsidRDefault="00E5266F" w:rsidP="00B56BAF">
      <w:pPr>
        <w:pStyle w:val="ListParagraph"/>
        <w:numPr>
          <w:ilvl w:val="0"/>
          <w:numId w:val="28"/>
        </w:numPr>
        <w:spacing w:after="0" w:line="276" w:lineRule="auto"/>
        <w:rPr>
          <w:rFonts w:eastAsia="Aptos" w:cstheme="minorHAnsi"/>
          <w:b/>
          <w:bCs/>
          <w:szCs w:val="24"/>
        </w:rPr>
      </w:pPr>
      <w:r w:rsidRPr="00A8016C">
        <w:rPr>
          <w:rFonts w:eastAsia="Aptos" w:cstheme="minorHAnsi"/>
          <w:szCs w:val="24"/>
        </w:rPr>
        <w:t xml:space="preserve">No     </w:t>
      </w:r>
    </w:p>
    <w:p w14:paraId="439C5021" w14:textId="77777777" w:rsidR="00E5266F" w:rsidRPr="00D66BCA" w:rsidRDefault="00E5266F" w:rsidP="00E5266F">
      <w:pPr>
        <w:spacing w:after="0"/>
        <w:ind w:left="2160"/>
        <w:rPr>
          <w:rFonts w:eastAsia="Aptos" w:cstheme="minorHAnsi"/>
          <w:szCs w:val="24"/>
        </w:rPr>
      </w:pPr>
    </w:p>
    <w:p w14:paraId="5EBADF0D" w14:textId="10264F08" w:rsidR="00E5266F" w:rsidRPr="00D66BCA" w:rsidRDefault="00E5266F" w:rsidP="00D66BCA">
      <w:pPr>
        <w:pStyle w:val="ListParagraph"/>
        <w:spacing w:after="0" w:line="276" w:lineRule="auto"/>
        <w:ind w:left="2250"/>
        <w:rPr>
          <w:rFonts w:eastAsia="Aptos" w:cstheme="minorHAnsi"/>
          <w:b/>
          <w:bCs/>
          <w:szCs w:val="24"/>
        </w:rPr>
      </w:pPr>
    </w:p>
    <w:p w14:paraId="420BCE83" w14:textId="77777777" w:rsidR="00E5266F" w:rsidRPr="00D66BCA" w:rsidRDefault="00E5266F" w:rsidP="00E5266F">
      <w:pPr>
        <w:spacing w:after="0"/>
        <w:rPr>
          <w:rFonts w:eastAsia="Aptos" w:cstheme="minorHAnsi"/>
          <w:b/>
          <w:bCs/>
          <w:szCs w:val="24"/>
        </w:rPr>
      </w:pPr>
      <w:r w:rsidRPr="00D66BCA">
        <w:rPr>
          <w:rFonts w:eastAsia="Aptos" w:cstheme="minorHAnsi"/>
          <w:b/>
          <w:bCs/>
          <w:szCs w:val="24"/>
        </w:rPr>
        <w:t>Qxx [If yes to previous question]</w:t>
      </w:r>
    </w:p>
    <w:p w14:paraId="59FE5ACB" w14:textId="77777777" w:rsidR="00E5266F" w:rsidRPr="00D66BCA" w:rsidRDefault="00E5266F" w:rsidP="00E5266F">
      <w:pPr>
        <w:spacing w:after="0"/>
        <w:rPr>
          <w:rFonts w:eastAsia="Aptos" w:cstheme="minorHAnsi"/>
          <w:szCs w:val="24"/>
        </w:rPr>
      </w:pPr>
      <w:r w:rsidRPr="00D66BCA">
        <w:rPr>
          <w:rFonts w:eastAsia="Aptos" w:cstheme="minorHAnsi"/>
          <w:szCs w:val="24"/>
        </w:rPr>
        <w:t>How old were you the first time you were knocked out or lost consciousness?</w:t>
      </w:r>
    </w:p>
    <w:p w14:paraId="0DEE0A78" w14:textId="77777777" w:rsidR="00E5266F" w:rsidRPr="00A8016C" w:rsidRDefault="00E5266F" w:rsidP="00B56BAF">
      <w:pPr>
        <w:pStyle w:val="ListParagraph"/>
        <w:numPr>
          <w:ilvl w:val="0"/>
          <w:numId w:val="29"/>
        </w:numPr>
        <w:spacing w:after="0" w:line="276" w:lineRule="auto"/>
        <w:rPr>
          <w:rFonts w:eastAsia="Aptos" w:cstheme="minorHAnsi"/>
          <w:szCs w:val="24"/>
        </w:rPr>
      </w:pPr>
      <w:r w:rsidRPr="00A8016C">
        <w:rPr>
          <w:rFonts w:eastAsia="Aptos" w:cstheme="minorHAnsi"/>
          <w:szCs w:val="24"/>
        </w:rPr>
        <w:t>[   ] = Years old</w:t>
      </w:r>
    </w:p>
    <w:p w14:paraId="00146694" w14:textId="77777777" w:rsidR="00E5266F" w:rsidRPr="00D66BCA" w:rsidRDefault="00E5266F" w:rsidP="00E5266F">
      <w:pPr>
        <w:spacing w:after="0" w:line="240" w:lineRule="auto"/>
        <w:rPr>
          <w:rFonts w:cstheme="minorHAnsi"/>
          <w:szCs w:val="24"/>
        </w:rPr>
      </w:pPr>
    </w:p>
    <w:p w14:paraId="29AFEC19" w14:textId="77777777" w:rsidR="00E5266F" w:rsidRPr="00E466E1" w:rsidRDefault="00E5266F" w:rsidP="00E5266F">
      <w:pPr>
        <w:spacing w:after="0"/>
        <w:rPr>
          <w:sz w:val="14"/>
          <w:szCs w:val="24"/>
        </w:rPr>
      </w:pPr>
    </w:p>
    <w:p w14:paraId="5D0134A0" w14:textId="77777777" w:rsidR="00E5266F" w:rsidRPr="00871FB4" w:rsidRDefault="00E5266F" w:rsidP="00E5266F">
      <w:pPr>
        <w:spacing w:after="0" w:line="240" w:lineRule="auto"/>
      </w:pPr>
    </w:p>
    <w:p w14:paraId="124CD8C9" w14:textId="77777777" w:rsidR="00E5266F" w:rsidRDefault="00E5266F" w:rsidP="00E5266F">
      <w:r>
        <w:br w:type="page"/>
      </w:r>
    </w:p>
    <w:p w14:paraId="292557C2" w14:textId="77777777" w:rsidR="00E5266F" w:rsidRDefault="00E5266F" w:rsidP="00E5266F">
      <w:pPr>
        <w:pStyle w:val="Heading2"/>
      </w:pPr>
      <w:bookmarkStart w:id="7" w:name="_Toc1764116773"/>
      <w:r>
        <w:lastRenderedPageBreak/>
        <w:t>Beliefs and Attitudes</w:t>
      </w:r>
      <w:bookmarkEnd w:id="7"/>
    </w:p>
    <w:p w14:paraId="18A484EC" w14:textId="77777777" w:rsidR="00E5266F" w:rsidRPr="006157F6" w:rsidRDefault="00E5266F" w:rsidP="00E5266F">
      <w:pPr>
        <w:spacing w:after="0"/>
        <w:rPr>
          <w:i/>
          <w:szCs w:val="24"/>
        </w:rPr>
      </w:pPr>
      <w:r w:rsidRPr="00726712">
        <w:rPr>
          <w:i/>
          <w:szCs w:val="24"/>
        </w:rPr>
        <w:t>This section of the survey asks you to describe your beliefs and attitudes. Please respond honestly about your beliefs and attitudes, not what you “think” is an acceptable answer to others.</w:t>
      </w:r>
      <w:r w:rsidRPr="006157F6">
        <w:rPr>
          <w:i/>
          <w:szCs w:val="24"/>
        </w:rPr>
        <w:t xml:space="preserve"> </w:t>
      </w:r>
    </w:p>
    <w:p w14:paraId="7A8C043C" w14:textId="77777777" w:rsidR="00E5266F" w:rsidRDefault="00E5266F" w:rsidP="00E5266F">
      <w:pPr>
        <w:spacing w:after="0"/>
        <w:rPr>
          <w:szCs w:val="24"/>
        </w:rPr>
      </w:pPr>
    </w:p>
    <w:p w14:paraId="688B5BF8" w14:textId="77777777" w:rsidR="00E5266F" w:rsidRDefault="00E5266F" w:rsidP="00E5266F">
      <w:pPr>
        <w:tabs>
          <w:tab w:val="left" w:pos="720"/>
        </w:tabs>
        <w:spacing w:after="0" w:line="240" w:lineRule="auto"/>
        <w:rPr>
          <w:szCs w:val="24"/>
        </w:rPr>
      </w:pPr>
      <w:r w:rsidRPr="3F318D02">
        <w:rPr>
          <w:szCs w:val="24"/>
        </w:rPr>
        <w:t>Q23.</w:t>
      </w:r>
    </w:p>
    <w:p w14:paraId="455421C5" w14:textId="77777777" w:rsidR="00E5266F" w:rsidRDefault="00E5266F" w:rsidP="00E5266F">
      <w:pPr>
        <w:spacing w:after="0"/>
        <w:rPr>
          <w:szCs w:val="24"/>
        </w:rPr>
      </w:pPr>
      <w:r w:rsidRPr="116D63C2">
        <w:rPr>
          <w:szCs w:val="24"/>
        </w:rPr>
        <w:t>Directions: Read each sentence carefully. Using the scale shown below, please select the number that best describes YOU and put that number in the blank provided. There are no right or wrong answers.</w:t>
      </w:r>
    </w:p>
    <w:p w14:paraId="47A052E4" w14:textId="77777777" w:rsidR="00E5266F" w:rsidRDefault="00E5266F" w:rsidP="00E5266F">
      <w:pPr>
        <w:spacing w:after="0"/>
        <w:rPr>
          <w:b/>
          <w:bCs/>
          <w:szCs w:val="24"/>
        </w:rPr>
      </w:pPr>
      <w:r w:rsidRPr="116D63C2">
        <w:rPr>
          <w:b/>
          <w:bCs/>
          <w:szCs w:val="24"/>
        </w:rPr>
        <w:t>For each sentence, please think about how you are in most situations.</w:t>
      </w:r>
    </w:p>
    <w:p w14:paraId="6C98C3E0" w14:textId="77777777" w:rsidR="00E5266F" w:rsidRDefault="00E5266F" w:rsidP="00E5266F">
      <w:pPr>
        <w:spacing w:after="0"/>
        <w:rPr>
          <w:szCs w:val="24"/>
        </w:rPr>
      </w:pPr>
    </w:p>
    <w:p w14:paraId="3B9F5A6B" w14:textId="77777777" w:rsidR="00E5266F" w:rsidRDefault="00E5266F" w:rsidP="00E5266F">
      <w:pPr>
        <w:spacing w:after="0"/>
        <w:ind w:firstLine="720"/>
        <w:rPr>
          <w:szCs w:val="24"/>
        </w:rPr>
      </w:pPr>
      <w:r w:rsidRPr="6DE23119">
        <w:rPr>
          <w:szCs w:val="24"/>
        </w:rPr>
        <w:t>1</w:t>
      </w:r>
      <w:r>
        <w:tab/>
      </w:r>
      <w:r>
        <w:tab/>
      </w:r>
      <w:r w:rsidRPr="6DE23119">
        <w:rPr>
          <w:szCs w:val="24"/>
        </w:rPr>
        <w:t>2</w:t>
      </w:r>
      <w:r>
        <w:tab/>
      </w:r>
      <w:r>
        <w:tab/>
      </w:r>
      <w:r w:rsidRPr="6DE23119">
        <w:rPr>
          <w:szCs w:val="24"/>
        </w:rPr>
        <w:t>3</w:t>
      </w:r>
      <w:r>
        <w:tab/>
      </w:r>
      <w:r>
        <w:tab/>
      </w:r>
      <w:r w:rsidRPr="6DE23119">
        <w:rPr>
          <w:szCs w:val="24"/>
        </w:rPr>
        <w:t>4</w:t>
      </w:r>
      <w:r>
        <w:tab/>
      </w:r>
      <w:r>
        <w:tab/>
      </w:r>
      <w:r w:rsidRPr="6DE23119">
        <w:rPr>
          <w:szCs w:val="24"/>
        </w:rPr>
        <w:t>5</w:t>
      </w:r>
      <w:r>
        <w:tab/>
      </w:r>
      <w:r>
        <w:tab/>
      </w:r>
      <w:r w:rsidRPr="6DE23119">
        <w:rPr>
          <w:szCs w:val="24"/>
        </w:rPr>
        <w:t>6</w:t>
      </w:r>
    </w:p>
    <w:p w14:paraId="6B5C8007" w14:textId="77777777" w:rsidR="00E5266F" w:rsidRDefault="00E5266F" w:rsidP="00E5266F">
      <w:pPr>
        <w:spacing w:after="0"/>
        <w:rPr>
          <w:sz w:val="20"/>
          <w:szCs w:val="20"/>
        </w:rPr>
      </w:pPr>
      <w:r w:rsidRPr="6DE23119">
        <w:rPr>
          <w:sz w:val="20"/>
          <w:szCs w:val="20"/>
        </w:rPr>
        <w:t>None of the above    A little of the time   Some of the time  A lot of the time   Most of the time    All of the time</w:t>
      </w:r>
    </w:p>
    <w:p w14:paraId="56A87F7B" w14:textId="77777777" w:rsidR="00E5266F" w:rsidRDefault="00E5266F" w:rsidP="00E5266F">
      <w:pPr>
        <w:spacing w:after="0"/>
        <w:rPr>
          <w:szCs w:val="24"/>
        </w:rPr>
      </w:pPr>
    </w:p>
    <w:p w14:paraId="192F841A" w14:textId="77777777" w:rsidR="00E5266F" w:rsidRDefault="00E5266F" w:rsidP="00B56BAF">
      <w:pPr>
        <w:pStyle w:val="ListParagraph"/>
        <w:numPr>
          <w:ilvl w:val="0"/>
          <w:numId w:val="4"/>
        </w:numPr>
        <w:spacing w:after="0" w:line="276" w:lineRule="auto"/>
        <w:rPr>
          <w:szCs w:val="24"/>
        </w:rPr>
      </w:pPr>
      <w:r w:rsidRPr="78A5A38B">
        <w:rPr>
          <w:szCs w:val="24"/>
        </w:rPr>
        <w:t>I think I am doing pretty well.</w:t>
      </w:r>
    </w:p>
    <w:p w14:paraId="4EEB9AEF" w14:textId="77777777" w:rsidR="00E5266F" w:rsidRDefault="00E5266F" w:rsidP="00B56BAF">
      <w:pPr>
        <w:pStyle w:val="ListParagraph"/>
        <w:numPr>
          <w:ilvl w:val="0"/>
          <w:numId w:val="4"/>
        </w:numPr>
        <w:spacing w:after="0" w:line="276" w:lineRule="auto"/>
        <w:rPr>
          <w:szCs w:val="24"/>
        </w:rPr>
      </w:pPr>
      <w:r w:rsidRPr="78A5A38B">
        <w:rPr>
          <w:szCs w:val="24"/>
        </w:rPr>
        <w:t>I can think of many ways to get the things in life that are most important to me.</w:t>
      </w:r>
    </w:p>
    <w:p w14:paraId="3FA39339" w14:textId="77777777" w:rsidR="00E5266F" w:rsidRDefault="00E5266F" w:rsidP="00B56BAF">
      <w:pPr>
        <w:pStyle w:val="ListParagraph"/>
        <w:numPr>
          <w:ilvl w:val="0"/>
          <w:numId w:val="4"/>
        </w:numPr>
        <w:spacing w:after="0" w:line="276" w:lineRule="auto"/>
        <w:rPr>
          <w:szCs w:val="24"/>
        </w:rPr>
      </w:pPr>
      <w:r w:rsidRPr="78A5A38B">
        <w:rPr>
          <w:szCs w:val="24"/>
        </w:rPr>
        <w:t>I am doing just as well as other kids my age.</w:t>
      </w:r>
    </w:p>
    <w:p w14:paraId="0153C7BB" w14:textId="77777777" w:rsidR="00E5266F" w:rsidRDefault="00E5266F" w:rsidP="00B56BAF">
      <w:pPr>
        <w:pStyle w:val="ListParagraph"/>
        <w:numPr>
          <w:ilvl w:val="0"/>
          <w:numId w:val="4"/>
        </w:numPr>
        <w:spacing w:after="0" w:line="276" w:lineRule="auto"/>
        <w:rPr>
          <w:szCs w:val="24"/>
        </w:rPr>
      </w:pPr>
      <w:r w:rsidRPr="78A5A38B">
        <w:rPr>
          <w:szCs w:val="24"/>
        </w:rPr>
        <w:t>When I have a problem, I can come up with lots of ways to solve it.</w:t>
      </w:r>
    </w:p>
    <w:p w14:paraId="0621F221" w14:textId="77777777" w:rsidR="00E5266F" w:rsidRDefault="00E5266F" w:rsidP="00B56BAF">
      <w:pPr>
        <w:pStyle w:val="ListParagraph"/>
        <w:numPr>
          <w:ilvl w:val="0"/>
          <w:numId w:val="4"/>
        </w:numPr>
        <w:spacing w:after="0" w:line="276" w:lineRule="auto"/>
        <w:rPr>
          <w:szCs w:val="24"/>
        </w:rPr>
      </w:pPr>
      <w:r w:rsidRPr="78A5A38B">
        <w:rPr>
          <w:szCs w:val="24"/>
        </w:rPr>
        <w:t>I think the things that I have done in the past will help me in the future.</w:t>
      </w:r>
    </w:p>
    <w:p w14:paraId="5F52A15F" w14:textId="77777777" w:rsidR="00E5266F" w:rsidRDefault="00E5266F" w:rsidP="00B56BAF">
      <w:pPr>
        <w:pStyle w:val="ListParagraph"/>
        <w:numPr>
          <w:ilvl w:val="0"/>
          <w:numId w:val="4"/>
        </w:numPr>
        <w:spacing w:after="0" w:line="276" w:lineRule="auto"/>
        <w:rPr>
          <w:szCs w:val="24"/>
        </w:rPr>
      </w:pPr>
      <w:r w:rsidRPr="78A5A38B">
        <w:rPr>
          <w:szCs w:val="24"/>
        </w:rPr>
        <w:t>Even when others want to quit, I know that I can find ways to solve the problem.</w:t>
      </w:r>
    </w:p>
    <w:p w14:paraId="0005A67F" w14:textId="77777777" w:rsidR="00E5266F" w:rsidRDefault="00E5266F" w:rsidP="00E5266F">
      <w:pPr>
        <w:spacing w:after="0" w:line="240" w:lineRule="auto"/>
        <w:ind w:left="576" w:hanging="576"/>
        <w:rPr>
          <w:szCs w:val="24"/>
        </w:rPr>
      </w:pPr>
    </w:p>
    <w:p w14:paraId="73D0F65A" w14:textId="77777777" w:rsidR="00E5266F" w:rsidRPr="008F3C39" w:rsidDel="001C701C" w:rsidRDefault="00E5266F" w:rsidP="00E5266F">
      <w:pPr>
        <w:spacing w:after="0" w:line="240" w:lineRule="auto"/>
        <w:ind w:left="576" w:hanging="576"/>
        <w:rPr>
          <w:b/>
          <w:bCs/>
          <w:szCs w:val="24"/>
        </w:rPr>
      </w:pPr>
      <w:r w:rsidRPr="16D7B2BC">
        <w:rPr>
          <w:szCs w:val="24"/>
        </w:rPr>
        <w:t>Q24. For each of the following, please indicate how much you agree or disagree with each statement</w:t>
      </w:r>
      <w:r w:rsidRPr="16D7B2BC">
        <w:rPr>
          <w:b/>
          <w:bCs/>
          <w:szCs w:val="24"/>
        </w:rPr>
        <w:t xml:space="preserve"> </w:t>
      </w:r>
    </w:p>
    <w:p w14:paraId="3287DEF2" w14:textId="77777777" w:rsidR="00E5266F" w:rsidDel="001C701C" w:rsidRDefault="00E5266F" w:rsidP="00E5266F">
      <w:pPr>
        <w:spacing w:before="80" w:after="80"/>
        <w:jc w:val="center"/>
        <w:rPr>
          <w:szCs w:val="24"/>
        </w:rPr>
      </w:pPr>
      <w:r w:rsidRPr="11F13A74">
        <w:rPr>
          <w:szCs w:val="24"/>
        </w:rPr>
        <w:t>Strongly Disagree     Disagree     Neither Agree nor Disagree     Agree     Strongly Agree</w:t>
      </w:r>
    </w:p>
    <w:p w14:paraId="2180C21B" w14:textId="77777777" w:rsidR="00E5266F" w:rsidDel="001C701C" w:rsidRDefault="00E5266F" w:rsidP="00E5266F">
      <w:pPr>
        <w:tabs>
          <w:tab w:val="left" w:pos="720"/>
        </w:tabs>
        <w:spacing w:after="0" w:line="240" w:lineRule="auto"/>
        <w:ind w:left="450"/>
        <w:rPr>
          <w:szCs w:val="24"/>
        </w:rPr>
      </w:pPr>
      <w:r w:rsidRPr="3F318D02">
        <w:rPr>
          <w:szCs w:val="24"/>
        </w:rPr>
        <w:t>a. It is important to help others.</w:t>
      </w:r>
    </w:p>
    <w:p w14:paraId="63A357A1" w14:textId="77777777" w:rsidR="00E5266F" w:rsidDel="001C701C" w:rsidRDefault="00E5266F" w:rsidP="00E5266F">
      <w:pPr>
        <w:tabs>
          <w:tab w:val="left" w:pos="720"/>
        </w:tabs>
        <w:spacing w:after="0" w:line="240" w:lineRule="auto"/>
        <w:ind w:left="450"/>
        <w:rPr>
          <w:szCs w:val="24"/>
        </w:rPr>
      </w:pPr>
      <w:r w:rsidRPr="3F318D02">
        <w:rPr>
          <w:szCs w:val="24"/>
        </w:rPr>
        <w:t>b. I care about other peoples’ feelings.</w:t>
      </w:r>
    </w:p>
    <w:p w14:paraId="0C65A2D1" w14:textId="77777777" w:rsidR="00E5266F" w:rsidDel="001C701C" w:rsidRDefault="00E5266F" w:rsidP="00E5266F">
      <w:pPr>
        <w:tabs>
          <w:tab w:val="left" w:pos="720"/>
        </w:tabs>
        <w:spacing w:after="0" w:line="240" w:lineRule="auto"/>
        <w:ind w:left="450"/>
        <w:rPr>
          <w:szCs w:val="24"/>
        </w:rPr>
      </w:pPr>
      <w:r w:rsidRPr="3F318D02">
        <w:rPr>
          <w:szCs w:val="24"/>
        </w:rPr>
        <w:t>c. I feel sorry for people who have things stolen or damaged.</w:t>
      </w:r>
    </w:p>
    <w:p w14:paraId="3223F1E9" w14:textId="77777777" w:rsidR="00E5266F" w:rsidRPr="003826D8" w:rsidDel="001C701C" w:rsidRDefault="00E5266F" w:rsidP="00E5266F">
      <w:pPr>
        <w:tabs>
          <w:tab w:val="left" w:pos="720"/>
        </w:tabs>
        <w:spacing w:after="0" w:line="240" w:lineRule="auto"/>
        <w:ind w:left="450"/>
        <w:rPr>
          <w:b/>
          <w:bCs/>
          <w:szCs w:val="24"/>
        </w:rPr>
      </w:pPr>
      <w:r w:rsidRPr="3F318D02">
        <w:rPr>
          <w:szCs w:val="24"/>
        </w:rPr>
        <w:t>d. I am accepting of those different than myself.</w:t>
      </w:r>
    </w:p>
    <w:p w14:paraId="28044426" w14:textId="77777777" w:rsidR="00E5266F" w:rsidDel="001C701C" w:rsidRDefault="00E5266F" w:rsidP="00E5266F">
      <w:pPr>
        <w:tabs>
          <w:tab w:val="left" w:pos="720"/>
        </w:tabs>
        <w:spacing w:after="0" w:line="240" w:lineRule="auto"/>
        <w:ind w:left="720" w:hanging="270"/>
        <w:rPr>
          <w:szCs w:val="24"/>
        </w:rPr>
      </w:pPr>
      <w:r w:rsidRPr="49166564">
        <w:rPr>
          <w:szCs w:val="24"/>
        </w:rPr>
        <w:t>e. It is wrong to discriminate against someone because of their race, appearance, culture, religion, etc.</w:t>
      </w:r>
    </w:p>
    <w:p w14:paraId="46B72ABD" w14:textId="1051E92C" w:rsidR="00E5266F" w:rsidDel="001C701C" w:rsidRDefault="00E5266F" w:rsidP="00E5266F">
      <w:pPr>
        <w:tabs>
          <w:tab w:val="left" w:pos="720"/>
        </w:tabs>
        <w:spacing w:after="0" w:line="240" w:lineRule="auto"/>
        <w:ind w:left="1080" w:hanging="630"/>
        <w:rPr>
          <w:szCs w:val="24"/>
        </w:rPr>
      </w:pPr>
      <w:r w:rsidRPr="3F318D02">
        <w:rPr>
          <w:szCs w:val="24"/>
        </w:rPr>
        <w:t>f.</w:t>
      </w:r>
      <w:r w:rsidR="00A8016C">
        <w:rPr>
          <w:szCs w:val="24"/>
        </w:rPr>
        <w:tab/>
      </w:r>
      <w:r w:rsidRPr="3F318D02">
        <w:rPr>
          <w:szCs w:val="24"/>
        </w:rPr>
        <w:t>I can say “no” when someone wants me to do things I know are wrong or</w:t>
      </w:r>
      <w:r w:rsidR="00A8016C">
        <w:rPr>
          <w:szCs w:val="24"/>
        </w:rPr>
        <w:t xml:space="preserve"> </w:t>
      </w:r>
      <w:r w:rsidRPr="3F318D02">
        <w:rPr>
          <w:szCs w:val="24"/>
        </w:rPr>
        <w:t>dangerous.</w:t>
      </w:r>
    </w:p>
    <w:p w14:paraId="7BEF72B1" w14:textId="77777777" w:rsidR="00E5266F" w:rsidDel="001C701C" w:rsidRDefault="00E5266F" w:rsidP="00E5266F">
      <w:pPr>
        <w:tabs>
          <w:tab w:val="left" w:pos="720"/>
        </w:tabs>
        <w:spacing w:after="0" w:line="240" w:lineRule="auto"/>
        <w:ind w:left="450"/>
        <w:rPr>
          <w:szCs w:val="24"/>
        </w:rPr>
      </w:pPr>
      <w:r w:rsidRPr="3F318D02">
        <w:rPr>
          <w:szCs w:val="24"/>
        </w:rPr>
        <w:t>g. I feel I have a lot to be proud of.</w:t>
      </w:r>
    </w:p>
    <w:p w14:paraId="2C0FEEEE" w14:textId="77777777" w:rsidR="00E5266F" w:rsidDel="001C701C" w:rsidRDefault="00E5266F" w:rsidP="00E5266F">
      <w:pPr>
        <w:tabs>
          <w:tab w:val="left" w:pos="720"/>
        </w:tabs>
        <w:spacing w:after="0" w:line="240" w:lineRule="auto"/>
        <w:ind w:left="450"/>
        <w:rPr>
          <w:szCs w:val="24"/>
        </w:rPr>
      </w:pPr>
      <w:r w:rsidRPr="3F318D02">
        <w:rPr>
          <w:szCs w:val="24"/>
        </w:rPr>
        <w:t>h. Violence is an acceptable way to solve problems.</w:t>
      </w:r>
    </w:p>
    <w:p w14:paraId="7A4DF966" w14:textId="77777777" w:rsidR="00E5266F" w:rsidRDefault="00E5266F" w:rsidP="00E5266F">
      <w:pPr>
        <w:tabs>
          <w:tab w:val="left" w:pos="720"/>
        </w:tabs>
        <w:spacing w:after="0" w:line="240" w:lineRule="auto"/>
        <w:ind w:left="450"/>
        <w:rPr>
          <w:szCs w:val="24"/>
        </w:rPr>
      </w:pPr>
    </w:p>
    <w:p w14:paraId="1C65AF33" w14:textId="77777777" w:rsidR="00E5266F" w:rsidDel="001C701C" w:rsidRDefault="00E5266F" w:rsidP="00E5266F">
      <w:pPr>
        <w:tabs>
          <w:tab w:val="left" w:pos="720"/>
        </w:tabs>
        <w:spacing w:after="0" w:line="240" w:lineRule="auto"/>
        <w:ind w:left="450"/>
        <w:rPr>
          <w:szCs w:val="24"/>
        </w:rPr>
      </w:pPr>
    </w:p>
    <w:p w14:paraId="03FEF5CC" w14:textId="77777777" w:rsidR="00E5266F" w:rsidRDefault="00E5266F" w:rsidP="00E5266F">
      <w:pPr>
        <w:spacing w:after="0"/>
        <w:rPr>
          <w:szCs w:val="24"/>
        </w:rPr>
      </w:pPr>
    </w:p>
    <w:p w14:paraId="67284469" w14:textId="77777777" w:rsidR="00E5266F" w:rsidRDefault="00E5266F" w:rsidP="00E5266F">
      <w:pPr>
        <w:spacing w:after="0"/>
        <w:rPr>
          <w:b/>
          <w:bCs/>
          <w:color w:val="04627A" w:themeColor="accent1"/>
          <w:szCs w:val="24"/>
        </w:rPr>
      </w:pPr>
    </w:p>
    <w:p w14:paraId="0ED55DEB" w14:textId="77777777" w:rsidR="00E5266F" w:rsidRDefault="00E5266F" w:rsidP="00E5266F">
      <w:pPr>
        <w:spacing w:after="0"/>
      </w:pPr>
      <w:r>
        <w:br/>
      </w:r>
    </w:p>
    <w:p w14:paraId="2A80B7D2" w14:textId="77777777" w:rsidR="00E5266F" w:rsidRDefault="00E5266F" w:rsidP="00E5266F">
      <w:r>
        <w:br w:type="page"/>
      </w:r>
    </w:p>
    <w:p w14:paraId="2718B6A7" w14:textId="77777777" w:rsidR="00E5266F" w:rsidRDefault="00E5266F" w:rsidP="00E5266F">
      <w:pPr>
        <w:pStyle w:val="Heading2"/>
      </w:pPr>
      <w:bookmarkStart w:id="8" w:name="_Toc520124032"/>
      <w:r>
        <w:lastRenderedPageBreak/>
        <w:t>School Questions</w:t>
      </w:r>
      <w:bookmarkEnd w:id="8"/>
    </w:p>
    <w:p w14:paraId="7A23E374" w14:textId="77777777" w:rsidR="00E5266F" w:rsidRDefault="00E5266F" w:rsidP="00E5266F">
      <w:pPr>
        <w:spacing w:after="0" w:line="240" w:lineRule="auto"/>
        <w:rPr>
          <w:i/>
          <w:iCs/>
          <w:szCs w:val="24"/>
        </w:rPr>
      </w:pPr>
      <w:r w:rsidRPr="16D7B2BC">
        <w:rPr>
          <w:i/>
          <w:iCs/>
          <w:szCs w:val="24"/>
        </w:rPr>
        <w:t xml:space="preserve">The questions in this section refer to the school where you currently spend the most time. The questions focus on the other students, teachers, administrators, or other things connected to the school. </w:t>
      </w:r>
    </w:p>
    <w:p w14:paraId="1E4EC75A" w14:textId="77777777" w:rsidR="00D66BCA" w:rsidRPr="00E82EDB" w:rsidRDefault="00D66BCA" w:rsidP="00E5266F">
      <w:pPr>
        <w:spacing w:after="0" w:line="240" w:lineRule="auto"/>
        <w:rPr>
          <w:i/>
          <w:iCs/>
          <w:szCs w:val="24"/>
        </w:rPr>
      </w:pPr>
    </w:p>
    <w:p w14:paraId="4DD9E196" w14:textId="77777777" w:rsidR="00E5266F" w:rsidRDefault="00E5266F" w:rsidP="00E5266F">
      <w:pPr>
        <w:spacing w:after="0"/>
        <w:ind w:left="576" w:hanging="576"/>
        <w:rPr>
          <w:szCs w:val="24"/>
        </w:rPr>
      </w:pPr>
      <w:r w:rsidRPr="16D7B2BC">
        <w:rPr>
          <w:szCs w:val="24"/>
        </w:rPr>
        <w:t xml:space="preserve">Q25. On an average </w:t>
      </w:r>
      <w:r w:rsidRPr="16D7B2BC">
        <w:rPr>
          <w:szCs w:val="24"/>
          <w:u w:val="single"/>
        </w:rPr>
        <w:t>school day</w:t>
      </w:r>
      <w:r w:rsidRPr="16D7B2BC">
        <w:rPr>
          <w:szCs w:val="24"/>
        </w:rPr>
        <w:t xml:space="preserve">, about how many hours of screen time do you spend for something that is NOT schoolwork?  </w:t>
      </w:r>
      <w:r w:rsidRPr="16D7B2BC">
        <w:rPr>
          <w:i/>
          <w:iCs/>
          <w:szCs w:val="24"/>
        </w:rPr>
        <w:t xml:space="preserve">By screen time we mean time spent watching shows or videos, using a computer/tablet, playing video games, social media, apps, or using a phone </w:t>
      </w:r>
      <w:r w:rsidRPr="16D7B2BC">
        <w:rPr>
          <w:i/>
          <w:iCs/>
          <w:szCs w:val="24"/>
          <w:u w:val="single"/>
        </w:rPr>
        <w:t>for something other than calling or texting</w:t>
      </w:r>
      <w:r w:rsidRPr="16D7B2BC">
        <w:rPr>
          <w:i/>
          <w:iCs/>
          <w:szCs w:val="24"/>
        </w:rPr>
        <w:t>.</w:t>
      </w:r>
    </w:p>
    <w:p w14:paraId="3AB0087E" w14:textId="77777777" w:rsidR="00E5266F" w:rsidRDefault="00E5266F" w:rsidP="00B56BAF">
      <w:pPr>
        <w:pStyle w:val="ListParagraph"/>
        <w:numPr>
          <w:ilvl w:val="0"/>
          <w:numId w:val="23"/>
        </w:numPr>
        <w:spacing w:after="0" w:line="240" w:lineRule="auto"/>
        <w:ind w:left="907"/>
        <w:rPr>
          <w:szCs w:val="24"/>
        </w:rPr>
      </w:pPr>
      <w:r w:rsidRPr="6DE23119">
        <w:rPr>
          <w:szCs w:val="24"/>
        </w:rPr>
        <w:t>0 hours</w:t>
      </w:r>
    </w:p>
    <w:p w14:paraId="0E428AD1" w14:textId="77777777" w:rsidR="00E5266F" w:rsidRDefault="00E5266F" w:rsidP="00B56BAF">
      <w:pPr>
        <w:pStyle w:val="ListParagraph"/>
        <w:numPr>
          <w:ilvl w:val="0"/>
          <w:numId w:val="23"/>
        </w:numPr>
        <w:spacing w:after="0" w:line="240" w:lineRule="auto"/>
        <w:ind w:left="907"/>
        <w:rPr>
          <w:szCs w:val="24"/>
        </w:rPr>
      </w:pPr>
      <w:r w:rsidRPr="6DE23119">
        <w:rPr>
          <w:szCs w:val="24"/>
        </w:rPr>
        <w:t>1 – 3 hours</w:t>
      </w:r>
    </w:p>
    <w:p w14:paraId="29D41A84" w14:textId="77777777" w:rsidR="00E5266F" w:rsidRDefault="00E5266F" w:rsidP="00B56BAF">
      <w:pPr>
        <w:pStyle w:val="ListParagraph"/>
        <w:numPr>
          <w:ilvl w:val="0"/>
          <w:numId w:val="23"/>
        </w:numPr>
        <w:spacing w:after="0" w:line="240" w:lineRule="auto"/>
        <w:ind w:left="907"/>
        <w:rPr>
          <w:szCs w:val="24"/>
        </w:rPr>
      </w:pPr>
      <w:r w:rsidRPr="6DE23119">
        <w:rPr>
          <w:szCs w:val="24"/>
        </w:rPr>
        <w:t>4 or more hours</w:t>
      </w:r>
    </w:p>
    <w:p w14:paraId="490A0255" w14:textId="77777777" w:rsidR="00E5266F" w:rsidRDefault="00E5266F" w:rsidP="00E5266F">
      <w:pPr>
        <w:spacing w:after="0"/>
        <w:rPr>
          <w:b/>
          <w:bCs/>
          <w:szCs w:val="24"/>
        </w:rPr>
      </w:pPr>
    </w:p>
    <w:p w14:paraId="2008628E" w14:textId="77777777" w:rsidR="00E5266F" w:rsidRPr="008F3C39" w:rsidDel="001C701C" w:rsidRDefault="00E5266F" w:rsidP="00E5266F">
      <w:pPr>
        <w:spacing w:after="0" w:line="240" w:lineRule="auto"/>
        <w:ind w:left="576" w:hanging="576"/>
        <w:rPr>
          <w:b/>
          <w:bCs/>
          <w:szCs w:val="24"/>
        </w:rPr>
      </w:pPr>
      <w:r w:rsidRPr="3F318D02">
        <w:rPr>
          <w:szCs w:val="24"/>
        </w:rPr>
        <w:t>Q26. For each of the following, please indicate how much you agree or disagree with each statement.</w:t>
      </w:r>
      <w:r w:rsidRPr="3F318D02">
        <w:rPr>
          <w:b/>
          <w:bCs/>
          <w:szCs w:val="24"/>
        </w:rPr>
        <w:t xml:space="preserve"> </w:t>
      </w:r>
    </w:p>
    <w:p w14:paraId="7CB995BC" w14:textId="77777777" w:rsidR="00E5266F" w:rsidDel="001C701C" w:rsidRDefault="00E5266F" w:rsidP="00E5266F">
      <w:pPr>
        <w:spacing w:before="80" w:after="80"/>
        <w:jc w:val="center"/>
        <w:rPr>
          <w:szCs w:val="24"/>
        </w:rPr>
      </w:pPr>
      <w:r w:rsidRPr="11F13A74">
        <w:rPr>
          <w:szCs w:val="24"/>
        </w:rPr>
        <w:t>Strongly Disagree     Disagree     Neither Agree nor Disagree     Agree     Strongly Agree</w:t>
      </w:r>
    </w:p>
    <w:p w14:paraId="76B23751" w14:textId="32967981" w:rsidR="00E5266F" w:rsidRPr="00FC21E2" w:rsidDel="001C701C" w:rsidRDefault="00E5266F" w:rsidP="00E5266F">
      <w:pPr>
        <w:tabs>
          <w:tab w:val="left" w:pos="900"/>
        </w:tabs>
        <w:spacing w:after="0" w:line="240" w:lineRule="auto"/>
        <w:ind w:left="540"/>
        <w:rPr>
          <w:szCs w:val="24"/>
        </w:rPr>
      </w:pPr>
      <w:r w:rsidRPr="3F318D02">
        <w:rPr>
          <w:szCs w:val="24"/>
        </w:rPr>
        <w:t xml:space="preserve">a. </w:t>
      </w:r>
      <w:r w:rsidR="00A8016C">
        <w:rPr>
          <w:szCs w:val="24"/>
        </w:rPr>
        <w:tab/>
      </w:r>
      <w:r w:rsidRPr="3F318D02">
        <w:rPr>
          <w:szCs w:val="24"/>
        </w:rPr>
        <w:t>I feel safe at school.</w:t>
      </w:r>
    </w:p>
    <w:p w14:paraId="2E011F87" w14:textId="4AC2E9F7" w:rsidR="00E5266F" w:rsidRPr="00FC21E2" w:rsidDel="001C701C" w:rsidRDefault="00E5266F" w:rsidP="00E5266F">
      <w:pPr>
        <w:tabs>
          <w:tab w:val="left" w:pos="900"/>
        </w:tabs>
        <w:spacing w:after="0" w:line="240" w:lineRule="auto"/>
        <w:ind w:left="540"/>
        <w:rPr>
          <w:szCs w:val="24"/>
        </w:rPr>
      </w:pPr>
      <w:r w:rsidRPr="3F318D02">
        <w:rPr>
          <w:szCs w:val="24"/>
        </w:rPr>
        <w:t xml:space="preserve">b. </w:t>
      </w:r>
      <w:r w:rsidR="00A8016C">
        <w:rPr>
          <w:szCs w:val="24"/>
        </w:rPr>
        <w:tab/>
      </w:r>
      <w:r w:rsidRPr="3F318D02">
        <w:rPr>
          <w:szCs w:val="24"/>
        </w:rPr>
        <w:t>I care about my school.</w:t>
      </w:r>
    </w:p>
    <w:p w14:paraId="7C2356AE" w14:textId="3B51C36C" w:rsidR="00E5266F" w:rsidRPr="00FC21E2" w:rsidDel="001C701C" w:rsidRDefault="00E5266F" w:rsidP="00E5266F">
      <w:pPr>
        <w:tabs>
          <w:tab w:val="left" w:pos="900"/>
        </w:tabs>
        <w:spacing w:after="0" w:line="240" w:lineRule="auto"/>
        <w:ind w:left="540"/>
        <w:rPr>
          <w:szCs w:val="24"/>
        </w:rPr>
      </w:pPr>
      <w:r w:rsidRPr="3F318D02">
        <w:rPr>
          <w:szCs w:val="24"/>
        </w:rPr>
        <w:t xml:space="preserve">c. </w:t>
      </w:r>
      <w:r w:rsidR="00A8016C">
        <w:rPr>
          <w:szCs w:val="24"/>
        </w:rPr>
        <w:tab/>
      </w:r>
      <w:r w:rsidRPr="3F318D02">
        <w:rPr>
          <w:szCs w:val="24"/>
        </w:rPr>
        <w:t>I try to do my best in school.</w:t>
      </w:r>
    </w:p>
    <w:p w14:paraId="72C14CD7" w14:textId="1509FD94" w:rsidR="00E5266F" w:rsidRPr="00FC21E2" w:rsidDel="001C701C" w:rsidRDefault="00E5266F" w:rsidP="00E5266F">
      <w:pPr>
        <w:tabs>
          <w:tab w:val="left" w:pos="900"/>
        </w:tabs>
        <w:spacing w:after="0" w:line="240" w:lineRule="auto"/>
        <w:ind w:left="540"/>
        <w:rPr>
          <w:szCs w:val="24"/>
        </w:rPr>
      </w:pPr>
      <w:r w:rsidRPr="116D63C2">
        <w:rPr>
          <w:szCs w:val="24"/>
        </w:rPr>
        <w:t xml:space="preserve">d. </w:t>
      </w:r>
      <w:r w:rsidR="00A8016C">
        <w:rPr>
          <w:szCs w:val="24"/>
        </w:rPr>
        <w:tab/>
      </w:r>
      <w:r w:rsidRPr="116D63C2">
        <w:rPr>
          <w:szCs w:val="24"/>
        </w:rPr>
        <w:t>I plan to finish high school.</w:t>
      </w:r>
    </w:p>
    <w:p w14:paraId="7CADC937" w14:textId="1C4B6FBA" w:rsidR="00E5266F" w:rsidRPr="00FC21E2" w:rsidDel="001C701C" w:rsidRDefault="00E5266F" w:rsidP="00E5266F">
      <w:pPr>
        <w:tabs>
          <w:tab w:val="left" w:pos="900"/>
        </w:tabs>
        <w:spacing w:after="0" w:line="240" w:lineRule="auto"/>
        <w:ind w:left="540"/>
        <w:rPr>
          <w:szCs w:val="24"/>
        </w:rPr>
      </w:pPr>
      <w:r w:rsidRPr="3F318D02">
        <w:rPr>
          <w:szCs w:val="24"/>
        </w:rPr>
        <w:t xml:space="preserve">e. </w:t>
      </w:r>
      <w:r w:rsidR="00A8016C">
        <w:rPr>
          <w:szCs w:val="24"/>
        </w:rPr>
        <w:tab/>
      </w:r>
      <w:r w:rsidRPr="3F318D02">
        <w:rPr>
          <w:szCs w:val="24"/>
        </w:rPr>
        <w:t>My school lets my parent/guardian know if I’m doing a good job.</w:t>
      </w:r>
    </w:p>
    <w:p w14:paraId="320D3F96" w14:textId="5438A62A" w:rsidR="00E5266F" w:rsidRPr="00FC21E2" w:rsidDel="001C701C" w:rsidRDefault="00E5266F" w:rsidP="00E5266F">
      <w:pPr>
        <w:tabs>
          <w:tab w:val="left" w:pos="900"/>
        </w:tabs>
        <w:spacing w:after="0" w:line="240" w:lineRule="auto"/>
        <w:ind w:left="540"/>
        <w:rPr>
          <w:szCs w:val="24"/>
        </w:rPr>
      </w:pPr>
      <w:r w:rsidRPr="3F318D02">
        <w:rPr>
          <w:szCs w:val="24"/>
        </w:rPr>
        <w:t xml:space="preserve">f. </w:t>
      </w:r>
      <w:r w:rsidR="00A8016C">
        <w:rPr>
          <w:szCs w:val="24"/>
        </w:rPr>
        <w:tab/>
      </w:r>
      <w:r w:rsidRPr="3F318D02">
        <w:rPr>
          <w:szCs w:val="24"/>
        </w:rPr>
        <w:t>My school lets my parent/guardian know if I’ve done something wrong.</w:t>
      </w:r>
    </w:p>
    <w:p w14:paraId="414D3A07" w14:textId="74978472" w:rsidR="00E5266F" w:rsidRDefault="00E5266F" w:rsidP="00E5266F">
      <w:pPr>
        <w:tabs>
          <w:tab w:val="left" w:pos="900"/>
        </w:tabs>
        <w:spacing w:after="0" w:line="240" w:lineRule="auto"/>
        <w:ind w:left="540"/>
        <w:rPr>
          <w:szCs w:val="24"/>
        </w:rPr>
      </w:pPr>
      <w:r w:rsidRPr="3F318D02">
        <w:rPr>
          <w:szCs w:val="24"/>
        </w:rPr>
        <w:t xml:space="preserve">g. </w:t>
      </w:r>
      <w:r w:rsidR="00A8016C">
        <w:rPr>
          <w:szCs w:val="24"/>
        </w:rPr>
        <w:tab/>
      </w:r>
      <w:r w:rsidRPr="3F318D02">
        <w:rPr>
          <w:szCs w:val="24"/>
        </w:rPr>
        <w:t>I feel close to people at my school.</w:t>
      </w:r>
    </w:p>
    <w:p w14:paraId="4AB804E5" w14:textId="5358112B" w:rsidR="00E5266F" w:rsidRDefault="00E5266F" w:rsidP="00E5266F">
      <w:pPr>
        <w:tabs>
          <w:tab w:val="left" w:pos="900"/>
        </w:tabs>
        <w:spacing w:after="0" w:line="240" w:lineRule="auto"/>
        <w:ind w:left="540"/>
        <w:rPr>
          <w:szCs w:val="24"/>
        </w:rPr>
      </w:pPr>
      <w:r w:rsidRPr="3F318D02">
        <w:rPr>
          <w:szCs w:val="24"/>
        </w:rPr>
        <w:t xml:space="preserve">h. </w:t>
      </w:r>
      <w:r w:rsidR="00A8016C">
        <w:rPr>
          <w:szCs w:val="24"/>
        </w:rPr>
        <w:tab/>
      </w:r>
      <w:r w:rsidRPr="3F318D02">
        <w:rPr>
          <w:szCs w:val="24"/>
        </w:rPr>
        <w:t>There is at least one adult at school that I could go to for help with a problem.</w:t>
      </w:r>
    </w:p>
    <w:p w14:paraId="10A0A3AE" w14:textId="7B7BB191" w:rsidR="00E5266F" w:rsidRPr="00FC21E2" w:rsidDel="001C701C" w:rsidRDefault="00E5266F" w:rsidP="00E5266F">
      <w:pPr>
        <w:tabs>
          <w:tab w:val="left" w:pos="900"/>
        </w:tabs>
        <w:spacing w:after="0" w:line="240" w:lineRule="auto"/>
        <w:ind w:left="540"/>
        <w:rPr>
          <w:szCs w:val="24"/>
        </w:rPr>
      </w:pPr>
      <w:r w:rsidRPr="3F318D02">
        <w:rPr>
          <w:szCs w:val="24"/>
        </w:rPr>
        <w:t xml:space="preserve">i. </w:t>
      </w:r>
      <w:r w:rsidR="00A8016C">
        <w:rPr>
          <w:szCs w:val="24"/>
        </w:rPr>
        <w:tab/>
      </w:r>
      <w:r w:rsidRPr="3F318D02">
        <w:rPr>
          <w:szCs w:val="24"/>
        </w:rPr>
        <w:t>Students try to make new students feel welcome in the school.</w:t>
      </w:r>
    </w:p>
    <w:p w14:paraId="7DB3FF8E" w14:textId="73C103D8" w:rsidR="00E5266F" w:rsidRPr="00FC21E2" w:rsidDel="001C701C" w:rsidRDefault="00E5266F" w:rsidP="00E5266F">
      <w:pPr>
        <w:tabs>
          <w:tab w:val="left" w:pos="900"/>
        </w:tabs>
        <w:spacing w:after="0" w:line="240" w:lineRule="auto"/>
        <w:ind w:left="810" w:hanging="270"/>
        <w:rPr>
          <w:szCs w:val="24"/>
        </w:rPr>
      </w:pPr>
      <w:r w:rsidRPr="3F318D02">
        <w:rPr>
          <w:szCs w:val="24"/>
        </w:rPr>
        <w:t xml:space="preserve">j. </w:t>
      </w:r>
      <w:r w:rsidR="00A8016C">
        <w:rPr>
          <w:szCs w:val="24"/>
        </w:rPr>
        <w:tab/>
      </w:r>
      <w:r w:rsidR="00A8016C">
        <w:rPr>
          <w:szCs w:val="24"/>
        </w:rPr>
        <w:tab/>
      </w:r>
      <w:r w:rsidRPr="3F318D02">
        <w:rPr>
          <w:szCs w:val="24"/>
        </w:rPr>
        <w:t>My school has up-to-date computers and other electronic equipment available to students.</w:t>
      </w:r>
    </w:p>
    <w:p w14:paraId="7D5FF75F" w14:textId="4EBD6E2D" w:rsidR="00E5266F" w:rsidRPr="00FC21E2" w:rsidDel="001C701C" w:rsidRDefault="00E5266F" w:rsidP="00E5266F">
      <w:pPr>
        <w:tabs>
          <w:tab w:val="left" w:pos="810"/>
        </w:tabs>
        <w:spacing w:after="0" w:line="240" w:lineRule="auto"/>
        <w:ind w:left="540"/>
        <w:rPr>
          <w:szCs w:val="24"/>
        </w:rPr>
      </w:pPr>
      <w:r w:rsidRPr="3F318D02">
        <w:rPr>
          <w:szCs w:val="24"/>
        </w:rPr>
        <w:t xml:space="preserve">k. </w:t>
      </w:r>
      <w:r w:rsidR="00A8016C">
        <w:rPr>
          <w:szCs w:val="24"/>
        </w:rPr>
        <w:tab/>
      </w:r>
      <w:r w:rsidRPr="3F318D02">
        <w:rPr>
          <w:szCs w:val="24"/>
        </w:rPr>
        <w:t>We have space and facilities for extra-curricular activities at my school.</w:t>
      </w:r>
    </w:p>
    <w:p w14:paraId="65A20367" w14:textId="5DA08111" w:rsidR="00E5266F" w:rsidRPr="00FC21E2" w:rsidDel="001C701C" w:rsidRDefault="00E5266F" w:rsidP="00E5266F">
      <w:pPr>
        <w:tabs>
          <w:tab w:val="left" w:pos="810"/>
        </w:tabs>
        <w:spacing w:after="0" w:line="240" w:lineRule="auto"/>
        <w:ind w:left="540"/>
        <w:rPr>
          <w:szCs w:val="24"/>
        </w:rPr>
      </w:pPr>
      <w:r w:rsidRPr="3F318D02">
        <w:rPr>
          <w:szCs w:val="24"/>
        </w:rPr>
        <w:t xml:space="preserve">l. </w:t>
      </w:r>
      <w:r w:rsidR="00A8016C">
        <w:rPr>
          <w:szCs w:val="24"/>
        </w:rPr>
        <w:tab/>
      </w:r>
      <w:r w:rsidRPr="3F318D02">
        <w:rPr>
          <w:szCs w:val="24"/>
        </w:rPr>
        <w:t xml:space="preserve">My school building is well maintained. </w:t>
      </w:r>
    </w:p>
    <w:p w14:paraId="1369650E" w14:textId="77777777" w:rsidR="00E5266F" w:rsidRDefault="00E5266F" w:rsidP="00E5266F">
      <w:pPr>
        <w:tabs>
          <w:tab w:val="left" w:pos="810"/>
        </w:tabs>
        <w:spacing w:after="0" w:line="240" w:lineRule="auto"/>
        <w:ind w:left="540"/>
        <w:rPr>
          <w:szCs w:val="24"/>
        </w:rPr>
      </w:pPr>
    </w:p>
    <w:p w14:paraId="4D568D5F" w14:textId="77777777" w:rsidR="00E5266F" w:rsidRDefault="00E5266F" w:rsidP="00E5266F">
      <w:pPr>
        <w:spacing w:after="0" w:line="240" w:lineRule="auto"/>
        <w:ind w:left="540" w:hanging="540"/>
        <w:rPr>
          <w:b/>
          <w:bCs/>
          <w:szCs w:val="24"/>
        </w:rPr>
      </w:pPr>
      <w:r w:rsidRPr="16D7B2BC">
        <w:rPr>
          <w:szCs w:val="24"/>
        </w:rPr>
        <w:t>Q27. For each of the following, please indicate how much you agree or disagree with each statement.</w:t>
      </w:r>
      <w:r w:rsidRPr="16D7B2BC">
        <w:rPr>
          <w:b/>
          <w:bCs/>
          <w:szCs w:val="24"/>
        </w:rPr>
        <w:t xml:space="preserve"> </w:t>
      </w:r>
    </w:p>
    <w:p w14:paraId="0C7A53B3" w14:textId="2E736F39" w:rsidR="00E5266F" w:rsidRDefault="00E5266F" w:rsidP="00D66BCA">
      <w:pPr>
        <w:spacing w:before="80" w:after="80"/>
        <w:rPr>
          <w:szCs w:val="24"/>
        </w:rPr>
      </w:pPr>
      <w:r w:rsidRPr="6DE23119">
        <w:rPr>
          <w:szCs w:val="24"/>
        </w:rPr>
        <w:t>Strongly Disagree     Disagree     Neither Agree nor Disagree     Agree     Strongly Agree</w:t>
      </w:r>
    </w:p>
    <w:p w14:paraId="4BE9B9DE" w14:textId="77777777" w:rsidR="00E5266F" w:rsidRDefault="00E5266F" w:rsidP="00E5266F">
      <w:pPr>
        <w:tabs>
          <w:tab w:val="left" w:pos="900"/>
        </w:tabs>
        <w:spacing w:after="0"/>
        <w:ind w:left="540"/>
        <w:rPr>
          <w:szCs w:val="24"/>
        </w:rPr>
      </w:pPr>
      <w:r w:rsidRPr="3F318D02">
        <w:rPr>
          <w:szCs w:val="24"/>
        </w:rPr>
        <w:t>a. My teachers care about me.</w:t>
      </w:r>
    </w:p>
    <w:p w14:paraId="608C4A32" w14:textId="77777777" w:rsidR="00E5266F" w:rsidRDefault="00E5266F" w:rsidP="00E5266F">
      <w:pPr>
        <w:tabs>
          <w:tab w:val="left" w:pos="900"/>
        </w:tabs>
        <w:spacing w:after="0"/>
        <w:ind w:left="540"/>
        <w:rPr>
          <w:szCs w:val="24"/>
        </w:rPr>
      </w:pPr>
      <w:r w:rsidRPr="3F318D02">
        <w:rPr>
          <w:szCs w:val="24"/>
        </w:rPr>
        <w:t>b. My teachers are available to talk with students one-on-one.</w:t>
      </w:r>
    </w:p>
    <w:p w14:paraId="0107441F" w14:textId="77777777" w:rsidR="00E5266F" w:rsidRDefault="00E5266F" w:rsidP="00E5266F">
      <w:pPr>
        <w:tabs>
          <w:tab w:val="left" w:pos="900"/>
        </w:tabs>
        <w:spacing w:after="0"/>
        <w:ind w:left="540"/>
        <w:rPr>
          <w:szCs w:val="24"/>
        </w:rPr>
      </w:pPr>
      <w:r w:rsidRPr="3F318D02">
        <w:rPr>
          <w:szCs w:val="24"/>
        </w:rPr>
        <w:t>c. My teachers notice when I am doing a good job and let me know about it.</w:t>
      </w:r>
    </w:p>
    <w:p w14:paraId="69BAFED7" w14:textId="77777777" w:rsidR="00D66BCA" w:rsidRDefault="00D66BCA" w:rsidP="00E5266F">
      <w:pPr>
        <w:tabs>
          <w:tab w:val="left" w:pos="900"/>
        </w:tabs>
        <w:spacing w:after="0"/>
        <w:ind w:left="540"/>
        <w:rPr>
          <w:szCs w:val="24"/>
        </w:rPr>
      </w:pPr>
    </w:p>
    <w:p w14:paraId="16AFA3A1" w14:textId="77777777" w:rsidR="00D66BCA" w:rsidRDefault="00D66BCA" w:rsidP="00E5266F">
      <w:pPr>
        <w:tabs>
          <w:tab w:val="left" w:pos="900"/>
        </w:tabs>
        <w:spacing w:after="0"/>
        <w:ind w:left="540"/>
        <w:rPr>
          <w:szCs w:val="24"/>
        </w:rPr>
      </w:pPr>
    </w:p>
    <w:p w14:paraId="08EB82D8" w14:textId="77777777" w:rsidR="00D66BCA" w:rsidRDefault="00D66BCA" w:rsidP="00E5266F">
      <w:pPr>
        <w:tabs>
          <w:tab w:val="left" w:pos="900"/>
        </w:tabs>
        <w:spacing w:after="0"/>
        <w:ind w:left="540"/>
        <w:rPr>
          <w:szCs w:val="24"/>
        </w:rPr>
      </w:pPr>
    </w:p>
    <w:p w14:paraId="363CB65D" w14:textId="77777777" w:rsidR="00D66BCA" w:rsidRDefault="00D66BCA" w:rsidP="00E5266F">
      <w:pPr>
        <w:tabs>
          <w:tab w:val="left" w:pos="900"/>
        </w:tabs>
        <w:spacing w:after="0"/>
        <w:ind w:left="540"/>
        <w:rPr>
          <w:szCs w:val="24"/>
        </w:rPr>
      </w:pPr>
    </w:p>
    <w:p w14:paraId="08751A8A" w14:textId="77777777" w:rsidR="00D66BCA" w:rsidRDefault="00D66BCA" w:rsidP="00E5266F">
      <w:pPr>
        <w:tabs>
          <w:tab w:val="left" w:pos="900"/>
        </w:tabs>
        <w:spacing w:after="0"/>
        <w:ind w:left="540"/>
        <w:rPr>
          <w:szCs w:val="24"/>
        </w:rPr>
      </w:pPr>
    </w:p>
    <w:p w14:paraId="0ECD1894" w14:textId="77777777" w:rsidR="00E5266F" w:rsidRDefault="00E5266F" w:rsidP="00E5266F">
      <w:pPr>
        <w:pStyle w:val="ListParagraph"/>
        <w:spacing w:after="0"/>
        <w:ind w:left="360"/>
        <w:rPr>
          <w:szCs w:val="24"/>
        </w:rPr>
      </w:pPr>
    </w:p>
    <w:p w14:paraId="6D34ABE6" w14:textId="77777777" w:rsidR="00E5266F" w:rsidRDefault="00E5266F" w:rsidP="00E5266F">
      <w:pPr>
        <w:spacing w:after="0" w:line="240" w:lineRule="auto"/>
        <w:ind w:left="576" w:hanging="576"/>
        <w:rPr>
          <w:szCs w:val="24"/>
        </w:rPr>
      </w:pPr>
      <w:r w:rsidRPr="78A5A38B">
        <w:rPr>
          <w:szCs w:val="24"/>
        </w:rPr>
        <w:lastRenderedPageBreak/>
        <w:t>Q28. For each of the following, please indicate how much you agree or disagree with each statement.</w:t>
      </w:r>
    </w:p>
    <w:p w14:paraId="18B37C7F" w14:textId="77777777" w:rsidR="00E5266F" w:rsidRDefault="00E5266F" w:rsidP="00E5266F">
      <w:pPr>
        <w:spacing w:after="0" w:line="240" w:lineRule="auto"/>
        <w:ind w:left="576"/>
        <w:rPr>
          <w:b/>
          <w:bCs/>
          <w:szCs w:val="24"/>
        </w:rPr>
      </w:pPr>
      <w:r w:rsidRPr="6DE23119">
        <w:rPr>
          <w:szCs w:val="24"/>
        </w:rPr>
        <w:t>Staff in this school respect…</w:t>
      </w:r>
    </w:p>
    <w:p w14:paraId="38BBDF97" w14:textId="0BACC38E" w:rsidR="00E5266F" w:rsidRDefault="00E5266F" w:rsidP="00D66BCA">
      <w:pPr>
        <w:spacing w:before="80" w:after="80"/>
        <w:rPr>
          <w:szCs w:val="24"/>
        </w:rPr>
      </w:pPr>
      <w:r w:rsidRPr="6DE23119">
        <w:rPr>
          <w:szCs w:val="24"/>
        </w:rPr>
        <w:t>Strongly Disagree     Disagree     Neither Agree nor Disagree     Agree     Strongly Agree</w:t>
      </w:r>
    </w:p>
    <w:p w14:paraId="1A7D7A53" w14:textId="77777777" w:rsidR="00E5266F" w:rsidRDefault="00E5266F" w:rsidP="00E5266F">
      <w:pPr>
        <w:tabs>
          <w:tab w:val="left" w:pos="900"/>
        </w:tabs>
        <w:spacing w:after="0" w:line="240" w:lineRule="auto"/>
        <w:ind w:left="990" w:hanging="450"/>
        <w:rPr>
          <w:szCs w:val="24"/>
        </w:rPr>
      </w:pPr>
      <w:r w:rsidRPr="055EBFB3">
        <w:rPr>
          <w:szCs w:val="24"/>
        </w:rPr>
        <w:t>a. males and females equally</w:t>
      </w:r>
    </w:p>
    <w:p w14:paraId="5ACA8D27" w14:textId="77777777" w:rsidR="00E5266F" w:rsidRDefault="00E5266F" w:rsidP="00E5266F">
      <w:pPr>
        <w:tabs>
          <w:tab w:val="left" w:pos="900"/>
        </w:tabs>
        <w:spacing w:after="0" w:line="240" w:lineRule="auto"/>
        <w:ind w:left="990" w:hanging="450"/>
        <w:rPr>
          <w:szCs w:val="24"/>
        </w:rPr>
      </w:pPr>
      <w:r w:rsidRPr="6DE23119">
        <w:rPr>
          <w:szCs w:val="24"/>
        </w:rPr>
        <w:t>b. racial/ethnic/skin color differences</w:t>
      </w:r>
    </w:p>
    <w:p w14:paraId="27960A8E" w14:textId="77777777" w:rsidR="00E5266F" w:rsidRDefault="00E5266F" w:rsidP="00E5266F">
      <w:pPr>
        <w:tabs>
          <w:tab w:val="left" w:pos="900"/>
        </w:tabs>
        <w:spacing w:after="0" w:line="240" w:lineRule="auto"/>
        <w:ind w:left="990" w:hanging="450"/>
        <w:rPr>
          <w:szCs w:val="24"/>
        </w:rPr>
      </w:pPr>
      <w:r w:rsidRPr="6DE23119">
        <w:rPr>
          <w:szCs w:val="24"/>
        </w:rPr>
        <w:t>c. cultural/religious differences</w:t>
      </w:r>
    </w:p>
    <w:p w14:paraId="421FA6F4" w14:textId="77777777" w:rsidR="00E5266F" w:rsidRDefault="00E5266F" w:rsidP="00E5266F">
      <w:pPr>
        <w:tabs>
          <w:tab w:val="left" w:pos="900"/>
        </w:tabs>
        <w:spacing w:after="0" w:line="240" w:lineRule="auto"/>
        <w:ind w:left="990" w:hanging="450"/>
        <w:rPr>
          <w:szCs w:val="24"/>
        </w:rPr>
      </w:pPr>
      <w:r w:rsidRPr="6DE23119">
        <w:rPr>
          <w:szCs w:val="24"/>
        </w:rPr>
        <w:t>d. students with learning disabilities</w:t>
      </w:r>
    </w:p>
    <w:p w14:paraId="5354AF6A" w14:textId="2BD1A390" w:rsidR="00E5266F" w:rsidRDefault="00E5266F" w:rsidP="00E5266F">
      <w:pPr>
        <w:tabs>
          <w:tab w:val="left" w:pos="900"/>
        </w:tabs>
        <w:spacing w:after="0" w:line="240" w:lineRule="auto"/>
        <w:ind w:left="990" w:hanging="450"/>
        <w:rPr>
          <w:szCs w:val="24"/>
        </w:rPr>
      </w:pPr>
      <w:r w:rsidRPr="6DE23119">
        <w:rPr>
          <w:szCs w:val="24"/>
        </w:rPr>
        <w:t>e. students with physical disabilities</w:t>
      </w:r>
    </w:p>
    <w:p w14:paraId="72DA4800" w14:textId="77777777" w:rsidR="00E5266F" w:rsidRDefault="00E5266F" w:rsidP="00E5266F">
      <w:pPr>
        <w:rPr>
          <w:szCs w:val="24"/>
        </w:rPr>
      </w:pPr>
    </w:p>
    <w:p w14:paraId="3B0927AE" w14:textId="77777777" w:rsidR="00E5266F" w:rsidRDefault="00E5266F" w:rsidP="00E5266F"/>
    <w:p w14:paraId="69440577" w14:textId="77777777" w:rsidR="00E5266F" w:rsidRDefault="00E5266F" w:rsidP="00E5266F">
      <w:r>
        <w:br w:type="page"/>
      </w:r>
    </w:p>
    <w:p w14:paraId="71929C77" w14:textId="77777777" w:rsidR="00E5266F" w:rsidRDefault="00E5266F" w:rsidP="00E5266F">
      <w:pPr>
        <w:pStyle w:val="Heading2"/>
      </w:pPr>
      <w:bookmarkStart w:id="9" w:name="_Toc1973280889"/>
      <w:r>
        <w:lastRenderedPageBreak/>
        <w:t>Your Experiences</w:t>
      </w:r>
      <w:bookmarkEnd w:id="9"/>
    </w:p>
    <w:p w14:paraId="20897333" w14:textId="77777777" w:rsidR="00E5266F" w:rsidRDefault="00E5266F" w:rsidP="00E5266F">
      <w:pPr>
        <w:spacing w:after="0"/>
        <w:rPr>
          <w:i/>
          <w:iCs/>
          <w:szCs w:val="24"/>
        </w:rPr>
      </w:pPr>
      <w:r w:rsidRPr="6DE23119">
        <w:rPr>
          <w:i/>
          <w:iCs/>
          <w:szCs w:val="24"/>
        </w:rPr>
        <w:t xml:space="preserve">This section asks you to describe experiences you may have had. Please read each question carefully.  If you do not feel comfortable answering honestly, you may skip the question. </w:t>
      </w:r>
    </w:p>
    <w:p w14:paraId="541529A4" w14:textId="77777777" w:rsidR="00E5266F" w:rsidRDefault="00E5266F" w:rsidP="00E5266F">
      <w:pPr>
        <w:spacing w:after="0"/>
        <w:rPr>
          <w:szCs w:val="24"/>
        </w:rPr>
      </w:pPr>
    </w:p>
    <w:p w14:paraId="4AEB68AC" w14:textId="77777777" w:rsidR="00E5266F" w:rsidRDefault="00E5266F" w:rsidP="00E5266F">
      <w:pPr>
        <w:spacing w:after="0"/>
        <w:rPr>
          <w:szCs w:val="24"/>
        </w:rPr>
      </w:pPr>
    </w:p>
    <w:p w14:paraId="441B5E22" w14:textId="77777777" w:rsidR="00E5266F" w:rsidRDefault="00E5266F" w:rsidP="00E5266F">
      <w:pPr>
        <w:spacing w:after="0"/>
        <w:rPr>
          <w:szCs w:val="24"/>
        </w:rPr>
      </w:pPr>
      <w:r w:rsidRPr="326EF5D8">
        <w:rPr>
          <w:szCs w:val="24"/>
        </w:rPr>
        <w:t>Q29. During your life, how often has there been an adult in your household who tried hard to make sure your basic needs were met, such as looking after your safety and making sure you had clean clothes and enough to eat?</w:t>
      </w:r>
    </w:p>
    <w:p w14:paraId="68F71B69" w14:textId="77777777" w:rsidR="00E5266F" w:rsidRDefault="00E5266F" w:rsidP="00B56BAF">
      <w:pPr>
        <w:pStyle w:val="ListParagraph"/>
        <w:numPr>
          <w:ilvl w:val="0"/>
          <w:numId w:val="12"/>
        </w:numPr>
        <w:spacing w:after="0" w:line="276" w:lineRule="auto"/>
        <w:rPr>
          <w:szCs w:val="24"/>
        </w:rPr>
      </w:pPr>
      <w:r w:rsidRPr="16D7B2BC">
        <w:rPr>
          <w:szCs w:val="24"/>
        </w:rPr>
        <w:t>Never</w:t>
      </w:r>
    </w:p>
    <w:p w14:paraId="6AE37BE9" w14:textId="77777777" w:rsidR="00E5266F" w:rsidRDefault="00E5266F" w:rsidP="00B56BAF">
      <w:pPr>
        <w:pStyle w:val="ListParagraph"/>
        <w:numPr>
          <w:ilvl w:val="0"/>
          <w:numId w:val="12"/>
        </w:numPr>
        <w:spacing w:after="0" w:line="276" w:lineRule="auto"/>
        <w:rPr>
          <w:szCs w:val="24"/>
        </w:rPr>
      </w:pPr>
      <w:r w:rsidRPr="6DE23119">
        <w:rPr>
          <w:szCs w:val="24"/>
        </w:rPr>
        <w:t>Rarely</w:t>
      </w:r>
    </w:p>
    <w:p w14:paraId="341581A5" w14:textId="77777777" w:rsidR="00E5266F" w:rsidRDefault="00E5266F" w:rsidP="00B56BAF">
      <w:pPr>
        <w:pStyle w:val="ListParagraph"/>
        <w:numPr>
          <w:ilvl w:val="0"/>
          <w:numId w:val="12"/>
        </w:numPr>
        <w:spacing w:after="0" w:line="276" w:lineRule="auto"/>
        <w:rPr>
          <w:szCs w:val="24"/>
        </w:rPr>
      </w:pPr>
      <w:r w:rsidRPr="6DE23119">
        <w:rPr>
          <w:szCs w:val="24"/>
        </w:rPr>
        <w:t>Sometimes</w:t>
      </w:r>
    </w:p>
    <w:p w14:paraId="381B7547" w14:textId="77777777" w:rsidR="00E5266F" w:rsidRDefault="00E5266F" w:rsidP="00B56BAF">
      <w:pPr>
        <w:pStyle w:val="ListParagraph"/>
        <w:numPr>
          <w:ilvl w:val="0"/>
          <w:numId w:val="12"/>
        </w:numPr>
        <w:spacing w:after="0" w:line="276" w:lineRule="auto"/>
        <w:rPr>
          <w:szCs w:val="24"/>
        </w:rPr>
      </w:pPr>
      <w:r w:rsidRPr="6DE23119">
        <w:rPr>
          <w:szCs w:val="24"/>
        </w:rPr>
        <w:t>Most of the time</w:t>
      </w:r>
    </w:p>
    <w:p w14:paraId="3017C0B1" w14:textId="42FC575F" w:rsidR="00D66BCA" w:rsidRPr="00D66BCA" w:rsidRDefault="00E5266F" w:rsidP="00B56BAF">
      <w:pPr>
        <w:pStyle w:val="ListParagraph"/>
        <w:numPr>
          <w:ilvl w:val="0"/>
          <w:numId w:val="12"/>
        </w:numPr>
        <w:spacing w:after="0" w:line="276" w:lineRule="auto"/>
        <w:rPr>
          <w:szCs w:val="24"/>
        </w:rPr>
      </w:pPr>
      <w:r w:rsidRPr="6DE23119">
        <w:rPr>
          <w:szCs w:val="24"/>
        </w:rPr>
        <w:t>Always</w:t>
      </w:r>
    </w:p>
    <w:p w14:paraId="43CE541E" w14:textId="77777777" w:rsidR="00E5266F" w:rsidRDefault="00E5266F" w:rsidP="00E5266F">
      <w:pPr>
        <w:spacing w:after="0"/>
        <w:rPr>
          <w:szCs w:val="24"/>
        </w:rPr>
      </w:pPr>
    </w:p>
    <w:p w14:paraId="5D7DEC9F" w14:textId="77777777" w:rsidR="00E5266F" w:rsidRDefault="00E5266F" w:rsidP="00E5266F">
      <w:pPr>
        <w:spacing w:after="0"/>
        <w:rPr>
          <w:szCs w:val="24"/>
        </w:rPr>
      </w:pPr>
      <w:r w:rsidRPr="326EF5D8">
        <w:rPr>
          <w:szCs w:val="24"/>
        </w:rPr>
        <w:t>Q30. Have you ever been separated from a parent or guardian because they went to jail, prison, or a detention center?</w:t>
      </w:r>
    </w:p>
    <w:p w14:paraId="42EB74EA" w14:textId="77777777" w:rsidR="00E5266F" w:rsidRDefault="00E5266F" w:rsidP="00B56BAF">
      <w:pPr>
        <w:pStyle w:val="ListParagraph"/>
        <w:numPr>
          <w:ilvl w:val="0"/>
          <w:numId w:val="13"/>
        </w:numPr>
        <w:spacing w:after="0" w:line="276" w:lineRule="auto"/>
        <w:rPr>
          <w:szCs w:val="24"/>
        </w:rPr>
      </w:pPr>
      <w:r w:rsidRPr="6DE23119">
        <w:rPr>
          <w:szCs w:val="24"/>
        </w:rPr>
        <w:t>Yes</w:t>
      </w:r>
    </w:p>
    <w:p w14:paraId="5DF11716" w14:textId="77777777" w:rsidR="00E5266F" w:rsidRDefault="00E5266F" w:rsidP="00B56BAF">
      <w:pPr>
        <w:pStyle w:val="ListParagraph"/>
        <w:numPr>
          <w:ilvl w:val="0"/>
          <w:numId w:val="13"/>
        </w:numPr>
        <w:spacing w:after="0" w:line="276" w:lineRule="auto"/>
        <w:rPr>
          <w:szCs w:val="24"/>
        </w:rPr>
      </w:pPr>
      <w:r w:rsidRPr="6DE23119">
        <w:rPr>
          <w:szCs w:val="24"/>
        </w:rPr>
        <w:t>No</w:t>
      </w:r>
    </w:p>
    <w:p w14:paraId="050F9E48" w14:textId="77777777" w:rsidR="00E5266F" w:rsidRDefault="00E5266F" w:rsidP="00E5266F">
      <w:pPr>
        <w:spacing w:after="0"/>
        <w:rPr>
          <w:szCs w:val="24"/>
        </w:rPr>
      </w:pPr>
    </w:p>
    <w:p w14:paraId="4337EA3A" w14:textId="77777777" w:rsidR="00E5266F" w:rsidRDefault="00E5266F" w:rsidP="00E5266F">
      <w:pPr>
        <w:spacing w:after="0"/>
        <w:rPr>
          <w:szCs w:val="24"/>
        </w:rPr>
      </w:pPr>
    </w:p>
    <w:p w14:paraId="53218424" w14:textId="77777777" w:rsidR="00E5266F" w:rsidRDefault="00E5266F" w:rsidP="00E5266F">
      <w:pPr>
        <w:spacing w:after="0"/>
        <w:rPr>
          <w:szCs w:val="24"/>
        </w:rPr>
      </w:pPr>
      <w:r w:rsidRPr="16D7B2BC">
        <w:rPr>
          <w:szCs w:val="24"/>
        </w:rPr>
        <w:t xml:space="preserve">Q31. Have you ever been arrested for breaking the law? </w:t>
      </w:r>
    </w:p>
    <w:p w14:paraId="47D74773" w14:textId="77777777" w:rsidR="00E5266F" w:rsidRDefault="00E5266F" w:rsidP="00B56BAF">
      <w:pPr>
        <w:pStyle w:val="ListParagraph"/>
        <w:numPr>
          <w:ilvl w:val="0"/>
          <w:numId w:val="9"/>
        </w:numPr>
        <w:spacing w:after="0" w:line="276" w:lineRule="auto"/>
        <w:rPr>
          <w:szCs w:val="24"/>
        </w:rPr>
      </w:pPr>
      <w:r w:rsidRPr="22A221AF">
        <w:rPr>
          <w:szCs w:val="24"/>
        </w:rPr>
        <w:t>Yes</w:t>
      </w:r>
    </w:p>
    <w:p w14:paraId="28DCCF9C" w14:textId="77777777" w:rsidR="00E5266F" w:rsidRDefault="00E5266F" w:rsidP="00B56BAF">
      <w:pPr>
        <w:pStyle w:val="ListParagraph"/>
        <w:numPr>
          <w:ilvl w:val="0"/>
          <w:numId w:val="9"/>
        </w:numPr>
        <w:spacing w:after="0" w:line="276" w:lineRule="auto"/>
        <w:rPr>
          <w:szCs w:val="24"/>
        </w:rPr>
      </w:pPr>
      <w:r w:rsidRPr="2EC9B5AE">
        <w:rPr>
          <w:szCs w:val="24"/>
        </w:rPr>
        <w:t>No</w:t>
      </w:r>
    </w:p>
    <w:p w14:paraId="3A155C6E" w14:textId="77777777" w:rsidR="00E5266F" w:rsidRDefault="00E5266F" w:rsidP="00E5266F">
      <w:pPr>
        <w:spacing w:after="0"/>
        <w:rPr>
          <w:szCs w:val="24"/>
        </w:rPr>
      </w:pPr>
    </w:p>
    <w:p w14:paraId="6087A9BF" w14:textId="77777777" w:rsidR="00E5266F" w:rsidRDefault="00E5266F" w:rsidP="00E5266F">
      <w:pPr>
        <w:spacing w:after="0"/>
        <w:rPr>
          <w:szCs w:val="24"/>
        </w:rPr>
      </w:pPr>
      <w:r w:rsidRPr="326EF5D8">
        <w:rPr>
          <w:szCs w:val="24"/>
        </w:rPr>
        <w:t>Q32. Have you ever broken the law but not been arrested?</w:t>
      </w:r>
    </w:p>
    <w:p w14:paraId="4F87F0A8" w14:textId="77777777" w:rsidR="00E5266F" w:rsidRDefault="00E5266F" w:rsidP="00B56BAF">
      <w:pPr>
        <w:pStyle w:val="ListParagraph"/>
        <w:numPr>
          <w:ilvl w:val="0"/>
          <w:numId w:val="5"/>
        </w:numPr>
        <w:spacing w:after="0" w:line="276" w:lineRule="auto"/>
        <w:rPr>
          <w:szCs w:val="24"/>
        </w:rPr>
      </w:pPr>
      <w:r w:rsidRPr="22A221AF">
        <w:rPr>
          <w:szCs w:val="24"/>
        </w:rPr>
        <w:t>Yes</w:t>
      </w:r>
    </w:p>
    <w:p w14:paraId="2D2848EE" w14:textId="77777777" w:rsidR="00E5266F" w:rsidRDefault="00E5266F" w:rsidP="00B56BAF">
      <w:pPr>
        <w:pStyle w:val="ListParagraph"/>
        <w:numPr>
          <w:ilvl w:val="0"/>
          <w:numId w:val="5"/>
        </w:numPr>
        <w:spacing w:after="0" w:line="276" w:lineRule="auto"/>
        <w:rPr>
          <w:szCs w:val="24"/>
        </w:rPr>
      </w:pPr>
      <w:r w:rsidRPr="2EC9B5AE">
        <w:rPr>
          <w:szCs w:val="24"/>
        </w:rPr>
        <w:t>No</w:t>
      </w:r>
    </w:p>
    <w:p w14:paraId="7D829B83" w14:textId="77777777" w:rsidR="00E5266F" w:rsidRDefault="00E5266F" w:rsidP="00E5266F">
      <w:pPr>
        <w:spacing w:after="0"/>
        <w:rPr>
          <w:szCs w:val="24"/>
        </w:rPr>
      </w:pPr>
    </w:p>
    <w:p w14:paraId="1694F49E" w14:textId="77777777" w:rsidR="00E5266F" w:rsidRDefault="00E5266F" w:rsidP="00E5266F">
      <w:pPr>
        <w:spacing w:after="0"/>
        <w:rPr>
          <w:rFonts w:ascii="Aptos" w:eastAsia="Aptos" w:hAnsi="Aptos" w:cs="Aptos"/>
        </w:rPr>
      </w:pPr>
      <w:r w:rsidRPr="326EF5D8">
        <w:rPr>
          <w:rFonts w:ascii="Calibri" w:eastAsia="Calibri" w:hAnsi="Calibri" w:cs="Calibri"/>
          <w:color w:val="000000" w:themeColor="text1"/>
          <w:szCs w:val="24"/>
        </w:rPr>
        <w:t xml:space="preserve">Q33. </w:t>
      </w:r>
      <w:r w:rsidRPr="326EF5D8">
        <w:rPr>
          <w:rFonts w:ascii="Aptos" w:eastAsia="Aptos" w:hAnsi="Aptos" w:cs="Aptos"/>
          <w:sz w:val="22"/>
        </w:rPr>
        <w:t xml:space="preserve"> </w:t>
      </w:r>
      <w:r w:rsidRPr="326EF5D8">
        <w:rPr>
          <w:rFonts w:eastAsiaTheme="minorEastAsia"/>
          <w:szCs w:val="24"/>
        </w:rPr>
        <w:t>During an average week, how many days do you provide care for someone in your family or household who has a health problem or disability?</w:t>
      </w:r>
    </w:p>
    <w:p w14:paraId="53F3CF18" w14:textId="77777777" w:rsidR="00A8016C" w:rsidRDefault="00E5266F" w:rsidP="00B56BAF">
      <w:pPr>
        <w:pStyle w:val="ListParagraph"/>
        <w:numPr>
          <w:ilvl w:val="0"/>
          <w:numId w:val="25"/>
        </w:numPr>
        <w:spacing w:after="0" w:line="276" w:lineRule="auto"/>
        <w:rPr>
          <w:rFonts w:eastAsia="Calibri" w:cstheme="minorHAnsi"/>
          <w:color w:val="000000" w:themeColor="text1"/>
          <w:szCs w:val="24"/>
        </w:rPr>
      </w:pPr>
      <w:r w:rsidRPr="00A8016C">
        <w:rPr>
          <w:rFonts w:eastAsia="Calibri" w:cstheme="minorHAnsi"/>
          <w:color w:val="000000" w:themeColor="text1"/>
          <w:szCs w:val="24"/>
        </w:rPr>
        <w:t>There is no one in my family or home who is chronically ill, elderly, or disabled who needs care.</w:t>
      </w:r>
    </w:p>
    <w:p w14:paraId="717117BB" w14:textId="77777777" w:rsidR="00A8016C" w:rsidRDefault="00E5266F" w:rsidP="00B56BAF">
      <w:pPr>
        <w:pStyle w:val="ListParagraph"/>
        <w:numPr>
          <w:ilvl w:val="0"/>
          <w:numId w:val="25"/>
        </w:numPr>
        <w:spacing w:after="0" w:line="276" w:lineRule="auto"/>
        <w:rPr>
          <w:rFonts w:eastAsia="Calibri" w:cstheme="minorHAnsi"/>
          <w:color w:val="000000" w:themeColor="text1"/>
          <w:szCs w:val="24"/>
        </w:rPr>
      </w:pPr>
      <w:r w:rsidRPr="00A8016C">
        <w:rPr>
          <w:rFonts w:eastAsia="Calibri" w:cstheme="minorHAnsi"/>
          <w:color w:val="000000" w:themeColor="text1"/>
          <w:szCs w:val="24"/>
        </w:rPr>
        <w:t>0 days per week</w:t>
      </w:r>
    </w:p>
    <w:p w14:paraId="3C987693" w14:textId="77777777" w:rsidR="00A8016C" w:rsidRDefault="00E5266F" w:rsidP="00B56BAF">
      <w:pPr>
        <w:pStyle w:val="ListParagraph"/>
        <w:numPr>
          <w:ilvl w:val="0"/>
          <w:numId w:val="25"/>
        </w:numPr>
        <w:spacing w:after="0" w:line="276" w:lineRule="auto"/>
        <w:rPr>
          <w:rFonts w:eastAsia="Calibri" w:cstheme="minorHAnsi"/>
          <w:color w:val="000000" w:themeColor="text1"/>
          <w:szCs w:val="24"/>
        </w:rPr>
      </w:pPr>
      <w:r w:rsidRPr="00A8016C">
        <w:rPr>
          <w:rFonts w:eastAsia="Calibri" w:cstheme="minorHAnsi"/>
          <w:color w:val="000000" w:themeColor="text1"/>
          <w:szCs w:val="24"/>
        </w:rPr>
        <w:t>1 or 2 days per week</w:t>
      </w:r>
    </w:p>
    <w:p w14:paraId="047A29C1" w14:textId="77777777" w:rsidR="00A8016C" w:rsidRDefault="00E5266F" w:rsidP="00B56BAF">
      <w:pPr>
        <w:pStyle w:val="ListParagraph"/>
        <w:numPr>
          <w:ilvl w:val="0"/>
          <w:numId w:val="25"/>
        </w:numPr>
        <w:spacing w:after="0" w:line="276" w:lineRule="auto"/>
        <w:rPr>
          <w:rFonts w:eastAsia="Calibri" w:cstheme="minorHAnsi"/>
          <w:color w:val="000000" w:themeColor="text1"/>
          <w:szCs w:val="24"/>
        </w:rPr>
      </w:pPr>
      <w:r w:rsidRPr="00A8016C">
        <w:rPr>
          <w:rFonts w:eastAsia="Calibri" w:cstheme="minorHAnsi"/>
          <w:color w:val="000000" w:themeColor="text1"/>
          <w:szCs w:val="24"/>
        </w:rPr>
        <w:t>3 to 5 days per week</w:t>
      </w:r>
    </w:p>
    <w:p w14:paraId="313BCBB0" w14:textId="0E8AF8DF" w:rsidR="00E5266F" w:rsidRPr="00A8016C" w:rsidRDefault="00E5266F" w:rsidP="00B56BAF">
      <w:pPr>
        <w:pStyle w:val="ListParagraph"/>
        <w:numPr>
          <w:ilvl w:val="0"/>
          <w:numId w:val="25"/>
        </w:numPr>
        <w:spacing w:after="0" w:line="276" w:lineRule="auto"/>
        <w:rPr>
          <w:rFonts w:eastAsia="Calibri" w:cstheme="minorHAnsi"/>
          <w:color w:val="000000" w:themeColor="text1"/>
          <w:szCs w:val="24"/>
        </w:rPr>
      </w:pPr>
      <w:r w:rsidRPr="00A8016C">
        <w:rPr>
          <w:rFonts w:eastAsia="Calibri" w:cstheme="minorHAnsi"/>
          <w:color w:val="000000" w:themeColor="text1"/>
          <w:szCs w:val="24"/>
        </w:rPr>
        <w:t>6 or 7 days per week</w:t>
      </w:r>
    </w:p>
    <w:p w14:paraId="4922DDC0" w14:textId="77777777" w:rsidR="00D66BCA" w:rsidRPr="00D66BCA" w:rsidRDefault="00D66BCA" w:rsidP="00D66BCA">
      <w:pPr>
        <w:spacing w:after="0" w:line="276" w:lineRule="auto"/>
        <w:rPr>
          <w:rFonts w:eastAsia="Calibri" w:cstheme="minorHAnsi"/>
          <w:szCs w:val="24"/>
        </w:rPr>
      </w:pPr>
    </w:p>
    <w:p w14:paraId="5E01EA2A" w14:textId="77777777" w:rsidR="00E5266F" w:rsidRDefault="00E5266F" w:rsidP="00E5266F">
      <w:pPr>
        <w:spacing w:after="0"/>
        <w:rPr>
          <w:rFonts w:ascii="Calibri" w:eastAsia="Calibri" w:hAnsi="Calibri" w:cs="Calibri"/>
          <w:color w:val="000000" w:themeColor="text1"/>
        </w:rPr>
      </w:pPr>
    </w:p>
    <w:p w14:paraId="0A813530" w14:textId="77777777" w:rsidR="00E5266F" w:rsidRDefault="00E5266F" w:rsidP="00E5266F">
      <w:pPr>
        <w:spacing w:after="0"/>
        <w:rPr>
          <w:szCs w:val="24"/>
        </w:rPr>
      </w:pPr>
      <w:r w:rsidRPr="16D7B2BC">
        <w:rPr>
          <w:szCs w:val="24"/>
        </w:rPr>
        <w:lastRenderedPageBreak/>
        <w:t>Q34. During your life, how often have you felt that you were able to talk to an adult in your family or another caring adult about your feelings?</w:t>
      </w:r>
    </w:p>
    <w:p w14:paraId="19E22371" w14:textId="77777777" w:rsidR="00E5266F" w:rsidRDefault="00E5266F" w:rsidP="00B56BAF">
      <w:pPr>
        <w:pStyle w:val="ListParagraph"/>
        <w:numPr>
          <w:ilvl w:val="0"/>
          <w:numId w:val="3"/>
        </w:numPr>
        <w:spacing w:after="0" w:line="276" w:lineRule="auto"/>
        <w:rPr>
          <w:szCs w:val="24"/>
        </w:rPr>
      </w:pPr>
      <w:r w:rsidRPr="78A5A38B">
        <w:rPr>
          <w:szCs w:val="24"/>
        </w:rPr>
        <w:t>Never</w:t>
      </w:r>
    </w:p>
    <w:p w14:paraId="137677F3" w14:textId="77777777" w:rsidR="00E5266F" w:rsidRDefault="00E5266F" w:rsidP="00B56BAF">
      <w:pPr>
        <w:pStyle w:val="ListParagraph"/>
        <w:numPr>
          <w:ilvl w:val="0"/>
          <w:numId w:val="3"/>
        </w:numPr>
        <w:spacing w:after="0" w:line="276" w:lineRule="auto"/>
        <w:rPr>
          <w:szCs w:val="24"/>
        </w:rPr>
      </w:pPr>
      <w:r w:rsidRPr="78A5A38B">
        <w:rPr>
          <w:szCs w:val="24"/>
        </w:rPr>
        <w:t>Rarely</w:t>
      </w:r>
    </w:p>
    <w:p w14:paraId="42E46D35" w14:textId="77777777" w:rsidR="00E5266F" w:rsidRDefault="00E5266F" w:rsidP="00B56BAF">
      <w:pPr>
        <w:pStyle w:val="ListParagraph"/>
        <w:numPr>
          <w:ilvl w:val="0"/>
          <w:numId w:val="3"/>
        </w:numPr>
        <w:spacing w:after="0" w:line="276" w:lineRule="auto"/>
        <w:rPr>
          <w:szCs w:val="24"/>
        </w:rPr>
      </w:pPr>
      <w:r w:rsidRPr="78A5A38B">
        <w:rPr>
          <w:szCs w:val="24"/>
        </w:rPr>
        <w:t>Sometimes</w:t>
      </w:r>
    </w:p>
    <w:p w14:paraId="503E727A" w14:textId="77777777" w:rsidR="00E5266F" w:rsidRDefault="00E5266F" w:rsidP="00B56BAF">
      <w:pPr>
        <w:pStyle w:val="ListParagraph"/>
        <w:numPr>
          <w:ilvl w:val="0"/>
          <w:numId w:val="3"/>
        </w:numPr>
        <w:spacing w:after="0" w:line="276" w:lineRule="auto"/>
        <w:rPr>
          <w:szCs w:val="24"/>
        </w:rPr>
      </w:pPr>
      <w:r w:rsidRPr="78A5A38B">
        <w:rPr>
          <w:szCs w:val="24"/>
        </w:rPr>
        <w:t>Most of the time</w:t>
      </w:r>
    </w:p>
    <w:p w14:paraId="06BAA590" w14:textId="77777777" w:rsidR="00E5266F" w:rsidRDefault="00E5266F" w:rsidP="00B56BAF">
      <w:pPr>
        <w:pStyle w:val="ListParagraph"/>
        <w:numPr>
          <w:ilvl w:val="0"/>
          <w:numId w:val="3"/>
        </w:numPr>
        <w:spacing w:after="0" w:line="276" w:lineRule="auto"/>
        <w:rPr>
          <w:szCs w:val="24"/>
        </w:rPr>
      </w:pPr>
      <w:r w:rsidRPr="78A5A38B">
        <w:rPr>
          <w:szCs w:val="24"/>
        </w:rPr>
        <w:t>Always</w:t>
      </w:r>
    </w:p>
    <w:p w14:paraId="416E46BA" w14:textId="77777777" w:rsidR="00E5266F" w:rsidRDefault="00E5266F" w:rsidP="00E5266F">
      <w:pPr>
        <w:spacing w:after="0"/>
        <w:rPr>
          <w:szCs w:val="24"/>
        </w:rPr>
      </w:pPr>
    </w:p>
    <w:p w14:paraId="3E9C1700" w14:textId="77777777" w:rsidR="00E5266F" w:rsidRDefault="00E5266F" w:rsidP="00E5266F">
      <w:pPr>
        <w:spacing w:after="0"/>
        <w:rPr>
          <w:szCs w:val="24"/>
        </w:rPr>
      </w:pPr>
      <w:r w:rsidRPr="326EF5D8">
        <w:rPr>
          <w:szCs w:val="24"/>
        </w:rPr>
        <w:t>Q35. During your life, how often have you felt that you were able to talk to a friend about your feelings?</w:t>
      </w:r>
    </w:p>
    <w:p w14:paraId="052B3525" w14:textId="77777777" w:rsidR="00E5266F" w:rsidRDefault="00E5266F" w:rsidP="00B56BAF">
      <w:pPr>
        <w:pStyle w:val="ListParagraph"/>
        <w:numPr>
          <w:ilvl w:val="0"/>
          <w:numId w:val="11"/>
        </w:numPr>
        <w:spacing w:after="0" w:line="276" w:lineRule="auto"/>
        <w:rPr>
          <w:szCs w:val="24"/>
        </w:rPr>
      </w:pPr>
      <w:r w:rsidRPr="6DE23119">
        <w:rPr>
          <w:szCs w:val="24"/>
        </w:rPr>
        <w:t>Never</w:t>
      </w:r>
    </w:p>
    <w:p w14:paraId="65A26D42" w14:textId="77777777" w:rsidR="00E5266F" w:rsidRDefault="00E5266F" w:rsidP="00B56BAF">
      <w:pPr>
        <w:pStyle w:val="ListParagraph"/>
        <w:numPr>
          <w:ilvl w:val="0"/>
          <w:numId w:val="11"/>
        </w:numPr>
        <w:spacing w:after="0" w:line="276" w:lineRule="auto"/>
        <w:rPr>
          <w:szCs w:val="24"/>
        </w:rPr>
      </w:pPr>
      <w:r w:rsidRPr="6DE23119">
        <w:rPr>
          <w:szCs w:val="24"/>
        </w:rPr>
        <w:t>Rarely</w:t>
      </w:r>
    </w:p>
    <w:p w14:paraId="23466C3F" w14:textId="77777777" w:rsidR="00E5266F" w:rsidRDefault="00E5266F" w:rsidP="00B56BAF">
      <w:pPr>
        <w:pStyle w:val="ListParagraph"/>
        <w:numPr>
          <w:ilvl w:val="0"/>
          <w:numId w:val="11"/>
        </w:numPr>
        <w:spacing w:after="0" w:line="276" w:lineRule="auto"/>
        <w:rPr>
          <w:szCs w:val="24"/>
        </w:rPr>
      </w:pPr>
      <w:r w:rsidRPr="6DE23119">
        <w:rPr>
          <w:szCs w:val="24"/>
        </w:rPr>
        <w:t>Sometimes</w:t>
      </w:r>
    </w:p>
    <w:p w14:paraId="5FB37C9C" w14:textId="77777777" w:rsidR="00E5266F" w:rsidRDefault="00E5266F" w:rsidP="00B56BAF">
      <w:pPr>
        <w:pStyle w:val="ListParagraph"/>
        <w:numPr>
          <w:ilvl w:val="0"/>
          <w:numId w:val="11"/>
        </w:numPr>
        <w:spacing w:after="0" w:line="276" w:lineRule="auto"/>
        <w:rPr>
          <w:szCs w:val="24"/>
        </w:rPr>
      </w:pPr>
      <w:r w:rsidRPr="6DE23119">
        <w:rPr>
          <w:szCs w:val="24"/>
        </w:rPr>
        <w:t>Most of the time</w:t>
      </w:r>
    </w:p>
    <w:p w14:paraId="03C050B5" w14:textId="77777777" w:rsidR="00E5266F" w:rsidRDefault="00E5266F" w:rsidP="00B56BAF">
      <w:pPr>
        <w:pStyle w:val="ListParagraph"/>
        <w:numPr>
          <w:ilvl w:val="0"/>
          <w:numId w:val="11"/>
        </w:numPr>
        <w:spacing w:after="0" w:line="276" w:lineRule="auto"/>
        <w:rPr>
          <w:szCs w:val="24"/>
        </w:rPr>
      </w:pPr>
      <w:r w:rsidRPr="6DE23119">
        <w:rPr>
          <w:szCs w:val="24"/>
        </w:rPr>
        <w:t>Always</w:t>
      </w:r>
    </w:p>
    <w:p w14:paraId="03E4CFAD" w14:textId="77777777" w:rsidR="00E5266F" w:rsidRDefault="00E5266F" w:rsidP="00E5266F">
      <w:pPr>
        <w:spacing w:after="0" w:line="240" w:lineRule="auto"/>
        <w:rPr>
          <w:szCs w:val="24"/>
        </w:rPr>
      </w:pPr>
    </w:p>
    <w:p w14:paraId="22888FBD" w14:textId="65BB5EC8" w:rsidR="00E5266F" w:rsidRDefault="00E5266F" w:rsidP="00E5266F">
      <w:r>
        <w:br w:type="page"/>
      </w:r>
    </w:p>
    <w:p w14:paraId="6BFEFED4" w14:textId="77777777" w:rsidR="00E5266F" w:rsidRPr="00A42C1E" w:rsidRDefault="00E5266F" w:rsidP="00E5266F">
      <w:pPr>
        <w:pStyle w:val="Heading2"/>
        <w:rPr>
          <w:b w:val="0"/>
          <w:bCs/>
          <w:sz w:val="24"/>
          <w:szCs w:val="24"/>
          <w:u w:val="single"/>
        </w:rPr>
      </w:pPr>
      <w:bookmarkStart w:id="10" w:name="_Toc1701530216"/>
      <w:r>
        <w:lastRenderedPageBreak/>
        <w:t>Safety and Bullying</w:t>
      </w:r>
      <w:bookmarkEnd w:id="10"/>
    </w:p>
    <w:p w14:paraId="3082FB8F" w14:textId="77777777" w:rsidR="00E5266F" w:rsidRPr="00D66BCA" w:rsidRDefault="00E5266F" w:rsidP="00E5266F">
      <w:pPr>
        <w:spacing w:line="245" w:lineRule="auto"/>
        <w:rPr>
          <w:rFonts w:cstheme="minorHAnsi"/>
          <w:i/>
          <w:iCs/>
          <w:szCs w:val="24"/>
        </w:rPr>
      </w:pPr>
      <w:r w:rsidRPr="00D66BCA">
        <w:rPr>
          <w:rFonts w:cstheme="minorHAnsi"/>
          <w:i/>
          <w:iCs/>
          <w:szCs w:val="24"/>
        </w:rPr>
        <w:t>The following questions are about bullying. Bullying is unwanted, aggressive behavior among school-aged children that involves a real or perceived power imbalance (such as the use of physical strength, access to embarrassing information, or popularity to control or harm others). Bullying can occur in person or through technology.</w:t>
      </w:r>
    </w:p>
    <w:p w14:paraId="2BF97032" w14:textId="77777777" w:rsidR="00E5266F" w:rsidRPr="00D66BCA" w:rsidRDefault="00E5266F" w:rsidP="00E5266F">
      <w:pPr>
        <w:spacing w:after="0" w:line="240" w:lineRule="auto"/>
        <w:rPr>
          <w:rFonts w:eastAsia="Calibri" w:cstheme="minorHAnsi"/>
          <w:color w:val="000000" w:themeColor="text1"/>
          <w:szCs w:val="24"/>
        </w:rPr>
      </w:pPr>
      <w:r w:rsidRPr="00D66BCA">
        <w:rPr>
          <w:rFonts w:eastAsia="Calibri" w:cstheme="minorHAnsi"/>
          <w:color w:val="000000" w:themeColor="text1"/>
          <w:szCs w:val="24"/>
        </w:rPr>
        <w:t xml:space="preserve">Q36. During the past 12 months, have you ever been bullied on school property? </w:t>
      </w:r>
    </w:p>
    <w:p w14:paraId="1B520070" w14:textId="558789D5" w:rsidR="00E5266F" w:rsidRPr="00A8016C" w:rsidRDefault="00E5266F" w:rsidP="00B56BAF">
      <w:pPr>
        <w:pStyle w:val="ListParagraph"/>
        <w:numPr>
          <w:ilvl w:val="0"/>
          <w:numId w:val="39"/>
        </w:numPr>
        <w:spacing w:after="0" w:line="240" w:lineRule="auto"/>
        <w:rPr>
          <w:rFonts w:eastAsia="Calibri" w:cstheme="minorHAnsi"/>
          <w:color w:val="000000" w:themeColor="text1"/>
          <w:szCs w:val="24"/>
        </w:rPr>
      </w:pPr>
      <w:r w:rsidRPr="00A8016C">
        <w:rPr>
          <w:rFonts w:eastAsia="Calibri" w:cstheme="minorHAnsi"/>
          <w:color w:val="000000" w:themeColor="text1"/>
          <w:szCs w:val="24"/>
        </w:rPr>
        <w:t xml:space="preserve">Yes </w:t>
      </w:r>
    </w:p>
    <w:p w14:paraId="33E78D19" w14:textId="05D1034C" w:rsidR="00E5266F" w:rsidRPr="00A8016C" w:rsidRDefault="00E5266F" w:rsidP="00B56BAF">
      <w:pPr>
        <w:pStyle w:val="ListParagraph"/>
        <w:numPr>
          <w:ilvl w:val="0"/>
          <w:numId w:val="39"/>
        </w:numPr>
        <w:spacing w:after="0" w:line="240" w:lineRule="auto"/>
        <w:rPr>
          <w:rFonts w:eastAsia="Calibri" w:cstheme="minorHAnsi"/>
          <w:color w:val="000000" w:themeColor="text1"/>
          <w:szCs w:val="24"/>
        </w:rPr>
      </w:pPr>
      <w:r w:rsidRPr="00A8016C">
        <w:rPr>
          <w:rFonts w:eastAsia="Calibri" w:cstheme="minorHAnsi"/>
          <w:color w:val="000000" w:themeColor="text1"/>
          <w:szCs w:val="24"/>
        </w:rPr>
        <w:t xml:space="preserve">No </w:t>
      </w:r>
    </w:p>
    <w:p w14:paraId="551CCBB3" w14:textId="77777777" w:rsidR="00E5266F" w:rsidRPr="00D66BCA" w:rsidRDefault="00E5266F" w:rsidP="00E5266F">
      <w:pPr>
        <w:spacing w:after="0" w:line="240" w:lineRule="auto"/>
        <w:rPr>
          <w:rFonts w:eastAsia="Calibri" w:cstheme="minorHAnsi"/>
          <w:color w:val="000000" w:themeColor="text1"/>
          <w:szCs w:val="24"/>
        </w:rPr>
      </w:pPr>
    </w:p>
    <w:p w14:paraId="4CBF8724" w14:textId="77777777" w:rsidR="00E5266F" w:rsidRPr="00D66BCA" w:rsidRDefault="00E5266F" w:rsidP="00E5266F">
      <w:pPr>
        <w:spacing w:after="0" w:line="240" w:lineRule="auto"/>
        <w:rPr>
          <w:rFonts w:eastAsia="Calibri" w:cstheme="minorHAnsi"/>
          <w:color w:val="000000" w:themeColor="text1"/>
          <w:szCs w:val="24"/>
        </w:rPr>
      </w:pPr>
      <w:r w:rsidRPr="00D66BCA">
        <w:rPr>
          <w:rFonts w:eastAsia="Calibri" w:cstheme="minorHAnsi"/>
          <w:color w:val="000000" w:themeColor="text1"/>
          <w:szCs w:val="24"/>
        </w:rPr>
        <w:t xml:space="preserve">Q37. During the past 12 months, have you ever been electronically bullied? (Count being bullied through texting, Instagram, Facebook, or other social media.) </w:t>
      </w:r>
    </w:p>
    <w:p w14:paraId="6AB0463E" w14:textId="6906B542" w:rsidR="00E5266F" w:rsidRPr="00A8016C" w:rsidRDefault="00E5266F" w:rsidP="00B56BAF">
      <w:pPr>
        <w:pStyle w:val="ListParagraph"/>
        <w:numPr>
          <w:ilvl w:val="0"/>
          <w:numId w:val="38"/>
        </w:numPr>
        <w:spacing w:after="0" w:line="240" w:lineRule="auto"/>
        <w:rPr>
          <w:rFonts w:eastAsia="Calibri" w:cstheme="minorHAnsi"/>
          <w:color w:val="000000" w:themeColor="text1"/>
          <w:szCs w:val="24"/>
        </w:rPr>
      </w:pPr>
      <w:r w:rsidRPr="00A8016C">
        <w:rPr>
          <w:rFonts w:eastAsia="Calibri" w:cstheme="minorHAnsi"/>
          <w:color w:val="000000" w:themeColor="text1"/>
          <w:szCs w:val="24"/>
        </w:rPr>
        <w:t>Yes</w:t>
      </w:r>
    </w:p>
    <w:p w14:paraId="0783B462" w14:textId="63DBBF07" w:rsidR="00E5266F" w:rsidRPr="00A8016C" w:rsidRDefault="00E5266F" w:rsidP="00B56BAF">
      <w:pPr>
        <w:pStyle w:val="ListParagraph"/>
        <w:numPr>
          <w:ilvl w:val="0"/>
          <w:numId w:val="38"/>
        </w:numPr>
        <w:spacing w:after="0" w:line="240" w:lineRule="auto"/>
        <w:rPr>
          <w:rFonts w:eastAsia="Calibri" w:cstheme="minorHAnsi"/>
          <w:color w:val="000000" w:themeColor="text1"/>
          <w:szCs w:val="24"/>
        </w:rPr>
      </w:pPr>
      <w:r w:rsidRPr="00A8016C">
        <w:rPr>
          <w:rFonts w:eastAsia="Calibri" w:cstheme="minorHAnsi"/>
          <w:color w:val="000000" w:themeColor="text1"/>
          <w:szCs w:val="24"/>
        </w:rPr>
        <w:t>No</w:t>
      </w:r>
    </w:p>
    <w:p w14:paraId="62ABD0BE" w14:textId="77777777" w:rsidR="00E5266F" w:rsidRPr="00D66BCA" w:rsidRDefault="00E5266F" w:rsidP="00E5266F">
      <w:pPr>
        <w:spacing w:line="245" w:lineRule="auto"/>
        <w:rPr>
          <w:rFonts w:cstheme="minorHAnsi"/>
          <w:szCs w:val="24"/>
        </w:rPr>
      </w:pPr>
    </w:p>
    <w:p w14:paraId="7473EB40" w14:textId="77777777" w:rsidR="00E5266F" w:rsidRPr="00D66BCA" w:rsidDel="001C701C" w:rsidRDefault="00E5266F" w:rsidP="00E5266F">
      <w:pPr>
        <w:spacing w:line="245" w:lineRule="auto"/>
        <w:rPr>
          <w:rFonts w:cstheme="minorHAnsi"/>
          <w:szCs w:val="24"/>
        </w:rPr>
      </w:pPr>
      <w:r w:rsidRPr="00D66BCA">
        <w:rPr>
          <w:rFonts w:cstheme="minorHAnsi"/>
          <w:szCs w:val="24"/>
        </w:rPr>
        <w:t xml:space="preserve">Q38. In the </w:t>
      </w:r>
      <w:r w:rsidRPr="00D66BCA">
        <w:rPr>
          <w:rFonts w:cstheme="minorHAnsi"/>
          <w:szCs w:val="24"/>
          <w:u w:val="single"/>
        </w:rPr>
        <w:t>past 30 days</w:t>
      </w:r>
      <w:r w:rsidRPr="00D66BCA">
        <w:rPr>
          <w:rFonts w:cstheme="minorHAnsi"/>
          <w:szCs w:val="24"/>
        </w:rPr>
        <w:t>, did you ever stay home because you felt unsafe going to school or being at school?</w:t>
      </w:r>
    </w:p>
    <w:p w14:paraId="1E14FB7A" w14:textId="77777777" w:rsidR="00E5266F" w:rsidRPr="00A8016C" w:rsidDel="001C701C" w:rsidRDefault="00E5266F" w:rsidP="00B56BAF">
      <w:pPr>
        <w:pStyle w:val="ListParagraph"/>
        <w:numPr>
          <w:ilvl w:val="0"/>
          <w:numId w:val="37"/>
        </w:numPr>
        <w:spacing w:after="0" w:line="240" w:lineRule="auto"/>
        <w:rPr>
          <w:rFonts w:cstheme="minorHAnsi"/>
          <w:szCs w:val="24"/>
        </w:rPr>
      </w:pPr>
      <w:r w:rsidRPr="00A8016C">
        <w:rPr>
          <w:rFonts w:cstheme="minorHAnsi"/>
          <w:szCs w:val="24"/>
        </w:rPr>
        <w:t>Yes</w:t>
      </w:r>
    </w:p>
    <w:p w14:paraId="2600294D" w14:textId="77777777" w:rsidR="00E5266F" w:rsidRPr="00A8016C" w:rsidDel="001C701C" w:rsidRDefault="00E5266F" w:rsidP="00B56BAF">
      <w:pPr>
        <w:pStyle w:val="ListParagraph"/>
        <w:numPr>
          <w:ilvl w:val="0"/>
          <w:numId w:val="37"/>
        </w:numPr>
        <w:spacing w:after="0" w:line="240" w:lineRule="auto"/>
        <w:rPr>
          <w:rFonts w:cstheme="minorHAnsi"/>
          <w:szCs w:val="24"/>
        </w:rPr>
      </w:pPr>
      <w:r w:rsidRPr="00A8016C">
        <w:rPr>
          <w:rFonts w:cstheme="minorHAnsi"/>
          <w:szCs w:val="24"/>
        </w:rPr>
        <w:t>No</w:t>
      </w:r>
    </w:p>
    <w:p w14:paraId="6F3D285D" w14:textId="77777777" w:rsidR="00E5266F" w:rsidRPr="00D66BCA" w:rsidDel="001C701C" w:rsidRDefault="00E5266F" w:rsidP="00E5266F">
      <w:pPr>
        <w:spacing w:line="245" w:lineRule="auto"/>
        <w:rPr>
          <w:rFonts w:cstheme="minorHAnsi"/>
          <w:szCs w:val="24"/>
        </w:rPr>
      </w:pPr>
    </w:p>
    <w:p w14:paraId="18427D3C" w14:textId="77777777" w:rsidR="00E5266F" w:rsidRPr="00D66BCA" w:rsidDel="001C701C" w:rsidRDefault="00E5266F" w:rsidP="00E5266F">
      <w:pPr>
        <w:spacing w:line="245" w:lineRule="auto"/>
        <w:rPr>
          <w:rFonts w:cstheme="minorHAnsi"/>
        </w:rPr>
      </w:pPr>
      <w:r w:rsidRPr="00D66BCA">
        <w:rPr>
          <w:rFonts w:eastAsia="Calibri" w:cstheme="minorHAnsi"/>
          <w:szCs w:val="24"/>
        </w:rPr>
        <w:t xml:space="preserve">Q39. During the past 12 months, were you in a physical fight? </w:t>
      </w:r>
    </w:p>
    <w:p w14:paraId="49CB2D9B" w14:textId="77777777" w:rsidR="00E5266F" w:rsidRPr="00A8016C" w:rsidDel="001C701C" w:rsidRDefault="00E5266F" w:rsidP="00B56BAF">
      <w:pPr>
        <w:pStyle w:val="ListParagraph"/>
        <w:numPr>
          <w:ilvl w:val="0"/>
          <w:numId w:val="35"/>
        </w:numPr>
        <w:spacing w:line="245" w:lineRule="auto"/>
        <w:rPr>
          <w:rFonts w:eastAsia="Calibri" w:cstheme="minorHAnsi"/>
          <w:szCs w:val="24"/>
        </w:rPr>
      </w:pPr>
      <w:r w:rsidRPr="00A8016C">
        <w:rPr>
          <w:rFonts w:eastAsia="Calibri" w:cstheme="minorHAnsi"/>
          <w:szCs w:val="24"/>
        </w:rPr>
        <w:t>Yes</w:t>
      </w:r>
    </w:p>
    <w:p w14:paraId="12A15FBD" w14:textId="77777777" w:rsidR="00E5266F" w:rsidRPr="00A8016C" w:rsidDel="001C701C" w:rsidRDefault="00E5266F" w:rsidP="00B56BAF">
      <w:pPr>
        <w:pStyle w:val="ListParagraph"/>
        <w:numPr>
          <w:ilvl w:val="0"/>
          <w:numId w:val="35"/>
        </w:numPr>
        <w:spacing w:line="245" w:lineRule="auto"/>
        <w:rPr>
          <w:rFonts w:eastAsia="Calibri" w:cstheme="minorHAnsi"/>
          <w:szCs w:val="24"/>
        </w:rPr>
      </w:pPr>
      <w:r w:rsidRPr="00A8016C">
        <w:rPr>
          <w:rFonts w:eastAsia="Calibri" w:cstheme="minorHAnsi"/>
          <w:szCs w:val="24"/>
        </w:rPr>
        <w:t>No [skip to 41]</w:t>
      </w:r>
    </w:p>
    <w:p w14:paraId="53E293A0" w14:textId="77777777" w:rsidR="00E5266F" w:rsidRPr="00D66BCA" w:rsidDel="001C701C" w:rsidRDefault="00E5266F" w:rsidP="00E5266F">
      <w:pPr>
        <w:spacing w:line="245" w:lineRule="auto"/>
        <w:rPr>
          <w:rFonts w:eastAsia="Calibri" w:cstheme="minorHAnsi"/>
          <w:szCs w:val="24"/>
        </w:rPr>
      </w:pPr>
    </w:p>
    <w:p w14:paraId="36464348" w14:textId="77777777" w:rsidR="00E5266F" w:rsidRPr="00D66BCA" w:rsidDel="001C701C" w:rsidRDefault="00E5266F" w:rsidP="00E5266F">
      <w:pPr>
        <w:spacing w:line="245" w:lineRule="auto"/>
        <w:rPr>
          <w:rFonts w:cstheme="minorHAnsi"/>
        </w:rPr>
      </w:pPr>
      <w:r w:rsidRPr="00D66BCA">
        <w:rPr>
          <w:rFonts w:eastAsia="Calibri" w:cstheme="minorHAnsi"/>
          <w:szCs w:val="24"/>
        </w:rPr>
        <w:t>Q40. [If yes to previous question] During the past 12 months, were you in a physical fight on school property?</w:t>
      </w:r>
    </w:p>
    <w:p w14:paraId="408FF90C" w14:textId="77777777" w:rsidR="00E5266F" w:rsidRPr="00D66BCA" w:rsidDel="001C701C" w:rsidRDefault="00E5266F" w:rsidP="00B56BAF">
      <w:pPr>
        <w:pStyle w:val="ListParagraph"/>
        <w:numPr>
          <w:ilvl w:val="0"/>
          <w:numId w:val="36"/>
        </w:numPr>
        <w:spacing w:line="245" w:lineRule="auto"/>
        <w:rPr>
          <w:rFonts w:cstheme="minorHAnsi"/>
        </w:rPr>
      </w:pPr>
      <w:r w:rsidRPr="00D66BCA">
        <w:rPr>
          <w:rFonts w:eastAsia="Calibri" w:cstheme="minorHAnsi"/>
          <w:szCs w:val="24"/>
        </w:rPr>
        <w:t>Yes</w:t>
      </w:r>
    </w:p>
    <w:p w14:paraId="6E521DAB" w14:textId="77777777" w:rsidR="00E5266F" w:rsidRPr="00D66BCA" w:rsidDel="001C701C" w:rsidRDefault="00E5266F" w:rsidP="00B56BAF">
      <w:pPr>
        <w:pStyle w:val="ListParagraph"/>
        <w:numPr>
          <w:ilvl w:val="0"/>
          <w:numId w:val="36"/>
        </w:numPr>
        <w:spacing w:line="245" w:lineRule="auto"/>
        <w:rPr>
          <w:rFonts w:eastAsia="Calibri" w:cstheme="minorHAnsi"/>
          <w:szCs w:val="24"/>
        </w:rPr>
      </w:pPr>
      <w:r w:rsidRPr="00D66BCA">
        <w:rPr>
          <w:rFonts w:eastAsia="Calibri" w:cstheme="minorHAnsi"/>
          <w:szCs w:val="24"/>
        </w:rPr>
        <w:t>No</w:t>
      </w:r>
    </w:p>
    <w:p w14:paraId="5F4920EE" w14:textId="77777777" w:rsidR="00E5266F" w:rsidDel="001C701C" w:rsidRDefault="00E5266F" w:rsidP="00E5266F">
      <w:pPr>
        <w:spacing w:after="0" w:line="240" w:lineRule="auto"/>
      </w:pPr>
      <w:r>
        <w:br w:type="page"/>
      </w:r>
    </w:p>
    <w:p w14:paraId="13813563" w14:textId="77777777" w:rsidR="00E5266F" w:rsidDel="001C701C" w:rsidRDefault="00E5266F" w:rsidP="00E5266F">
      <w:pPr>
        <w:pStyle w:val="Heading2"/>
      </w:pPr>
      <w:bookmarkStart w:id="11" w:name="_Toc2095203739"/>
      <w:r>
        <w:lastRenderedPageBreak/>
        <w:t>Mental Health</w:t>
      </w:r>
      <w:bookmarkEnd w:id="11"/>
    </w:p>
    <w:p w14:paraId="5EE9D228" w14:textId="77777777" w:rsidR="00E5266F" w:rsidDel="001C701C" w:rsidRDefault="00E5266F" w:rsidP="00E5266F">
      <w:pPr>
        <w:spacing w:after="0" w:line="240" w:lineRule="auto"/>
        <w:rPr>
          <w:i/>
          <w:iCs/>
          <w:szCs w:val="24"/>
        </w:rPr>
      </w:pPr>
      <w:r w:rsidRPr="6DE23119">
        <w:rPr>
          <w:i/>
          <w:iCs/>
          <w:szCs w:val="24"/>
        </w:rPr>
        <w:t xml:space="preserve">The next questions ask about sad feelings and attempted suicide.  Sometimes people feel so depressed about their future that they may consider attempting suicide, that is, taking some action to end their own life. </w:t>
      </w:r>
    </w:p>
    <w:p w14:paraId="4B303567" w14:textId="77777777" w:rsidR="00E5266F" w:rsidDel="001C701C" w:rsidRDefault="00E5266F" w:rsidP="00E5266F">
      <w:pPr>
        <w:spacing w:after="0" w:line="240" w:lineRule="auto"/>
        <w:rPr>
          <w:szCs w:val="24"/>
        </w:rPr>
      </w:pPr>
    </w:p>
    <w:p w14:paraId="137D8756" w14:textId="77777777" w:rsidR="00E5266F" w:rsidDel="001C701C" w:rsidRDefault="00E5266F" w:rsidP="00E5266F">
      <w:pPr>
        <w:spacing w:after="0" w:line="240" w:lineRule="auto"/>
        <w:ind w:left="576" w:hanging="576"/>
        <w:rPr>
          <w:szCs w:val="24"/>
        </w:rPr>
      </w:pPr>
      <w:r w:rsidRPr="16D7B2BC">
        <w:rPr>
          <w:szCs w:val="24"/>
        </w:rPr>
        <w:t xml:space="preserve">Q41. In the </w:t>
      </w:r>
      <w:r w:rsidRPr="16D7B2BC">
        <w:rPr>
          <w:szCs w:val="24"/>
          <w:u w:val="single"/>
        </w:rPr>
        <w:t>past 12 months</w:t>
      </w:r>
      <w:r w:rsidRPr="16D7B2BC">
        <w:rPr>
          <w:szCs w:val="24"/>
        </w:rPr>
        <w:t>, did you ever feel so sad or hopeless almost every day for 2 weeks or more in a row that you stopped doing some usual activities?</w:t>
      </w:r>
    </w:p>
    <w:p w14:paraId="51BDBCB1" w14:textId="77777777" w:rsidR="00E5266F" w:rsidRPr="00D06274" w:rsidDel="001C701C" w:rsidRDefault="00E5266F" w:rsidP="00B56BAF">
      <w:pPr>
        <w:pStyle w:val="ListParagraph"/>
        <w:numPr>
          <w:ilvl w:val="0"/>
          <w:numId w:val="45"/>
        </w:numPr>
        <w:spacing w:after="0" w:line="240" w:lineRule="auto"/>
        <w:rPr>
          <w:szCs w:val="24"/>
        </w:rPr>
      </w:pPr>
      <w:r w:rsidRPr="00D06274">
        <w:rPr>
          <w:szCs w:val="24"/>
        </w:rPr>
        <w:t>Yes</w:t>
      </w:r>
    </w:p>
    <w:p w14:paraId="76FCB2F5" w14:textId="77777777" w:rsidR="00E5266F" w:rsidRPr="00D06274" w:rsidDel="001C701C" w:rsidRDefault="00E5266F" w:rsidP="00B56BAF">
      <w:pPr>
        <w:pStyle w:val="ListParagraph"/>
        <w:numPr>
          <w:ilvl w:val="0"/>
          <w:numId w:val="45"/>
        </w:numPr>
        <w:spacing w:after="0" w:line="240" w:lineRule="auto"/>
        <w:rPr>
          <w:szCs w:val="24"/>
        </w:rPr>
      </w:pPr>
      <w:r w:rsidRPr="00D06274">
        <w:rPr>
          <w:szCs w:val="24"/>
        </w:rPr>
        <w:t>No</w:t>
      </w:r>
    </w:p>
    <w:p w14:paraId="576A46FB" w14:textId="77777777" w:rsidR="00E5266F" w:rsidDel="001C701C" w:rsidRDefault="00E5266F" w:rsidP="00E5266F">
      <w:pPr>
        <w:spacing w:after="0" w:line="240" w:lineRule="auto"/>
        <w:rPr>
          <w:szCs w:val="24"/>
        </w:rPr>
      </w:pPr>
    </w:p>
    <w:p w14:paraId="2331ED44" w14:textId="77777777" w:rsidR="00E5266F" w:rsidDel="001C701C" w:rsidRDefault="00E5266F" w:rsidP="00E5266F">
      <w:pPr>
        <w:spacing w:after="0" w:line="240" w:lineRule="auto"/>
        <w:rPr>
          <w:szCs w:val="24"/>
        </w:rPr>
      </w:pPr>
      <w:r w:rsidRPr="16D7B2BC">
        <w:rPr>
          <w:szCs w:val="24"/>
        </w:rPr>
        <w:t>Q42. In the past 12 months, have you thought about killing yourself?</w:t>
      </w:r>
    </w:p>
    <w:p w14:paraId="4D681AA0" w14:textId="77777777" w:rsidR="00E5266F" w:rsidRPr="00D06274" w:rsidDel="001C701C" w:rsidRDefault="00E5266F" w:rsidP="00B56BAF">
      <w:pPr>
        <w:pStyle w:val="ListParagraph"/>
        <w:numPr>
          <w:ilvl w:val="0"/>
          <w:numId w:val="44"/>
        </w:numPr>
        <w:spacing w:after="0" w:line="240" w:lineRule="auto"/>
        <w:rPr>
          <w:szCs w:val="24"/>
        </w:rPr>
      </w:pPr>
      <w:r w:rsidRPr="00D06274">
        <w:rPr>
          <w:szCs w:val="24"/>
        </w:rPr>
        <w:t>Yes</w:t>
      </w:r>
    </w:p>
    <w:p w14:paraId="2DD24C8F" w14:textId="77777777" w:rsidR="00E5266F" w:rsidRPr="00D06274" w:rsidDel="001C701C" w:rsidRDefault="00E5266F" w:rsidP="00B56BAF">
      <w:pPr>
        <w:pStyle w:val="ListParagraph"/>
        <w:numPr>
          <w:ilvl w:val="0"/>
          <w:numId w:val="44"/>
        </w:numPr>
        <w:spacing w:after="0" w:line="240" w:lineRule="auto"/>
        <w:rPr>
          <w:szCs w:val="24"/>
        </w:rPr>
      </w:pPr>
      <w:r w:rsidRPr="00D06274">
        <w:rPr>
          <w:szCs w:val="24"/>
        </w:rPr>
        <w:t>No [SKIP TO Q46]</w:t>
      </w:r>
    </w:p>
    <w:p w14:paraId="77CFDB05" w14:textId="77777777" w:rsidR="00E5266F" w:rsidDel="001C701C" w:rsidRDefault="00E5266F" w:rsidP="00E5266F">
      <w:pPr>
        <w:spacing w:after="0" w:line="240" w:lineRule="auto"/>
        <w:rPr>
          <w:szCs w:val="24"/>
        </w:rPr>
      </w:pPr>
    </w:p>
    <w:p w14:paraId="2685CA20" w14:textId="77777777" w:rsidR="00D06274" w:rsidRDefault="00E5266F" w:rsidP="00D06274">
      <w:pPr>
        <w:spacing w:after="0" w:line="240" w:lineRule="auto"/>
        <w:ind w:left="576" w:hanging="576"/>
        <w:rPr>
          <w:szCs w:val="24"/>
        </w:rPr>
      </w:pPr>
      <w:r w:rsidRPr="326EF5D8">
        <w:rPr>
          <w:szCs w:val="24"/>
        </w:rPr>
        <w:t>Q43. [IF YES to Q42] In the past 12 months, have you made a plan about how you would kill yourself?</w:t>
      </w:r>
    </w:p>
    <w:p w14:paraId="62C22357" w14:textId="282ECD46" w:rsidR="00E5266F" w:rsidRPr="00D06274" w:rsidDel="001C701C" w:rsidRDefault="00E5266F" w:rsidP="00B56BAF">
      <w:pPr>
        <w:pStyle w:val="ListParagraph"/>
        <w:numPr>
          <w:ilvl w:val="0"/>
          <w:numId w:val="43"/>
        </w:numPr>
        <w:spacing w:after="0" w:line="240" w:lineRule="auto"/>
        <w:rPr>
          <w:szCs w:val="24"/>
        </w:rPr>
      </w:pPr>
      <w:r w:rsidRPr="00D06274">
        <w:rPr>
          <w:szCs w:val="24"/>
        </w:rPr>
        <w:t>Yes</w:t>
      </w:r>
    </w:p>
    <w:p w14:paraId="4CD2B6C4" w14:textId="77777777" w:rsidR="00E5266F" w:rsidRPr="00D06274" w:rsidDel="001C701C" w:rsidRDefault="00E5266F" w:rsidP="00B56BAF">
      <w:pPr>
        <w:pStyle w:val="ListParagraph"/>
        <w:numPr>
          <w:ilvl w:val="0"/>
          <w:numId w:val="43"/>
        </w:numPr>
        <w:spacing w:after="0" w:line="240" w:lineRule="auto"/>
        <w:rPr>
          <w:szCs w:val="24"/>
        </w:rPr>
      </w:pPr>
      <w:r w:rsidRPr="00D06274">
        <w:rPr>
          <w:szCs w:val="24"/>
        </w:rPr>
        <w:t>No</w:t>
      </w:r>
    </w:p>
    <w:p w14:paraId="4ABA6833" w14:textId="77777777" w:rsidR="00E5266F" w:rsidDel="001C701C" w:rsidRDefault="00E5266F" w:rsidP="00E5266F">
      <w:pPr>
        <w:spacing w:after="0" w:line="240" w:lineRule="auto"/>
        <w:ind w:left="907" w:hanging="360"/>
        <w:contextualSpacing/>
        <w:rPr>
          <w:szCs w:val="24"/>
        </w:rPr>
      </w:pPr>
    </w:p>
    <w:p w14:paraId="6C3C550D" w14:textId="77777777" w:rsidR="00E5266F" w:rsidDel="001C701C" w:rsidRDefault="00E5266F" w:rsidP="00E5266F">
      <w:pPr>
        <w:spacing w:after="0" w:line="240" w:lineRule="auto"/>
        <w:rPr>
          <w:szCs w:val="24"/>
        </w:rPr>
      </w:pPr>
      <w:r w:rsidRPr="326EF5D8">
        <w:rPr>
          <w:szCs w:val="24"/>
        </w:rPr>
        <w:t xml:space="preserve">Q44. [IF YES TO Q42] In the past 12 months, have you tried to kill yourself? </w:t>
      </w:r>
    </w:p>
    <w:p w14:paraId="6197BC78" w14:textId="77777777" w:rsidR="00E5266F" w:rsidRPr="00D06274" w:rsidDel="001C701C" w:rsidRDefault="00E5266F" w:rsidP="00B56BAF">
      <w:pPr>
        <w:pStyle w:val="ListParagraph"/>
        <w:numPr>
          <w:ilvl w:val="0"/>
          <w:numId w:val="42"/>
        </w:numPr>
        <w:spacing w:after="0" w:line="240" w:lineRule="auto"/>
        <w:rPr>
          <w:szCs w:val="24"/>
        </w:rPr>
      </w:pPr>
      <w:r w:rsidRPr="00D06274">
        <w:rPr>
          <w:szCs w:val="24"/>
        </w:rPr>
        <w:t>Yes</w:t>
      </w:r>
    </w:p>
    <w:p w14:paraId="15264567" w14:textId="77777777" w:rsidR="00E5266F" w:rsidRPr="00D06274" w:rsidDel="001C701C" w:rsidRDefault="00E5266F" w:rsidP="00B56BAF">
      <w:pPr>
        <w:pStyle w:val="ListParagraph"/>
        <w:numPr>
          <w:ilvl w:val="0"/>
          <w:numId w:val="42"/>
        </w:numPr>
        <w:spacing w:after="0" w:line="240" w:lineRule="auto"/>
        <w:rPr>
          <w:szCs w:val="24"/>
        </w:rPr>
      </w:pPr>
      <w:r w:rsidRPr="00D06274">
        <w:rPr>
          <w:szCs w:val="24"/>
        </w:rPr>
        <w:t>No</w:t>
      </w:r>
    </w:p>
    <w:p w14:paraId="784132EB" w14:textId="77777777" w:rsidR="00E5266F" w:rsidDel="001C701C" w:rsidRDefault="00E5266F" w:rsidP="00E5266F">
      <w:pPr>
        <w:spacing w:after="0" w:line="240" w:lineRule="auto"/>
        <w:rPr>
          <w:szCs w:val="24"/>
        </w:rPr>
      </w:pPr>
    </w:p>
    <w:p w14:paraId="514E2E0F" w14:textId="3F49E6AB" w:rsidR="00D06274" w:rsidDel="001C701C" w:rsidRDefault="00E5266F" w:rsidP="00D06274">
      <w:pPr>
        <w:spacing w:after="0" w:line="240" w:lineRule="auto"/>
        <w:ind w:left="576" w:hanging="576"/>
        <w:rPr>
          <w:szCs w:val="24"/>
        </w:rPr>
      </w:pPr>
      <w:r w:rsidRPr="326EF5D8">
        <w:rPr>
          <w:szCs w:val="24"/>
        </w:rPr>
        <w:t>Q45. [IF YES to Q44] If you attempted to kill yourself in the past 12 months, did any attempt result in an injury, poisoning, or overdose that had to be treated by a doctor or nurse?</w:t>
      </w:r>
    </w:p>
    <w:p w14:paraId="7B9DFC2B" w14:textId="77777777" w:rsidR="00E5266F" w:rsidRPr="00D06274" w:rsidDel="001C701C" w:rsidRDefault="00E5266F" w:rsidP="00B56BAF">
      <w:pPr>
        <w:pStyle w:val="ListParagraph"/>
        <w:numPr>
          <w:ilvl w:val="0"/>
          <w:numId w:val="41"/>
        </w:numPr>
        <w:spacing w:after="0" w:line="240" w:lineRule="auto"/>
        <w:rPr>
          <w:szCs w:val="24"/>
        </w:rPr>
      </w:pPr>
      <w:r w:rsidRPr="00D06274">
        <w:rPr>
          <w:szCs w:val="24"/>
        </w:rPr>
        <w:t>Yes</w:t>
      </w:r>
    </w:p>
    <w:p w14:paraId="76DFF461" w14:textId="77777777" w:rsidR="00E5266F" w:rsidRPr="00D06274" w:rsidDel="001C701C" w:rsidRDefault="00E5266F" w:rsidP="00B56BAF">
      <w:pPr>
        <w:pStyle w:val="ListParagraph"/>
        <w:numPr>
          <w:ilvl w:val="0"/>
          <w:numId w:val="41"/>
        </w:numPr>
        <w:spacing w:after="0" w:line="240" w:lineRule="auto"/>
        <w:rPr>
          <w:szCs w:val="24"/>
        </w:rPr>
      </w:pPr>
      <w:r w:rsidRPr="00D06274">
        <w:rPr>
          <w:szCs w:val="24"/>
        </w:rPr>
        <w:t>No</w:t>
      </w:r>
    </w:p>
    <w:p w14:paraId="08AF29B3" w14:textId="77777777" w:rsidR="00E5266F" w:rsidDel="001C701C" w:rsidRDefault="00E5266F" w:rsidP="00E5266F">
      <w:pPr>
        <w:spacing w:after="0" w:line="240" w:lineRule="auto"/>
        <w:rPr>
          <w:szCs w:val="24"/>
        </w:rPr>
      </w:pPr>
    </w:p>
    <w:p w14:paraId="42DF6044" w14:textId="77777777" w:rsidR="00E5266F" w:rsidDel="001C701C" w:rsidRDefault="00E5266F" w:rsidP="00E5266F">
      <w:pPr>
        <w:spacing w:after="0" w:line="240" w:lineRule="auto"/>
        <w:rPr>
          <w:szCs w:val="24"/>
        </w:rPr>
      </w:pPr>
      <w:r w:rsidRPr="326EF5D8">
        <w:rPr>
          <w:szCs w:val="24"/>
        </w:rPr>
        <w:t>Q46. Are you able to get the mental health care you need, including treatment or counseling for your use of alcohol and drugs.</w:t>
      </w:r>
    </w:p>
    <w:p w14:paraId="0E7CD8F0" w14:textId="77777777" w:rsidR="00E5266F" w:rsidRPr="00A8016C" w:rsidDel="001C701C" w:rsidRDefault="00E5266F" w:rsidP="00B56BAF">
      <w:pPr>
        <w:pStyle w:val="ListParagraph"/>
        <w:numPr>
          <w:ilvl w:val="0"/>
          <w:numId w:val="40"/>
        </w:numPr>
        <w:spacing w:after="0" w:line="240" w:lineRule="auto"/>
        <w:rPr>
          <w:szCs w:val="24"/>
        </w:rPr>
      </w:pPr>
      <w:r w:rsidRPr="00A8016C">
        <w:rPr>
          <w:szCs w:val="24"/>
        </w:rPr>
        <w:t>Yes</w:t>
      </w:r>
    </w:p>
    <w:p w14:paraId="669B268F" w14:textId="77777777" w:rsidR="00E5266F" w:rsidRPr="00A8016C" w:rsidDel="001C701C" w:rsidRDefault="00E5266F" w:rsidP="00B56BAF">
      <w:pPr>
        <w:pStyle w:val="ListParagraph"/>
        <w:numPr>
          <w:ilvl w:val="0"/>
          <w:numId w:val="40"/>
        </w:numPr>
        <w:spacing w:after="0" w:line="240" w:lineRule="auto"/>
        <w:rPr>
          <w:szCs w:val="24"/>
        </w:rPr>
      </w:pPr>
      <w:r w:rsidRPr="00A8016C">
        <w:rPr>
          <w:szCs w:val="24"/>
        </w:rPr>
        <w:t>No</w:t>
      </w:r>
    </w:p>
    <w:p w14:paraId="69231EB4" w14:textId="77777777" w:rsidR="00E5266F" w:rsidDel="001C701C" w:rsidRDefault="00E5266F" w:rsidP="00E5266F">
      <w:pPr>
        <w:spacing w:after="0" w:line="240" w:lineRule="auto"/>
      </w:pPr>
    </w:p>
    <w:p w14:paraId="035DC8AB" w14:textId="77777777" w:rsidR="00E5266F" w:rsidDel="001C701C" w:rsidRDefault="00E5266F" w:rsidP="00E5266F">
      <w:pPr>
        <w:spacing w:line="245" w:lineRule="auto"/>
        <w:rPr>
          <w:szCs w:val="24"/>
        </w:rPr>
      </w:pPr>
    </w:p>
    <w:p w14:paraId="3FE80377" w14:textId="77777777" w:rsidR="00E5266F" w:rsidRDefault="00E5266F" w:rsidP="00E5266F">
      <w:r>
        <w:br w:type="page"/>
      </w:r>
    </w:p>
    <w:p w14:paraId="42D9C0AD" w14:textId="77777777" w:rsidR="00E5266F" w:rsidDel="001C701C" w:rsidRDefault="00E5266F" w:rsidP="00E5266F">
      <w:pPr>
        <w:pStyle w:val="Heading2"/>
      </w:pPr>
      <w:bookmarkStart w:id="12" w:name="_Toc318127983"/>
      <w:r>
        <w:lastRenderedPageBreak/>
        <w:t>Gambling</w:t>
      </w:r>
      <w:bookmarkEnd w:id="12"/>
    </w:p>
    <w:p w14:paraId="36C17B86" w14:textId="77777777" w:rsidR="00E5266F" w:rsidDel="001C701C" w:rsidRDefault="00E5266F" w:rsidP="00E5266F">
      <w:pPr>
        <w:spacing w:after="80" w:line="240" w:lineRule="auto"/>
        <w:rPr>
          <w:szCs w:val="24"/>
        </w:rPr>
      </w:pPr>
      <w:r w:rsidRPr="326EF5D8">
        <w:rPr>
          <w:szCs w:val="24"/>
        </w:rPr>
        <w:t xml:space="preserve">Q47. During the </w:t>
      </w:r>
      <w:r w:rsidRPr="326EF5D8">
        <w:rPr>
          <w:szCs w:val="24"/>
          <w:u w:val="single"/>
        </w:rPr>
        <w:t>past 30 days</w:t>
      </w:r>
      <w:r w:rsidRPr="326EF5D8">
        <w:rPr>
          <w:szCs w:val="24"/>
        </w:rPr>
        <w:t>, have you…?   [Yes / No response for each]</w:t>
      </w:r>
    </w:p>
    <w:p w14:paraId="37AC92E1" w14:textId="72D52A23" w:rsidR="00E5266F" w:rsidDel="001C701C" w:rsidRDefault="00E5266F" w:rsidP="00A8016C">
      <w:pPr>
        <w:tabs>
          <w:tab w:val="left" w:pos="900"/>
        </w:tabs>
        <w:spacing w:after="0" w:line="240" w:lineRule="auto"/>
        <w:ind w:left="900" w:hanging="360"/>
        <w:rPr>
          <w:szCs w:val="24"/>
        </w:rPr>
      </w:pPr>
      <w:r w:rsidRPr="49166564">
        <w:rPr>
          <w:szCs w:val="24"/>
        </w:rPr>
        <w:t xml:space="preserve">a. </w:t>
      </w:r>
      <w:r w:rsidR="00A8016C">
        <w:rPr>
          <w:szCs w:val="24"/>
        </w:rPr>
        <w:tab/>
      </w:r>
      <w:r w:rsidRPr="49166564">
        <w:rPr>
          <w:szCs w:val="24"/>
        </w:rPr>
        <w:t>Bet or wagered on sporting events (football, baseball, hockey, soccer, e-sports, etc.)</w:t>
      </w:r>
    </w:p>
    <w:p w14:paraId="728B9B5A" w14:textId="1814D8FD" w:rsidR="00E5266F" w:rsidDel="001C701C" w:rsidRDefault="00E5266F" w:rsidP="00E5266F">
      <w:pPr>
        <w:tabs>
          <w:tab w:val="left" w:pos="900"/>
        </w:tabs>
        <w:spacing w:after="0" w:line="240" w:lineRule="auto"/>
        <w:ind w:left="900" w:hanging="360"/>
        <w:rPr>
          <w:szCs w:val="24"/>
        </w:rPr>
      </w:pPr>
      <w:r w:rsidRPr="49166564">
        <w:rPr>
          <w:szCs w:val="24"/>
        </w:rPr>
        <w:t xml:space="preserve">b. </w:t>
      </w:r>
      <w:r w:rsidR="00A8016C">
        <w:rPr>
          <w:szCs w:val="24"/>
        </w:rPr>
        <w:tab/>
      </w:r>
      <w:r w:rsidRPr="49166564">
        <w:rPr>
          <w:szCs w:val="24"/>
        </w:rPr>
        <w:t>Bet or wagered on an internet fantasy sports contest (including season-long and daily fantasy sports)</w:t>
      </w:r>
    </w:p>
    <w:p w14:paraId="70D3AED3" w14:textId="53AC67BE" w:rsidR="00E5266F" w:rsidDel="001C701C" w:rsidRDefault="00E5266F" w:rsidP="00E5266F">
      <w:pPr>
        <w:tabs>
          <w:tab w:val="left" w:pos="900"/>
        </w:tabs>
        <w:spacing w:after="0" w:line="240" w:lineRule="auto"/>
        <w:ind w:left="540"/>
        <w:rPr>
          <w:szCs w:val="24"/>
        </w:rPr>
      </w:pPr>
      <w:r w:rsidRPr="49166564">
        <w:rPr>
          <w:szCs w:val="24"/>
        </w:rPr>
        <w:t>c.</w:t>
      </w:r>
      <w:r w:rsidR="00A8016C">
        <w:rPr>
          <w:szCs w:val="24"/>
        </w:rPr>
        <w:tab/>
      </w:r>
      <w:r w:rsidRPr="49166564">
        <w:rPr>
          <w:szCs w:val="24"/>
        </w:rPr>
        <w:t>Bet or wagered on card or dice games with friends or family (including poker)</w:t>
      </w:r>
    </w:p>
    <w:p w14:paraId="03E6BA7C" w14:textId="77777777" w:rsidR="00E5266F" w:rsidDel="001C701C" w:rsidRDefault="00E5266F" w:rsidP="00E5266F">
      <w:pPr>
        <w:tabs>
          <w:tab w:val="left" w:pos="900"/>
        </w:tabs>
        <w:spacing w:after="0" w:line="240" w:lineRule="auto"/>
        <w:ind w:left="900" w:hanging="360"/>
        <w:rPr>
          <w:szCs w:val="24"/>
        </w:rPr>
      </w:pPr>
      <w:r w:rsidRPr="16D7B2BC">
        <w:rPr>
          <w:szCs w:val="24"/>
        </w:rPr>
        <w:t>d.  Spent money on in-game or in-app purchases to extend play (online/internet, apps, video gaming, loot boxes, etc.)</w:t>
      </w:r>
    </w:p>
    <w:p w14:paraId="458CD4D4" w14:textId="607F5158" w:rsidR="00E5266F" w:rsidDel="001C701C" w:rsidRDefault="00E5266F" w:rsidP="00E5266F">
      <w:pPr>
        <w:tabs>
          <w:tab w:val="left" w:pos="900"/>
        </w:tabs>
        <w:spacing w:after="0" w:line="240" w:lineRule="auto"/>
        <w:ind w:left="540"/>
        <w:rPr>
          <w:szCs w:val="24"/>
        </w:rPr>
      </w:pPr>
      <w:r w:rsidRPr="49166564">
        <w:rPr>
          <w:szCs w:val="24"/>
        </w:rPr>
        <w:t xml:space="preserve">e. </w:t>
      </w:r>
      <w:r w:rsidR="00A8016C">
        <w:rPr>
          <w:szCs w:val="24"/>
        </w:rPr>
        <w:tab/>
      </w:r>
      <w:r w:rsidRPr="49166564">
        <w:rPr>
          <w:szCs w:val="24"/>
        </w:rPr>
        <w:t>Bet or wagered on games of skill such as pool, bowling, or dominoes</w:t>
      </w:r>
    </w:p>
    <w:p w14:paraId="46CDA22E" w14:textId="0663CAB7" w:rsidR="00E5266F" w:rsidRDefault="00E5266F" w:rsidP="00E5266F">
      <w:pPr>
        <w:tabs>
          <w:tab w:val="left" w:pos="900"/>
        </w:tabs>
        <w:spacing w:after="0" w:line="240" w:lineRule="auto"/>
        <w:ind w:left="540"/>
        <w:rPr>
          <w:szCs w:val="24"/>
        </w:rPr>
      </w:pPr>
      <w:r w:rsidRPr="16D7B2BC">
        <w:rPr>
          <w:szCs w:val="24"/>
        </w:rPr>
        <w:t xml:space="preserve">f.   </w:t>
      </w:r>
      <w:r w:rsidR="00A8016C">
        <w:rPr>
          <w:szCs w:val="24"/>
        </w:rPr>
        <w:tab/>
      </w:r>
      <w:r w:rsidRPr="16D7B2BC">
        <w:rPr>
          <w:szCs w:val="24"/>
        </w:rPr>
        <w:t>Purchased lottery scratch off tickets or lotto numbers</w:t>
      </w:r>
    </w:p>
    <w:p w14:paraId="30593864" w14:textId="77777777" w:rsidR="00D66BCA" w:rsidDel="001C701C" w:rsidRDefault="00D66BCA" w:rsidP="00E5266F">
      <w:pPr>
        <w:tabs>
          <w:tab w:val="left" w:pos="900"/>
        </w:tabs>
        <w:spacing w:after="0" w:line="240" w:lineRule="auto"/>
        <w:ind w:left="540"/>
        <w:rPr>
          <w:szCs w:val="24"/>
        </w:rPr>
      </w:pPr>
    </w:p>
    <w:p w14:paraId="59D39E65" w14:textId="77777777" w:rsidR="00E5266F" w:rsidDel="001C701C" w:rsidRDefault="00E5266F" w:rsidP="00E5266F">
      <w:pPr>
        <w:tabs>
          <w:tab w:val="left" w:pos="900"/>
        </w:tabs>
        <w:spacing w:after="0" w:line="240" w:lineRule="auto"/>
        <w:rPr>
          <w:szCs w:val="24"/>
        </w:rPr>
      </w:pPr>
    </w:p>
    <w:p w14:paraId="267060CF" w14:textId="77777777" w:rsidR="00E5266F" w:rsidRDefault="00E5266F" w:rsidP="00E5266F">
      <w:pPr>
        <w:pStyle w:val="Heading2"/>
        <w:rPr>
          <w:i/>
          <w:iCs/>
          <w:sz w:val="24"/>
          <w:szCs w:val="24"/>
          <w:u w:val="single"/>
        </w:rPr>
      </w:pPr>
      <w:bookmarkStart w:id="13" w:name="_Toc1608296684"/>
      <w:r>
        <w:t>Substance Use - Perceptions</w:t>
      </w:r>
      <w:bookmarkEnd w:id="13"/>
    </w:p>
    <w:p w14:paraId="403EB00E" w14:textId="77777777" w:rsidR="00E5266F" w:rsidRPr="00D66BCA" w:rsidRDefault="00E5266F" w:rsidP="00E5266F">
      <w:pPr>
        <w:spacing w:after="0" w:line="240" w:lineRule="auto"/>
        <w:ind w:left="576" w:hanging="576"/>
        <w:rPr>
          <w:rFonts w:cstheme="minorHAnsi"/>
          <w:b/>
          <w:bCs/>
          <w:szCs w:val="24"/>
        </w:rPr>
      </w:pPr>
      <w:r w:rsidRPr="00D66BCA">
        <w:rPr>
          <w:rFonts w:cstheme="minorHAnsi"/>
          <w:szCs w:val="24"/>
        </w:rPr>
        <w:t>Q48. Thinking about possible risks to physical or mental health, please indicate the level of risk for each of the following activities</w:t>
      </w:r>
    </w:p>
    <w:p w14:paraId="3FF4CE2C" w14:textId="77777777" w:rsidR="00E5266F" w:rsidRPr="00D66BCA" w:rsidRDefault="00E5266F" w:rsidP="00E5266F">
      <w:pPr>
        <w:spacing w:before="80" w:after="80"/>
        <w:jc w:val="center"/>
        <w:rPr>
          <w:rFonts w:cstheme="minorHAnsi"/>
          <w:szCs w:val="24"/>
        </w:rPr>
      </w:pPr>
      <w:r w:rsidRPr="00D66BCA">
        <w:rPr>
          <w:rFonts w:cstheme="minorHAnsi"/>
          <w:szCs w:val="24"/>
        </w:rPr>
        <w:t>Little or no risk        Slight risk        Moderate risk        High risk</w:t>
      </w:r>
    </w:p>
    <w:p w14:paraId="2D963398" w14:textId="77777777" w:rsidR="00E5266F" w:rsidRPr="00D66BCA" w:rsidRDefault="00E5266F" w:rsidP="00E5266F">
      <w:pPr>
        <w:tabs>
          <w:tab w:val="left" w:pos="720"/>
        </w:tabs>
        <w:spacing w:after="0" w:line="240" w:lineRule="auto"/>
        <w:ind w:left="810" w:hanging="263"/>
        <w:rPr>
          <w:rFonts w:cstheme="minorHAnsi"/>
          <w:szCs w:val="24"/>
        </w:rPr>
      </w:pPr>
      <w:r w:rsidRPr="00D66BCA">
        <w:rPr>
          <w:rFonts w:cstheme="minorHAnsi"/>
          <w:szCs w:val="24"/>
        </w:rPr>
        <w:t>a. Drinking 4 or more drinks of alcohol (beer, wine, alcoholic drinks, or hard liquor such as vodka, whiskey, rum, tequila, gin) within a couple of hours</w:t>
      </w:r>
    </w:p>
    <w:p w14:paraId="76461E3D" w14:textId="77777777" w:rsidR="00E5266F" w:rsidRPr="00D66BCA" w:rsidRDefault="00E5266F" w:rsidP="00E5266F">
      <w:pPr>
        <w:tabs>
          <w:tab w:val="left" w:pos="810"/>
        </w:tabs>
        <w:spacing w:after="0" w:line="240" w:lineRule="auto"/>
        <w:ind w:left="1080" w:hanging="540"/>
        <w:rPr>
          <w:rFonts w:cstheme="minorHAnsi"/>
          <w:szCs w:val="24"/>
        </w:rPr>
      </w:pPr>
      <w:r w:rsidRPr="00D66BCA">
        <w:rPr>
          <w:rFonts w:cstheme="minorHAnsi"/>
          <w:szCs w:val="24"/>
        </w:rPr>
        <w:t>b. Smoking cigarettes</w:t>
      </w:r>
    </w:p>
    <w:p w14:paraId="7B030A0F" w14:textId="77777777" w:rsidR="00E5266F" w:rsidRPr="00D66BCA" w:rsidRDefault="00E5266F" w:rsidP="00E5266F">
      <w:pPr>
        <w:tabs>
          <w:tab w:val="left" w:pos="810"/>
        </w:tabs>
        <w:spacing w:after="0" w:line="240" w:lineRule="auto"/>
        <w:ind w:left="540"/>
        <w:rPr>
          <w:rFonts w:cstheme="minorHAnsi"/>
          <w:szCs w:val="24"/>
        </w:rPr>
      </w:pPr>
      <w:r w:rsidRPr="00D66BCA">
        <w:rPr>
          <w:rFonts w:cstheme="minorHAnsi"/>
          <w:szCs w:val="24"/>
        </w:rPr>
        <w:t>c. Using marijuana (pot or weed)</w:t>
      </w:r>
    </w:p>
    <w:p w14:paraId="3EA5E40D" w14:textId="77777777" w:rsidR="00E5266F" w:rsidRPr="00D66BCA" w:rsidRDefault="00E5266F" w:rsidP="00E5266F">
      <w:pPr>
        <w:tabs>
          <w:tab w:val="left" w:pos="810"/>
        </w:tabs>
        <w:spacing w:after="0" w:line="240" w:lineRule="auto"/>
        <w:ind w:left="540"/>
        <w:rPr>
          <w:rFonts w:cstheme="minorHAnsi"/>
          <w:szCs w:val="24"/>
        </w:rPr>
      </w:pPr>
      <w:r w:rsidRPr="00D66BCA">
        <w:rPr>
          <w:rFonts w:cstheme="minorHAnsi"/>
          <w:szCs w:val="24"/>
        </w:rPr>
        <w:t>d. Gambling</w:t>
      </w:r>
    </w:p>
    <w:p w14:paraId="7D2A9146" w14:textId="77777777" w:rsidR="00E5266F" w:rsidRPr="00D66BCA" w:rsidRDefault="00E5266F" w:rsidP="00E5266F">
      <w:pPr>
        <w:tabs>
          <w:tab w:val="left" w:pos="810"/>
        </w:tabs>
        <w:spacing w:after="0" w:line="240" w:lineRule="auto"/>
        <w:ind w:left="540"/>
        <w:rPr>
          <w:rFonts w:cstheme="minorHAnsi"/>
          <w:szCs w:val="24"/>
        </w:rPr>
      </w:pPr>
      <w:r w:rsidRPr="00D66BCA">
        <w:rPr>
          <w:rFonts w:cstheme="minorHAnsi"/>
          <w:szCs w:val="24"/>
        </w:rPr>
        <w:t>e. Using methamphetamines (crank)</w:t>
      </w:r>
    </w:p>
    <w:p w14:paraId="6514205D" w14:textId="635C2188" w:rsidR="00E5266F" w:rsidRPr="00D66BCA" w:rsidRDefault="00E5266F" w:rsidP="00E5266F">
      <w:pPr>
        <w:tabs>
          <w:tab w:val="left" w:pos="810"/>
        </w:tabs>
        <w:spacing w:after="0" w:line="240" w:lineRule="auto"/>
        <w:ind w:left="540"/>
        <w:rPr>
          <w:rFonts w:cstheme="minorHAnsi"/>
          <w:szCs w:val="24"/>
        </w:rPr>
      </w:pPr>
      <w:r w:rsidRPr="00D66BCA">
        <w:rPr>
          <w:rFonts w:cstheme="minorHAnsi"/>
          <w:szCs w:val="24"/>
        </w:rPr>
        <w:t xml:space="preserve">f. </w:t>
      </w:r>
      <w:r w:rsidR="00A8016C">
        <w:rPr>
          <w:rFonts w:cstheme="minorHAnsi"/>
          <w:szCs w:val="24"/>
        </w:rPr>
        <w:tab/>
      </w:r>
      <w:r w:rsidRPr="00D66BCA">
        <w:rPr>
          <w:rFonts w:cstheme="minorHAnsi"/>
          <w:szCs w:val="24"/>
        </w:rPr>
        <w:t xml:space="preserve">Using cocaine </w:t>
      </w:r>
    </w:p>
    <w:p w14:paraId="502A8C64" w14:textId="77777777" w:rsidR="00E5266F" w:rsidRPr="00D66BCA" w:rsidRDefault="00E5266F" w:rsidP="00E5266F">
      <w:pPr>
        <w:tabs>
          <w:tab w:val="left" w:pos="810"/>
        </w:tabs>
        <w:spacing w:after="0" w:line="240" w:lineRule="auto"/>
        <w:ind w:left="810" w:hanging="263"/>
        <w:rPr>
          <w:rFonts w:cstheme="minorHAnsi"/>
          <w:szCs w:val="24"/>
        </w:rPr>
      </w:pPr>
      <w:r w:rsidRPr="00D66BCA">
        <w:rPr>
          <w:rFonts w:cstheme="minorHAnsi"/>
          <w:szCs w:val="24"/>
        </w:rPr>
        <w:t>h. Using any other illegal drug</w:t>
      </w:r>
    </w:p>
    <w:p w14:paraId="0B58B4CB" w14:textId="5BC65949" w:rsidR="00E5266F" w:rsidRPr="00D66BCA" w:rsidRDefault="00E5266F" w:rsidP="00E5266F">
      <w:pPr>
        <w:tabs>
          <w:tab w:val="left" w:pos="810"/>
        </w:tabs>
        <w:spacing w:after="0" w:line="240" w:lineRule="auto"/>
        <w:ind w:left="540"/>
        <w:rPr>
          <w:rFonts w:cstheme="minorHAnsi"/>
          <w:szCs w:val="24"/>
        </w:rPr>
      </w:pPr>
      <w:r w:rsidRPr="00D66BCA">
        <w:rPr>
          <w:rFonts w:cstheme="minorHAnsi"/>
          <w:szCs w:val="24"/>
        </w:rPr>
        <w:t xml:space="preserve">j. </w:t>
      </w:r>
      <w:r w:rsidR="00A8016C">
        <w:rPr>
          <w:rFonts w:cstheme="minorHAnsi"/>
          <w:szCs w:val="24"/>
        </w:rPr>
        <w:tab/>
      </w:r>
      <w:r w:rsidRPr="00D66BCA">
        <w:rPr>
          <w:rFonts w:cstheme="minorHAnsi"/>
          <w:szCs w:val="24"/>
        </w:rPr>
        <w:t xml:space="preserve">Using prescription medication for non-medical reasons </w:t>
      </w:r>
    </w:p>
    <w:p w14:paraId="651C88C4" w14:textId="025A42EE" w:rsidR="00E5266F" w:rsidRPr="00D66BCA" w:rsidRDefault="00E5266F" w:rsidP="00E5266F">
      <w:pPr>
        <w:tabs>
          <w:tab w:val="left" w:pos="810"/>
        </w:tabs>
        <w:spacing w:after="0" w:line="240" w:lineRule="auto"/>
        <w:ind w:left="810" w:hanging="263"/>
        <w:rPr>
          <w:rFonts w:eastAsia="Times New Roman" w:cstheme="minorHAnsi"/>
          <w:szCs w:val="24"/>
        </w:rPr>
      </w:pPr>
      <w:r w:rsidRPr="00D66BCA">
        <w:rPr>
          <w:rFonts w:eastAsia="Times New Roman" w:cstheme="minorHAnsi"/>
          <w:szCs w:val="24"/>
        </w:rPr>
        <w:t xml:space="preserve">k. </w:t>
      </w:r>
      <w:r w:rsidR="00A8016C">
        <w:rPr>
          <w:rFonts w:eastAsia="Times New Roman" w:cstheme="minorHAnsi"/>
          <w:szCs w:val="24"/>
        </w:rPr>
        <w:tab/>
      </w:r>
      <w:r w:rsidRPr="00D66BCA">
        <w:rPr>
          <w:rFonts w:eastAsia="Times New Roman" w:cstheme="minorHAnsi"/>
          <w:szCs w:val="24"/>
        </w:rPr>
        <w:t>Use of e-vapor products (vapes, JUUL, Vuse, NJOY, Elf Bar, Esco Bars, e-cigarettes, e-hookahs, vape pens, or mods)</w:t>
      </w:r>
    </w:p>
    <w:p w14:paraId="12B7A9D0" w14:textId="77777777" w:rsidR="00E5266F" w:rsidRPr="00D66BCA" w:rsidRDefault="00E5266F" w:rsidP="00E5266F">
      <w:pPr>
        <w:spacing w:before="240" w:after="0" w:line="240" w:lineRule="auto"/>
        <w:ind w:left="576" w:hanging="576"/>
        <w:rPr>
          <w:rFonts w:cstheme="minorHAnsi"/>
          <w:szCs w:val="24"/>
        </w:rPr>
      </w:pPr>
    </w:p>
    <w:p w14:paraId="2AFA458A" w14:textId="77777777" w:rsidR="00E5266F" w:rsidRPr="00D66BCA" w:rsidDel="001C701C" w:rsidRDefault="00E5266F" w:rsidP="00E5266F">
      <w:pPr>
        <w:spacing w:before="240" w:after="0" w:line="240" w:lineRule="auto"/>
        <w:ind w:left="576" w:hanging="576"/>
        <w:rPr>
          <w:rFonts w:cstheme="minorHAnsi"/>
          <w:szCs w:val="24"/>
        </w:rPr>
      </w:pPr>
      <w:r w:rsidRPr="00D66BCA">
        <w:rPr>
          <w:rFonts w:cstheme="minorHAnsi"/>
          <w:szCs w:val="24"/>
        </w:rPr>
        <w:t>Q49. How easy or hard do you think it would be for someone your age to get each of the following:</w:t>
      </w:r>
    </w:p>
    <w:p w14:paraId="5E4A82B7" w14:textId="77777777" w:rsidR="00E5266F" w:rsidRPr="00D66BCA" w:rsidDel="001C701C" w:rsidRDefault="00E5266F" w:rsidP="00E5266F">
      <w:pPr>
        <w:spacing w:before="40" w:after="40"/>
        <w:jc w:val="center"/>
        <w:rPr>
          <w:rFonts w:cstheme="minorHAnsi"/>
          <w:szCs w:val="24"/>
        </w:rPr>
      </w:pPr>
      <w:r w:rsidRPr="00D66BCA">
        <w:rPr>
          <w:rFonts w:cstheme="minorHAnsi"/>
          <w:szCs w:val="24"/>
        </w:rPr>
        <w:t>Very Hard      Hard      Easy      Very Easy      Don’t Know/Not sure</w:t>
      </w:r>
    </w:p>
    <w:p w14:paraId="6B85A089" w14:textId="0A0C883C" w:rsidR="00E5266F" w:rsidRPr="00D66BCA" w:rsidDel="001C701C" w:rsidRDefault="00E5266F" w:rsidP="00E5266F">
      <w:pPr>
        <w:spacing w:after="0" w:line="240" w:lineRule="auto"/>
        <w:ind w:left="540"/>
        <w:rPr>
          <w:rFonts w:cstheme="minorHAnsi"/>
          <w:szCs w:val="24"/>
        </w:rPr>
      </w:pPr>
      <w:r w:rsidRPr="00D66BCA">
        <w:rPr>
          <w:rFonts w:cstheme="minorHAnsi"/>
          <w:szCs w:val="24"/>
        </w:rPr>
        <w:t xml:space="preserve">a. </w:t>
      </w:r>
      <w:r w:rsidR="00A8016C">
        <w:rPr>
          <w:rFonts w:cstheme="minorHAnsi"/>
          <w:szCs w:val="24"/>
        </w:rPr>
        <w:t xml:space="preserve"> </w:t>
      </w:r>
      <w:r w:rsidRPr="00D66BCA">
        <w:rPr>
          <w:rFonts w:cstheme="minorHAnsi"/>
          <w:szCs w:val="24"/>
        </w:rPr>
        <w:t>Cigarettes</w:t>
      </w:r>
    </w:p>
    <w:p w14:paraId="006CA3DB" w14:textId="11309F24" w:rsidR="00E5266F" w:rsidRPr="00D66BCA" w:rsidDel="001C701C" w:rsidRDefault="00E5266F" w:rsidP="00A8016C">
      <w:pPr>
        <w:tabs>
          <w:tab w:val="left" w:pos="900"/>
        </w:tabs>
        <w:spacing w:after="0" w:line="240" w:lineRule="auto"/>
        <w:ind w:left="900" w:hanging="360"/>
        <w:rPr>
          <w:rFonts w:cstheme="minorHAnsi"/>
          <w:szCs w:val="24"/>
        </w:rPr>
      </w:pPr>
      <w:r w:rsidRPr="00D66BCA">
        <w:rPr>
          <w:rFonts w:cstheme="minorHAnsi"/>
          <w:szCs w:val="24"/>
        </w:rPr>
        <w:t xml:space="preserve">b. </w:t>
      </w:r>
      <w:r w:rsidR="00A8016C">
        <w:rPr>
          <w:rFonts w:cstheme="minorHAnsi"/>
          <w:szCs w:val="24"/>
        </w:rPr>
        <w:tab/>
      </w:r>
      <w:r w:rsidRPr="00D66BCA">
        <w:rPr>
          <w:rFonts w:cstheme="minorHAnsi"/>
          <w:szCs w:val="24"/>
        </w:rPr>
        <w:t>E-cigarettes, JUUL, vape-pen, e-hookah, mod-box, or other electronic cigarettes</w:t>
      </w:r>
    </w:p>
    <w:p w14:paraId="62D6B43D" w14:textId="5DFB6A79" w:rsidR="00E5266F" w:rsidRPr="00D66BCA" w:rsidDel="001C701C" w:rsidRDefault="00E5266F" w:rsidP="00E5266F">
      <w:pPr>
        <w:tabs>
          <w:tab w:val="left" w:pos="900"/>
        </w:tabs>
        <w:spacing w:after="0" w:line="240" w:lineRule="auto"/>
        <w:ind w:left="540"/>
        <w:rPr>
          <w:rFonts w:cstheme="minorHAnsi"/>
          <w:szCs w:val="24"/>
        </w:rPr>
      </w:pPr>
      <w:r w:rsidRPr="00D66BCA">
        <w:rPr>
          <w:rFonts w:cstheme="minorHAnsi"/>
          <w:szCs w:val="24"/>
        </w:rPr>
        <w:t xml:space="preserve">c. </w:t>
      </w:r>
      <w:r w:rsidR="00A8016C">
        <w:rPr>
          <w:rFonts w:cstheme="minorHAnsi"/>
          <w:szCs w:val="24"/>
        </w:rPr>
        <w:tab/>
      </w:r>
      <w:r w:rsidRPr="00D66BCA">
        <w:rPr>
          <w:rFonts w:cstheme="minorHAnsi"/>
          <w:szCs w:val="24"/>
        </w:rPr>
        <w:t>Alcoholic beverages (beer, wine, or liquor)</w:t>
      </w:r>
    </w:p>
    <w:p w14:paraId="61CD8464" w14:textId="1DD315FA" w:rsidR="00E5266F" w:rsidRPr="00D66BCA" w:rsidDel="001C701C" w:rsidRDefault="00E5266F" w:rsidP="00E5266F">
      <w:pPr>
        <w:tabs>
          <w:tab w:val="left" w:pos="900"/>
        </w:tabs>
        <w:spacing w:after="0" w:line="240" w:lineRule="auto"/>
        <w:ind w:left="540"/>
        <w:rPr>
          <w:rFonts w:cstheme="minorHAnsi"/>
          <w:szCs w:val="24"/>
        </w:rPr>
      </w:pPr>
      <w:r w:rsidRPr="00D66BCA">
        <w:rPr>
          <w:rFonts w:cstheme="minorHAnsi"/>
          <w:szCs w:val="24"/>
        </w:rPr>
        <w:t xml:space="preserve">d. </w:t>
      </w:r>
      <w:r w:rsidR="00A8016C">
        <w:rPr>
          <w:rFonts w:cstheme="minorHAnsi"/>
          <w:szCs w:val="24"/>
        </w:rPr>
        <w:tab/>
      </w:r>
      <w:r w:rsidRPr="00D66BCA">
        <w:rPr>
          <w:rFonts w:cstheme="minorHAnsi"/>
          <w:szCs w:val="24"/>
        </w:rPr>
        <w:t>Marijuana (pot or weed)</w:t>
      </w:r>
    </w:p>
    <w:p w14:paraId="245CDBC7" w14:textId="45FEE9CB" w:rsidR="00E5266F" w:rsidRPr="00D66BCA" w:rsidDel="001C701C" w:rsidRDefault="00E5266F" w:rsidP="00E5266F">
      <w:pPr>
        <w:tabs>
          <w:tab w:val="left" w:pos="900"/>
        </w:tabs>
        <w:spacing w:after="0" w:line="240" w:lineRule="auto"/>
        <w:ind w:left="540"/>
        <w:rPr>
          <w:rFonts w:cstheme="minorHAnsi"/>
          <w:szCs w:val="24"/>
        </w:rPr>
      </w:pPr>
      <w:r w:rsidRPr="00D66BCA">
        <w:rPr>
          <w:rFonts w:cstheme="minorHAnsi"/>
          <w:szCs w:val="24"/>
        </w:rPr>
        <w:t xml:space="preserve">e. </w:t>
      </w:r>
      <w:r w:rsidR="00A8016C">
        <w:rPr>
          <w:rFonts w:cstheme="minorHAnsi"/>
          <w:szCs w:val="24"/>
        </w:rPr>
        <w:tab/>
      </w:r>
      <w:r w:rsidRPr="00D66BCA">
        <w:rPr>
          <w:rFonts w:cstheme="minorHAnsi"/>
          <w:szCs w:val="24"/>
        </w:rPr>
        <w:t>Any other illegal drug (methamphetamine, heroin, cocaine, etc.)</w:t>
      </w:r>
    </w:p>
    <w:p w14:paraId="196826E7" w14:textId="5F5BDFA5" w:rsidR="00E5266F" w:rsidRPr="00D66BCA" w:rsidDel="001C701C" w:rsidRDefault="00E5266F" w:rsidP="00E5266F">
      <w:pPr>
        <w:tabs>
          <w:tab w:val="left" w:pos="900"/>
        </w:tabs>
        <w:spacing w:after="0" w:line="240" w:lineRule="auto"/>
        <w:ind w:left="540"/>
        <w:rPr>
          <w:rFonts w:cstheme="minorHAnsi"/>
          <w:szCs w:val="24"/>
        </w:rPr>
      </w:pPr>
      <w:r w:rsidRPr="00D66BCA">
        <w:rPr>
          <w:rFonts w:cstheme="minorHAnsi"/>
          <w:szCs w:val="24"/>
        </w:rPr>
        <w:t xml:space="preserve">f. </w:t>
      </w:r>
      <w:r w:rsidR="00A8016C">
        <w:rPr>
          <w:rFonts w:cstheme="minorHAnsi"/>
          <w:szCs w:val="24"/>
        </w:rPr>
        <w:tab/>
      </w:r>
      <w:r w:rsidRPr="00D66BCA">
        <w:rPr>
          <w:rFonts w:cstheme="minorHAnsi"/>
          <w:szCs w:val="24"/>
        </w:rPr>
        <w:t>A firearm (handgun, shotgun, rifle, etc.)</w:t>
      </w:r>
    </w:p>
    <w:p w14:paraId="4BA93BF1" w14:textId="629FA10B" w:rsidR="00E5266F" w:rsidRPr="00D66BCA" w:rsidDel="001C701C" w:rsidRDefault="00E5266F" w:rsidP="00E5266F">
      <w:pPr>
        <w:tabs>
          <w:tab w:val="left" w:pos="900"/>
        </w:tabs>
        <w:spacing w:after="0" w:line="240" w:lineRule="auto"/>
        <w:ind w:left="540"/>
        <w:rPr>
          <w:rFonts w:cstheme="minorHAnsi"/>
          <w:szCs w:val="24"/>
        </w:rPr>
      </w:pPr>
      <w:r w:rsidRPr="00D66BCA">
        <w:rPr>
          <w:rFonts w:cstheme="minorHAnsi"/>
          <w:szCs w:val="24"/>
        </w:rPr>
        <w:t xml:space="preserve">g. </w:t>
      </w:r>
      <w:r w:rsidR="00A8016C">
        <w:rPr>
          <w:rFonts w:cstheme="minorHAnsi"/>
          <w:szCs w:val="24"/>
        </w:rPr>
        <w:tab/>
      </w:r>
      <w:r w:rsidRPr="00D66BCA">
        <w:rPr>
          <w:rFonts w:cstheme="minorHAnsi"/>
          <w:szCs w:val="24"/>
        </w:rPr>
        <w:t>Prescription medication that is not prescribed for you by a doctor or nurse</w:t>
      </w:r>
    </w:p>
    <w:p w14:paraId="366D6617" w14:textId="20F2169D" w:rsidR="00E5266F" w:rsidRPr="00D66BCA" w:rsidDel="001C701C" w:rsidRDefault="00E5266F" w:rsidP="00E5266F">
      <w:pPr>
        <w:tabs>
          <w:tab w:val="left" w:pos="900"/>
        </w:tabs>
        <w:spacing w:after="0" w:line="240" w:lineRule="auto"/>
        <w:ind w:left="547"/>
        <w:rPr>
          <w:rFonts w:cstheme="minorHAnsi"/>
          <w:szCs w:val="24"/>
        </w:rPr>
      </w:pPr>
      <w:r w:rsidRPr="00D66BCA">
        <w:rPr>
          <w:rFonts w:cstheme="minorHAnsi"/>
          <w:szCs w:val="24"/>
        </w:rPr>
        <w:t xml:space="preserve">h. </w:t>
      </w:r>
      <w:r w:rsidR="00A8016C">
        <w:rPr>
          <w:rFonts w:cstheme="minorHAnsi"/>
          <w:szCs w:val="24"/>
        </w:rPr>
        <w:tab/>
      </w:r>
      <w:r w:rsidRPr="00D66BCA">
        <w:rPr>
          <w:rFonts w:cstheme="minorHAnsi"/>
          <w:szCs w:val="24"/>
        </w:rPr>
        <w:t>Lottery or scratch off tickets</w:t>
      </w:r>
    </w:p>
    <w:p w14:paraId="75D41DD3" w14:textId="69D5130A" w:rsidR="00E5266F" w:rsidRDefault="00E5266F" w:rsidP="00E5266F"/>
    <w:p w14:paraId="65891ABD" w14:textId="77777777" w:rsidR="00E5266F" w:rsidRDefault="00E5266F" w:rsidP="00E5266F">
      <w:pPr>
        <w:pStyle w:val="Heading2"/>
        <w:tabs>
          <w:tab w:val="left" w:pos="900"/>
        </w:tabs>
        <w:rPr>
          <w:i/>
          <w:iCs/>
          <w:sz w:val="24"/>
          <w:szCs w:val="24"/>
          <w:u w:val="single"/>
        </w:rPr>
      </w:pPr>
      <w:bookmarkStart w:id="14" w:name="_Toc360959271"/>
      <w:r>
        <w:t>Substance Use – Alcohol</w:t>
      </w:r>
      <w:bookmarkEnd w:id="14"/>
    </w:p>
    <w:p w14:paraId="57D3C4DD" w14:textId="77777777" w:rsidR="00E5266F" w:rsidRDefault="00E5266F" w:rsidP="00E5266F">
      <w:pPr>
        <w:spacing w:after="0"/>
        <w:ind w:left="540" w:hanging="540"/>
        <w:rPr>
          <w:szCs w:val="24"/>
        </w:rPr>
      </w:pPr>
      <w:r w:rsidRPr="16D7B2BC">
        <w:rPr>
          <w:szCs w:val="24"/>
        </w:rPr>
        <w:t>Q50. Have you ever had a drink (more than a few sips) of alcohol (beer, wine, alcoholic drinks, or hard liquor such as vodka, whiskey, rum, tequila, gin)?</w:t>
      </w:r>
    </w:p>
    <w:p w14:paraId="723423F4" w14:textId="77777777" w:rsidR="00E5266F" w:rsidRDefault="00E5266F" w:rsidP="00B56BAF">
      <w:pPr>
        <w:pStyle w:val="ListParagraph"/>
        <w:numPr>
          <w:ilvl w:val="0"/>
          <w:numId w:val="15"/>
        </w:numPr>
        <w:spacing w:after="0" w:line="240" w:lineRule="auto"/>
        <w:ind w:left="907"/>
        <w:rPr>
          <w:szCs w:val="24"/>
        </w:rPr>
      </w:pPr>
      <w:r>
        <w:rPr>
          <w:szCs w:val="24"/>
        </w:rPr>
        <w:t>Yes</w:t>
      </w:r>
    </w:p>
    <w:p w14:paraId="55544764" w14:textId="77777777" w:rsidR="00E5266F" w:rsidRPr="00735411" w:rsidRDefault="00E5266F" w:rsidP="00B56BAF">
      <w:pPr>
        <w:pStyle w:val="ListParagraph"/>
        <w:numPr>
          <w:ilvl w:val="0"/>
          <w:numId w:val="15"/>
        </w:numPr>
        <w:spacing w:after="0" w:line="240" w:lineRule="auto"/>
        <w:ind w:left="907"/>
        <w:rPr>
          <w:szCs w:val="24"/>
        </w:rPr>
      </w:pPr>
      <w:r w:rsidRPr="326EF5D8">
        <w:rPr>
          <w:szCs w:val="24"/>
        </w:rPr>
        <w:t>No [SKIP TO Q54]</w:t>
      </w:r>
    </w:p>
    <w:p w14:paraId="1D43BBFE" w14:textId="77777777" w:rsidR="00E5266F" w:rsidRPr="00031FD7" w:rsidRDefault="00E5266F" w:rsidP="00E5266F">
      <w:pPr>
        <w:spacing w:after="0"/>
        <w:rPr>
          <w:sz w:val="20"/>
          <w:szCs w:val="24"/>
        </w:rPr>
      </w:pPr>
    </w:p>
    <w:p w14:paraId="4A8FD1FE" w14:textId="77777777" w:rsidR="00E5266F" w:rsidRPr="00D10A67" w:rsidDel="001C701C" w:rsidRDefault="00E5266F" w:rsidP="00E5266F">
      <w:pPr>
        <w:spacing w:after="0"/>
        <w:ind w:left="1080" w:hanging="630"/>
        <w:rPr>
          <w:b/>
          <w:bCs/>
          <w:szCs w:val="24"/>
        </w:rPr>
      </w:pPr>
      <w:r w:rsidRPr="16D7B2BC">
        <w:rPr>
          <w:szCs w:val="24"/>
        </w:rPr>
        <w:t>Q50a. [IF Q50=YES] How old were you when you first drank (more than a few sips of) alcohol (beer, wine, alcoholic drinks, or hard liquor such as vodka, whiskey, rum, tequila, gin)?</w:t>
      </w:r>
    </w:p>
    <w:p w14:paraId="0A77EB7F" w14:textId="77777777" w:rsidR="00E5266F" w:rsidDel="001C701C" w:rsidRDefault="00E5266F" w:rsidP="00B56BAF">
      <w:pPr>
        <w:pStyle w:val="ListParagraph"/>
        <w:numPr>
          <w:ilvl w:val="0"/>
          <w:numId w:val="21"/>
        </w:numPr>
        <w:spacing w:after="0" w:line="240" w:lineRule="auto"/>
        <w:ind w:left="1350" w:hanging="270"/>
        <w:rPr>
          <w:szCs w:val="24"/>
        </w:rPr>
      </w:pPr>
      <w:r w:rsidRPr="53EA36D9">
        <w:rPr>
          <w:szCs w:val="24"/>
        </w:rPr>
        <w:t xml:space="preserve">8 or younger </w:t>
      </w:r>
    </w:p>
    <w:p w14:paraId="35922208" w14:textId="77777777" w:rsidR="00E5266F" w:rsidDel="001C701C" w:rsidRDefault="00E5266F" w:rsidP="00B56BAF">
      <w:pPr>
        <w:pStyle w:val="ListParagraph"/>
        <w:numPr>
          <w:ilvl w:val="0"/>
          <w:numId w:val="21"/>
        </w:numPr>
        <w:spacing w:after="0" w:line="240" w:lineRule="auto"/>
        <w:ind w:left="1350" w:hanging="270"/>
        <w:rPr>
          <w:szCs w:val="24"/>
        </w:rPr>
      </w:pPr>
      <w:r w:rsidRPr="53EA36D9">
        <w:rPr>
          <w:szCs w:val="24"/>
        </w:rPr>
        <w:t xml:space="preserve">9 or 10   </w:t>
      </w:r>
    </w:p>
    <w:p w14:paraId="42305DE7" w14:textId="77777777" w:rsidR="00E5266F" w:rsidDel="001C701C" w:rsidRDefault="00E5266F" w:rsidP="00B56BAF">
      <w:pPr>
        <w:pStyle w:val="ListParagraph"/>
        <w:numPr>
          <w:ilvl w:val="0"/>
          <w:numId w:val="21"/>
        </w:numPr>
        <w:spacing w:after="0" w:line="240" w:lineRule="auto"/>
        <w:ind w:left="1350" w:hanging="270"/>
        <w:rPr>
          <w:szCs w:val="24"/>
        </w:rPr>
      </w:pPr>
      <w:r w:rsidRPr="53EA36D9">
        <w:rPr>
          <w:szCs w:val="24"/>
        </w:rPr>
        <w:t xml:space="preserve">11 or 12    </w:t>
      </w:r>
    </w:p>
    <w:p w14:paraId="548F4E51" w14:textId="77777777" w:rsidR="00E5266F" w:rsidDel="001C701C" w:rsidRDefault="00E5266F" w:rsidP="00B56BAF">
      <w:pPr>
        <w:pStyle w:val="ListParagraph"/>
        <w:numPr>
          <w:ilvl w:val="0"/>
          <w:numId w:val="21"/>
        </w:numPr>
        <w:spacing w:after="0" w:line="240" w:lineRule="auto"/>
        <w:ind w:left="1350" w:hanging="270"/>
        <w:rPr>
          <w:szCs w:val="24"/>
        </w:rPr>
      </w:pPr>
      <w:r w:rsidRPr="53EA36D9">
        <w:rPr>
          <w:szCs w:val="24"/>
        </w:rPr>
        <w:t xml:space="preserve">13 or 14    </w:t>
      </w:r>
    </w:p>
    <w:p w14:paraId="18BC6CBE" w14:textId="77777777" w:rsidR="00E5266F" w:rsidRPr="00031FD7" w:rsidRDefault="00E5266F" w:rsidP="00E5266F">
      <w:pPr>
        <w:spacing w:after="0"/>
        <w:rPr>
          <w:sz w:val="20"/>
          <w:szCs w:val="24"/>
        </w:rPr>
      </w:pPr>
    </w:p>
    <w:p w14:paraId="0FA47D68" w14:textId="77777777" w:rsidR="00E5266F" w:rsidRDefault="00E5266F" w:rsidP="00E5266F">
      <w:pPr>
        <w:spacing w:after="0"/>
        <w:ind w:left="540" w:hanging="540"/>
        <w:rPr>
          <w:szCs w:val="24"/>
        </w:rPr>
      </w:pPr>
      <w:r w:rsidRPr="16D7B2BC">
        <w:rPr>
          <w:szCs w:val="24"/>
        </w:rPr>
        <w:t xml:space="preserve">Q51. [IF Q50=YES] In </w:t>
      </w:r>
      <w:r w:rsidRPr="16D7B2BC">
        <w:rPr>
          <w:szCs w:val="24"/>
          <w:u w:val="single"/>
        </w:rPr>
        <w:t>the past 30 days</w:t>
      </w:r>
      <w:r w:rsidRPr="16D7B2BC">
        <w:rPr>
          <w:szCs w:val="24"/>
        </w:rPr>
        <w:t xml:space="preserve">, have you had at least one drink of alcohol (glass, bottle or can of beer, glass of wine, liquor, or mixed drink)?   </w:t>
      </w:r>
    </w:p>
    <w:p w14:paraId="346BC417" w14:textId="77777777" w:rsidR="00E5266F" w:rsidRPr="00B61441" w:rsidRDefault="00E5266F" w:rsidP="00B56BAF">
      <w:pPr>
        <w:pStyle w:val="ListParagraph"/>
        <w:numPr>
          <w:ilvl w:val="0"/>
          <w:numId w:val="20"/>
        </w:numPr>
        <w:spacing w:after="0" w:line="240" w:lineRule="auto"/>
        <w:ind w:left="907"/>
        <w:rPr>
          <w:szCs w:val="24"/>
        </w:rPr>
      </w:pPr>
      <w:r w:rsidRPr="00B61441">
        <w:rPr>
          <w:szCs w:val="24"/>
        </w:rPr>
        <w:t>Yes</w:t>
      </w:r>
    </w:p>
    <w:p w14:paraId="254E80DF" w14:textId="77777777" w:rsidR="00E5266F" w:rsidRPr="00312A8B" w:rsidRDefault="00E5266F" w:rsidP="00B56BAF">
      <w:pPr>
        <w:pStyle w:val="ListParagraph"/>
        <w:numPr>
          <w:ilvl w:val="0"/>
          <w:numId w:val="20"/>
        </w:numPr>
        <w:spacing w:after="0" w:line="240" w:lineRule="auto"/>
        <w:ind w:left="907"/>
        <w:rPr>
          <w:szCs w:val="24"/>
        </w:rPr>
      </w:pPr>
      <w:r w:rsidRPr="326EF5D8">
        <w:rPr>
          <w:szCs w:val="24"/>
        </w:rPr>
        <w:t>No [SKIP TO Q54]</w:t>
      </w:r>
    </w:p>
    <w:p w14:paraId="4FB2AEAC" w14:textId="77777777" w:rsidR="00E5266F" w:rsidRPr="00031FD7" w:rsidRDefault="00E5266F" w:rsidP="00E5266F">
      <w:pPr>
        <w:spacing w:after="0"/>
        <w:rPr>
          <w:sz w:val="20"/>
          <w:szCs w:val="20"/>
        </w:rPr>
      </w:pPr>
    </w:p>
    <w:p w14:paraId="14E3D727" w14:textId="77777777" w:rsidR="00E5266F" w:rsidRPr="00D66BCA" w:rsidRDefault="00E5266F" w:rsidP="00E5266F">
      <w:pPr>
        <w:spacing w:after="0"/>
        <w:rPr>
          <w:rFonts w:eastAsia="Calibri" w:cstheme="minorHAnsi"/>
          <w:szCs w:val="24"/>
        </w:rPr>
      </w:pPr>
      <w:r w:rsidRPr="00D66BCA">
        <w:rPr>
          <w:rFonts w:eastAsia="Calibri" w:cstheme="minorHAnsi"/>
          <w:szCs w:val="24"/>
        </w:rPr>
        <w:t xml:space="preserve">Q52. [IF Q51 = YES] During the past 30 days, what is the largest number of alcoholic drinks you had in a row, that is, within a couple of hours? </w:t>
      </w:r>
    </w:p>
    <w:p w14:paraId="03C19E68" w14:textId="77777777" w:rsidR="00E5266F" w:rsidRPr="00D66BCA" w:rsidRDefault="00E5266F" w:rsidP="00B56BAF">
      <w:pPr>
        <w:pStyle w:val="ListParagraph"/>
        <w:numPr>
          <w:ilvl w:val="0"/>
          <w:numId w:val="7"/>
        </w:numPr>
        <w:spacing w:after="0" w:line="276" w:lineRule="auto"/>
        <w:rPr>
          <w:rFonts w:eastAsia="Calibri" w:cstheme="minorHAnsi"/>
          <w:szCs w:val="24"/>
        </w:rPr>
      </w:pPr>
      <w:r w:rsidRPr="00D66BCA">
        <w:rPr>
          <w:rFonts w:eastAsia="Calibri" w:cstheme="minorHAnsi"/>
          <w:szCs w:val="24"/>
        </w:rPr>
        <w:t xml:space="preserve">B. 1 or 2 drinks </w:t>
      </w:r>
    </w:p>
    <w:p w14:paraId="35E6A7D7" w14:textId="77777777" w:rsidR="00E5266F" w:rsidRPr="00D66BCA" w:rsidRDefault="00E5266F" w:rsidP="00B56BAF">
      <w:pPr>
        <w:pStyle w:val="ListParagraph"/>
        <w:numPr>
          <w:ilvl w:val="0"/>
          <w:numId w:val="7"/>
        </w:numPr>
        <w:spacing w:after="0" w:line="276" w:lineRule="auto"/>
        <w:rPr>
          <w:rFonts w:eastAsia="Calibri" w:cstheme="minorHAnsi"/>
          <w:szCs w:val="24"/>
        </w:rPr>
      </w:pPr>
      <w:r w:rsidRPr="00D66BCA">
        <w:rPr>
          <w:rFonts w:eastAsia="Calibri" w:cstheme="minorHAnsi"/>
          <w:szCs w:val="24"/>
        </w:rPr>
        <w:t xml:space="preserve">C. 3 drinks </w:t>
      </w:r>
    </w:p>
    <w:p w14:paraId="6CC1B573" w14:textId="77777777" w:rsidR="00E5266F" w:rsidRPr="00D66BCA" w:rsidRDefault="00E5266F" w:rsidP="00B56BAF">
      <w:pPr>
        <w:pStyle w:val="ListParagraph"/>
        <w:numPr>
          <w:ilvl w:val="0"/>
          <w:numId w:val="7"/>
        </w:numPr>
        <w:spacing w:after="0" w:line="276" w:lineRule="auto"/>
        <w:rPr>
          <w:rFonts w:eastAsia="Calibri" w:cstheme="minorHAnsi"/>
          <w:szCs w:val="24"/>
        </w:rPr>
      </w:pPr>
      <w:r w:rsidRPr="00D66BCA">
        <w:rPr>
          <w:rFonts w:eastAsia="Calibri" w:cstheme="minorHAnsi"/>
          <w:szCs w:val="24"/>
        </w:rPr>
        <w:t xml:space="preserve">D. 4 drinks </w:t>
      </w:r>
    </w:p>
    <w:p w14:paraId="5E5AEE84" w14:textId="77777777" w:rsidR="00E5266F" w:rsidRPr="00D66BCA" w:rsidRDefault="00E5266F" w:rsidP="00B56BAF">
      <w:pPr>
        <w:pStyle w:val="ListParagraph"/>
        <w:numPr>
          <w:ilvl w:val="0"/>
          <w:numId w:val="7"/>
        </w:numPr>
        <w:spacing w:after="0" w:line="276" w:lineRule="auto"/>
        <w:rPr>
          <w:rFonts w:eastAsia="Calibri" w:cstheme="minorHAnsi"/>
          <w:szCs w:val="24"/>
        </w:rPr>
      </w:pPr>
      <w:r w:rsidRPr="00D66BCA">
        <w:rPr>
          <w:rFonts w:eastAsia="Calibri" w:cstheme="minorHAnsi"/>
          <w:szCs w:val="24"/>
        </w:rPr>
        <w:t xml:space="preserve">E. 5 drinks </w:t>
      </w:r>
    </w:p>
    <w:p w14:paraId="617D33F7" w14:textId="77777777" w:rsidR="00E5266F" w:rsidRPr="00D66BCA" w:rsidRDefault="00E5266F" w:rsidP="00B56BAF">
      <w:pPr>
        <w:pStyle w:val="ListParagraph"/>
        <w:numPr>
          <w:ilvl w:val="0"/>
          <w:numId w:val="7"/>
        </w:numPr>
        <w:spacing w:after="0" w:line="276" w:lineRule="auto"/>
        <w:rPr>
          <w:rFonts w:eastAsia="Calibri" w:cstheme="minorHAnsi"/>
          <w:szCs w:val="24"/>
        </w:rPr>
      </w:pPr>
      <w:r w:rsidRPr="00D66BCA">
        <w:rPr>
          <w:rFonts w:eastAsia="Calibri" w:cstheme="minorHAnsi"/>
          <w:szCs w:val="24"/>
        </w:rPr>
        <w:t xml:space="preserve">F. 6 or 7 drinks </w:t>
      </w:r>
    </w:p>
    <w:p w14:paraId="1B3F67CB" w14:textId="77777777" w:rsidR="00E5266F" w:rsidRPr="00D66BCA" w:rsidRDefault="00E5266F" w:rsidP="00B56BAF">
      <w:pPr>
        <w:pStyle w:val="ListParagraph"/>
        <w:numPr>
          <w:ilvl w:val="0"/>
          <w:numId w:val="7"/>
        </w:numPr>
        <w:spacing w:after="0" w:line="276" w:lineRule="auto"/>
        <w:rPr>
          <w:rFonts w:eastAsia="Calibri" w:cstheme="minorHAnsi"/>
          <w:szCs w:val="24"/>
        </w:rPr>
      </w:pPr>
      <w:r w:rsidRPr="00D66BCA">
        <w:rPr>
          <w:rFonts w:eastAsia="Calibri" w:cstheme="minorHAnsi"/>
          <w:szCs w:val="24"/>
        </w:rPr>
        <w:t xml:space="preserve">G. 8 or 9 drinks </w:t>
      </w:r>
    </w:p>
    <w:p w14:paraId="6A7DA126" w14:textId="77777777" w:rsidR="00E5266F" w:rsidRPr="00D66BCA" w:rsidRDefault="00E5266F" w:rsidP="00B56BAF">
      <w:pPr>
        <w:pStyle w:val="ListParagraph"/>
        <w:numPr>
          <w:ilvl w:val="0"/>
          <w:numId w:val="7"/>
        </w:numPr>
        <w:spacing w:after="0" w:line="276" w:lineRule="auto"/>
        <w:rPr>
          <w:rFonts w:eastAsia="Calibri" w:cstheme="minorHAnsi"/>
          <w:szCs w:val="24"/>
        </w:rPr>
      </w:pPr>
      <w:r w:rsidRPr="00D66BCA">
        <w:rPr>
          <w:rFonts w:eastAsia="Calibri" w:cstheme="minorHAnsi"/>
          <w:szCs w:val="24"/>
        </w:rPr>
        <w:t>H. 10 or more drinks</w:t>
      </w:r>
    </w:p>
    <w:p w14:paraId="709C16CD" w14:textId="77777777" w:rsidR="00E5266F" w:rsidRDefault="00E5266F" w:rsidP="00E5266F">
      <w:pPr>
        <w:spacing w:after="0"/>
        <w:rPr>
          <w:szCs w:val="24"/>
        </w:rPr>
      </w:pPr>
      <w:r w:rsidRPr="16D7B2BC">
        <w:rPr>
          <w:szCs w:val="24"/>
        </w:rPr>
        <w:t xml:space="preserve">Q53. [IF Q51=YES] In the past 30 days, did you get </w:t>
      </w:r>
      <w:r w:rsidRPr="16D7B2BC">
        <w:rPr>
          <w:szCs w:val="24"/>
          <w:u w:val="single"/>
        </w:rPr>
        <w:t>alcohol</w:t>
      </w:r>
      <w:r w:rsidRPr="16D7B2BC">
        <w:rPr>
          <w:szCs w:val="24"/>
        </w:rPr>
        <w:t xml:space="preserve"> in the following ways? </w:t>
      </w:r>
    </w:p>
    <w:p w14:paraId="2F23BB2C" w14:textId="77777777" w:rsidR="00E5266F" w:rsidRPr="00031FD7" w:rsidRDefault="00E5266F" w:rsidP="00E5266F">
      <w:pPr>
        <w:ind w:firstLine="547"/>
        <w:rPr>
          <w:szCs w:val="24"/>
        </w:rPr>
      </w:pPr>
      <w:r>
        <w:rPr>
          <w:szCs w:val="24"/>
        </w:rPr>
        <w:t>[Yes / No response for each]</w:t>
      </w:r>
    </w:p>
    <w:p w14:paraId="08D054D7" w14:textId="3305E489" w:rsidR="00E5266F" w:rsidRPr="006A3F88" w:rsidRDefault="00E5266F" w:rsidP="00E5266F">
      <w:pPr>
        <w:tabs>
          <w:tab w:val="left" w:pos="900"/>
        </w:tabs>
        <w:spacing w:after="0" w:line="240" w:lineRule="auto"/>
        <w:ind w:left="540"/>
        <w:rPr>
          <w:szCs w:val="24"/>
        </w:rPr>
      </w:pPr>
      <w:r w:rsidRPr="3F318D02">
        <w:rPr>
          <w:szCs w:val="24"/>
        </w:rPr>
        <w:t xml:space="preserve">a. </w:t>
      </w:r>
      <w:r w:rsidR="00D66BCA">
        <w:rPr>
          <w:szCs w:val="24"/>
        </w:rPr>
        <w:tab/>
      </w:r>
      <w:r w:rsidRPr="3F318D02">
        <w:rPr>
          <w:szCs w:val="24"/>
        </w:rPr>
        <w:t xml:space="preserve">I bought it. </w:t>
      </w:r>
    </w:p>
    <w:p w14:paraId="3B536504" w14:textId="7B1D6DB0" w:rsidR="00E5266F" w:rsidRPr="006A3F88" w:rsidRDefault="00E5266F" w:rsidP="00E5266F">
      <w:pPr>
        <w:tabs>
          <w:tab w:val="left" w:pos="900"/>
        </w:tabs>
        <w:spacing w:after="0" w:line="240" w:lineRule="auto"/>
        <w:ind w:left="540"/>
        <w:rPr>
          <w:szCs w:val="24"/>
        </w:rPr>
      </w:pPr>
      <w:r w:rsidRPr="3F318D02">
        <w:rPr>
          <w:szCs w:val="24"/>
        </w:rPr>
        <w:t xml:space="preserve">b. </w:t>
      </w:r>
      <w:r w:rsidR="00D66BCA">
        <w:rPr>
          <w:szCs w:val="24"/>
        </w:rPr>
        <w:tab/>
      </w:r>
      <w:r w:rsidRPr="3F318D02">
        <w:rPr>
          <w:szCs w:val="24"/>
        </w:rPr>
        <w:t>I gave someone money to buy it.</w:t>
      </w:r>
    </w:p>
    <w:p w14:paraId="09572B0A" w14:textId="12E876AC" w:rsidR="00E5266F" w:rsidRDefault="00E5266F" w:rsidP="00E5266F">
      <w:pPr>
        <w:tabs>
          <w:tab w:val="left" w:pos="900"/>
        </w:tabs>
        <w:spacing w:after="0" w:line="240" w:lineRule="auto"/>
        <w:ind w:left="540"/>
        <w:rPr>
          <w:szCs w:val="24"/>
        </w:rPr>
      </w:pPr>
      <w:r w:rsidRPr="3F318D02">
        <w:rPr>
          <w:szCs w:val="24"/>
        </w:rPr>
        <w:t xml:space="preserve">c. </w:t>
      </w:r>
      <w:r w:rsidR="00D66BCA">
        <w:rPr>
          <w:szCs w:val="24"/>
        </w:rPr>
        <w:tab/>
      </w:r>
      <w:r w:rsidRPr="3F318D02">
        <w:rPr>
          <w:szCs w:val="24"/>
        </w:rPr>
        <w:t>A parent/guardian gave it to me.</w:t>
      </w:r>
    </w:p>
    <w:p w14:paraId="701AD747" w14:textId="2C429F5D" w:rsidR="00E5266F" w:rsidRPr="006A3F88" w:rsidRDefault="00E5266F" w:rsidP="00E5266F">
      <w:pPr>
        <w:tabs>
          <w:tab w:val="left" w:pos="900"/>
        </w:tabs>
        <w:spacing w:after="0" w:line="240" w:lineRule="auto"/>
        <w:ind w:left="540"/>
        <w:rPr>
          <w:szCs w:val="24"/>
        </w:rPr>
      </w:pPr>
      <w:r w:rsidRPr="3F318D02">
        <w:rPr>
          <w:szCs w:val="24"/>
        </w:rPr>
        <w:t xml:space="preserve">d. </w:t>
      </w:r>
      <w:r w:rsidR="00D66BCA">
        <w:rPr>
          <w:szCs w:val="24"/>
        </w:rPr>
        <w:tab/>
      </w:r>
      <w:r w:rsidRPr="3F318D02">
        <w:rPr>
          <w:szCs w:val="24"/>
        </w:rPr>
        <w:t>I took it from my parent/guardian’s cabinet/refrigerator.</w:t>
      </w:r>
    </w:p>
    <w:p w14:paraId="50C1A4EB" w14:textId="2A9B8B7A" w:rsidR="00E5266F" w:rsidRPr="006A3F88" w:rsidRDefault="00E5266F" w:rsidP="00E5266F">
      <w:pPr>
        <w:tabs>
          <w:tab w:val="left" w:pos="900"/>
        </w:tabs>
        <w:spacing w:after="0" w:line="240" w:lineRule="auto"/>
        <w:ind w:left="540"/>
        <w:rPr>
          <w:szCs w:val="24"/>
        </w:rPr>
      </w:pPr>
      <w:r w:rsidRPr="3F318D02">
        <w:rPr>
          <w:szCs w:val="24"/>
        </w:rPr>
        <w:t xml:space="preserve">e. </w:t>
      </w:r>
      <w:r w:rsidR="00D66BCA">
        <w:rPr>
          <w:szCs w:val="24"/>
        </w:rPr>
        <w:tab/>
      </w:r>
      <w:r w:rsidRPr="3F318D02">
        <w:rPr>
          <w:szCs w:val="24"/>
        </w:rPr>
        <w:t>I got it at a party.</w:t>
      </w:r>
    </w:p>
    <w:p w14:paraId="2FE0BB64" w14:textId="3919B758" w:rsidR="00E5266F" w:rsidRPr="006A3F88" w:rsidRDefault="00E5266F" w:rsidP="00E5266F">
      <w:pPr>
        <w:tabs>
          <w:tab w:val="left" w:pos="900"/>
        </w:tabs>
        <w:spacing w:after="0" w:line="240" w:lineRule="auto"/>
        <w:ind w:left="540"/>
        <w:rPr>
          <w:szCs w:val="24"/>
        </w:rPr>
      </w:pPr>
      <w:r w:rsidRPr="3F318D02">
        <w:rPr>
          <w:szCs w:val="24"/>
        </w:rPr>
        <w:t xml:space="preserve">f. </w:t>
      </w:r>
      <w:r w:rsidR="00D66BCA">
        <w:rPr>
          <w:szCs w:val="24"/>
        </w:rPr>
        <w:tab/>
      </w:r>
      <w:r w:rsidRPr="3F318D02">
        <w:rPr>
          <w:szCs w:val="24"/>
        </w:rPr>
        <w:t>A friend who is under 21 gave to me.</w:t>
      </w:r>
    </w:p>
    <w:p w14:paraId="5B81B402" w14:textId="1159B24C" w:rsidR="00E5266F" w:rsidRDefault="00E5266F" w:rsidP="00E5266F">
      <w:pPr>
        <w:tabs>
          <w:tab w:val="left" w:pos="900"/>
        </w:tabs>
        <w:spacing w:after="0" w:line="240" w:lineRule="auto"/>
        <w:ind w:left="540"/>
        <w:rPr>
          <w:szCs w:val="24"/>
        </w:rPr>
      </w:pPr>
      <w:r w:rsidRPr="3F318D02">
        <w:rPr>
          <w:szCs w:val="24"/>
        </w:rPr>
        <w:t xml:space="preserve">g. </w:t>
      </w:r>
      <w:r w:rsidR="00D66BCA">
        <w:rPr>
          <w:szCs w:val="24"/>
        </w:rPr>
        <w:tab/>
      </w:r>
      <w:r w:rsidRPr="3F318D02">
        <w:rPr>
          <w:szCs w:val="24"/>
        </w:rPr>
        <w:t>A friend who is 21 or over gave it to me.</w:t>
      </w:r>
    </w:p>
    <w:p w14:paraId="19E391E9" w14:textId="77777777" w:rsidR="00E5266F" w:rsidRDefault="00E5266F" w:rsidP="00E5266F">
      <w:pPr>
        <w:tabs>
          <w:tab w:val="left" w:pos="900"/>
        </w:tabs>
        <w:spacing w:after="0" w:line="240" w:lineRule="auto"/>
        <w:ind w:left="540"/>
        <w:rPr>
          <w:szCs w:val="24"/>
        </w:rPr>
      </w:pPr>
    </w:p>
    <w:p w14:paraId="4A6161AC" w14:textId="77777777" w:rsidR="00E5266F" w:rsidRDefault="00E5266F" w:rsidP="00E5266F">
      <w:pPr>
        <w:tabs>
          <w:tab w:val="left" w:pos="720"/>
        </w:tabs>
        <w:spacing w:after="0" w:line="240" w:lineRule="auto"/>
        <w:ind w:left="540"/>
        <w:rPr>
          <w:szCs w:val="24"/>
        </w:rPr>
      </w:pPr>
    </w:p>
    <w:p w14:paraId="60E807AE" w14:textId="77777777" w:rsidR="00D66BCA" w:rsidRDefault="00D66BCA" w:rsidP="00E5266F">
      <w:pPr>
        <w:tabs>
          <w:tab w:val="left" w:pos="720"/>
        </w:tabs>
        <w:spacing w:after="0" w:line="240" w:lineRule="auto"/>
        <w:ind w:left="540"/>
        <w:rPr>
          <w:szCs w:val="24"/>
        </w:rPr>
      </w:pPr>
    </w:p>
    <w:p w14:paraId="07A8D955" w14:textId="77777777" w:rsidR="00D66BCA" w:rsidRDefault="00D66BCA" w:rsidP="00E5266F">
      <w:pPr>
        <w:tabs>
          <w:tab w:val="left" w:pos="720"/>
        </w:tabs>
        <w:spacing w:after="0" w:line="240" w:lineRule="auto"/>
        <w:ind w:left="540"/>
        <w:rPr>
          <w:szCs w:val="24"/>
        </w:rPr>
      </w:pPr>
    </w:p>
    <w:p w14:paraId="4A6C8080" w14:textId="77777777" w:rsidR="00D66BCA" w:rsidRDefault="00D66BCA" w:rsidP="00E5266F">
      <w:pPr>
        <w:tabs>
          <w:tab w:val="left" w:pos="720"/>
        </w:tabs>
        <w:spacing w:after="0" w:line="240" w:lineRule="auto"/>
        <w:ind w:left="540"/>
        <w:rPr>
          <w:szCs w:val="24"/>
        </w:rPr>
      </w:pPr>
    </w:p>
    <w:p w14:paraId="14ECEF02" w14:textId="77777777" w:rsidR="00E5266F" w:rsidRPr="0074121A" w:rsidRDefault="00E5266F" w:rsidP="00E5266F">
      <w:pPr>
        <w:spacing w:after="0"/>
        <w:ind w:left="576" w:hanging="576"/>
        <w:rPr>
          <w:b/>
          <w:bCs/>
          <w:szCs w:val="24"/>
        </w:rPr>
      </w:pPr>
      <w:r w:rsidRPr="16D7B2BC">
        <w:rPr>
          <w:szCs w:val="24"/>
        </w:rPr>
        <w:t>Q54. In the past year, have you driven a car or other motorized vehicle (ATV, tractor, moped) after using any amount of alcohol, recreational or non-prescribed drugs?</w:t>
      </w:r>
    </w:p>
    <w:p w14:paraId="6099EC4D" w14:textId="77777777" w:rsidR="00E5266F" w:rsidRDefault="00E5266F" w:rsidP="00B56BAF">
      <w:pPr>
        <w:numPr>
          <w:ilvl w:val="0"/>
          <w:numId w:val="19"/>
        </w:numPr>
        <w:spacing w:after="0" w:line="240" w:lineRule="auto"/>
        <w:ind w:left="907"/>
        <w:rPr>
          <w:szCs w:val="24"/>
        </w:rPr>
      </w:pPr>
      <w:r w:rsidRPr="3F318D02">
        <w:rPr>
          <w:szCs w:val="24"/>
        </w:rPr>
        <w:t>I have not driven a car in the past 12 months.</w:t>
      </w:r>
    </w:p>
    <w:p w14:paraId="0C0B383E" w14:textId="77777777" w:rsidR="00E5266F" w:rsidRPr="0074121A" w:rsidRDefault="00E5266F" w:rsidP="00B56BAF">
      <w:pPr>
        <w:numPr>
          <w:ilvl w:val="0"/>
          <w:numId w:val="19"/>
        </w:numPr>
        <w:spacing w:after="0" w:line="240" w:lineRule="auto"/>
        <w:ind w:left="907"/>
        <w:rPr>
          <w:szCs w:val="24"/>
        </w:rPr>
      </w:pPr>
      <w:r>
        <w:rPr>
          <w:szCs w:val="24"/>
        </w:rPr>
        <w:t>Yes</w:t>
      </w:r>
    </w:p>
    <w:p w14:paraId="25795613" w14:textId="77777777" w:rsidR="00E5266F" w:rsidRPr="0074121A" w:rsidRDefault="00E5266F" w:rsidP="00B56BAF">
      <w:pPr>
        <w:numPr>
          <w:ilvl w:val="0"/>
          <w:numId w:val="19"/>
        </w:numPr>
        <w:spacing w:after="0" w:line="240" w:lineRule="auto"/>
        <w:ind w:left="907"/>
        <w:rPr>
          <w:szCs w:val="24"/>
        </w:rPr>
      </w:pPr>
      <w:r>
        <w:rPr>
          <w:szCs w:val="24"/>
        </w:rPr>
        <w:t>No</w:t>
      </w:r>
    </w:p>
    <w:p w14:paraId="3AE7EF8B" w14:textId="77777777" w:rsidR="00E5266F" w:rsidRDefault="00E5266F" w:rsidP="00E5266F">
      <w:pPr>
        <w:spacing w:after="0"/>
        <w:rPr>
          <w:szCs w:val="24"/>
        </w:rPr>
      </w:pPr>
    </w:p>
    <w:p w14:paraId="6EDD7CC3" w14:textId="77777777" w:rsidR="00E5266F" w:rsidRDefault="00E5266F" w:rsidP="00E5266F">
      <w:pPr>
        <w:spacing w:after="0"/>
        <w:rPr>
          <w:szCs w:val="24"/>
        </w:rPr>
      </w:pPr>
      <w:r w:rsidRPr="326EF5D8">
        <w:rPr>
          <w:szCs w:val="24"/>
        </w:rPr>
        <w:t>Q55. In the past year, have you ridden in a car or other motorized vehicle (ATV, tractor, moped) driven by someone else after they used any amount of alcohol, recreational or non-prescribed drugs?</w:t>
      </w:r>
    </w:p>
    <w:p w14:paraId="420839CE" w14:textId="77777777" w:rsidR="00E5266F" w:rsidRDefault="00E5266F" w:rsidP="00B56BAF">
      <w:pPr>
        <w:pStyle w:val="ListParagraph"/>
        <w:numPr>
          <w:ilvl w:val="0"/>
          <w:numId w:val="8"/>
        </w:numPr>
        <w:spacing w:after="0" w:line="276" w:lineRule="auto"/>
        <w:rPr>
          <w:szCs w:val="24"/>
        </w:rPr>
      </w:pPr>
      <w:r w:rsidRPr="6DE23119">
        <w:rPr>
          <w:szCs w:val="24"/>
        </w:rPr>
        <w:t>Yes</w:t>
      </w:r>
    </w:p>
    <w:p w14:paraId="509E5C24" w14:textId="77777777" w:rsidR="00E5266F" w:rsidRDefault="00E5266F" w:rsidP="00B56BAF">
      <w:pPr>
        <w:pStyle w:val="ListParagraph"/>
        <w:numPr>
          <w:ilvl w:val="0"/>
          <w:numId w:val="8"/>
        </w:numPr>
        <w:spacing w:after="0" w:line="276" w:lineRule="auto"/>
        <w:rPr>
          <w:szCs w:val="24"/>
        </w:rPr>
      </w:pPr>
      <w:r w:rsidRPr="6DE23119">
        <w:rPr>
          <w:szCs w:val="24"/>
        </w:rPr>
        <w:t>No</w:t>
      </w:r>
    </w:p>
    <w:p w14:paraId="6641B5C8" w14:textId="77777777" w:rsidR="00E5266F" w:rsidRDefault="00E5266F" w:rsidP="00E5266F">
      <w:pPr>
        <w:spacing w:after="0"/>
        <w:rPr>
          <w:szCs w:val="24"/>
        </w:rPr>
      </w:pPr>
    </w:p>
    <w:p w14:paraId="01E7984B" w14:textId="77777777" w:rsidR="00E5266F" w:rsidRDefault="00E5266F" w:rsidP="00E5266F">
      <w:r>
        <w:br w:type="page"/>
      </w:r>
    </w:p>
    <w:p w14:paraId="2CCA3888" w14:textId="77777777" w:rsidR="00E5266F" w:rsidRDefault="00E5266F" w:rsidP="00E5266F">
      <w:pPr>
        <w:pStyle w:val="Heading2"/>
      </w:pPr>
      <w:bookmarkStart w:id="15" w:name="_Toc556357897"/>
      <w:r>
        <w:lastRenderedPageBreak/>
        <w:t>Substance Use: Tobacco</w:t>
      </w:r>
      <w:bookmarkEnd w:id="15"/>
    </w:p>
    <w:p w14:paraId="64E79797" w14:textId="77777777" w:rsidR="00E5266F" w:rsidRDefault="00E5266F" w:rsidP="00E5266F">
      <w:pPr>
        <w:spacing w:after="0"/>
        <w:rPr>
          <w:szCs w:val="24"/>
        </w:rPr>
      </w:pPr>
      <w:r w:rsidRPr="326EF5D8">
        <w:rPr>
          <w:szCs w:val="24"/>
        </w:rPr>
        <w:t>Q56. Have you ever smoked tobacco (cigarettes or cigars), used an e-vapor device (JUUL, vape-pen, e-hookah, mod box), or used smokeless tobacco (ZYN, On!, chewing tobacco, snuff)</w:t>
      </w:r>
    </w:p>
    <w:p w14:paraId="23AF7910" w14:textId="77777777" w:rsidR="00E5266F" w:rsidRPr="00B61441" w:rsidRDefault="00E5266F" w:rsidP="00B56BAF">
      <w:pPr>
        <w:pStyle w:val="ListParagraph"/>
        <w:numPr>
          <w:ilvl w:val="0"/>
          <w:numId w:val="20"/>
        </w:numPr>
        <w:spacing w:after="0" w:line="240" w:lineRule="auto"/>
        <w:ind w:left="907"/>
        <w:contextualSpacing w:val="0"/>
        <w:rPr>
          <w:szCs w:val="24"/>
        </w:rPr>
      </w:pPr>
      <w:r w:rsidRPr="00B61441">
        <w:rPr>
          <w:szCs w:val="24"/>
        </w:rPr>
        <w:t>Yes</w:t>
      </w:r>
    </w:p>
    <w:p w14:paraId="1DC4224C" w14:textId="77777777" w:rsidR="00E5266F" w:rsidRPr="00B61441" w:rsidRDefault="00E5266F" w:rsidP="00B56BAF">
      <w:pPr>
        <w:pStyle w:val="ListParagraph"/>
        <w:numPr>
          <w:ilvl w:val="0"/>
          <w:numId w:val="20"/>
        </w:numPr>
        <w:spacing w:after="0" w:line="240" w:lineRule="auto"/>
        <w:ind w:left="907"/>
        <w:rPr>
          <w:szCs w:val="24"/>
        </w:rPr>
      </w:pPr>
      <w:r w:rsidRPr="326EF5D8">
        <w:rPr>
          <w:szCs w:val="24"/>
        </w:rPr>
        <w:t>No [skip to Q60]</w:t>
      </w:r>
    </w:p>
    <w:p w14:paraId="08647C07" w14:textId="77777777" w:rsidR="00E5266F" w:rsidRDefault="00E5266F" w:rsidP="00E5266F">
      <w:pPr>
        <w:spacing w:after="0"/>
        <w:ind w:left="576" w:hanging="576"/>
        <w:rPr>
          <w:i/>
          <w:iCs/>
          <w:szCs w:val="24"/>
        </w:rPr>
      </w:pPr>
    </w:p>
    <w:p w14:paraId="11F6D7C9" w14:textId="77777777" w:rsidR="00E5266F" w:rsidRPr="00A11FDC" w:rsidRDefault="00E5266F" w:rsidP="00E5266F">
      <w:pPr>
        <w:spacing w:after="0"/>
        <w:rPr>
          <w:szCs w:val="24"/>
        </w:rPr>
      </w:pPr>
      <w:r w:rsidRPr="326EF5D8">
        <w:rPr>
          <w:szCs w:val="24"/>
        </w:rPr>
        <w:t xml:space="preserve">Q57. [IF Q56=YES] In the </w:t>
      </w:r>
      <w:r w:rsidRPr="326EF5D8">
        <w:rPr>
          <w:szCs w:val="24"/>
          <w:u w:val="single"/>
        </w:rPr>
        <w:t>past 30 days</w:t>
      </w:r>
      <w:r w:rsidRPr="326EF5D8">
        <w:rPr>
          <w:szCs w:val="24"/>
        </w:rPr>
        <w:t>, have you: [Yes / No response for each]</w:t>
      </w:r>
    </w:p>
    <w:p w14:paraId="45C0F92F" w14:textId="05EA876A" w:rsidR="00E5266F" w:rsidRDefault="00E5266F" w:rsidP="00E5266F">
      <w:pPr>
        <w:spacing w:after="0" w:line="240" w:lineRule="auto"/>
        <w:ind w:left="907" w:hanging="360"/>
        <w:rPr>
          <w:szCs w:val="24"/>
        </w:rPr>
      </w:pPr>
      <w:r>
        <w:rPr>
          <w:szCs w:val="24"/>
        </w:rPr>
        <w:t xml:space="preserve">a. </w:t>
      </w:r>
      <w:r w:rsidR="00D66BCA">
        <w:rPr>
          <w:szCs w:val="24"/>
        </w:rPr>
        <w:tab/>
      </w:r>
      <w:r>
        <w:rPr>
          <w:szCs w:val="24"/>
        </w:rPr>
        <w:t>Smoked cigarettes</w:t>
      </w:r>
    </w:p>
    <w:p w14:paraId="17245EA3" w14:textId="3C04241F" w:rsidR="00E5266F" w:rsidRDefault="00E5266F" w:rsidP="00E5266F">
      <w:pPr>
        <w:spacing w:after="0" w:line="240" w:lineRule="auto"/>
        <w:ind w:left="907" w:hanging="360"/>
        <w:rPr>
          <w:szCs w:val="24"/>
        </w:rPr>
      </w:pPr>
      <w:r>
        <w:rPr>
          <w:szCs w:val="24"/>
        </w:rPr>
        <w:t xml:space="preserve">b. </w:t>
      </w:r>
      <w:r w:rsidR="00D66BCA">
        <w:rPr>
          <w:szCs w:val="24"/>
        </w:rPr>
        <w:tab/>
      </w:r>
      <w:r w:rsidRPr="007A6566">
        <w:rPr>
          <w:szCs w:val="24"/>
        </w:rPr>
        <w:t>Smoked menthol cigarettes (menthol cigarettes taste like mint)</w:t>
      </w:r>
    </w:p>
    <w:p w14:paraId="694F4F88" w14:textId="345F0308" w:rsidR="00E5266F" w:rsidRPr="00D66BCA" w:rsidRDefault="00E5266F" w:rsidP="00E5266F">
      <w:pPr>
        <w:spacing w:after="0" w:line="240" w:lineRule="auto"/>
        <w:ind w:left="907" w:hanging="360"/>
        <w:rPr>
          <w:rFonts w:cstheme="minorHAnsi"/>
          <w:szCs w:val="24"/>
        </w:rPr>
      </w:pPr>
      <w:r w:rsidRPr="00D66BCA">
        <w:rPr>
          <w:rFonts w:cstheme="minorHAnsi"/>
          <w:szCs w:val="24"/>
        </w:rPr>
        <w:t xml:space="preserve">c. </w:t>
      </w:r>
      <w:r w:rsidR="00D66BCA">
        <w:rPr>
          <w:rFonts w:cstheme="minorHAnsi"/>
          <w:szCs w:val="24"/>
        </w:rPr>
        <w:tab/>
      </w:r>
      <w:r w:rsidRPr="00D66BCA">
        <w:rPr>
          <w:rFonts w:cstheme="minorHAnsi"/>
          <w:szCs w:val="24"/>
        </w:rPr>
        <w:t>Smoked cigars</w:t>
      </w:r>
    </w:p>
    <w:p w14:paraId="22AAF6B7" w14:textId="68EF0350" w:rsidR="00E5266F" w:rsidRPr="00D66BCA" w:rsidRDefault="00E5266F" w:rsidP="00E5266F">
      <w:pPr>
        <w:spacing w:after="0" w:line="240" w:lineRule="auto"/>
        <w:ind w:left="907" w:hanging="360"/>
        <w:rPr>
          <w:rFonts w:cstheme="minorHAnsi"/>
          <w:szCs w:val="24"/>
        </w:rPr>
      </w:pPr>
      <w:r w:rsidRPr="00D66BCA">
        <w:rPr>
          <w:rFonts w:cstheme="minorHAnsi"/>
          <w:szCs w:val="24"/>
        </w:rPr>
        <w:t xml:space="preserve">d. </w:t>
      </w:r>
      <w:r w:rsidR="00D66BCA">
        <w:rPr>
          <w:rFonts w:cstheme="minorHAnsi"/>
          <w:szCs w:val="24"/>
        </w:rPr>
        <w:tab/>
      </w:r>
      <w:r w:rsidRPr="00D66BCA">
        <w:rPr>
          <w:rFonts w:cstheme="minorHAnsi"/>
          <w:szCs w:val="24"/>
        </w:rPr>
        <w:t xml:space="preserve">Used </w:t>
      </w:r>
      <w:r w:rsidRPr="00D66BCA">
        <w:rPr>
          <w:rFonts w:eastAsia="Calibri" w:cstheme="minorHAnsi"/>
          <w:szCs w:val="24"/>
        </w:rPr>
        <w:t xml:space="preserve">chewing tobacco, snuff, dip, dissolvable tobacco products, or nicotine pouches </w:t>
      </w:r>
      <w:r w:rsidRPr="00D66BCA">
        <w:rPr>
          <w:rFonts w:cstheme="minorHAnsi"/>
          <w:szCs w:val="24"/>
        </w:rPr>
        <w:t>(s</w:t>
      </w:r>
      <w:r w:rsidRPr="00D66BCA">
        <w:rPr>
          <w:rFonts w:eastAsia="Calibri" w:cstheme="minorHAnsi"/>
          <w:szCs w:val="24"/>
        </w:rPr>
        <w:t>uch as Copenhagen, Grizzly, Skoal, Camel Snus, On!, ZYN, or Velo)</w:t>
      </w:r>
    </w:p>
    <w:p w14:paraId="13C789F3" w14:textId="2601B5C6" w:rsidR="00E5266F" w:rsidRPr="00D66BCA" w:rsidRDefault="00E5266F" w:rsidP="00E5266F">
      <w:pPr>
        <w:spacing w:after="0" w:line="240" w:lineRule="auto"/>
        <w:ind w:left="907" w:hanging="360"/>
        <w:rPr>
          <w:rFonts w:cstheme="minorHAnsi"/>
          <w:szCs w:val="24"/>
        </w:rPr>
      </w:pPr>
      <w:r w:rsidRPr="00D66BCA">
        <w:rPr>
          <w:rFonts w:cstheme="minorHAnsi"/>
          <w:szCs w:val="24"/>
        </w:rPr>
        <w:t xml:space="preserve">f. </w:t>
      </w:r>
      <w:r w:rsidR="00D66BCA">
        <w:rPr>
          <w:rFonts w:cstheme="minorHAnsi"/>
          <w:szCs w:val="24"/>
        </w:rPr>
        <w:tab/>
      </w:r>
      <w:r w:rsidRPr="00D66BCA">
        <w:rPr>
          <w:rFonts w:cstheme="minorHAnsi"/>
          <w:szCs w:val="24"/>
        </w:rPr>
        <w:t>Smoked tobacco using a water pipe or hookah</w:t>
      </w:r>
    </w:p>
    <w:p w14:paraId="6903DCFB" w14:textId="2AA722CE" w:rsidR="00E5266F" w:rsidRPr="00D66BCA" w:rsidRDefault="00E5266F" w:rsidP="00E5266F">
      <w:pPr>
        <w:spacing w:after="0" w:line="240" w:lineRule="auto"/>
        <w:ind w:left="907" w:hanging="360"/>
        <w:rPr>
          <w:rFonts w:cstheme="minorHAnsi"/>
          <w:szCs w:val="24"/>
        </w:rPr>
      </w:pPr>
      <w:r w:rsidRPr="00D66BCA">
        <w:rPr>
          <w:rFonts w:cstheme="minorHAnsi"/>
          <w:szCs w:val="24"/>
        </w:rPr>
        <w:t xml:space="preserve">g. </w:t>
      </w:r>
      <w:r w:rsidR="00D66BCA">
        <w:rPr>
          <w:rFonts w:cstheme="minorHAnsi"/>
          <w:szCs w:val="24"/>
        </w:rPr>
        <w:tab/>
      </w:r>
      <w:r w:rsidRPr="00D66BCA">
        <w:rPr>
          <w:rFonts w:cstheme="minorHAnsi"/>
          <w:szCs w:val="24"/>
        </w:rPr>
        <w:t>Used e-vapor products (</w:t>
      </w:r>
      <w:r w:rsidRPr="00D66BCA">
        <w:rPr>
          <w:rFonts w:eastAsia="Times New Roman" w:cstheme="minorHAnsi"/>
          <w:szCs w:val="24"/>
        </w:rPr>
        <w:t>vapes, JUUL, Vuse, NJOY, Elf Bar, Esco Bars, e-cigarettes, e-hookahs, vape pens, or mods)</w:t>
      </w:r>
    </w:p>
    <w:p w14:paraId="544181BE" w14:textId="77777777" w:rsidR="00E5266F" w:rsidRDefault="00E5266F" w:rsidP="00E5266F">
      <w:pPr>
        <w:spacing w:after="0"/>
        <w:rPr>
          <w:szCs w:val="24"/>
        </w:rPr>
      </w:pPr>
    </w:p>
    <w:p w14:paraId="701B39D3" w14:textId="77777777" w:rsidR="00E5266F" w:rsidRDefault="00E5266F" w:rsidP="00E5266F">
      <w:pPr>
        <w:pStyle w:val="ListParagraph"/>
        <w:spacing w:after="0"/>
        <w:ind w:left="576" w:hanging="576"/>
        <w:rPr>
          <w:szCs w:val="24"/>
        </w:rPr>
      </w:pPr>
    </w:p>
    <w:p w14:paraId="5F8651C1" w14:textId="77777777" w:rsidR="00E5266F" w:rsidRDefault="00E5266F" w:rsidP="00E5266F">
      <w:pPr>
        <w:spacing w:after="0"/>
        <w:ind w:left="576" w:hanging="576"/>
        <w:rPr>
          <w:szCs w:val="24"/>
        </w:rPr>
      </w:pPr>
      <w:r w:rsidRPr="326EF5D8">
        <w:rPr>
          <w:szCs w:val="24"/>
        </w:rPr>
        <w:t>Q58. [IF YES TO Q57.g] In the past 30 days have you stopped using e-vapor products or one day or longer because you were trying to quit?</w:t>
      </w:r>
    </w:p>
    <w:p w14:paraId="3EFB4DED" w14:textId="77777777" w:rsidR="00E5266F" w:rsidRPr="0074121A" w:rsidRDefault="00E5266F" w:rsidP="00B56BAF">
      <w:pPr>
        <w:numPr>
          <w:ilvl w:val="0"/>
          <w:numId w:val="19"/>
        </w:numPr>
        <w:spacing w:after="0" w:line="240" w:lineRule="auto"/>
        <w:ind w:left="907"/>
        <w:rPr>
          <w:szCs w:val="24"/>
        </w:rPr>
      </w:pPr>
      <w:r>
        <w:rPr>
          <w:szCs w:val="24"/>
        </w:rPr>
        <w:t>Yes</w:t>
      </w:r>
    </w:p>
    <w:p w14:paraId="49E95DC1" w14:textId="77777777" w:rsidR="00E5266F" w:rsidRDefault="00E5266F" w:rsidP="00B56BAF">
      <w:pPr>
        <w:numPr>
          <w:ilvl w:val="0"/>
          <w:numId w:val="19"/>
        </w:numPr>
        <w:spacing w:after="0" w:line="240" w:lineRule="auto"/>
        <w:ind w:left="907"/>
        <w:rPr>
          <w:szCs w:val="24"/>
        </w:rPr>
      </w:pPr>
      <w:r w:rsidRPr="53EA36D9">
        <w:rPr>
          <w:szCs w:val="24"/>
        </w:rPr>
        <w:t>No</w:t>
      </w:r>
    </w:p>
    <w:p w14:paraId="18BE9B18" w14:textId="77777777" w:rsidR="00E5266F" w:rsidRDefault="00E5266F" w:rsidP="00E5266F">
      <w:pPr>
        <w:rPr>
          <w:szCs w:val="24"/>
        </w:rPr>
      </w:pPr>
    </w:p>
    <w:p w14:paraId="6350A35C" w14:textId="77777777" w:rsidR="00E5266F" w:rsidRPr="008D761F" w:rsidRDefault="00E5266F" w:rsidP="00E5266F">
      <w:pPr>
        <w:spacing w:after="0"/>
        <w:ind w:left="576" w:hanging="576"/>
        <w:rPr>
          <w:szCs w:val="24"/>
        </w:rPr>
      </w:pPr>
      <w:r w:rsidRPr="16D7B2BC">
        <w:rPr>
          <w:szCs w:val="24"/>
        </w:rPr>
        <w:t>Q59.  [IF YES TO Q56 or Q57] How old were you when you first…?</w:t>
      </w:r>
    </w:p>
    <w:p w14:paraId="2797F0BE" w14:textId="77777777" w:rsidR="00E5266F" w:rsidRDefault="00E5266F" w:rsidP="00E5266F">
      <w:pPr>
        <w:spacing w:before="120" w:line="240" w:lineRule="auto"/>
        <w:jc w:val="center"/>
        <w:rPr>
          <w:szCs w:val="24"/>
        </w:rPr>
      </w:pPr>
      <w:r w:rsidRPr="16D7B2BC">
        <w:rPr>
          <w:szCs w:val="24"/>
        </w:rPr>
        <w:t xml:space="preserve">Never       8 or younger       9 or 10       11 or 12       13 or 14       </w:t>
      </w:r>
    </w:p>
    <w:p w14:paraId="0AFB6738" w14:textId="2E48681C" w:rsidR="00E5266F" w:rsidRPr="00D66BCA" w:rsidRDefault="00E5266F" w:rsidP="00E5266F">
      <w:pPr>
        <w:spacing w:after="0" w:line="240" w:lineRule="auto"/>
        <w:ind w:left="907" w:hanging="360"/>
        <w:rPr>
          <w:rFonts w:cstheme="minorHAnsi"/>
          <w:szCs w:val="24"/>
        </w:rPr>
      </w:pPr>
      <w:r w:rsidRPr="00D66BCA">
        <w:rPr>
          <w:rFonts w:cstheme="minorHAnsi"/>
          <w:szCs w:val="24"/>
        </w:rPr>
        <w:t xml:space="preserve">a. </w:t>
      </w:r>
      <w:r w:rsidR="00D66BCA">
        <w:rPr>
          <w:rFonts w:cstheme="minorHAnsi"/>
          <w:szCs w:val="24"/>
        </w:rPr>
        <w:tab/>
      </w:r>
      <w:r w:rsidRPr="00D66BCA">
        <w:rPr>
          <w:rFonts w:cstheme="minorHAnsi"/>
          <w:szCs w:val="24"/>
        </w:rPr>
        <w:t>Smoked cigarettes</w:t>
      </w:r>
    </w:p>
    <w:p w14:paraId="69B379AD" w14:textId="2ACECF38" w:rsidR="00E5266F" w:rsidRPr="00D66BCA" w:rsidRDefault="00E5266F" w:rsidP="00E5266F">
      <w:pPr>
        <w:spacing w:after="0" w:line="240" w:lineRule="auto"/>
        <w:ind w:left="907" w:hanging="360"/>
        <w:rPr>
          <w:rFonts w:cstheme="minorHAnsi"/>
          <w:szCs w:val="24"/>
        </w:rPr>
      </w:pPr>
      <w:r w:rsidRPr="00D66BCA">
        <w:rPr>
          <w:rFonts w:cstheme="minorHAnsi"/>
          <w:szCs w:val="24"/>
        </w:rPr>
        <w:t xml:space="preserve">b. </w:t>
      </w:r>
      <w:r w:rsidR="00D66BCA">
        <w:rPr>
          <w:rFonts w:cstheme="minorHAnsi"/>
          <w:szCs w:val="24"/>
        </w:rPr>
        <w:tab/>
      </w:r>
      <w:r w:rsidRPr="00D66BCA">
        <w:rPr>
          <w:rFonts w:cstheme="minorHAnsi"/>
          <w:szCs w:val="24"/>
        </w:rPr>
        <w:t>Smoked menthol cigarettes (menthol cigarettes taste like mint)</w:t>
      </w:r>
    </w:p>
    <w:p w14:paraId="254FD3BE" w14:textId="5AF0510A" w:rsidR="00E5266F" w:rsidRPr="00D66BCA" w:rsidRDefault="00E5266F" w:rsidP="00E5266F">
      <w:pPr>
        <w:spacing w:after="0" w:line="240" w:lineRule="auto"/>
        <w:ind w:left="907" w:hanging="360"/>
        <w:rPr>
          <w:rFonts w:cstheme="minorHAnsi"/>
          <w:szCs w:val="24"/>
        </w:rPr>
      </w:pPr>
      <w:r w:rsidRPr="00D66BCA">
        <w:rPr>
          <w:rFonts w:cstheme="minorHAnsi"/>
          <w:szCs w:val="24"/>
        </w:rPr>
        <w:t xml:space="preserve">c. </w:t>
      </w:r>
      <w:r w:rsidR="00D66BCA">
        <w:rPr>
          <w:rFonts w:cstheme="minorHAnsi"/>
          <w:szCs w:val="24"/>
        </w:rPr>
        <w:tab/>
      </w:r>
      <w:r w:rsidRPr="00D66BCA">
        <w:rPr>
          <w:rFonts w:cstheme="minorHAnsi"/>
          <w:szCs w:val="24"/>
        </w:rPr>
        <w:t>Smoked cigars</w:t>
      </w:r>
    </w:p>
    <w:p w14:paraId="027AD71A" w14:textId="5061C13A" w:rsidR="00E5266F" w:rsidRPr="00D66BCA" w:rsidRDefault="00E5266F" w:rsidP="00E5266F">
      <w:pPr>
        <w:spacing w:after="0" w:line="240" w:lineRule="auto"/>
        <w:ind w:left="907" w:hanging="360"/>
        <w:rPr>
          <w:rFonts w:cstheme="minorHAnsi"/>
          <w:szCs w:val="24"/>
        </w:rPr>
      </w:pPr>
      <w:r w:rsidRPr="00D66BCA">
        <w:rPr>
          <w:rFonts w:cstheme="minorHAnsi"/>
          <w:szCs w:val="24"/>
        </w:rPr>
        <w:t xml:space="preserve">d. </w:t>
      </w:r>
      <w:r w:rsidR="00D66BCA">
        <w:rPr>
          <w:rFonts w:cstheme="minorHAnsi"/>
          <w:szCs w:val="24"/>
        </w:rPr>
        <w:tab/>
      </w:r>
      <w:r w:rsidRPr="00D66BCA">
        <w:rPr>
          <w:rFonts w:cstheme="minorHAnsi"/>
          <w:szCs w:val="24"/>
        </w:rPr>
        <w:t xml:space="preserve">Used </w:t>
      </w:r>
      <w:r w:rsidRPr="00D66BCA">
        <w:rPr>
          <w:rFonts w:eastAsia="Calibri" w:cstheme="minorHAnsi"/>
          <w:szCs w:val="24"/>
        </w:rPr>
        <w:t xml:space="preserve">chewing tobacco, snuff, dip, dissolvable tobacco products, or nicotine pouches </w:t>
      </w:r>
      <w:r w:rsidRPr="00D66BCA">
        <w:rPr>
          <w:rFonts w:cstheme="minorHAnsi"/>
          <w:szCs w:val="24"/>
        </w:rPr>
        <w:t>(s</w:t>
      </w:r>
      <w:r w:rsidRPr="00D66BCA">
        <w:rPr>
          <w:rFonts w:eastAsia="Calibri" w:cstheme="minorHAnsi"/>
          <w:szCs w:val="24"/>
        </w:rPr>
        <w:t>uch as Copenhagen, Grizzly, Skoal, Camel Snus, on!, ZYN, or Velo)</w:t>
      </w:r>
    </w:p>
    <w:p w14:paraId="3D9AA0F7" w14:textId="513EAAAE" w:rsidR="00E5266F" w:rsidRPr="00D66BCA" w:rsidRDefault="00E5266F" w:rsidP="00E5266F">
      <w:pPr>
        <w:spacing w:after="0" w:line="240" w:lineRule="auto"/>
        <w:ind w:left="907" w:hanging="360"/>
        <w:rPr>
          <w:rFonts w:cstheme="minorHAnsi"/>
          <w:szCs w:val="24"/>
        </w:rPr>
      </w:pPr>
      <w:r w:rsidRPr="00D66BCA">
        <w:rPr>
          <w:rFonts w:cstheme="minorHAnsi"/>
          <w:szCs w:val="24"/>
        </w:rPr>
        <w:t xml:space="preserve">f. </w:t>
      </w:r>
      <w:r w:rsidR="00D66BCA">
        <w:rPr>
          <w:rFonts w:cstheme="minorHAnsi"/>
          <w:szCs w:val="24"/>
        </w:rPr>
        <w:tab/>
      </w:r>
      <w:r w:rsidRPr="00D66BCA">
        <w:rPr>
          <w:rFonts w:cstheme="minorHAnsi"/>
          <w:szCs w:val="24"/>
        </w:rPr>
        <w:t>Smoked tobacco using a water pipe or hookah</w:t>
      </w:r>
    </w:p>
    <w:p w14:paraId="701DF720" w14:textId="6C26C287" w:rsidR="00E5266F" w:rsidRPr="00D66BCA" w:rsidRDefault="00E5266F" w:rsidP="00E5266F">
      <w:pPr>
        <w:spacing w:after="0" w:line="240" w:lineRule="auto"/>
        <w:ind w:left="907" w:hanging="360"/>
        <w:rPr>
          <w:rFonts w:cstheme="minorHAnsi"/>
          <w:szCs w:val="24"/>
        </w:rPr>
      </w:pPr>
      <w:r w:rsidRPr="00D66BCA">
        <w:rPr>
          <w:rFonts w:cstheme="minorHAnsi"/>
          <w:szCs w:val="24"/>
        </w:rPr>
        <w:t xml:space="preserve">g. </w:t>
      </w:r>
      <w:r w:rsidR="00D66BCA">
        <w:rPr>
          <w:rFonts w:cstheme="minorHAnsi"/>
          <w:szCs w:val="24"/>
        </w:rPr>
        <w:tab/>
      </w:r>
      <w:r w:rsidRPr="00D66BCA">
        <w:rPr>
          <w:rFonts w:cstheme="minorHAnsi"/>
          <w:szCs w:val="24"/>
        </w:rPr>
        <w:t>Used e-vapor products (</w:t>
      </w:r>
      <w:r w:rsidRPr="00D66BCA">
        <w:rPr>
          <w:rFonts w:eastAsia="Times New Roman" w:cstheme="minorHAnsi"/>
          <w:szCs w:val="24"/>
        </w:rPr>
        <w:t>vapes, JUUL, Vuse, NJOY, Elf Bar, Esco Bars, e-cigarettes, e-hookahs, vape pens, or mods)</w:t>
      </w:r>
    </w:p>
    <w:p w14:paraId="489E7DD6" w14:textId="77777777" w:rsidR="00E5266F" w:rsidRDefault="00E5266F" w:rsidP="00E5266F">
      <w:pPr>
        <w:tabs>
          <w:tab w:val="left" w:pos="720"/>
        </w:tabs>
        <w:spacing w:after="0"/>
        <w:ind w:left="450"/>
        <w:rPr>
          <w:szCs w:val="24"/>
        </w:rPr>
      </w:pPr>
    </w:p>
    <w:p w14:paraId="034E5449" w14:textId="77777777" w:rsidR="00E5266F" w:rsidRDefault="00E5266F" w:rsidP="00E5266F">
      <w:pPr>
        <w:spacing w:after="0"/>
        <w:rPr>
          <w:szCs w:val="24"/>
        </w:rPr>
      </w:pPr>
    </w:p>
    <w:p w14:paraId="6F042A51" w14:textId="77777777" w:rsidR="00E5266F" w:rsidRDefault="00E5266F" w:rsidP="00E5266F">
      <w:pPr>
        <w:spacing w:after="0"/>
        <w:rPr>
          <w:b/>
          <w:bCs/>
          <w:color w:val="04627A" w:themeColor="accent1"/>
          <w:szCs w:val="24"/>
        </w:rPr>
      </w:pPr>
    </w:p>
    <w:p w14:paraId="0DD84F4E" w14:textId="77777777" w:rsidR="00E5266F" w:rsidRDefault="00E5266F" w:rsidP="00E5266F">
      <w:r>
        <w:br w:type="page"/>
      </w:r>
    </w:p>
    <w:p w14:paraId="3E6720B4" w14:textId="77777777" w:rsidR="00E5266F" w:rsidRDefault="00E5266F" w:rsidP="00E5266F">
      <w:pPr>
        <w:pStyle w:val="Heading2"/>
        <w:rPr>
          <w:b w:val="0"/>
          <w:bCs/>
          <w:color w:val="04627A" w:themeColor="accent1"/>
          <w:sz w:val="24"/>
          <w:szCs w:val="24"/>
        </w:rPr>
      </w:pPr>
      <w:bookmarkStart w:id="16" w:name="_Toc1854405106"/>
      <w:r>
        <w:lastRenderedPageBreak/>
        <w:t>Substance Use: Marijuana and Other Drugs</w:t>
      </w:r>
      <w:bookmarkEnd w:id="16"/>
    </w:p>
    <w:p w14:paraId="155E6A2B" w14:textId="77777777" w:rsidR="00E5266F" w:rsidRDefault="00E5266F" w:rsidP="00E5266F">
      <w:pPr>
        <w:spacing w:after="0"/>
        <w:rPr>
          <w:szCs w:val="24"/>
        </w:rPr>
      </w:pPr>
      <w:r w:rsidRPr="16D7B2BC">
        <w:rPr>
          <w:szCs w:val="24"/>
        </w:rPr>
        <w:t xml:space="preserve">Q60. Have you ever used marijuana (pot, weed)?  </w:t>
      </w:r>
    </w:p>
    <w:p w14:paraId="621B9FC1" w14:textId="77777777" w:rsidR="00E5266F" w:rsidRPr="00B61441" w:rsidRDefault="00E5266F" w:rsidP="00B56BAF">
      <w:pPr>
        <w:pStyle w:val="ListParagraph"/>
        <w:numPr>
          <w:ilvl w:val="0"/>
          <w:numId w:val="20"/>
        </w:numPr>
        <w:spacing w:after="0" w:line="240" w:lineRule="auto"/>
        <w:rPr>
          <w:szCs w:val="24"/>
        </w:rPr>
      </w:pPr>
      <w:r w:rsidRPr="00B61441">
        <w:rPr>
          <w:szCs w:val="24"/>
        </w:rPr>
        <w:t>Yes</w:t>
      </w:r>
    </w:p>
    <w:p w14:paraId="58CC886D" w14:textId="77777777" w:rsidR="00E5266F" w:rsidRPr="00B61441" w:rsidRDefault="00E5266F" w:rsidP="00B56BAF">
      <w:pPr>
        <w:pStyle w:val="ListParagraph"/>
        <w:numPr>
          <w:ilvl w:val="0"/>
          <w:numId w:val="20"/>
        </w:numPr>
        <w:spacing w:after="0" w:line="240" w:lineRule="auto"/>
        <w:rPr>
          <w:szCs w:val="24"/>
        </w:rPr>
      </w:pPr>
      <w:r w:rsidRPr="326EF5D8">
        <w:rPr>
          <w:szCs w:val="24"/>
        </w:rPr>
        <w:t>No [SKIP TO Q61]</w:t>
      </w:r>
    </w:p>
    <w:p w14:paraId="399AAB38" w14:textId="77777777" w:rsidR="00E5266F" w:rsidRPr="00941BDA" w:rsidRDefault="00E5266F" w:rsidP="00E5266F">
      <w:pPr>
        <w:spacing w:after="0" w:line="240" w:lineRule="auto"/>
        <w:rPr>
          <w:szCs w:val="24"/>
        </w:rPr>
      </w:pPr>
    </w:p>
    <w:p w14:paraId="7DA75337" w14:textId="77777777" w:rsidR="00E5266F" w:rsidRDefault="00E5266F" w:rsidP="00E5266F">
      <w:pPr>
        <w:spacing w:after="80" w:line="240" w:lineRule="auto"/>
        <w:ind w:left="1267" w:hanging="720"/>
        <w:rPr>
          <w:szCs w:val="24"/>
        </w:rPr>
      </w:pPr>
      <w:r w:rsidRPr="326EF5D8">
        <w:rPr>
          <w:szCs w:val="24"/>
        </w:rPr>
        <w:t xml:space="preserve">Q60a. [IF YES TO Q60] In the </w:t>
      </w:r>
      <w:r w:rsidRPr="326EF5D8">
        <w:rPr>
          <w:szCs w:val="24"/>
          <w:u w:val="single"/>
        </w:rPr>
        <w:t>past 30 days</w:t>
      </w:r>
      <w:r w:rsidRPr="326EF5D8">
        <w:rPr>
          <w:szCs w:val="24"/>
        </w:rPr>
        <w:t>, have you</w:t>
      </w:r>
      <w:r w:rsidRPr="326EF5D8">
        <w:rPr>
          <w:b/>
          <w:bCs/>
          <w:szCs w:val="24"/>
        </w:rPr>
        <w:t xml:space="preserve"> </w:t>
      </w:r>
      <w:r w:rsidRPr="326EF5D8">
        <w:rPr>
          <w:szCs w:val="24"/>
        </w:rPr>
        <w:t xml:space="preserve">used marijuana (pot, weed)?  </w:t>
      </w:r>
    </w:p>
    <w:p w14:paraId="173056F3" w14:textId="77777777" w:rsidR="00E5266F" w:rsidRPr="00B61441" w:rsidRDefault="00E5266F" w:rsidP="00B56BAF">
      <w:pPr>
        <w:pStyle w:val="ListParagraph"/>
        <w:numPr>
          <w:ilvl w:val="0"/>
          <w:numId w:val="20"/>
        </w:numPr>
        <w:tabs>
          <w:tab w:val="left" w:pos="1080"/>
        </w:tabs>
        <w:spacing w:after="0" w:line="240" w:lineRule="auto"/>
        <w:ind w:left="1260" w:hanging="90"/>
        <w:rPr>
          <w:szCs w:val="24"/>
        </w:rPr>
      </w:pPr>
      <w:r w:rsidRPr="00B61441">
        <w:rPr>
          <w:szCs w:val="24"/>
        </w:rPr>
        <w:t>Yes</w:t>
      </w:r>
    </w:p>
    <w:p w14:paraId="34846665" w14:textId="77777777" w:rsidR="00E5266F" w:rsidRPr="00B61441" w:rsidRDefault="00E5266F" w:rsidP="00B56BAF">
      <w:pPr>
        <w:pStyle w:val="ListParagraph"/>
        <w:numPr>
          <w:ilvl w:val="0"/>
          <w:numId w:val="20"/>
        </w:numPr>
        <w:tabs>
          <w:tab w:val="left" w:pos="1080"/>
        </w:tabs>
        <w:spacing w:after="0" w:line="240" w:lineRule="auto"/>
        <w:ind w:left="1260" w:hanging="90"/>
        <w:rPr>
          <w:szCs w:val="24"/>
        </w:rPr>
      </w:pPr>
      <w:r w:rsidRPr="16D7B2BC">
        <w:rPr>
          <w:szCs w:val="24"/>
        </w:rPr>
        <w:t>No</w:t>
      </w:r>
    </w:p>
    <w:p w14:paraId="5658FA6B" w14:textId="77777777" w:rsidR="00E5266F" w:rsidRDefault="00E5266F" w:rsidP="00E5266F">
      <w:pPr>
        <w:spacing w:after="0"/>
        <w:rPr>
          <w:b/>
          <w:szCs w:val="24"/>
        </w:rPr>
      </w:pPr>
    </w:p>
    <w:p w14:paraId="2E8BD0E2" w14:textId="77777777" w:rsidR="00E5266F" w:rsidDel="001C701C" w:rsidRDefault="00E5266F" w:rsidP="00E5266F">
      <w:pPr>
        <w:spacing w:after="80" w:line="240" w:lineRule="auto"/>
        <w:ind w:left="1354" w:hanging="634"/>
        <w:rPr>
          <w:szCs w:val="24"/>
        </w:rPr>
      </w:pPr>
      <w:r w:rsidRPr="326EF5D8">
        <w:rPr>
          <w:szCs w:val="24"/>
        </w:rPr>
        <w:t>Q60b. [IF YES TO Q60] How old were you when you first tried marijuana (pot, weed)?</w:t>
      </w:r>
    </w:p>
    <w:p w14:paraId="44D94B2A" w14:textId="77777777" w:rsidR="00E5266F" w:rsidRPr="00B61441" w:rsidDel="001C701C" w:rsidRDefault="00E5266F" w:rsidP="00B56BAF">
      <w:pPr>
        <w:pStyle w:val="ListParagraph"/>
        <w:numPr>
          <w:ilvl w:val="0"/>
          <w:numId w:val="20"/>
        </w:numPr>
        <w:tabs>
          <w:tab w:val="left" w:pos="1620"/>
        </w:tabs>
        <w:spacing w:after="0" w:line="240" w:lineRule="auto"/>
        <w:ind w:left="1354" w:firstLine="0"/>
        <w:rPr>
          <w:szCs w:val="24"/>
        </w:rPr>
      </w:pPr>
      <w:r w:rsidRPr="53EA36D9">
        <w:rPr>
          <w:szCs w:val="24"/>
        </w:rPr>
        <w:t>8 or younger</w:t>
      </w:r>
    </w:p>
    <w:p w14:paraId="5F2554A9" w14:textId="77777777" w:rsidR="00E5266F" w:rsidDel="001C701C" w:rsidRDefault="00E5266F" w:rsidP="00B56BAF">
      <w:pPr>
        <w:pStyle w:val="ListParagraph"/>
        <w:numPr>
          <w:ilvl w:val="0"/>
          <w:numId w:val="20"/>
        </w:numPr>
        <w:tabs>
          <w:tab w:val="left" w:pos="1620"/>
        </w:tabs>
        <w:spacing w:after="0" w:line="240" w:lineRule="auto"/>
        <w:ind w:left="1354" w:firstLine="0"/>
        <w:rPr>
          <w:szCs w:val="24"/>
        </w:rPr>
      </w:pPr>
      <w:r w:rsidRPr="53EA36D9">
        <w:rPr>
          <w:szCs w:val="24"/>
        </w:rPr>
        <w:t>9 or 10</w:t>
      </w:r>
    </w:p>
    <w:p w14:paraId="362DBF65" w14:textId="77777777" w:rsidR="00E5266F" w:rsidDel="001C701C" w:rsidRDefault="00E5266F" w:rsidP="00B56BAF">
      <w:pPr>
        <w:pStyle w:val="ListParagraph"/>
        <w:numPr>
          <w:ilvl w:val="0"/>
          <w:numId w:val="20"/>
        </w:numPr>
        <w:tabs>
          <w:tab w:val="left" w:pos="1620"/>
        </w:tabs>
        <w:spacing w:after="0" w:line="240" w:lineRule="auto"/>
        <w:ind w:left="1354" w:firstLine="0"/>
        <w:rPr>
          <w:szCs w:val="24"/>
        </w:rPr>
      </w:pPr>
      <w:r w:rsidRPr="53EA36D9">
        <w:rPr>
          <w:szCs w:val="24"/>
        </w:rPr>
        <w:t>11 or 12</w:t>
      </w:r>
    </w:p>
    <w:p w14:paraId="14146407" w14:textId="77777777" w:rsidR="00E5266F" w:rsidDel="001C701C" w:rsidRDefault="00E5266F" w:rsidP="00B56BAF">
      <w:pPr>
        <w:pStyle w:val="ListParagraph"/>
        <w:numPr>
          <w:ilvl w:val="0"/>
          <w:numId w:val="20"/>
        </w:numPr>
        <w:tabs>
          <w:tab w:val="left" w:pos="1620"/>
        </w:tabs>
        <w:spacing w:after="0" w:line="240" w:lineRule="auto"/>
        <w:ind w:left="1354" w:firstLine="0"/>
        <w:rPr>
          <w:szCs w:val="24"/>
        </w:rPr>
      </w:pPr>
      <w:r w:rsidRPr="53EA36D9">
        <w:rPr>
          <w:szCs w:val="24"/>
        </w:rPr>
        <w:t>13 or 14</w:t>
      </w:r>
    </w:p>
    <w:p w14:paraId="6D4E2E51" w14:textId="77777777" w:rsidR="00E5266F" w:rsidRPr="00A50B7C" w:rsidRDefault="00E5266F" w:rsidP="00E5266F">
      <w:pPr>
        <w:spacing w:after="0"/>
        <w:rPr>
          <w:szCs w:val="24"/>
        </w:rPr>
      </w:pPr>
    </w:p>
    <w:p w14:paraId="6B53C818" w14:textId="77777777" w:rsidR="00E5266F" w:rsidRPr="008D761F" w:rsidRDefault="00E5266F" w:rsidP="00E5266F">
      <w:pPr>
        <w:spacing w:after="80"/>
        <w:rPr>
          <w:szCs w:val="24"/>
        </w:rPr>
      </w:pPr>
      <w:r w:rsidRPr="326EF5D8">
        <w:rPr>
          <w:szCs w:val="24"/>
        </w:rPr>
        <w:t>Q61. Have you ever…?  [Yes / No response for each]</w:t>
      </w:r>
    </w:p>
    <w:p w14:paraId="08302580" w14:textId="77777777" w:rsidR="00E5266F" w:rsidRPr="0057100A" w:rsidRDefault="00E5266F" w:rsidP="00B56BAF">
      <w:pPr>
        <w:pStyle w:val="ListParagraph"/>
        <w:numPr>
          <w:ilvl w:val="0"/>
          <w:numId w:val="24"/>
        </w:numPr>
        <w:tabs>
          <w:tab w:val="left" w:pos="900"/>
        </w:tabs>
        <w:spacing w:after="0" w:line="240" w:lineRule="auto"/>
        <w:rPr>
          <w:szCs w:val="24"/>
        </w:rPr>
      </w:pPr>
      <w:r w:rsidRPr="0057100A">
        <w:rPr>
          <w:szCs w:val="24"/>
        </w:rPr>
        <w:t xml:space="preserve">Sniffed glue, breathed the contents of gases or sprays in order to get high </w:t>
      </w:r>
    </w:p>
    <w:p w14:paraId="3A1B5ED1" w14:textId="77777777" w:rsidR="00E5266F" w:rsidRPr="0057100A" w:rsidRDefault="00E5266F" w:rsidP="00B56BAF">
      <w:pPr>
        <w:pStyle w:val="ListParagraph"/>
        <w:numPr>
          <w:ilvl w:val="0"/>
          <w:numId w:val="24"/>
        </w:numPr>
        <w:tabs>
          <w:tab w:val="left" w:pos="900"/>
        </w:tabs>
        <w:spacing w:after="0" w:line="240" w:lineRule="auto"/>
        <w:rPr>
          <w:szCs w:val="24"/>
        </w:rPr>
      </w:pPr>
      <w:r w:rsidRPr="0057100A">
        <w:rPr>
          <w:szCs w:val="24"/>
        </w:rPr>
        <w:t xml:space="preserve">Used over-the-counter medications differently from the way the directions indicate </w:t>
      </w:r>
    </w:p>
    <w:p w14:paraId="47113E0F" w14:textId="77777777" w:rsidR="00E5266F" w:rsidRPr="0057100A" w:rsidRDefault="00E5266F" w:rsidP="00B56BAF">
      <w:pPr>
        <w:pStyle w:val="ListParagraph"/>
        <w:numPr>
          <w:ilvl w:val="0"/>
          <w:numId w:val="24"/>
        </w:numPr>
        <w:tabs>
          <w:tab w:val="left" w:pos="900"/>
        </w:tabs>
        <w:spacing w:after="0" w:line="240" w:lineRule="auto"/>
        <w:rPr>
          <w:szCs w:val="24"/>
        </w:rPr>
      </w:pPr>
      <w:r w:rsidRPr="53EA36D9">
        <w:rPr>
          <w:szCs w:val="24"/>
        </w:rPr>
        <w:t xml:space="preserve">Used prescription medications that were not prescribed for you by your doctor </w:t>
      </w:r>
    </w:p>
    <w:p w14:paraId="7B869FE2" w14:textId="77777777" w:rsidR="00E5266F" w:rsidRDefault="00E5266F" w:rsidP="00B56BAF">
      <w:pPr>
        <w:pStyle w:val="ListParagraph"/>
        <w:numPr>
          <w:ilvl w:val="0"/>
          <w:numId w:val="24"/>
        </w:numPr>
        <w:tabs>
          <w:tab w:val="left" w:pos="900"/>
        </w:tabs>
        <w:spacing w:after="0" w:line="240" w:lineRule="auto"/>
        <w:rPr>
          <w:szCs w:val="24"/>
        </w:rPr>
      </w:pPr>
      <w:r w:rsidRPr="16D7B2BC">
        <w:rPr>
          <w:szCs w:val="24"/>
        </w:rPr>
        <w:t>Used a prescription opioid (oxycodone, hydrocodone, Oxycontin, codeine, etc.) for non-medical reasons</w:t>
      </w:r>
    </w:p>
    <w:p w14:paraId="76B0AA84" w14:textId="77777777" w:rsidR="00E5266F" w:rsidRDefault="00E5266F" w:rsidP="00B56BAF">
      <w:pPr>
        <w:pStyle w:val="ListParagraph"/>
        <w:numPr>
          <w:ilvl w:val="0"/>
          <w:numId w:val="24"/>
        </w:numPr>
        <w:tabs>
          <w:tab w:val="left" w:pos="900"/>
        </w:tabs>
        <w:spacing w:after="0" w:line="240" w:lineRule="auto"/>
        <w:rPr>
          <w:szCs w:val="24"/>
        </w:rPr>
      </w:pPr>
      <w:r w:rsidRPr="16D7B2BC">
        <w:rPr>
          <w:szCs w:val="24"/>
        </w:rPr>
        <w:t>Used any other opioid (heroin or fentanyl)</w:t>
      </w:r>
    </w:p>
    <w:p w14:paraId="728A8F3F" w14:textId="77777777" w:rsidR="00E5266F" w:rsidRPr="0057100A" w:rsidRDefault="00E5266F" w:rsidP="00B56BAF">
      <w:pPr>
        <w:pStyle w:val="ListParagraph"/>
        <w:numPr>
          <w:ilvl w:val="0"/>
          <w:numId w:val="24"/>
        </w:numPr>
        <w:tabs>
          <w:tab w:val="left" w:pos="900"/>
        </w:tabs>
        <w:spacing w:after="0" w:line="240" w:lineRule="auto"/>
        <w:rPr>
          <w:szCs w:val="24"/>
        </w:rPr>
      </w:pPr>
      <w:r w:rsidRPr="0057100A">
        <w:rPr>
          <w:szCs w:val="24"/>
        </w:rPr>
        <w:t>Used cocaine (blow, crack, rock, coke [not Coca Cola])</w:t>
      </w:r>
    </w:p>
    <w:p w14:paraId="48A6697C" w14:textId="77777777" w:rsidR="00E5266F" w:rsidRPr="0057100A" w:rsidRDefault="00E5266F" w:rsidP="00B56BAF">
      <w:pPr>
        <w:pStyle w:val="ListParagraph"/>
        <w:numPr>
          <w:ilvl w:val="0"/>
          <w:numId w:val="24"/>
        </w:numPr>
        <w:tabs>
          <w:tab w:val="left" w:pos="900"/>
        </w:tabs>
        <w:spacing w:after="0" w:line="240" w:lineRule="auto"/>
        <w:rPr>
          <w:szCs w:val="24"/>
        </w:rPr>
      </w:pPr>
      <w:r w:rsidRPr="50397455">
        <w:rPr>
          <w:szCs w:val="24"/>
        </w:rPr>
        <w:t>Used methamphetamines (speed, crystal meth, crank, ice, meth)</w:t>
      </w:r>
    </w:p>
    <w:p w14:paraId="33298ECB" w14:textId="77777777" w:rsidR="00E5266F" w:rsidRPr="0057100A" w:rsidRDefault="00E5266F" w:rsidP="00B56BAF">
      <w:pPr>
        <w:pStyle w:val="ListParagraph"/>
        <w:numPr>
          <w:ilvl w:val="0"/>
          <w:numId w:val="24"/>
        </w:numPr>
        <w:tabs>
          <w:tab w:val="left" w:pos="900"/>
        </w:tabs>
        <w:spacing w:after="0" w:line="240" w:lineRule="auto"/>
        <w:rPr>
          <w:szCs w:val="24"/>
        </w:rPr>
      </w:pPr>
      <w:r w:rsidRPr="71532FA1">
        <w:rPr>
          <w:szCs w:val="24"/>
        </w:rPr>
        <w:t xml:space="preserve">Used amphetamines </w:t>
      </w:r>
      <w:r w:rsidRPr="71532FA1">
        <w:rPr>
          <w:szCs w:val="24"/>
          <w:u w:val="single"/>
        </w:rPr>
        <w:t>other than methamphetamines</w:t>
      </w:r>
      <w:r w:rsidRPr="71532FA1">
        <w:rPr>
          <w:szCs w:val="24"/>
        </w:rPr>
        <w:t xml:space="preserve"> for non-medical purposes or that were not prescribed to you (like Vyvanse, Adderall, Ritalin, Percocet)</w:t>
      </w:r>
    </w:p>
    <w:p w14:paraId="5C57C5EE" w14:textId="77777777" w:rsidR="00E5266F" w:rsidRPr="0057100A" w:rsidRDefault="00E5266F" w:rsidP="00B56BAF">
      <w:pPr>
        <w:pStyle w:val="ListParagraph"/>
        <w:numPr>
          <w:ilvl w:val="0"/>
          <w:numId w:val="24"/>
        </w:numPr>
        <w:tabs>
          <w:tab w:val="left" w:pos="810"/>
        </w:tabs>
        <w:spacing w:after="0" w:line="240" w:lineRule="auto"/>
        <w:rPr>
          <w:szCs w:val="24"/>
        </w:rPr>
      </w:pPr>
      <w:r w:rsidRPr="0057100A">
        <w:rPr>
          <w:szCs w:val="24"/>
        </w:rPr>
        <w:t>Used mushrooms (shrooms, psilocybin)</w:t>
      </w:r>
    </w:p>
    <w:p w14:paraId="2E51208A" w14:textId="77777777" w:rsidR="00E5266F" w:rsidRPr="0057100A" w:rsidRDefault="00E5266F" w:rsidP="00B56BAF">
      <w:pPr>
        <w:pStyle w:val="ListParagraph"/>
        <w:numPr>
          <w:ilvl w:val="0"/>
          <w:numId w:val="24"/>
        </w:numPr>
        <w:tabs>
          <w:tab w:val="left" w:pos="810"/>
        </w:tabs>
        <w:spacing w:after="0" w:line="240" w:lineRule="auto"/>
        <w:rPr>
          <w:szCs w:val="24"/>
        </w:rPr>
      </w:pPr>
      <w:r w:rsidRPr="0057100A">
        <w:rPr>
          <w:szCs w:val="24"/>
        </w:rPr>
        <w:t>Used MDMA (Ecstasy/Molly)</w:t>
      </w:r>
    </w:p>
    <w:p w14:paraId="795A293E" w14:textId="77777777" w:rsidR="00E5266F" w:rsidRDefault="00E5266F" w:rsidP="00E5266F">
      <w:pPr>
        <w:spacing w:after="0"/>
        <w:rPr>
          <w:szCs w:val="24"/>
        </w:rPr>
      </w:pPr>
    </w:p>
    <w:p w14:paraId="12ED2AEF" w14:textId="77777777" w:rsidR="00E5266F" w:rsidRDefault="00E5266F" w:rsidP="00E5266F">
      <w:pPr>
        <w:spacing w:after="0"/>
        <w:rPr>
          <w:szCs w:val="24"/>
        </w:rPr>
      </w:pPr>
    </w:p>
    <w:p w14:paraId="2F94CC98" w14:textId="77777777" w:rsidR="00E5266F" w:rsidRDefault="00E5266F" w:rsidP="00E5266F">
      <w:pPr>
        <w:spacing w:after="0"/>
        <w:jc w:val="center"/>
        <w:rPr>
          <w:b/>
          <w:bCs/>
          <w:szCs w:val="24"/>
        </w:rPr>
      </w:pPr>
    </w:p>
    <w:p w14:paraId="7A79BEC7" w14:textId="77777777" w:rsidR="00E5266F" w:rsidRDefault="00E5266F" w:rsidP="00E5266F">
      <w:pPr>
        <w:spacing w:after="0"/>
        <w:jc w:val="center"/>
        <w:rPr>
          <w:b/>
          <w:bCs/>
          <w:sz w:val="28"/>
          <w:szCs w:val="28"/>
        </w:rPr>
      </w:pPr>
    </w:p>
    <w:p w14:paraId="297CB96E" w14:textId="77777777" w:rsidR="00E5266F" w:rsidRPr="00B0519F" w:rsidRDefault="00E5266F" w:rsidP="00D66BCA">
      <w:pPr>
        <w:spacing w:after="0"/>
        <w:rPr>
          <w:rFonts w:cstheme="minorHAnsi"/>
          <w:b/>
          <w:bCs/>
          <w:sz w:val="28"/>
          <w:szCs w:val="28"/>
        </w:rPr>
      </w:pPr>
    </w:p>
    <w:p w14:paraId="30E27453" w14:textId="77777777" w:rsidR="00E5266F" w:rsidRPr="00B0519F" w:rsidRDefault="00E5266F" w:rsidP="00E5266F">
      <w:pPr>
        <w:spacing w:after="0"/>
        <w:jc w:val="center"/>
        <w:rPr>
          <w:rFonts w:eastAsia="Calibri" w:cstheme="minorHAnsi"/>
          <w:sz w:val="28"/>
          <w:szCs w:val="28"/>
        </w:rPr>
      </w:pPr>
      <w:r w:rsidRPr="00B0519F">
        <w:rPr>
          <w:rFonts w:eastAsia="Calibri" w:cstheme="minorHAnsi"/>
          <w:b/>
          <w:bCs/>
          <w:color w:val="000000" w:themeColor="text1"/>
          <w:sz w:val="28"/>
          <w:szCs w:val="28"/>
        </w:rPr>
        <w:t xml:space="preserve">Thank you for completing the survey. </w:t>
      </w:r>
      <w:r w:rsidRPr="00B0519F">
        <w:rPr>
          <w:rFonts w:eastAsia="Calibri" w:cstheme="minorHAnsi"/>
          <w:sz w:val="28"/>
          <w:szCs w:val="28"/>
        </w:rPr>
        <w:t xml:space="preserve"> </w:t>
      </w:r>
    </w:p>
    <w:p w14:paraId="7A9552F0" w14:textId="77777777" w:rsidR="00E5266F" w:rsidRPr="00B0519F" w:rsidRDefault="00E5266F" w:rsidP="00E5266F">
      <w:pPr>
        <w:spacing w:after="0"/>
        <w:jc w:val="center"/>
        <w:rPr>
          <w:rFonts w:cstheme="minorHAnsi"/>
          <w:b/>
          <w:bCs/>
          <w:sz w:val="28"/>
          <w:szCs w:val="28"/>
        </w:rPr>
      </w:pPr>
      <w:r w:rsidRPr="00B0519F">
        <w:rPr>
          <w:rFonts w:cstheme="minorHAnsi"/>
          <w:b/>
          <w:bCs/>
          <w:sz w:val="28"/>
          <w:szCs w:val="28"/>
        </w:rPr>
        <w:t xml:space="preserve">You will now be redirected to the </w:t>
      </w:r>
      <w:hyperlink r:id="rId11">
        <w:r w:rsidRPr="00B0519F">
          <w:rPr>
            <w:rStyle w:val="Hyperlink"/>
            <w:rFonts w:cstheme="minorHAnsi"/>
            <w:b/>
            <w:bCs/>
            <w:sz w:val="28"/>
            <w:szCs w:val="28"/>
          </w:rPr>
          <w:t>Your Life Iowa</w:t>
        </w:r>
      </w:hyperlink>
      <w:r w:rsidRPr="00B0519F">
        <w:rPr>
          <w:rFonts w:cstheme="minorHAnsi"/>
          <w:b/>
          <w:bCs/>
          <w:sz w:val="28"/>
          <w:szCs w:val="28"/>
        </w:rPr>
        <w:t xml:space="preserve"> website. This is a free and confidential resource that may be useful to you or someone you know.</w:t>
      </w:r>
    </w:p>
    <w:p w14:paraId="4D9BC9A2" w14:textId="77777777" w:rsidR="00E5266F" w:rsidRDefault="00E5266F" w:rsidP="00E5266F">
      <w:pPr>
        <w:spacing w:after="0"/>
        <w:jc w:val="center"/>
        <w:rPr>
          <w:b/>
          <w:sz w:val="28"/>
          <w:szCs w:val="28"/>
        </w:rPr>
      </w:pPr>
    </w:p>
    <w:p w14:paraId="6C931CD9" w14:textId="77777777" w:rsidR="00E5266F" w:rsidRPr="00406C19" w:rsidRDefault="00E5266F" w:rsidP="00E5266F">
      <w:pPr>
        <w:spacing w:after="0"/>
        <w:rPr>
          <w:b/>
          <w:bCs/>
          <w:sz w:val="20"/>
          <w:szCs w:val="20"/>
        </w:rPr>
      </w:pPr>
      <w:r w:rsidRPr="326EF5D8">
        <w:rPr>
          <w:b/>
          <w:bCs/>
          <w:sz w:val="20"/>
          <w:szCs w:val="20"/>
        </w:rPr>
        <w:t>Total items = 61</w:t>
      </w:r>
    </w:p>
    <w:sectPr w:rsidR="00E5266F" w:rsidRPr="00406C19" w:rsidSect="00E368B6">
      <w:headerReference w:type="default" r:id="rId12"/>
      <w:pgSz w:w="12240" w:h="15840"/>
      <w:pgMar w:top="175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1D2531" w14:textId="77777777" w:rsidR="00ED0FA2" w:rsidRDefault="00ED0FA2" w:rsidP="00ED0FA2">
      <w:pPr>
        <w:spacing w:after="0" w:line="240" w:lineRule="auto"/>
      </w:pPr>
      <w:r>
        <w:separator/>
      </w:r>
    </w:p>
  </w:endnote>
  <w:endnote w:type="continuationSeparator" w:id="0">
    <w:p w14:paraId="2459B952" w14:textId="77777777" w:rsidR="00ED0FA2" w:rsidRDefault="00ED0FA2" w:rsidP="00ED0F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ork Sans">
    <w:charset w:val="00"/>
    <w:family w:val="auto"/>
    <w:pitch w:val="variable"/>
    <w:sig w:usb0="A00000FF" w:usb1="5000E07B" w:usb2="00000000" w:usb3="00000000" w:csb0="0000019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992E4" w14:textId="77777777" w:rsidR="00ED0FA2" w:rsidRDefault="00ED0FA2" w:rsidP="00ED0FA2">
      <w:pPr>
        <w:spacing w:after="0" w:line="240" w:lineRule="auto"/>
      </w:pPr>
      <w:r>
        <w:separator/>
      </w:r>
    </w:p>
  </w:footnote>
  <w:footnote w:type="continuationSeparator" w:id="0">
    <w:p w14:paraId="2EDF117A" w14:textId="77777777" w:rsidR="00ED0FA2" w:rsidRDefault="00ED0FA2" w:rsidP="00ED0F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A0EAA" w14:textId="70167EEC" w:rsidR="00ED0FA2" w:rsidRPr="00A63588" w:rsidRDefault="007E0B4A" w:rsidP="00A63588">
    <w:pPr>
      <w:pStyle w:val="Header"/>
    </w:pPr>
    <w:r>
      <w:rPr>
        <w:noProof/>
      </w:rPr>
      <mc:AlternateContent>
        <mc:Choice Requires="wps">
          <w:drawing>
            <wp:anchor distT="0" distB="0" distL="114300" distR="114300" simplePos="0" relativeHeight="251659264" behindDoc="0" locked="0" layoutInCell="1" allowOverlap="1" wp14:anchorId="2A100598" wp14:editId="483360F3">
              <wp:simplePos x="0" y="0"/>
              <wp:positionH relativeFrom="column">
                <wp:posOffset>-38101</wp:posOffset>
              </wp:positionH>
              <wp:positionV relativeFrom="paragraph">
                <wp:posOffset>485775</wp:posOffset>
              </wp:positionV>
              <wp:extent cx="5915025" cy="0"/>
              <wp:effectExtent l="0" t="0" r="0" b="0"/>
              <wp:wrapNone/>
              <wp:docPr id="1135102080" name="Straight Connector 1"/>
              <wp:cNvGraphicFramePr/>
              <a:graphic xmlns:a="http://schemas.openxmlformats.org/drawingml/2006/main">
                <a:graphicData uri="http://schemas.microsoft.com/office/word/2010/wordprocessingShape">
                  <wps:wsp>
                    <wps:cNvCnPr/>
                    <wps:spPr>
                      <a:xfrm>
                        <a:off x="0" y="0"/>
                        <a:ext cx="59150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06F0C7C"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38.25pt" to="462.75pt,3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" strokecolor="#04627a [3204]" strokeweight=".5pt">
              <v:stroke joinstyle="miter"/>
            </v:line>
          </w:pict>
        </mc:Fallback>
      </mc:AlternateContent>
    </w:r>
    <w:r w:rsidR="00A63588">
      <w:rPr>
        <w:noProof/>
      </w:rPr>
      <w:drawing>
        <wp:anchor distT="0" distB="0" distL="114300" distR="114300" simplePos="0" relativeHeight="251658240" behindDoc="0" locked="0" layoutInCell="1" allowOverlap="1" wp14:anchorId="4F287318" wp14:editId="13693EAE">
          <wp:simplePos x="0" y="0"/>
          <wp:positionH relativeFrom="column">
            <wp:posOffset>-38100</wp:posOffset>
          </wp:positionH>
          <wp:positionV relativeFrom="paragraph">
            <wp:posOffset>15240</wp:posOffset>
          </wp:positionV>
          <wp:extent cx="2232025" cy="250190"/>
          <wp:effectExtent l="0" t="0" r="0" b="0"/>
          <wp:wrapNone/>
          <wp:docPr id="1056184939" name="Graphic 1056184939" descr="This is alt text to describe a three column graphic. Alt text should be conc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184939" name="Graphic 1056184939" descr="This is alt text to describe a three column graphic. Alt text should be concis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232025" cy="2501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DA0321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333DE0"/>
    <w:multiLevelType w:val="hybridMultilevel"/>
    <w:tmpl w:val="DE6ED0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A07FE5"/>
    <w:multiLevelType w:val="hybridMultilevel"/>
    <w:tmpl w:val="B4FC990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187AC0"/>
    <w:multiLevelType w:val="hybridMultilevel"/>
    <w:tmpl w:val="B456DB7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1E6C5C"/>
    <w:multiLevelType w:val="hybridMultilevel"/>
    <w:tmpl w:val="9DE847F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C310CC"/>
    <w:multiLevelType w:val="hybridMultilevel"/>
    <w:tmpl w:val="0EB4592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265DC8"/>
    <w:multiLevelType w:val="hybridMultilevel"/>
    <w:tmpl w:val="FDA08BCC"/>
    <w:lvl w:ilvl="0" w:tplc="04090003">
      <w:start w:val="1"/>
      <w:numFmt w:val="bullet"/>
      <w:lvlText w:val="o"/>
      <w:lvlJc w:val="left"/>
      <w:pPr>
        <w:ind w:left="1485" w:hanging="360"/>
      </w:pPr>
      <w:rPr>
        <w:rFonts w:ascii="Courier New" w:hAnsi="Courier New" w:cs="Courier New"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7" w15:restartNumberingAfterBreak="0">
    <w:nsid w:val="07468CFD"/>
    <w:multiLevelType w:val="hybridMultilevel"/>
    <w:tmpl w:val="5A3E8214"/>
    <w:lvl w:ilvl="0" w:tplc="C9C05D76">
      <w:start w:val="1"/>
      <w:numFmt w:val="bullet"/>
      <w:lvlText w:val="o"/>
      <w:lvlJc w:val="left"/>
      <w:pPr>
        <w:ind w:left="720" w:hanging="360"/>
      </w:pPr>
      <w:rPr>
        <w:rFonts w:ascii="Courier New" w:hAnsi="Courier New" w:hint="default"/>
      </w:rPr>
    </w:lvl>
    <w:lvl w:ilvl="1" w:tplc="037C07CA">
      <w:start w:val="1"/>
      <w:numFmt w:val="bullet"/>
      <w:lvlText w:val="o"/>
      <w:lvlJc w:val="left"/>
      <w:pPr>
        <w:ind w:left="1440" w:hanging="360"/>
      </w:pPr>
      <w:rPr>
        <w:rFonts w:ascii="Courier New" w:hAnsi="Courier New" w:hint="default"/>
      </w:rPr>
    </w:lvl>
    <w:lvl w:ilvl="2" w:tplc="24E4A1AE">
      <w:start w:val="1"/>
      <w:numFmt w:val="bullet"/>
      <w:lvlText w:val=""/>
      <w:lvlJc w:val="left"/>
      <w:pPr>
        <w:ind w:left="2160" w:hanging="360"/>
      </w:pPr>
      <w:rPr>
        <w:rFonts w:ascii="Wingdings" w:hAnsi="Wingdings" w:hint="default"/>
      </w:rPr>
    </w:lvl>
    <w:lvl w:ilvl="3" w:tplc="25FEDBCE">
      <w:start w:val="1"/>
      <w:numFmt w:val="bullet"/>
      <w:lvlText w:val=""/>
      <w:lvlJc w:val="left"/>
      <w:pPr>
        <w:ind w:left="2880" w:hanging="360"/>
      </w:pPr>
      <w:rPr>
        <w:rFonts w:ascii="Symbol" w:hAnsi="Symbol" w:hint="default"/>
      </w:rPr>
    </w:lvl>
    <w:lvl w:ilvl="4" w:tplc="14681AC0">
      <w:start w:val="1"/>
      <w:numFmt w:val="bullet"/>
      <w:lvlText w:val="o"/>
      <w:lvlJc w:val="left"/>
      <w:pPr>
        <w:ind w:left="3600" w:hanging="360"/>
      </w:pPr>
      <w:rPr>
        <w:rFonts w:ascii="Courier New" w:hAnsi="Courier New" w:hint="default"/>
      </w:rPr>
    </w:lvl>
    <w:lvl w:ilvl="5" w:tplc="8F9CD604">
      <w:start w:val="1"/>
      <w:numFmt w:val="bullet"/>
      <w:lvlText w:val=""/>
      <w:lvlJc w:val="left"/>
      <w:pPr>
        <w:ind w:left="4320" w:hanging="360"/>
      </w:pPr>
      <w:rPr>
        <w:rFonts w:ascii="Wingdings" w:hAnsi="Wingdings" w:hint="default"/>
      </w:rPr>
    </w:lvl>
    <w:lvl w:ilvl="6" w:tplc="00646F20">
      <w:start w:val="1"/>
      <w:numFmt w:val="bullet"/>
      <w:lvlText w:val=""/>
      <w:lvlJc w:val="left"/>
      <w:pPr>
        <w:ind w:left="5040" w:hanging="360"/>
      </w:pPr>
      <w:rPr>
        <w:rFonts w:ascii="Symbol" w:hAnsi="Symbol" w:hint="default"/>
      </w:rPr>
    </w:lvl>
    <w:lvl w:ilvl="7" w:tplc="B21C4C28">
      <w:start w:val="1"/>
      <w:numFmt w:val="bullet"/>
      <w:lvlText w:val="o"/>
      <w:lvlJc w:val="left"/>
      <w:pPr>
        <w:ind w:left="5760" w:hanging="360"/>
      </w:pPr>
      <w:rPr>
        <w:rFonts w:ascii="Courier New" w:hAnsi="Courier New" w:hint="default"/>
      </w:rPr>
    </w:lvl>
    <w:lvl w:ilvl="8" w:tplc="0406CE38">
      <w:start w:val="1"/>
      <w:numFmt w:val="bullet"/>
      <w:lvlText w:val=""/>
      <w:lvlJc w:val="left"/>
      <w:pPr>
        <w:ind w:left="6480" w:hanging="360"/>
      </w:pPr>
      <w:rPr>
        <w:rFonts w:ascii="Wingdings" w:hAnsi="Wingdings" w:hint="default"/>
      </w:rPr>
    </w:lvl>
  </w:abstractNum>
  <w:abstractNum w:abstractNumId="8" w15:restartNumberingAfterBreak="0">
    <w:nsid w:val="079F053E"/>
    <w:multiLevelType w:val="hybridMultilevel"/>
    <w:tmpl w:val="8C284C5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FF46AD"/>
    <w:multiLevelType w:val="hybridMultilevel"/>
    <w:tmpl w:val="1CB21E5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939C42F"/>
    <w:multiLevelType w:val="hybridMultilevel"/>
    <w:tmpl w:val="5AE21538"/>
    <w:lvl w:ilvl="0" w:tplc="724C3684">
      <w:start w:val="1"/>
      <w:numFmt w:val="upperLetter"/>
      <w:lvlText w:val="%1."/>
      <w:lvlJc w:val="left"/>
      <w:pPr>
        <w:ind w:left="720" w:hanging="360"/>
      </w:pPr>
    </w:lvl>
    <w:lvl w:ilvl="1" w:tplc="DFB267B0">
      <w:start w:val="1"/>
      <w:numFmt w:val="lowerLetter"/>
      <w:lvlText w:val="%2."/>
      <w:lvlJc w:val="left"/>
      <w:pPr>
        <w:ind w:left="1440" w:hanging="360"/>
      </w:pPr>
    </w:lvl>
    <w:lvl w:ilvl="2" w:tplc="6C42C166">
      <w:start w:val="1"/>
      <w:numFmt w:val="lowerRoman"/>
      <w:lvlText w:val="%3."/>
      <w:lvlJc w:val="right"/>
      <w:pPr>
        <w:ind w:left="2160" w:hanging="180"/>
      </w:pPr>
    </w:lvl>
    <w:lvl w:ilvl="3" w:tplc="19E248CC">
      <w:start w:val="1"/>
      <w:numFmt w:val="decimal"/>
      <w:lvlText w:val="%4."/>
      <w:lvlJc w:val="left"/>
      <w:pPr>
        <w:ind w:left="2880" w:hanging="360"/>
      </w:pPr>
    </w:lvl>
    <w:lvl w:ilvl="4" w:tplc="4CFE2D38">
      <w:start w:val="1"/>
      <w:numFmt w:val="lowerLetter"/>
      <w:lvlText w:val="%5."/>
      <w:lvlJc w:val="left"/>
      <w:pPr>
        <w:ind w:left="3600" w:hanging="360"/>
      </w:pPr>
    </w:lvl>
    <w:lvl w:ilvl="5" w:tplc="1A7A2FB0">
      <w:start w:val="1"/>
      <w:numFmt w:val="lowerRoman"/>
      <w:lvlText w:val="%6."/>
      <w:lvlJc w:val="right"/>
      <w:pPr>
        <w:ind w:left="4320" w:hanging="180"/>
      </w:pPr>
    </w:lvl>
    <w:lvl w:ilvl="6" w:tplc="C5307E5E">
      <w:start w:val="1"/>
      <w:numFmt w:val="decimal"/>
      <w:lvlText w:val="%7."/>
      <w:lvlJc w:val="left"/>
      <w:pPr>
        <w:ind w:left="5040" w:hanging="360"/>
      </w:pPr>
    </w:lvl>
    <w:lvl w:ilvl="7" w:tplc="52C81E12">
      <w:start w:val="1"/>
      <w:numFmt w:val="lowerLetter"/>
      <w:lvlText w:val="%8."/>
      <w:lvlJc w:val="left"/>
      <w:pPr>
        <w:ind w:left="5760" w:hanging="360"/>
      </w:pPr>
    </w:lvl>
    <w:lvl w:ilvl="8" w:tplc="0C2E89FA">
      <w:start w:val="1"/>
      <w:numFmt w:val="lowerRoman"/>
      <w:lvlText w:val="%9."/>
      <w:lvlJc w:val="right"/>
      <w:pPr>
        <w:ind w:left="6480" w:hanging="180"/>
      </w:pPr>
    </w:lvl>
  </w:abstractNum>
  <w:abstractNum w:abstractNumId="11" w15:restartNumberingAfterBreak="0">
    <w:nsid w:val="0A69109F"/>
    <w:multiLevelType w:val="hybridMultilevel"/>
    <w:tmpl w:val="A942DC1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8166E9"/>
    <w:multiLevelType w:val="hybridMultilevel"/>
    <w:tmpl w:val="B9881B90"/>
    <w:lvl w:ilvl="0" w:tplc="B1A8E76E">
      <w:start w:val="1"/>
      <w:numFmt w:val="lowerLetter"/>
      <w:lvlText w:val="%1."/>
      <w:lvlJc w:val="left"/>
      <w:pPr>
        <w:ind w:left="720" w:hanging="360"/>
      </w:pPr>
    </w:lvl>
    <w:lvl w:ilvl="1" w:tplc="FB72F8B0">
      <w:start w:val="1"/>
      <w:numFmt w:val="lowerLetter"/>
      <w:lvlText w:val="%2."/>
      <w:lvlJc w:val="left"/>
      <w:pPr>
        <w:ind w:left="1440" w:hanging="360"/>
      </w:pPr>
    </w:lvl>
    <w:lvl w:ilvl="2" w:tplc="1972A374">
      <w:start w:val="1"/>
      <w:numFmt w:val="lowerRoman"/>
      <w:lvlText w:val="%3."/>
      <w:lvlJc w:val="right"/>
      <w:pPr>
        <w:ind w:left="2160" w:hanging="180"/>
      </w:pPr>
    </w:lvl>
    <w:lvl w:ilvl="3" w:tplc="2572FD64">
      <w:start w:val="1"/>
      <w:numFmt w:val="decimal"/>
      <w:lvlText w:val="%4."/>
      <w:lvlJc w:val="left"/>
      <w:pPr>
        <w:ind w:left="2880" w:hanging="360"/>
      </w:pPr>
    </w:lvl>
    <w:lvl w:ilvl="4" w:tplc="99B42C9A">
      <w:start w:val="1"/>
      <w:numFmt w:val="lowerLetter"/>
      <w:lvlText w:val="%5."/>
      <w:lvlJc w:val="left"/>
      <w:pPr>
        <w:ind w:left="3600" w:hanging="360"/>
      </w:pPr>
    </w:lvl>
    <w:lvl w:ilvl="5" w:tplc="89D2E482">
      <w:start w:val="1"/>
      <w:numFmt w:val="lowerRoman"/>
      <w:lvlText w:val="%6."/>
      <w:lvlJc w:val="right"/>
      <w:pPr>
        <w:ind w:left="4320" w:hanging="180"/>
      </w:pPr>
    </w:lvl>
    <w:lvl w:ilvl="6" w:tplc="0680CDBC">
      <w:start w:val="1"/>
      <w:numFmt w:val="decimal"/>
      <w:lvlText w:val="%7."/>
      <w:lvlJc w:val="left"/>
      <w:pPr>
        <w:ind w:left="5040" w:hanging="360"/>
      </w:pPr>
    </w:lvl>
    <w:lvl w:ilvl="7" w:tplc="2C087772">
      <w:start w:val="1"/>
      <w:numFmt w:val="lowerLetter"/>
      <w:lvlText w:val="%8."/>
      <w:lvlJc w:val="left"/>
      <w:pPr>
        <w:ind w:left="5760" w:hanging="360"/>
      </w:pPr>
    </w:lvl>
    <w:lvl w:ilvl="8" w:tplc="F314FE86">
      <w:start w:val="1"/>
      <w:numFmt w:val="lowerRoman"/>
      <w:lvlText w:val="%9."/>
      <w:lvlJc w:val="right"/>
      <w:pPr>
        <w:ind w:left="6480" w:hanging="180"/>
      </w:pPr>
    </w:lvl>
  </w:abstractNum>
  <w:abstractNum w:abstractNumId="13" w15:restartNumberingAfterBreak="0">
    <w:nsid w:val="0CB417BB"/>
    <w:multiLevelType w:val="hybridMultilevel"/>
    <w:tmpl w:val="E2B6230A"/>
    <w:lvl w:ilvl="0" w:tplc="04090003">
      <w:start w:val="1"/>
      <w:numFmt w:val="bullet"/>
      <w:lvlText w:val="o"/>
      <w:lvlJc w:val="left"/>
      <w:pPr>
        <w:ind w:left="225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EB4F38"/>
    <w:multiLevelType w:val="hybridMultilevel"/>
    <w:tmpl w:val="7882904A"/>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5" w15:restartNumberingAfterBreak="0">
    <w:nsid w:val="114EEED9"/>
    <w:multiLevelType w:val="hybridMultilevel"/>
    <w:tmpl w:val="9F6698F6"/>
    <w:lvl w:ilvl="0" w:tplc="A7F63AFE">
      <w:start w:val="1"/>
      <w:numFmt w:val="bullet"/>
      <w:lvlText w:val="o"/>
      <w:lvlJc w:val="left"/>
      <w:pPr>
        <w:ind w:left="720" w:hanging="360"/>
      </w:pPr>
      <w:rPr>
        <w:rFonts w:ascii="Courier New" w:hAnsi="Courier New" w:hint="default"/>
      </w:rPr>
    </w:lvl>
    <w:lvl w:ilvl="1" w:tplc="7EF64B0A">
      <w:start w:val="1"/>
      <w:numFmt w:val="bullet"/>
      <w:lvlText w:val="o"/>
      <w:lvlJc w:val="left"/>
      <w:pPr>
        <w:ind w:left="1440" w:hanging="360"/>
      </w:pPr>
      <w:rPr>
        <w:rFonts w:ascii="Courier New" w:hAnsi="Courier New" w:hint="default"/>
      </w:rPr>
    </w:lvl>
    <w:lvl w:ilvl="2" w:tplc="37423768">
      <w:start w:val="1"/>
      <w:numFmt w:val="bullet"/>
      <w:lvlText w:val=""/>
      <w:lvlJc w:val="left"/>
      <w:pPr>
        <w:ind w:left="2160" w:hanging="360"/>
      </w:pPr>
      <w:rPr>
        <w:rFonts w:ascii="Wingdings" w:hAnsi="Wingdings" w:hint="default"/>
      </w:rPr>
    </w:lvl>
    <w:lvl w:ilvl="3" w:tplc="D954F21E">
      <w:start w:val="1"/>
      <w:numFmt w:val="bullet"/>
      <w:lvlText w:val=""/>
      <w:lvlJc w:val="left"/>
      <w:pPr>
        <w:ind w:left="2880" w:hanging="360"/>
      </w:pPr>
      <w:rPr>
        <w:rFonts w:ascii="Symbol" w:hAnsi="Symbol" w:hint="default"/>
      </w:rPr>
    </w:lvl>
    <w:lvl w:ilvl="4" w:tplc="237CB05A">
      <w:start w:val="1"/>
      <w:numFmt w:val="bullet"/>
      <w:lvlText w:val="o"/>
      <w:lvlJc w:val="left"/>
      <w:pPr>
        <w:ind w:left="3600" w:hanging="360"/>
      </w:pPr>
      <w:rPr>
        <w:rFonts w:ascii="Courier New" w:hAnsi="Courier New" w:hint="default"/>
      </w:rPr>
    </w:lvl>
    <w:lvl w:ilvl="5" w:tplc="21029208">
      <w:start w:val="1"/>
      <w:numFmt w:val="bullet"/>
      <w:lvlText w:val=""/>
      <w:lvlJc w:val="left"/>
      <w:pPr>
        <w:ind w:left="4320" w:hanging="360"/>
      </w:pPr>
      <w:rPr>
        <w:rFonts w:ascii="Wingdings" w:hAnsi="Wingdings" w:hint="default"/>
      </w:rPr>
    </w:lvl>
    <w:lvl w:ilvl="6" w:tplc="DC682506">
      <w:start w:val="1"/>
      <w:numFmt w:val="bullet"/>
      <w:lvlText w:val=""/>
      <w:lvlJc w:val="left"/>
      <w:pPr>
        <w:ind w:left="5040" w:hanging="360"/>
      </w:pPr>
      <w:rPr>
        <w:rFonts w:ascii="Symbol" w:hAnsi="Symbol" w:hint="default"/>
      </w:rPr>
    </w:lvl>
    <w:lvl w:ilvl="7" w:tplc="E3F48B22">
      <w:start w:val="1"/>
      <w:numFmt w:val="bullet"/>
      <w:lvlText w:val="o"/>
      <w:lvlJc w:val="left"/>
      <w:pPr>
        <w:ind w:left="5760" w:hanging="360"/>
      </w:pPr>
      <w:rPr>
        <w:rFonts w:ascii="Courier New" w:hAnsi="Courier New" w:hint="default"/>
      </w:rPr>
    </w:lvl>
    <w:lvl w:ilvl="8" w:tplc="019C0F0C">
      <w:start w:val="1"/>
      <w:numFmt w:val="bullet"/>
      <w:lvlText w:val=""/>
      <w:lvlJc w:val="left"/>
      <w:pPr>
        <w:ind w:left="6480" w:hanging="360"/>
      </w:pPr>
      <w:rPr>
        <w:rFonts w:ascii="Wingdings" w:hAnsi="Wingdings" w:hint="default"/>
      </w:rPr>
    </w:lvl>
  </w:abstractNum>
  <w:abstractNum w:abstractNumId="16" w15:restartNumberingAfterBreak="0">
    <w:nsid w:val="116F0D51"/>
    <w:multiLevelType w:val="hybridMultilevel"/>
    <w:tmpl w:val="07D847D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9C4566"/>
    <w:multiLevelType w:val="hybridMultilevel"/>
    <w:tmpl w:val="48601E0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37820BD"/>
    <w:multiLevelType w:val="hybridMultilevel"/>
    <w:tmpl w:val="5F14182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AE6D53"/>
    <w:multiLevelType w:val="hybridMultilevel"/>
    <w:tmpl w:val="CF14D7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8105F12"/>
    <w:multiLevelType w:val="hybridMultilevel"/>
    <w:tmpl w:val="1C08B2D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1D117E1"/>
    <w:multiLevelType w:val="hybridMultilevel"/>
    <w:tmpl w:val="8FEAA4B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B07757"/>
    <w:multiLevelType w:val="hybridMultilevel"/>
    <w:tmpl w:val="8E6C4D8E"/>
    <w:lvl w:ilvl="0" w:tplc="A498EDCA">
      <w:start w:val="1"/>
      <w:numFmt w:val="bullet"/>
      <w:lvlText w:val="o"/>
      <w:lvlJc w:val="left"/>
      <w:pPr>
        <w:ind w:left="720" w:hanging="360"/>
      </w:pPr>
      <w:rPr>
        <w:rFonts w:ascii="Courier New" w:hAnsi="Courier New" w:hint="default"/>
      </w:rPr>
    </w:lvl>
    <w:lvl w:ilvl="1" w:tplc="F13E78B0">
      <w:start w:val="1"/>
      <w:numFmt w:val="bullet"/>
      <w:lvlText w:val="o"/>
      <w:lvlJc w:val="left"/>
      <w:pPr>
        <w:ind w:left="1440" w:hanging="360"/>
      </w:pPr>
      <w:rPr>
        <w:rFonts w:ascii="Courier New" w:hAnsi="Courier New" w:hint="default"/>
      </w:rPr>
    </w:lvl>
    <w:lvl w:ilvl="2" w:tplc="6E40F396">
      <w:start w:val="1"/>
      <w:numFmt w:val="bullet"/>
      <w:lvlText w:val=""/>
      <w:lvlJc w:val="left"/>
      <w:pPr>
        <w:ind w:left="2160" w:hanging="360"/>
      </w:pPr>
      <w:rPr>
        <w:rFonts w:ascii="Wingdings" w:hAnsi="Wingdings" w:hint="default"/>
      </w:rPr>
    </w:lvl>
    <w:lvl w:ilvl="3" w:tplc="70340F52">
      <w:start w:val="1"/>
      <w:numFmt w:val="bullet"/>
      <w:lvlText w:val=""/>
      <w:lvlJc w:val="left"/>
      <w:pPr>
        <w:ind w:left="2880" w:hanging="360"/>
      </w:pPr>
      <w:rPr>
        <w:rFonts w:ascii="Symbol" w:hAnsi="Symbol" w:hint="default"/>
      </w:rPr>
    </w:lvl>
    <w:lvl w:ilvl="4" w:tplc="0BDC5DA2">
      <w:start w:val="1"/>
      <w:numFmt w:val="bullet"/>
      <w:lvlText w:val="o"/>
      <w:lvlJc w:val="left"/>
      <w:pPr>
        <w:ind w:left="3600" w:hanging="360"/>
      </w:pPr>
      <w:rPr>
        <w:rFonts w:ascii="Courier New" w:hAnsi="Courier New" w:hint="default"/>
      </w:rPr>
    </w:lvl>
    <w:lvl w:ilvl="5" w:tplc="9B5A789E">
      <w:start w:val="1"/>
      <w:numFmt w:val="bullet"/>
      <w:lvlText w:val=""/>
      <w:lvlJc w:val="left"/>
      <w:pPr>
        <w:ind w:left="4320" w:hanging="360"/>
      </w:pPr>
      <w:rPr>
        <w:rFonts w:ascii="Wingdings" w:hAnsi="Wingdings" w:hint="default"/>
      </w:rPr>
    </w:lvl>
    <w:lvl w:ilvl="6" w:tplc="B1F81E54">
      <w:start w:val="1"/>
      <w:numFmt w:val="bullet"/>
      <w:lvlText w:val=""/>
      <w:lvlJc w:val="left"/>
      <w:pPr>
        <w:ind w:left="5040" w:hanging="360"/>
      </w:pPr>
      <w:rPr>
        <w:rFonts w:ascii="Symbol" w:hAnsi="Symbol" w:hint="default"/>
      </w:rPr>
    </w:lvl>
    <w:lvl w:ilvl="7" w:tplc="F0407730">
      <w:start w:val="1"/>
      <w:numFmt w:val="bullet"/>
      <w:lvlText w:val="o"/>
      <w:lvlJc w:val="left"/>
      <w:pPr>
        <w:ind w:left="5760" w:hanging="360"/>
      </w:pPr>
      <w:rPr>
        <w:rFonts w:ascii="Courier New" w:hAnsi="Courier New" w:hint="default"/>
      </w:rPr>
    </w:lvl>
    <w:lvl w:ilvl="8" w:tplc="D21AAA4C">
      <w:start w:val="1"/>
      <w:numFmt w:val="bullet"/>
      <w:lvlText w:val=""/>
      <w:lvlJc w:val="left"/>
      <w:pPr>
        <w:ind w:left="6480" w:hanging="360"/>
      </w:pPr>
      <w:rPr>
        <w:rFonts w:ascii="Wingdings" w:hAnsi="Wingdings" w:hint="default"/>
      </w:rPr>
    </w:lvl>
  </w:abstractNum>
  <w:abstractNum w:abstractNumId="23" w15:restartNumberingAfterBreak="0">
    <w:nsid w:val="23FD4E7B"/>
    <w:multiLevelType w:val="hybridMultilevel"/>
    <w:tmpl w:val="012406E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521507"/>
    <w:multiLevelType w:val="hybridMultilevel"/>
    <w:tmpl w:val="B94625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8DB67A0"/>
    <w:multiLevelType w:val="hybridMultilevel"/>
    <w:tmpl w:val="3D369B5C"/>
    <w:lvl w:ilvl="0" w:tplc="94E0CD9E">
      <w:start w:val="1"/>
      <w:numFmt w:val="bullet"/>
      <w:lvlText w:val="o"/>
      <w:lvlJc w:val="left"/>
      <w:pPr>
        <w:ind w:left="720" w:hanging="360"/>
      </w:pPr>
      <w:rPr>
        <w:rFonts w:ascii="Courier New" w:hAnsi="Courier New" w:hint="default"/>
      </w:rPr>
    </w:lvl>
    <w:lvl w:ilvl="1" w:tplc="A2786C8C">
      <w:start w:val="1"/>
      <w:numFmt w:val="bullet"/>
      <w:lvlText w:val="o"/>
      <w:lvlJc w:val="left"/>
      <w:pPr>
        <w:ind w:left="1440" w:hanging="360"/>
      </w:pPr>
      <w:rPr>
        <w:rFonts w:ascii="Courier New" w:hAnsi="Courier New" w:hint="default"/>
      </w:rPr>
    </w:lvl>
    <w:lvl w:ilvl="2" w:tplc="96C69A34">
      <w:start w:val="1"/>
      <w:numFmt w:val="bullet"/>
      <w:lvlText w:val=""/>
      <w:lvlJc w:val="left"/>
      <w:pPr>
        <w:ind w:left="2160" w:hanging="360"/>
      </w:pPr>
      <w:rPr>
        <w:rFonts w:ascii="Wingdings" w:hAnsi="Wingdings" w:hint="default"/>
      </w:rPr>
    </w:lvl>
    <w:lvl w:ilvl="3" w:tplc="250811B4">
      <w:start w:val="1"/>
      <w:numFmt w:val="bullet"/>
      <w:lvlText w:val=""/>
      <w:lvlJc w:val="left"/>
      <w:pPr>
        <w:ind w:left="2880" w:hanging="360"/>
      </w:pPr>
      <w:rPr>
        <w:rFonts w:ascii="Symbol" w:hAnsi="Symbol" w:hint="default"/>
      </w:rPr>
    </w:lvl>
    <w:lvl w:ilvl="4" w:tplc="A80C5A70">
      <w:start w:val="1"/>
      <w:numFmt w:val="bullet"/>
      <w:lvlText w:val="o"/>
      <w:lvlJc w:val="left"/>
      <w:pPr>
        <w:ind w:left="3600" w:hanging="360"/>
      </w:pPr>
      <w:rPr>
        <w:rFonts w:ascii="Courier New" w:hAnsi="Courier New" w:hint="default"/>
      </w:rPr>
    </w:lvl>
    <w:lvl w:ilvl="5" w:tplc="04429F0A">
      <w:start w:val="1"/>
      <w:numFmt w:val="bullet"/>
      <w:lvlText w:val=""/>
      <w:lvlJc w:val="left"/>
      <w:pPr>
        <w:ind w:left="4320" w:hanging="360"/>
      </w:pPr>
      <w:rPr>
        <w:rFonts w:ascii="Wingdings" w:hAnsi="Wingdings" w:hint="default"/>
      </w:rPr>
    </w:lvl>
    <w:lvl w:ilvl="6" w:tplc="B7D04102">
      <w:start w:val="1"/>
      <w:numFmt w:val="bullet"/>
      <w:lvlText w:val=""/>
      <w:lvlJc w:val="left"/>
      <w:pPr>
        <w:ind w:left="5040" w:hanging="360"/>
      </w:pPr>
      <w:rPr>
        <w:rFonts w:ascii="Symbol" w:hAnsi="Symbol" w:hint="default"/>
      </w:rPr>
    </w:lvl>
    <w:lvl w:ilvl="7" w:tplc="507CFE64">
      <w:start w:val="1"/>
      <w:numFmt w:val="bullet"/>
      <w:lvlText w:val="o"/>
      <w:lvlJc w:val="left"/>
      <w:pPr>
        <w:ind w:left="5760" w:hanging="360"/>
      </w:pPr>
      <w:rPr>
        <w:rFonts w:ascii="Courier New" w:hAnsi="Courier New" w:hint="default"/>
      </w:rPr>
    </w:lvl>
    <w:lvl w:ilvl="8" w:tplc="CA9A0626">
      <w:start w:val="1"/>
      <w:numFmt w:val="bullet"/>
      <w:lvlText w:val=""/>
      <w:lvlJc w:val="left"/>
      <w:pPr>
        <w:ind w:left="6480" w:hanging="360"/>
      </w:pPr>
      <w:rPr>
        <w:rFonts w:ascii="Wingdings" w:hAnsi="Wingdings" w:hint="default"/>
      </w:rPr>
    </w:lvl>
  </w:abstractNum>
  <w:abstractNum w:abstractNumId="26" w15:restartNumberingAfterBreak="0">
    <w:nsid w:val="41981C55"/>
    <w:multiLevelType w:val="hybridMultilevel"/>
    <w:tmpl w:val="4E2A375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AFE1DC"/>
    <w:multiLevelType w:val="hybridMultilevel"/>
    <w:tmpl w:val="DB82C58E"/>
    <w:lvl w:ilvl="0" w:tplc="562EB752">
      <w:start w:val="1"/>
      <w:numFmt w:val="upperLetter"/>
      <w:lvlText w:val="%1."/>
      <w:lvlJc w:val="left"/>
      <w:pPr>
        <w:ind w:left="720" w:hanging="360"/>
      </w:pPr>
    </w:lvl>
    <w:lvl w:ilvl="1" w:tplc="66926E08">
      <w:start w:val="1"/>
      <w:numFmt w:val="lowerLetter"/>
      <w:lvlText w:val="%2."/>
      <w:lvlJc w:val="left"/>
      <w:pPr>
        <w:ind w:left="1440" w:hanging="360"/>
      </w:pPr>
    </w:lvl>
    <w:lvl w:ilvl="2" w:tplc="9EA6F100">
      <w:start w:val="1"/>
      <w:numFmt w:val="lowerRoman"/>
      <w:lvlText w:val="%3."/>
      <w:lvlJc w:val="right"/>
      <w:pPr>
        <w:ind w:left="2160" w:hanging="180"/>
      </w:pPr>
    </w:lvl>
    <w:lvl w:ilvl="3" w:tplc="1248C026">
      <w:start w:val="1"/>
      <w:numFmt w:val="decimal"/>
      <w:lvlText w:val="%4."/>
      <w:lvlJc w:val="left"/>
      <w:pPr>
        <w:ind w:left="2880" w:hanging="360"/>
      </w:pPr>
    </w:lvl>
    <w:lvl w:ilvl="4" w:tplc="0310F7B0">
      <w:start w:val="1"/>
      <w:numFmt w:val="lowerLetter"/>
      <w:lvlText w:val="%5."/>
      <w:lvlJc w:val="left"/>
      <w:pPr>
        <w:ind w:left="3600" w:hanging="360"/>
      </w:pPr>
    </w:lvl>
    <w:lvl w:ilvl="5" w:tplc="9FDAE992">
      <w:start w:val="1"/>
      <w:numFmt w:val="lowerRoman"/>
      <w:lvlText w:val="%6."/>
      <w:lvlJc w:val="right"/>
      <w:pPr>
        <w:ind w:left="4320" w:hanging="180"/>
      </w:pPr>
    </w:lvl>
    <w:lvl w:ilvl="6" w:tplc="4CA82288">
      <w:start w:val="1"/>
      <w:numFmt w:val="decimal"/>
      <w:lvlText w:val="%7."/>
      <w:lvlJc w:val="left"/>
      <w:pPr>
        <w:ind w:left="5040" w:hanging="360"/>
      </w:pPr>
    </w:lvl>
    <w:lvl w:ilvl="7" w:tplc="16644752">
      <w:start w:val="1"/>
      <w:numFmt w:val="lowerLetter"/>
      <w:lvlText w:val="%8."/>
      <w:lvlJc w:val="left"/>
      <w:pPr>
        <w:ind w:left="5760" w:hanging="360"/>
      </w:pPr>
    </w:lvl>
    <w:lvl w:ilvl="8" w:tplc="61D46C52">
      <w:start w:val="1"/>
      <w:numFmt w:val="lowerRoman"/>
      <w:lvlText w:val="%9."/>
      <w:lvlJc w:val="right"/>
      <w:pPr>
        <w:ind w:left="6480" w:hanging="180"/>
      </w:pPr>
    </w:lvl>
  </w:abstractNum>
  <w:abstractNum w:abstractNumId="28" w15:restartNumberingAfterBreak="0">
    <w:nsid w:val="45A1C30D"/>
    <w:multiLevelType w:val="hybridMultilevel"/>
    <w:tmpl w:val="F2FA0276"/>
    <w:lvl w:ilvl="0" w:tplc="DB805760">
      <w:start w:val="1"/>
      <w:numFmt w:val="upperLetter"/>
      <w:lvlText w:val="%1."/>
      <w:lvlJc w:val="left"/>
      <w:pPr>
        <w:ind w:left="720" w:hanging="360"/>
      </w:pPr>
    </w:lvl>
    <w:lvl w:ilvl="1" w:tplc="75B29332">
      <w:start w:val="1"/>
      <w:numFmt w:val="lowerLetter"/>
      <w:lvlText w:val="%2."/>
      <w:lvlJc w:val="left"/>
      <w:pPr>
        <w:ind w:left="1440" w:hanging="360"/>
      </w:pPr>
    </w:lvl>
    <w:lvl w:ilvl="2" w:tplc="8C48369E">
      <w:start w:val="1"/>
      <w:numFmt w:val="lowerRoman"/>
      <w:lvlText w:val="%3."/>
      <w:lvlJc w:val="right"/>
      <w:pPr>
        <w:ind w:left="2160" w:hanging="180"/>
      </w:pPr>
    </w:lvl>
    <w:lvl w:ilvl="3" w:tplc="D47E7C76">
      <w:start w:val="1"/>
      <w:numFmt w:val="decimal"/>
      <w:lvlText w:val="%4."/>
      <w:lvlJc w:val="left"/>
      <w:pPr>
        <w:ind w:left="2880" w:hanging="360"/>
      </w:pPr>
    </w:lvl>
    <w:lvl w:ilvl="4" w:tplc="260AD558">
      <w:start w:val="1"/>
      <w:numFmt w:val="lowerLetter"/>
      <w:lvlText w:val="%5."/>
      <w:lvlJc w:val="left"/>
      <w:pPr>
        <w:ind w:left="3600" w:hanging="360"/>
      </w:pPr>
    </w:lvl>
    <w:lvl w:ilvl="5" w:tplc="2DEE5A50">
      <w:start w:val="1"/>
      <w:numFmt w:val="lowerRoman"/>
      <w:lvlText w:val="%6."/>
      <w:lvlJc w:val="right"/>
      <w:pPr>
        <w:ind w:left="4320" w:hanging="180"/>
      </w:pPr>
    </w:lvl>
    <w:lvl w:ilvl="6" w:tplc="05862654">
      <w:start w:val="1"/>
      <w:numFmt w:val="decimal"/>
      <w:lvlText w:val="%7."/>
      <w:lvlJc w:val="left"/>
      <w:pPr>
        <w:ind w:left="5040" w:hanging="360"/>
      </w:pPr>
    </w:lvl>
    <w:lvl w:ilvl="7" w:tplc="EB64E40E">
      <w:start w:val="1"/>
      <w:numFmt w:val="lowerLetter"/>
      <w:lvlText w:val="%8."/>
      <w:lvlJc w:val="left"/>
      <w:pPr>
        <w:ind w:left="5760" w:hanging="360"/>
      </w:pPr>
    </w:lvl>
    <w:lvl w:ilvl="8" w:tplc="8542BA20">
      <w:start w:val="1"/>
      <w:numFmt w:val="lowerRoman"/>
      <w:lvlText w:val="%9."/>
      <w:lvlJc w:val="right"/>
      <w:pPr>
        <w:ind w:left="6480" w:hanging="180"/>
      </w:pPr>
    </w:lvl>
  </w:abstractNum>
  <w:abstractNum w:abstractNumId="29" w15:restartNumberingAfterBreak="0">
    <w:nsid w:val="468DDDD3"/>
    <w:multiLevelType w:val="hybridMultilevel"/>
    <w:tmpl w:val="BFE8B312"/>
    <w:lvl w:ilvl="0" w:tplc="4030F120">
      <w:start w:val="1"/>
      <w:numFmt w:val="upperLetter"/>
      <w:lvlText w:val="%1."/>
      <w:lvlJc w:val="left"/>
      <w:pPr>
        <w:ind w:left="720" w:hanging="360"/>
      </w:pPr>
    </w:lvl>
    <w:lvl w:ilvl="1" w:tplc="D7463E3A">
      <w:start w:val="1"/>
      <w:numFmt w:val="lowerLetter"/>
      <w:lvlText w:val="%2."/>
      <w:lvlJc w:val="left"/>
      <w:pPr>
        <w:ind w:left="1440" w:hanging="360"/>
      </w:pPr>
    </w:lvl>
    <w:lvl w:ilvl="2" w:tplc="80F6D5AA">
      <w:start w:val="1"/>
      <w:numFmt w:val="lowerRoman"/>
      <w:lvlText w:val="%3."/>
      <w:lvlJc w:val="right"/>
      <w:pPr>
        <w:ind w:left="2160" w:hanging="180"/>
      </w:pPr>
    </w:lvl>
    <w:lvl w:ilvl="3" w:tplc="5804167A">
      <w:start w:val="1"/>
      <w:numFmt w:val="decimal"/>
      <w:lvlText w:val="%4."/>
      <w:lvlJc w:val="left"/>
      <w:pPr>
        <w:ind w:left="2880" w:hanging="360"/>
      </w:pPr>
    </w:lvl>
    <w:lvl w:ilvl="4" w:tplc="C70461E8">
      <w:start w:val="1"/>
      <w:numFmt w:val="lowerLetter"/>
      <w:lvlText w:val="%5."/>
      <w:lvlJc w:val="left"/>
      <w:pPr>
        <w:ind w:left="3600" w:hanging="360"/>
      </w:pPr>
    </w:lvl>
    <w:lvl w:ilvl="5" w:tplc="77022A7A">
      <w:start w:val="1"/>
      <w:numFmt w:val="lowerRoman"/>
      <w:lvlText w:val="%6."/>
      <w:lvlJc w:val="right"/>
      <w:pPr>
        <w:ind w:left="4320" w:hanging="180"/>
      </w:pPr>
    </w:lvl>
    <w:lvl w:ilvl="6" w:tplc="100ACB26">
      <w:start w:val="1"/>
      <w:numFmt w:val="decimal"/>
      <w:lvlText w:val="%7."/>
      <w:lvlJc w:val="left"/>
      <w:pPr>
        <w:ind w:left="5040" w:hanging="360"/>
      </w:pPr>
    </w:lvl>
    <w:lvl w:ilvl="7" w:tplc="1E6ECE32">
      <w:start w:val="1"/>
      <w:numFmt w:val="lowerLetter"/>
      <w:lvlText w:val="%8."/>
      <w:lvlJc w:val="left"/>
      <w:pPr>
        <w:ind w:left="5760" w:hanging="360"/>
      </w:pPr>
    </w:lvl>
    <w:lvl w:ilvl="8" w:tplc="EB84AA0A">
      <w:start w:val="1"/>
      <w:numFmt w:val="lowerRoman"/>
      <w:lvlText w:val="%9."/>
      <w:lvlJc w:val="right"/>
      <w:pPr>
        <w:ind w:left="6480" w:hanging="180"/>
      </w:pPr>
    </w:lvl>
  </w:abstractNum>
  <w:abstractNum w:abstractNumId="30" w15:restartNumberingAfterBreak="0">
    <w:nsid w:val="4A78ECB9"/>
    <w:multiLevelType w:val="hybridMultilevel"/>
    <w:tmpl w:val="C16CFCD4"/>
    <w:lvl w:ilvl="0" w:tplc="141E1A66">
      <w:start w:val="1"/>
      <w:numFmt w:val="upperLetter"/>
      <w:lvlText w:val="%1."/>
      <w:lvlJc w:val="left"/>
      <w:pPr>
        <w:ind w:left="720" w:hanging="360"/>
      </w:pPr>
    </w:lvl>
    <w:lvl w:ilvl="1" w:tplc="456A56AC">
      <w:start w:val="1"/>
      <w:numFmt w:val="lowerLetter"/>
      <w:lvlText w:val="%2."/>
      <w:lvlJc w:val="left"/>
      <w:pPr>
        <w:ind w:left="1440" w:hanging="360"/>
      </w:pPr>
    </w:lvl>
    <w:lvl w:ilvl="2" w:tplc="7CEA92C2">
      <w:start w:val="1"/>
      <w:numFmt w:val="lowerRoman"/>
      <w:lvlText w:val="%3."/>
      <w:lvlJc w:val="right"/>
      <w:pPr>
        <w:ind w:left="2160" w:hanging="180"/>
      </w:pPr>
    </w:lvl>
    <w:lvl w:ilvl="3" w:tplc="BA946FCC">
      <w:start w:val="1"/>
      <w:numFmt w:val="decimal"/>
      <w:lvlText w:val="%4."/>
      <w:lvlJc w:val="left"/>
      <w:pPr>
        <w:ind w:left="2880" w:hanging="360"/>
      </w:pPr>
    </w:lvl>
    <w:lvl w:ilvl="4" w:tplc="6B66A70A">
      <w:start w:val="1"/>
      <w:numFmt w:val="lowerLetter"/>
      <w:lvlText w:val="%5."/>
      <w:lvlJc w:val="left"/>
      <w:pPr>
        <w:ind w:left="3600" w:hanging="360"/>
      </w:pPr>
    </w:lvl>
    <w:lvl w:ilvl="5" w:tplc="98EACECA">
      <w:start w:val="1"/>
      <w:numFmt w:val="lowerRoman"/>
      <w:lvlText w:val="%6."/>
      <w:lvlJc w:val="right"/>
      <w:pPr>
        <w:ind w:left="4320" w:hanging="180"/>
      </w:pPr>
    </w:lvl>
    <w:lvl w:ilvl="6" w:tplc="B636C586">
      <w:start w:val="1"/>
      <w:numFmt w:val="decimal"/>
      <w:lvlText w:val="%7."/>
      <w:lvlJc w:val="left"/>
      <w:pPr>
        <w:ind w:left="5040" w:hanging="360"/>
      </w:pPr>
    </w:lvl>
    <w:lvl w:ilvl="7" w:tplc="389AFEC2">
      <w:start w:val="1"/>
      <w:numFmt w:val="lowerLetter"/>
      <w:lvlText w:val="%8."/>
      <w:lvlJc w:val="left"/>
      <w:pPr>
        <w:ind w:left="5760" w:hanging="360"/>
      </w:pPr>
    </w:lvl>
    <w:lvl w:ilvl="8" w:tplc="097886F4">
      <w:start w:val="1"/>
      <w:numFmt w:val="lowerRoman"/>
      <w:lvlText w:val="%9."/>
      <w:lvlJc w:val="right"/>
      <w:pPr>
        <w:ind w:left="6480" w:hanging="180"/>
      </w:pPr>
    </w:lvl>
  </w:abstractNum>
  <w:abstractNum w:abstractNumId="31" w15:restartNumberingAfterBreak="0">
    <w:nsid w:val="4B3277F8"/>
    <w:multiLevelType w:val="hybridMultilevel"/>
    <w:tmpl w:val="7A1E70F6"/>
    <w:lvl w:ilvl="0" w:tplc="913E93A4">
      <w:start w:val="1"/>
      <w:numFmt w:val="bullet"/>
      <w:pStyle w:val="ListNumber2"/>
      <w:lvlText w:val=""/>
      <w:lvlJc w:val="left"/>
      <w:pPr>
        <w:ind w:left="720" w:hanging="360"/>
      </w:pPr>
      <w:rPr>
        <w:rFonts w:ascii="Wingdings 3" w:hAnsi="Wingdings 3" w:hint="default"/>
        <w:color w:val="04627A"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E916962"/>
    <w:multiLevelType w:val="hybridMultilevel"/>
    <w:tmpl w:val="448E562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E5379B"/>
    <w:multiLevelType w:val="hybridMultilevel"/>
    <w:tmpl w:val="E9E6C6E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2F633C8"/>
    <w:multiLevelType w:val="hybridMultilevel"/>
    <w:tmpl w:val="1B167E88"/>
    <w:lvl w:ilvl="0" w:tplc="A112DC16">
      <w:start w:val="1"/>
      <w:numFmt w:val="bullet"/>
      <w:lvlText w:val="o"/>
      <w:lvlJc w:val="left"/>
      <w:pPr>
        <w:ind w:left="720" w:hanging="360"/>
      </w:pPr>
      <w:rPr>
        <w:rFonts w:ascii="Courier New" w:hAnsi="Courier New" w:hint="default"/>
      </w:rPr>
    </w:lvl>
    <w:lvl w:ilvl="1" w:tplc="E44AA84E">
      <w:start w:val="1"/>
      <w:numFmt w:val="bullet"/>
      <w:lvlText w:val="o"/>
      <w:lvlJc w:val="left"/>
      <w:pPr>
        <w:ind w:left="1440" w:hanging="360"/>
      </w:pPr>
      <w:rPr>
        <w:rFonts w:ascii="Courier New" w:hAnsi="Courier New" w:hint="default"/>
      </w:rPr>
    </w:lvl>
    <w:lvl w:ilvl="2" w:tplc="26E45F20">
      <w:start w:val="1"/>
      <w:numFmt w:val="bullet"/>
      <w:lvlText w:val=""/>
      <w:lvlJc w:val="left"/>
      <w:pPr>
        <w:ind w:left="2160" w:hanging="360"/>
      </w:pPr>
      <w:rPr>
        <w:rFonts w:ascii="Wingdings" w:hAnsi="Wingdings" w:hint="default"/>
      </w:rPr>
    </w:lvl>
    <w:lvl w:ilvl="3" w:tplc="E3943614">
      <w:start w:val="1"/>
      <w:numFmt w:val="bullet"/>
      <w:lvlText w:val=""/>
      <w:lvlJc w:val="left"/>
      <w:pPr>
        <w:ind w:left="2880" w:hanging="360"/>
      </w:pPr>
      <w:rPr>
        <w:rFonts w:ascii="Symbol" w:hAnsi="Symbol" w:hint="default"/>
      </w:rPr>
    </w:lvl>
    <w:lvl w:ilvl="4" w:tplc="0D0CDDA2">
      <w:start w:val="1"/>
      <w:numFmt w:val="bullet"/>
      <w:lvlText w:val="o"/>
      <w:lvlJc w:val="left"/>
      <w:pPr>
        <w:ind w:left="3600" w:hanging="360"/>
      </w:pPr>
      <w:rPr>
        <w:rFonts w:ascii="Courier New" w:hAnsi="Courier New" w:hint="default"/>
      </w:rPr>
    </w:lvl>
    <w:lvl w:ilvl="5" w:tplc="51A0CAAA">
      <w:start w:val="1"/>
      <w:numFmt w:val="bullet"/>
      <w:lvlText w:val=""/>
      <w:lvlJc w:val="left"/>
      <w:pPr>
        <w:ind w:left="4320" w:hanging="360"/>
      </w:pPr>
      <w:rPr>
        <w:rFonts w:ascii="Wingdings" w:hAnsi="Wingdings" w:hint="default"/>
      </w:rPr>
    </w:lvl>
    <w:lvl w:ilvl="6" w:tplc="5E52DFBA">
      <w:start w:val="1"/>
      <w:numFmt w:val="bullet"/>
      <w:lvlText w:val=""/>
      <w:lvlJc w:val="left"/>
      <w:pPr>
        <w:ind w:left="5040" w:hanging="360"/>
      </w:pPr>
      <w:rPr>
        <w:rFonts w:ascii="Symbol" w:hAnsi="Symbol" w:hint="default"/>
      </w:rPr>
    </w:lvl>
    <w:lvl w:ilvl="7" w:tplc="A82C16A2">
      <w:start w:val="1"/>
      <w:numFmt w:val="bullet"/>
      <w:lvlText w:val="o"/>
      <w:lvlJc w:val="left"/>
      <w:pPr>
        <w:ind w:left="5760" w:hanging="360"/>
      </w:pPr>
      <w:rPr>
        <w:rFonts w:ascii="Courier New" w:hAnsi="Courier New" w:hint="default"/>
      </w:rPr>
    </w:lvl>
    <w:lvl w:ilvl="8" w:tplc="B0FE6DE8">
      <w:start w:val="1"/>
      <w:numFmt w:val="bullet"/>
      <w:lvlText w:val=""/>
      <w:lvlJc w:val="left"/>
      <w:pPr>
        <w:ind w:left="6480" w:hanging="360"/>
      </w:pPr>
      <w:rPr>
        <w:rFonts w:ascii="Wingdings" w:hAnsi="Wingdings" w:hint="default"/>
      </w:rPr>
    </w:lvl>
  </w:abstractNum>
  <w:abstractNum w:abstractNumId="35" w15:restartNumberingAfterBreak="0">
    <w:nsid w:val="55225437"/>
    <w:multiLevelType w:val="hybridMultilevel"/>
    <w:tmpl w:val="FBDCC8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76F7486"/>
    <w:multiLevelType w:val="hybridMultilevel"/>
    <w:tmpl w:val="04AA5CE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D9C707E"/>
    <w:multiLevelType w:val="hybridMultilevel"/>
    <w:tmpl w:val="EB362746"/>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7C406C9"/>
    <w:multiLevelType w:val="hybridMultilevel"/>
    <w:tmpl w:val="0958B53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9A53F6F"/>
    <w:multiLevelType w:val="hybridMultilevel"/>
    <w:tmpl w:val="A788AE7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3015E4"/>
    <w:multiLevelType w:val="hybridMultilevel"/>
    <w:tmpl w:val="19B0FE9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F7485D"/>
    <w:multiLevelType w:val="hybridMultilevel"/>
    <w:tmpl w:val="A3080FC8"/>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3D3FC3"/>
    <w:multiLevelType w:val="hybridMultilevel"/>
    <w:tmpl w:val="F6B046C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765737D3"/>
    <w:multiLevelType w:val="hybridMultilevel"/>
    <w:tmpl w:val="993E46B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6C41634"/>
    <w:multiLevelType w:val="hybridMultilevel"/>
    <w:tmpl w:val="04882A8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8131918">
    <w:abstractNumId w:val="0"/>
  </w:num>
  <w:num w:numId="2" w16cid:durableId="1913923778">
    <w:abstractNumId w:val="31"/>
  </w:num>
  <w:num w:numId="3" w16cid:durableId="1330714581">
    <w:abstractNumId w:val="27"/>
  </w:num>
  <w:num w:numId="4" w16cid:durableId="1413314632">
    <w:abstractNumId w:val="12"/>
  </w:num>
  <w:num w:numId="5" w16cid:durableId="2059817204">
    <w:abstractNumId w:val="15"/>
  </w:num>
  <w:num w:numId="6" w16cid:durableId="45497574">
    <w:abstractNumId w:val="25"/>
  </w:num>
  <w:num w:numId="7" w16cid:durableId="595866561">
    <w:abstractNumId w:val="34"/>
  </w:num>
  <w:num w:numId="8" w16cid:durableId="311065400">
    <w:abstractNumId w:val="30"/>
  </w:num>
  <w:num w:numId="9" w16cid:durableId="1948346368">
    <w:abstractNumId w:val="22"/>
  </w:num>
  <w:num w:numId="10" w16cid:durableId="1570846055">
    <w:abstractNumId w:val="7"/>
  </w:num>
  <w:num w:numId="11" w16cid:durableId="1688822301">
    <w:abstractNumId w:val="10"/>
  </w:num>
  <w:num w:numId="12" w16cid:durableId="1659919736">
    <w:abstractNumId w:val="29"/>
  </w:num>
  <w:num w:numId="13" w16cid:durableId="1429620267">
    <w:abstractNumId w:val="28"/>
  </w:num>
  <w:num w:numId="14" w16cid:durableId="2089224636">
    <w:abstractNumId w:val="42"/>
  </w:num>
  <w:num w:numId="15" w16cid:durableId="1377313275">
    <w:abstractNumId w:val="13"/>
  </w:num>
  <w:num w:numId="16" w16cid:durableId="1216888722">
    <w:abstractNumId w:val="21"/>
  </w:num>
  <w:num w:numId="17" w16cid:durableId="1371803970">
    <w:abstractNumId w:val="3"/>
  </w:num>
  <w:num w:numId="18" w16cid:durableId="918055792">
    <w:abstractNumId w:val="19"/>
  </w:num>
  <w:num w:numId="19" w16cid:durableId="1721394482">
    <w:abstractNumId w:val="26"/>
  </w:num>
  <w:num w:numId="20" w16cid:durableId="1103694345">
    <w:abstractNumId w:val="11"/>
  </w:num>
  <w:num w:numId="21" w16cid:durableId="922908487">
    <w:abstractNumId w:val="6"/>
  </w:num>
  <w:num w:numId="22" w16cid:durableId="110173985">
    <w:abstractNumId w:val="41"/>
  </w:num>
  <w:num w:numId="23" w16cid:durableId="185563788">
    <w:abstractNumId w:val="36"/>
  </w:num>
  <w:num w:numId="24" w16cid:durableId="874274414">
    <w:abstractNumId w:val="23"/>
  </w:num>
  <w:num w:numId="25" w16cid:durableId="1629583471">
    <w:abstractNumId w:val="2"/>
  </w:num>
  <w:num w:numId="26" w16cid:durableId="190806190">
    <w:abstractNumId w:val="1"/>
  </w:num>
  <w:num w:numId="27" w16cid:durableId="1789353678">
    <w:abstractNumId w:val="32"/>
  </w:num>
  <w:num w:numId="28" w16cid:durableId="1736901297">
    <w:abstractNumId w:val="44"/>
  </w:num>
  <w:num w:numId="29" w16cid:durableId="320013912">
    <w:abstractNumId w:val="5"/>
  </w:num>
  <w:num w:numId="30" w16cid:durableId="2105493863">
    <w:abstractNumId w:val="24"/>
  </w:num>
  <w:num w:numId="31" w16cid:durableId="976253312">
    <w:abstractNumId w:val="20"/>
  </w:num>
  <w:num w:numId="32" w16cid:durableId="908804690">
    <w:abstractNumId w:val="16"/>
  </w:num>
  <w:num w:numId="33" w16cid:durableId="822509382">
    <w:abstractNumId w:val="38"/>
  </w:num>
  <w:num w:numId="34" w16cid:durableId="1062868155">
    <w:abstractNumId w:val="43"/>
  </w:num>
  <w:num w:numId="35" w16cid:durableId="1689326815">
    <w:abstractNumId w:val="37"/>
  </w:num>
  <w:num w:numId="36" w16cid:durableId="1336885533">
    <w:abstractNumId w:val="14"/>
  </w:num>
  <w:num w:numId="37" w16cid:durableId="2103642951">
    <w:abstractNumId w:val="35"/>
  </w:num>
  <w:num w:numId="38" w16cid:durableId="398554345">
    <w:abstractNumId w:val="33"/>
  </w:num>
  <w:num w:numId="39" w16cid:durableId="1887444640">
    <w:abstractNumId w:val="4"/>
  </w:num>
  <w:num w:numId="40" w16cid:durableId="1173833789">
    <w:abstractNumId w:val="18"/>
  </w:num>
  <w:num w:numId="41" w16cid:durableId="1807968970">
    <w:abstractNumId w:val="17"/>
  </w:num>
  <w:num w:numId="42" w16cid:durableId="1037313353">
    <w:abstractNumId w:val="9"/>
  </w:num>
  <w:num w:numId="43" w16cid:durableId="680274782">
    <w:abstractNumId w:val="40"/>
  </w:num>
  <w:num w:numId="44" w16cid:durableId="40986286">
    <w:abstractNumId w:val="39"/>
  </w:num>
  <w:num w:numId="45" w16cid:durableId="856582517">
    <w:abstractNumId w:val="8"/>
  </w:num>
  <w:numIdMacAtCleanup w:val="4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okheim, Emily [HHS]">
    <w15:presenceInfo w15:providerId="AD" w15:userId="S::emily.tokheim@hhs.iowa.gov::bef28760-64bc-49fb-8000-a0706e9944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FA2"/>
    <w:rsid w:val="00051975"/>
    <w:rsid w:val="000567A2"/>
    <w:rsid w:val="001F66B9"/>
    <w:rsid w:val="00342B93"/>
    <w:rsid w:val="003A0806"/>
    <w:rsid w:val="003D4E77"/>
    <w:rsid w:val="004E77FB"/>
    <w:rsid w:val="0051080D"/>
    <w:rsid w:val="00521A34"/>
    <w:rsid w:val="00546A5D"/>
    <w:rsid w:val="005F587F"/>
    <w:rsid w:val="006303C7"/>
    <w:rsid w:val="00642306"/>
    <w:rsid w:val="0071057A"/>
    <w:rsid w:val="00714B6E"/>
    <w:rsid w:val="00733588"/>
    <w:rsid w:val="007703D7"/>
    <w:rsid w:val="00787B92"/>
    <w:rsid w:val="0079373A"/>
    <w:rsid w:val="007E0B4A"/>
    <w:rsid w:val="008017BE"/>
    <w:rsid w:val="008B00EA"/>
    <w:rsid w:val="008C4366"/>
    <w:rsid w:val="008D6F19"/>
    <w:rsid w:val="008F3462"/>
    <w:rsid w:val="009022EC"/>
    <w:rsid w:val="00903F88"/>
    <w:rsid w:val="00914BD3"/>
    <w:rsid w:val="00931436"/>
    <w:rsid w:val="00967CE9"/>
    <w:rsid w:val="009800A3"/>
    <w:rsid w:val="009B5B7D"/>
    <w:rsid w:val="009E560F"/>
    <w:rsid w:val="009F3CD3"/>
    <w:rsid w:val="00A57921"/>
    <w:rsid w:val="00A63588"/>
    <w:rsid w:val="00A8016C"/>
    <w:rsid w:val="00A828ED"/>
    <w:rsid w:val="00AA3391"/>
    <w:rsid w:val="00AD5007"/>
    <w:rsid w:val="00AE2C7B"/>
    <w:rsid w:val="00B0519F"/>
    <w:rsid w:val="00B33E59"/>
    <w:rsid w:val="00B56BAF"/>
    <w:rsid w:val="00B64635"/>
    <w:rsid w:val="00BB64F2"/>
    <w:rsid w:val="00BD086C"/>
    <w:rsid w:val="00D06274"/>
    <w:rsid w:val="00D36BC3"/>
    <w:rsid w:val="00D66BCA"/>
    <w:rsid w:val="00D817D2"/>
    <w:rsid w:val="00DA1414"/>
    <w:rsid w:val="00DE0E1F"/>
    <w:rsid w:val="00E368B6"/>
    <w:rsid w:val="00E5266F"/>
    <w:rsid w:val="00E56796"/>
    <w:rsid w:val="00E84ABA"/>
    <w:rsid w:val="00EA4746"/>
    <w:rsid w:val="00ED0FA2"/>
    <w:rsid w:val="00F707FA"/>
    <w:rsid w:val="00FA5524"/>
    <w:rsid w:val="00FD1645"/>
    <w:rsid w:val="00FF1C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DBB208"/>
  <w15:chartTrackingRefBased/>
  <w15:docId w15:val="{2D1639C1-FC16-4A5C-989F-33F842166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0"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8"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0E1F"/>
    <w:pPr>
      <w:spacing w:after="120" w:line="264" w:lineRule="auto"/>
    </w:pPr>
    <w:rPr>
      <w:sz w:val="24"/>
    </w:rPr>
  </w:style>
  <w:style w:type="paragraph" w:styleId="Heading1">
    <w:name w:val="heading 1"/>
    <w:basedOn w:val="Normal"/>
    <w:next w:val="Normal"/>
    <w:link w:val="Heading1Char"/>
    <w:uiPriority w:val="9"/>
    <w:qFormat/>
    <w:rsid w:val="00787B92"/>
    <w:pPr>
      <w:keepNext/>
      <w:keepLines/>
      <w:spacing w:before="240" w:after="0"/>
      <w:outlineLvl w:val="0"/>
    </w:pPr>
    <w:rPr>
      <w:rFonts w:asciiTheme="majorHAnsi" w:eastAsiaTheme="majorEastAsia" w:hAnsiTheme="majorHAnsi" w:cstheme="majorBidi"/>
      <w:color w:val="04627A" w:themeColor="accent1"/>
      <w:sz w:val="44"/>
      <w:szCs w:val="32"/>
    </w:rPr>
  </w:style>
  <w:style w:type="paragraph" w:styleId="Heading2">
    <w:name w:val="heading 2"/>
    <w:basedOn w:val="Normal"/>
    <w:next w:val="Normal"/>
    <w:link w:val="Heading2Char"/>
    <w:uiPriority w:val="9"/>
    <w:unhideWhenUsed/>
    <w:qFormat/>
    <w:rsid w:val="00DE0E1F"/>
    <w:pPr>
      <w:keepNext/>
      <w:keepLines/>
      <w:spacing w:before="40" w:after="0"/>
      <w:outlineLvl w:val="1"/>
    </w:pPr>
    <w:rPr>
      <w:rFonts w:ascii="Work Sans" w:eastAsiaTheme="majorEastAsia" w:hAnsi="Work Sans" w:cstheme="majorBidi"/>
      <w:b/>
      <w:color w:val="02303C" w:themeColor="accent1" w:themeShade="80"/>
      <w:sz w:val="28"/>
      <w:szCs w:val="26"/>
    </w:rPr>
  </w:style>
  <w:style w:type="paragraph" w:styleId="Heading3">
    <w:name w:val="heading 3"/>
    <w:basedOn w:val="Normal"/>
    <w:next w:val="Normal"/>
    <w:link w:val="Heading3Char"/>
    <w:uiPriority w:val="9"/>
    <w:unhideWhenUsed/>
    <w:qFormat/>
    <w:rsid w:val="00DE0E1F"/>
    <w:pPr>
      <w:keepNext/>
      <w:keepLines/>
      <w:spacing w:before="40" w:after="0"/>
      <w:outlineLvl w:val="2"/>
    </w:pPr>
    <w:rPr>
      <w:rFonts w:asciiTheme="majorHAnsi" w:eastAsiaTheme="majorEastAsia" w:hAnsiTheme="majorHAnsi" w:cstheme="majorBidi"/>
      <w:color w:val="18405B" w:themeColor="accent4"/>
      <w:sz w:val="26"/>
      <w:szCs w:val="24"/>
    </w:rPr>
  </w:style>
  <w:style w:type="paragraph" w:styleId="Heading4">
    <w:name w:val="heading 4"/>
    <w:basedOn w:val="Normal"/>
    <w:next w:val="Normal"/>
    <w:link w:val="Heading4Char"/>
    <w:uiPriority w:val="9"/>
    <w:semiHidden/>
    <w:unhideWhenUsed/>
    <w:qFormat/>
    <w:rsid w:val="007703D7"/>
    <w:pPr>
      <w:keepNext/>
      <w:keepLines/>
      <w:spacing w:before="40" w:after="0"/>
      <w:outlineLvl w:val="3"/>
    </w:pPr>
    <w:rPr>
      <w:rFonts w:asciiTheme="majorHAnsi" w:eastAsiaTheme="majorEastAsia" w:hAnsiTheme="majorHAnsi" w:cstheme="majorBidi"/>
      <w:iCs/>
      <w:color w:val="03495B"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HSStyle">
    <w:name w:val="HHS Style"/>
    <w:basedOn w:val="Normal"/>
    <w:next w:val="Normal"/>
    <w:link w:val="HHSStyleChar"/>
    <w:qFormat/>
    <w:rsid w:val="00733588"/>
    <w:pPr>
      <w:spacing w:after="0" w:line="276" w:lineRule="auto"/>
    </w:pPr>
    <w:rPr>
      <w:rFonts w:ascii="Arial" w:hAnsi="Arial"/>
      <w:szCs w:val="56"/>
    </w:rPr>
  </w:style>
  <w:style w:type="character" w:customStyle="1" w:styleId="HHSStyleChar">
    <w:name w:val="HHS Style Char"/>
    <w:basedOn w:val="DefaultParagraphFont"/>
    <w:link w:val="HHSStyle"/>
    <w:rsid w:val="00733588"/>
    <w:rPr>
      <w:rFonts w:ascii="Arial" w:hAnsi="Arial"/>
      <w:szCs w:val="56"/>
    </w:rPr>
  </w:style>
  <w:style w:type="paragraph" w:styleId="Header">
    <w:name w:val="header"/>
    <w:basedOn w:val="Normal"/>
    <w:link w:val="HeaderChar"/>
    <w:uiPriority w:val="99"/>
    <w:unhideWhenUsed/>
    <w:rsid w:val="00ED0F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0FA2"/>
  </w:style>
  <w:style w:type="paragraph" w:styleId="Footer">
    <w:name w:val="footer"/>
    <w:basedOn w:val="Normal"/>
    <w:link w:val="FooterChar"/>
    <w:uiPriority w:val="99"/>
    <w:unhideWhenUsed/>
    <w:rsid w:val="00ED0F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0FA2"/>
  </w:style>
  <w:style w:type="table" w:styleId="TableGrid">
    <w:name w:val="Table Grid"/>
    <w:basedOn w:val="TableNormal"/>
    <w:uiPriority w:val="39"/>
    <w:rsid w:val="00ED0F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787B92"/>
    <w:rPr>
      <w:rFonts w:asciiTheme="majorHAnsi" w:eastAsiaTheme="majorEastAsia" w:hAnsiTheme="majorHAnsi" w:cstheme="majorBidi"/>
      <w:color w:val="04627A" w:themeColor="accent1"/>
      <w:sz w:val="44"/>
      <w:szCs w:val="32"/>
    </w:rPr>
  </w:style>
  <w:style w:type="character" w:customStyle="1" w:styleId="Heading2Char">
    <w:name w:val="Heading 2 Char"/>
    <w:basedOn w:val="DefaultParagraphFont"/>
    <w:link w:val="Heading2"/>
    <w:uiPriority w:val="9"/>
    <w:rsid w:val="00DE0E1F"/>
    <w:rPr>
      <w:rFonts w:ascii="Work Sans" w:eastAsiaTheme="majorEastAsia" w:hAnsi="Work Sans" w:cstheme="majorBidi"/>
      <w:b/>
      <w:color w:val="02303C" w:themeColor="accent1" w:themeShade="80"/>
      <w:sz w:val="28"/>
      <w:szCs w:val="26"/>
    </w:rPr>
  </w:style>
  <w:style w:type="character" w:customStyle="1" w:styleId="Heading3Char">
    <w:name w:val="Heading 3 Char"/>
    <w:basedOn w:val="DefaultParagraphFont"/>
    <w:link w:val="Heading3"/>
    <w:uiPriority w:val="9"/>
    <w:rsid w:val="00DE0E1F"/>
    <w:rPr>
      <w:rFonts w:asciiTheme="majorHAnsi" w:eastAsiaTheme="majorEastAsia" w:hAnsiTheme="majorHAnsi" w:cstheme="majorBidi"/>
      <w:color w:val="18405B" w:themeColor="accent4"/>
      <w:sz w:val="26"/>
      <w:szCs w:val="24"/>
    </w:rPr>
  </w:style>
  <w:style w:type="paragraph" w:styleId="ListParagraph">
    <w:name w:val="List Paragraph"/>
    <w:basedOn w:val="Normal"/>
    <w:uiPriority w:val="34"/>
    <w:qFormat/>
    <w:rsid w:val="00787B92"/>
    <w:pPr>
      <w:ind w:left="720"/>
      <w:contextualSpacing/>
    </w:pPr>
  </w:style>
  <w:style w:type="table" w:styleId="GridTable1Light-Accent4">
    <w:name w:val="Grid Table 1 Light Accent 4"/>
    <w:basedOn w:val="TableNormal"/>
    <w:uiPriority w:val="46"/>
    <w:rsid w:val="00787B92"/>
    <w:pPr>
      <w:spacing w:after="0" w:line="240" w:lineRule="auto"/>
    </w:pPr>
    <w:tblPr>
      <w:tblStyleRowBandSize w:val="1"/>
      <w:tblStyleColBandSize w:val="1"/>
      <w:tblBorders>
        <w:top w:val="single" w:sz="4" w:space="0" w:color="81B8DE" w:themeColor="accent4" w:themeTint="66"/>
        <w:left w:val="single" w:sz="4" w:space="0" w:color="81B8DE" w:themeColor="accent4" w:themeTint="66"/>
        <w:bottom w:val="single" w:sz="4" w:space="0" w:color="81B8DE" w:themeColor="accent4" w:themeTint="66"/>
        <w:right w:val="single" w:sz="4" w:space="0" w:color="81B8DE" w:themeColor="accent4" w:themeTint="66"/>
        <w:insideH w:val="single" w:sz="4" w:space="0" w:color="81B8DE" w:themeColor="accent4" w:themeTint="66"/>
        <w:insideV w:val="single" w:sz="4" w:space="0" w:color="81B8DE" w:themeColor="accent4" w:themeTint="66"/>
      </w:tblBorders>
    </w:tblPr>
    <w:tblStylePr w:type="firstRow">
      <w:rPr>
        <w:b/>
        <w:bCs/>
      </w:rPr>
      <w:tblPr/>
      <w:tcPr>
        <w:tcBorders>
          <w:bottom w:val="single" w:sz="12" w:space="0" w:color="4395CD" w:themeColor="accent4" w:themeTint="99"/>
        </w:tcBorders>
      </w:tcPr>
    </w:tblStylePr>
    <w:tblStylePr w:type="lastRow">
      <w:rPr>
        <w:b/>
        <w:bCs/>
      </w:rPr>
      <w:tblPr/>
      <w:tcPr>
        <w:tcBorders>
          <w:top w:val="double" w:sz="2" w:space="0" w:color="4395CD" w:themeColor="accent4" w:themeTint="99"/>
        </w:tcBorders>
      </w:tcPr>
    </w:tblStylePr>
    <w:tblStylePr w:type="firstCol">
      <w:rPr>
        <w:b/>
        <w:bCs/>
      </w:rPr>
    </w:tblStylePr>
    <w:tblStylePr w:type="lastCol">
      <w:rPr>
        <w:b/>
        <w:bCs/>
      </w:rPr>
    </w:tblStylePr>
  </w:style>
  <w:style w:type="table" w:styleId="GridTable6Colorful-Accent4">
    <w:name w:val="Grid Table 6 Colorful Accent 4"/>
    <w:basedOn w:val="TableNormal"/>
    <w:uiPriority w:val="51"/>
    <w:rsid w:val="00787B92"/>
    <w:pPr>
      <w:spacing w:after="0" w:line="240" w:lineRule="auto"/>
    </w:pPr>
    <w:rPr>
      <w:color w:val="122F44" w:themeColor="accent4" w:themeShade="BF"/>
    </w:rPr>
    <w:tblPr>
      <w:tblStyleRowBandSize w:val="1"/>
      <w:tblStyleColBandSize w:val="1"/>
      <w:tblBorders>
        <w:top w:val="single" w:sz="4" w:space="0" w:color="4395CD" w:themeColor="accent4" w:themeTint="99"/>
        <w:left w:val="single" w:sz="4" w:space="0" w:color="4395CD" w:themeColor="accent4" w:themeTint="99"/>
        <w:bottom w:val="single" w:sz="4" w:space="0" w:color="4395CD" w:themeColor="accent4" w:themeTint="99"/>
        <w:right w:val="single" w:sz="4" w:space="0" w:color="4395CD" w:themeColor="accent4" w:themeTint="99"/>
        <w:insideH w:val="single" w:sz="4" w:space="0" w:color="4395CD" w:themeColor="accent4" w:themeTint="99"/>
        <w:insideV w:val="single" w:sz="4" w:space="0" w:color="4395CD" w:themeColor="accent4" w:themeTint="99"/>
      </w:tblBorders>
    </w:tblPr>
    <w:tblStylePr w:type="firstRow">
      <w:rPr>
        <w:b/>
        <w:bCs/>
      </w:rPr>
      <w:tblPr/>
      <w:tcPr>
        <w:tcBorders>
          <w:bottom w:val="single" w:sz="12" w:space="0" w:color="4395CD" w:themeColor="accent4" w:themeTint="99"/>
        </w:tcBorders>
      </w:tcPr>
    </w:tblStylePr>
    <w:tblStylePr w:type="lastRow">
      <w:rPr>
        <w:b/>
        <w:bCs/>
      </w:rPr>
      <w:tblPr/>
      <w:tcPr>
        <w:tcBorders>
          <w:top w:val="double" w:sz="4" w:space="0" w:color="4395CD" w:themeColor="accent4" w:themeTint="99"/>
        </w:tcBorders>
      </w:tcPr>
    </w:tblStylePr>
    <w:tblStylePr w:type="firstCol">
      <w:rPr>
        <w:b/>
        <w:bCs/>
      </w:rPr>
    </w:tblStylePr>
    <w:tblStylePr w:type="lastCol">
      <w:rPr>
        <w:b/>
        <w:bCs/>
      </w:rPr>
    </w:tblStylePr>
    <w:tblStylePr w:type="band1Vert">
      <w:tblPr/>
      <w:tcPr>
        <w:shd w:val="clear" w:color="auto" w:fill="C0DBEE" w:themeFill="accent4" w:themeFillTint="33"/>
      </w:tcPr>
    </w:tblStylePr>
    <w:tblStylePr w:type="band1Horz">
      <w:tblPr/>
      <w:tcPr>
        <w:shd w:val="clear" w:color="auto" w:fill="C0DBEE" w:themeFill="accent4" w:themeFillTint="33"/>
      </w:tcPr>
    </w:tblStylePr>
  </w:style>
  <w:style w:type="paragraph" w:styleId="ListBullet">
    <w:name w:val="List Bullet"/>
    <w:basedOn w:val="Normal"/>
    <w:uiPriority w:val="99"/>
    <w:unhideWhenUsed/>
    <w:rsid w:val="00DA1414"/>
    <w:pPr>
      <w:numPr>
        <w:numId w:val="1"/>
      </w:numPr>
      <w:contextualSpacing/>
    </w:pPr>
  </w:style>
  <w:style w:type="paragraph" w:styleId="NoSpacing">
    <w:name w:val="No Spacing"/>
    <w:uiPriority w:val="1"/>
    <w:qFormat/>
    <w:rsid w:val="00DE0E1F"/>
    <w:pPr>
      <w:spacing w:after="0" w:line="240" w:lineRule="auto"/>
    </w:pPr>
    <w:rPr>
      <w:sz w:val="24"/>
    </w:rPr>
  </w:style>
  <w:style w:type="table" w:styleId="ListTable1Light-Accent6">
    <w:name w:val="List Table 1 Light Accent 6"/>
    <w:basedOn w:val="TableNormal"/>
    <w:uiPriority w:val="46"/>
    <w:rsid w:val="005F587F"/>
    <w:pPr>
      <w:spacing w:after="0" w:line="240" w:lineRule="auto"/>
    </w:pPr>
    <w:rPr>
      <w:color w:val="404040" w:themeColor="text1" w:themeTint="BF"/>
      <w:sz w:val="20"/>
      <w:szCs w:val="20"/>
      <w:lang w:eastAsia="ja-JP"/>
    </w:rPr>
    <w:tblPr>
      <w:tblStyleRowBandSize w:val="1"/>
      <w:tblStyleColBandSize w:val="1"/>
    </w:tblPr>
    <w:tblStylePr w:type="firstRow">
      <w:rPr>
        <w:b/>
        <w:bCs/>
      </w:rPr>
      <w:tblPr/>
      <w:tcPr>
        <w:tcBorders>
          <w:bottom w:val="single" w:sz="4" w:space="0" w:color="66BBAA" w:themeColor="accent6" w:themeTint="99"/>
        </w:tcBorders>
      </w:tcPr>
    </w:tblStylePr>
    <w:tblStylePr w:type="lastRow">
      <w:rPr>
        <w:b/>
        <w:bCs/>
      </w:rPr>
      <w:tblPr/>
      <w:tcPr>
        <w:tcBorders>
          <w:top w:val="single" w:sz="4" w:space="0" w:color="66BBAA" w:themeColor="accent6" w:themeTint="99"/>
        </w:tcBorders>
      </w:tcPr>
    </w:tblStylePr>
    <w:tblStylePr w:type="firstCol">
      <w:rPr>
        <w:b/>
        <w:bCs/>
      </w:rPr>
    </w:tblStylePr>
    <w:tblStylePr w:type="lastCol">
      <w:rPr>
        <w:b/>
        <w:bCs/>
      </w:rPr>
    </w:tblStylePr>
    <w:tblStylePr w:type="band1Vert">
      <w:tblPr/>
      <w:tcPr>
        <w:shd w:val="clear" w:color="auto" w:fill="CCE8E2" w:themeFill="accent6" w:themeFillTint="33"/>
      </w:tcPr>
    </w:tblStylePr>
    <w:tblStylePr w:type="band1Horz">
      <w:tblPr/>
      <w:tcPr>
        <w:shd w:val="clear" w:color="auto" w:fill="CCE8E2" w:themeFill="accent6" w:themeFillTint="33"/>
      </w:tcPr>
    </w:tblStylePr>
  </w:style>
  <w:style w:type="paragraph" w:styleId="Signature">
    <w:name w:val="Signature"/>
    <w:basedOn w:val="Normal"/>
    <w:link w:val="SignatureChar"/>
    <w:uiPriority w:val="8"/>
    <w:unhideWhenUsed/>
    <w:qFormat/>
    <w:rsid w:val="005F587F"/>
    <w:pPr>
      <w:spacing w:before="720" w:after="0" w:line="312" w:lineRule="auto"/>
      <w:contextualSpacing/>
    </w:pPr>
    <w:rPr>
      <w:b/>
      <w:color w:val="000000" w:themeColor="text1"/>
      <w:kern w:val="20"/>
      <w:sz w:val="22"/>
      <w:szCs w:val="20"/>
      <w:lang w:eastAsia="ja-JP"/>
    </w:rPr>
  </w:style>
  <w:style w:type="character" w:customStyle="1" w:styleId="SignatureChar">
    <w:name w:val="Signature Char"/>
    <w:basedOn w:val="DefaultParagraphFont"/>
    <w:link w:val="Signature"/>
    <w:uiPriority w:val="8"/>
    <w:rsid w:val="005F587F"/>
    <w:rPr>
      <w:b/>
      <w:color w:val="000000" w:themeColor="text1"/>
      <w:kern w:val="20"/>
      <w:szCs w:val="20"/>
      <w:lang w:eastAsia="ja-JP"/>
    </w:rPr>
  </w:style>
  <w:style w:type="paragraph" w:styleId="ListNumber">
    <w:name w:val="List Number"/>
    <w:basedOn w:val="ListNumber2"/>
    <w:autoRedefine/>
    <w:uiPriority w:val="9"/>
    <w:unhideWhenUsed/>
    <w:qFormat/>
    <w:rsid w:val="005F587F"/>
  </w:style>
  <w:style w:type="paragraph" w:styleId="ListNumber2">
    <w:name w:val="List Number 2"/>
    <w:basedOn w:val="Normal"/>
    <w:autoRedefine/>
    <w:uiPriority w:val="10"/>
    <w:qFormat/>
    <w:rsid w:val="005F587F"/>
    <w:pPr>
      <w:numPr>
        <w:numId w:val="2"/>
      </w:numPr>
      <w:spacing w:after="80" w:line="276" w:lineRule="auto"/>
      <w:contextualSpacing/>
    </w:pPr>
    <w:rPr>
      <w:color w:val="000000" w:themeColor="text1"/>
      <w:sz w:val="22"/>
      <w:szCs w:val="20"/>
      <w:lang w:eastAsia="ja-JP"/>
    </w:rPr>
  </w:style>
  <w:style w:type="character" w:customStyle="1" w:styleId="Heading4Char">
    <w:name w:val="Heading 4 Char"/>
    <w:basedOn w:val="DefaultParagraphFont"/>
    <w:link w:val="Heading4"/>
    <w:uiPriority w:val="9"/>
    <w:semiHidden/>
    <w:rsid w:val="007703D7"/>
    <w:rPr>
      <w:rFonts w:asciiTheme="majorHAnsi" w:eastAsiaTheme="majorEastAsia" w:hAnsiTheme="majorHAnsi" w:cstheme="majorBidi"/>
      <w:iCs/>
      <w:color w:val="03495B" w:themeColor="accent1" w:themeShade="BF"/>
      <w:sz w:val="24"/>
    </w:rPr>
  </w:style>
  <w:style w:type="paragraph" w:styleId="BalloonText">
    <w:name w:val="Balloon Text"/>
    <w:basedOn w:val="Normal"/>
    <w:link w:val="BalloonTextChar"/>
    <w:uiPriority w:val="99"/>
    <w:semiHidden/>
    <w:unhideWhenUsed/>
    <w:rsid w:val="00E5266F"/>
    <w:pPr>
      <w:spacing w:after="0" w:line="240" w:lineRule="auto"/>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E5266F"/>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E5266F"/>
    <w:rPr>
      <w:sz w:val="16"/>
      <w:szCs w:val="16"/>
    </w:rPr>
  </w:style>
  <w:style w:type="paragraph" w:styleId="CommentText">
    <w:name w:val="annotation text"/>
    <w:basedOn w:val="Normal"/>
    <w:link w:val="CommentTextChar"/>
    <w:uiPriority w:val="99"/>
    <w:semiHidden/>
    <w:unhideWhenUsed/>
    <w:rsid w:val="00E5266F"/>
    <w:pPr>
      <w:spacing w:after="200" w:line="240" w:lineRule="auto"/>
    </w:pPr>
    <w:rPr>
      <w:rFonts w:eastAsiaTheme="minorEastAsia"/>
      <w:sz w:val="20"/>
      <w:szCs w:val="20"/>
    </w:rPr>
  </w:style>
  <w:style w:type="character" w:customStyle="1" w:styleId="CommentTextChar">
    <w:name w:val="Comment Text Char"/>
    <w:basedOn w:val="DefaultParagraphFont"/>
    <w:link w:val="CommentText"/>
    <w:uiPriority w:val="99"/>
    <w:semiHidden/>
    <w:rsid w:val="00E5266F"/>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E5266F"/>
    <w:rPr>
      <w:b/>
      <w:bCs/>
    </w:rPr>
  </w:style>
  <w:style w:type="character" w:customStyle="1" w:styleId="CommentSubjectChar">
    <w:name w:val="Comment Subject Char"/>
    <w:basedOn w:val="CommentTextChar"/>
    <w:link w:val="CommentSubject"/>
    <w:uiPriority w:val="99"/>
    <w:semiHidden/>
    <w:rsid w:val="00E5266F"/>
    <w:rPr>
      <w:rFonts w:eastAsiaTheme="minorEastAsia"/>
      <w:b/>
      <w:bCs/>
      <w:sz w:val="20"/>
      <w:szCs w:val="20"/>
    </w:rPr>
  </w:style>
  <w:style w:type="character" w:styleId="Hyperlink">
    <w:name w:val="Hyperlink"/>
    <w:basedOn w:val="DefaultParagraphFont"/>
    <w:uiPriority w:val="99"/>
    <w:unhideWhenUsed/>
    <w:rsid w:val="00E5266F"/>
    <w:rPr>
      <w:color w:val="0070C0" w:themeColor="hyperlink"/>
      <w:u w:val="single"/>
    </w:rPr>
  </w:style>
  <w:style w:type="paragraph" w:styleId="Revision">
    <w:name w:val="Revision"/>
    <w:hidden/>
    <w:uiPriority w:val="99"/>
    <w:semiHidden/>
    <w:rsid w:val="00E5266F"/>
    <w:pPr>
      <w:spacing w:after="0" w:line="240" w:lineRule="auto"/>
    </w:pPr>
    <w:rPr>
      <w:rFonts w:eastAsiaTheme="minorEastAsia"/>
    </w:rPr>
  </w:style>
  <w:style w:type="paragraph" w:styleId="NormalWeb">
    <w:name w:val="Normal (Web)"/>
    <w:basedOn w:val="Normal"/>
    <w:uiPriority w:val="99"/>
    <w:unhideWhenUsed/>
    <w:rsid w:val="00E5266F"/>
    <w:pPr>
      <w:spacing w:before="100" w:beforeAutospacing="1" w:after="100" w:afterAutospacing="1" w:line="240" w:lineRule="auto"/>
    </w:pPr>
    <w:rPr>
      <w:rFonts w:ascii="Times New Roman" w:eastAsia="Times New Roman" w:hAnsi="Times New Roman" w:cs="Times New Roman"/>
      <w:szCs w:val="24"/>
    </w:rPr>
  </w:style>
  <w:style w:type="character" w:styleId="Strong">
    <w:name w:val="Strong"/>
    <w:basedOn w:val="DefaultParagraphFont"/>
    <w:uiPriority w:val="22"/>
    <w:qFormat/>
    <w:rsid w:val="00E5266F"/>
    <w:rPr>
      <w:b/>
      <w:bCs/>
    </w:rPr>
  </w:style>
  <w:style w:type="character" w:styleId="Emphasis">
    <w:name w:val="Emphasis"/>
    <w:basedOn w:val="DefaultParagraphFont"/>
    <w:uiPriority w:val="20"/>
    <w:qFormat/>
    <w:rsid w:val="00E5266F"/>
    <w:rPr>
      <w:i/>
      <w:iCs/>
    </w:rPr>
  </w:style>
  <w:style w:type="paragraph" w:styleId="TOC2">
    <w:name w:val="toc 2"/>
    <w:basedOn w:val="Normal"/>
    <w:next w:val="Normal"/>
    <w:autoRedefine/>
    <w:uiPriority w:val="39"/>
    <w:unhideWhenUsed/>
    <w:rsid w:val="00E5266F"/>
    <w:pPr>
      <w:spacing w:after="100" w:line="276" w:lineRule="auto"/>
      <w:ind w:left="220"/>
    </w:pPr>
    <w:rPr>
      <w:rFonts w:eastAsiaTheme="minorEastAsia"/>
      <w:sz w:val="22"/>
    </w:rPr>
  </w:style>
  <w:style w:type="paragraph" w:styleId="TOC1">
    <w:name w:val="toc 1"/>
    <w:basedOn w:val="Normal"/>
    <w:next w:val="Normal"/>
    <w:autoRedefine/>
    <w:uiPriority w:val="39"/>
    <w:unhideWhenUsed/>
    <w:rsid w:val="00E5266F"/>
    <w:pPr>
      <w:spacing w:after="100" w:line="276" w:lineRule="auto"/>
    </w:pPr>
    <w:rPr>
      <w:rFonts w:eastAsiaTheme="minorEastAsia"/>
      <w:sz w:val="22"/>
    </w:rPr>
  </w:style>
  <w:style w:type="character" w:styleId="Mention">
    <w:name w:val="Mention"/>
    <w:basedOn w:val="DefaultParagraphFont"/>
    <w:uiPriority w:val="99"/>
    <w:unhideWhenUsed/>
    <w:rsid w:val="00E5266F"/>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7212643">
      <w:bodyDiv w:val="1"/>
      <w:marLeft w:val="0"/>
      <w:marRight w:val="0"/>
      <w:marTop w:val="0"/>
      <w:marBottom w:val="0"/>
      <w:divBdr>
        <w:top w:val="none" w:sz="0" w:space="0" w:color="auto"/>
        <w:left w:val="none" w:sz="0" w:space="0" w:color="auto"/>
        <w:bottom w:val="none" w:sz="0" w:space="0" w:color="auto"/>
        <w:right w:val="none" w:sz="0" w:space="0" w:color="auto"/>
      </w:divBdr>
    </w:div>
    <w:div w:id="1722438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yourlifeiowa.org/help-for-teen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Gov Office 2024 theme">
  <a:themeElements>
    <a:clrScheme name="Gov Office Swatches">
      <a:dk1>
        <a:sysClr val="windowText" lastClr="000000"/>
      </a:dk1>
      <a:lt1>
        <a:sysClr val="window" lastClr="FFFFFF"/>
      </a:lt1>
      <a:dk2>
        <a:srgbClr val="4B4D4F"/>
      </a:dk2>
      <a:lt2>
        <a:srgbClr val="E7E6E6"/>
      </a:lt2>
      <a:accent1>
        <a:srgbClr val="04627A"/>
      </a:accent1>
      <a:accent2>
        <a:srgbClr val="C6D668"/>
      </a:accent2>
      <a:accent3>
        <a:srgbClr val="E0A626"/>
      </a:accent3>
      <a:accent4>
        <a:srgbClr val="18405B"/>
      </a:accent4>
      <a:accent5>
        <a:srgbClr val="70C8B8"/>
      </a:accent5>
      <a:accent6>
        <a:srgbClr val="2C6358"/>
      </a:accent6>
      <a:hlink>
        <a:srgbClr val="0070C0"/>
      </a:hlink>
      <a:folHlink>
        <a:srgbClr val="694C60"/>
      </a:folHlink>
    </a:clrScheme>
    <a:fontScheme name="Gov Office HHS Work Sans">
      <a:majorFont>
        <a:latin typeface="Work Sans"/>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ov Office 2024 theme" id="{6298349E-A72C-4519-A5B0-B690EDAB395A}" vid="{8599F3F0-E36C-43A3-A13A-EDC9317CF2B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7ce226a-c87a-4cae-b3b6-8937f7e5ebfc">
      <Terms xmlns="http://schemas.microsoft.com/office/infopath/2007/PartnerControls"/>
    </lcf76f155ced4ddcb4097134ff3c332f>
    <TaxCatchAll xmlns="093587a5-cd57-4c7a-8873-3997f9fb3c1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3E9505268843848AAF0FB0A05381EB0" ma:contentTypeVersion="13" ma:contentTypeDescription="Create a new document." ma:contentTypeScope="" ma:versionID="cef2c1f0673df59d577a2c028c9fa4bf">
  <xsd:schema xmlns:xsd="http://www.w3.org/2001/XMLSchema" xmlns:xs="http://www.w3.org/2001/XMLSchema" xmlns:p="http://schemas.microsoft.com/office/2006/metadata/properties" xmlns:ns2="d7ce226a-c87a-4cae-b3b6-8937f7e5ebfc" xmlns:ns3="093587a5-cd57-4c7a-8873-3997f9fb3c16" targetNamespace="http://schemas.microsoft.com/office/2006/metadata/properties" ma:root="true" ma:fieldsID="ba51ad10125233a4aea095d5ba343982" ns2:_="" ns3:_="">
    <xsd:import namespace="d7ce226a-c87a-4cae-b3b6-8937f7e5ebfc"/>
    <xsd:import namespace="093587a5-cd57-4c7a-8873-3997f9fb3c1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e226a-c87a-4cae-b3b6-8937f7e5eb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c93164ec-f35b-416f-add9-a3560115a3f5"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93587a5-cd57-4c7a-8873-3997f9fb3c1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0823f4-93bd-4810-bb0c-c77abe3f18ca}" ma:internalName="TaxCatchAll" ma:showField="CatchAllData" ma:web="093587a5-cd57-4c7a-8873-3997f9fb3c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3DAF30-507D-4BEF-B3D8-0B374BAE3BBC}">
  <ds:schemaRefs>
    <ds:schemaRef ds:uri="http://purl.org/dc/dcmitype/"/>
    <ds:schemaRef ds:uri="http://schemas.microsoft.com/office/2006/documentManagement/types"/>
    <ds:schemaRef ds:uri="http://schemas.microsoft.com/office/2006/metadata/properties"/>
    <ds:schemaRef ds:uri="d7ce226a-c87a-4cae-b3b6-8937f7e5ebfc"/>
    <ds:schemaRef ds:uri="http://schemas.microsoft.com/office/infopath/2007/PartnerControls"/>
    <ds:schemaRef ds:uri="http://purl.org/dc/terms/"/>
    <ds:schemaRef ds:uri="http://purl.org/dc/elements/1.1/"/>
    <ds:schemaRef ds:uri="http://schemas.openxmlformats.org/package/2006/metadata/core-properties"/>
    <ds:schemaRef ds:uri="093587a5-cd57-4c7a-8873-3997f9fb3c16"/>
    <ds:schemaRef ds:uri="http://www.w3.org/XML/1998/namespace"/>
  </ds:schemaRefs>
</ds:datastoreItem>
</file>

<file path=customXml/itemProps2.xml><?xml version="1.0" encoding="utf-8"?>
<ds:datastoreItem xmlns:ds="http://schemas.openxmlformats.org/officeDocument/2006/customXml" ds:itemID="{F9050790-BAB1-499C-A13B-4055AEA70B43}">
  <ds:schemaRefs>
    <ds:schemaRef ds:uri="http://schemas.openxmlformats.org/officeDocument/2006/bibliography"/>
  </ds:schemaRefs>
</ds:datastoreItem>
</file>

<file path=customXml/itemProps3.xml><?xml version="1.0" encoding="utf-8"?>
<ds:datastoreItem xmlns:ds="http://schemas.openxmlformats.org/officeDocument/2006/customXml" ds:itemID="{428CCDF9-9ADC-4F3D-9340-4087C00B0792}">
  <ds:schemaRefs>
    <ds:schemaRef ds:uri="http://schemas.microsoft.com/sharepoint/v3/contenttype/forms"/>
  </ds:schemaRefs>
</ds:datastoreItem>
</file>

<file path=customXml/itemProps4.xml><?xml version="1.0" encoding="utf-8"?>
<ds:datastoreItem xmlns:ds="http://schemas.openxmlformats.org/officeDocument/2006/customXml" ds:itemID="{E9D7E908-D522-4E14-9986-26D96E99AB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e226a-c87a-4cae-b3b6-8937f7e5ebfc"/>
    <ds:schemaRef ds:uri="093587a5-cd57-4c7a-8873-3997f9fb3c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2025%20Youth%20Survey%20-%206th%20Grade%20Only</Template>
  <TotalTime>0</TotalTime>
  <Pages>18</Pages>
  <Words>3200</Words>
  <Characters>18245</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Laura</dc:creator>
  <cp:keywords/>
  <dc:description/>
  <cp:lastModifiedBy>Tokheim, Emily [HHS]</cp:lastModifiedBy>
  <cp:revision>2</cp:revision>
  <dcterms:created xsi:type="dcterms:W3CDTF">2025-03-31T19:38:00Z</dcterms:created>
  <dcterms:modified xsi:type="dcterms:W3CDTF">2025-03-31T19:38:00Z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0x01010073E9505268843848AAF0FB0A05381EB0</vt:lpwstr>
  </property>
  <property fmtid="{D5CDD505-2E9C-101B-9397-08002B2CF9AE}" pid="3" name="MediaServiceImageTags">
    <vt:lpwstr/>
  </property>
</Properties>
</file>