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1BC1C8" w14:textId="77777777" w:rsidR="006B363E" w:rsidRPr="006B363E" w:rsidRDefault="006B363E" w:rsidP="006B363E">
      <w:pPr>
        <w:rPr>
          <w:b/>
          <w:bCs/>
        </w:rPr>
      </w:pPr>
      <w:r w:rsidRPr="006B363E">
        <w:rPr>
          <w:b/>
          <w:bCs/>
        </w:rPr>
        <w:t>Substance Use Prevention Related Programs</w:t>
      </w:r>
    </w:p>
    <w:p w14:paraId="73E5F6C3" w14:textId="77777777" w:rsidR="006B363E" w:rsidRPr="006B363E" w:rsidRDefault="006B363E" w:rsidP="006B363E">
      <w:r w:rsidRPr="006B363E">
        <w:t>Using a variety of effective prevention strategies across the lifespan, funded agencies collaborate at the community-level to reduce alcohol, tobacco and other drugs use, delay the early initiation of problem gambling and prevent suicides. Using data to drive decisions, funded agencies work with multiple community sectors to complete the following:</w:t>
      </w:r>
    </w:p>
    <w:p w14:paraId="58388043" w14:textId="77777777" w:rsidR="006B363E" w:rsidRPr="006B363E" w:rsidRDefault="006B363E" w:rsidP="006B363E">
      <w:pPr>
        <w:numPr>
          <w:ilvl w:val="0"/>
          <w:numId w:val="1"/>
        </w:numPr>
      </w:pPr>
      <w:r w:rsidRPr="006B363E">
        <w:t>Assess a community’s true needs by reviewing local, state and national data</w:t>
      </w:r>
      <w:del w:id="0" w:author="Zalasky, Emily [HHS]" w:date="2025-04-16T13:16:00Z" w16du:dateUtc="2025-04-16T18:16:00Z">
        <w:r w:rsidRPr="006B363E" w:rsidDel="007B1B3F">
          <w:delText>;</w:delText>
        </w:r>
      </w:del>
    </w:p>
    <w:p w14:paraId="0A9D7A10" w14:textId="77777777" w:rsidR="006B363E" w:rsidRPr="006B363E" w:rsidRDefault="006B363E" w:rsidP="006B363E">
      <w:pPr>
        <w:numPr>
          <w:ilvl w:val="0"/>
          <w:numId w:val="2"/>
        </w:numPr>
      </w:pPr>
      <w:r w:rsidRPr="006B363E">
        <w:t>Build local capacity around prevention efforts</w:t>
      </w:r>
      <w:del w:id="1" w:author="Zalasky, Emily [HHS]" w:date="2025-04-16T13:16:00Z" w16du:dateUtc="2025-04-16T18:16:00Z">
        <w:r w:rsidRPr="006B363E" w:rsidDel="007B1B3F">
          <w:delText>;</w:delText>
        </w:r>
      </w:del>
    </w:p>
    <w:p w14:paraId="5660649E" w14:textId="77777777" w:rsidR="006B363E" w:rsidRPr="006B363E" w:rsidRDefault="006B363E" w:rsidP="006B363E">
      <w:pPr>
        <w:numPr>
          <w:ilvl w:val="0"/>
          <w:numId w:val="3"/>
        </w:numPr>
      </w:pPr>
      <w:proofErr w:type="gramStart"/>
      <w:r w:rsidRPr="006B363E">
        <w:t>Reflect</w:t>
      </w:r>
      <w:proofErr w:type="gramEnd"/>
      <w:r w:rsidRPr="006B363E">
        <w:t xml:space="preserve"> each community’s cultural diversity</w:t>
      </w:r>
      <w:del w:id="2" w:author="Zalasky, Emily [HHS]" w:date="2025-04-16T13:16:00Z" w16du:dateUtc="2025-04-16T18:16:00Z">
        <w:r w:rsidRPr="006B363E" w:rsidDel="007B1B3F">
          <w:delText>;</w:delText>
        </w:r>
      </w:del>
    </w:p>
    <w:p w14:paraId="4B00F310" w14:textId="77777777" w:rsidR="006B363E" w:rsidRPr="006B363E" w:rsidRDefault="006B363E" w:rsidP="006B363E">
      <w:pPr>
        <w:numPr>
          <w:ilvl w:val="0"/>
          <w:numId w:val="4"/>
        </w:numPr>
      </w:pPr>
      <w:r w:rsidRPr="006B363E">
        <w:t>Develop community-level strategic plans to address prevention needs</w:t>
      </w:r>
      <w:del w:id="3" w:author="Zalasky, Emily [HHS]" w:date="2025-04-16T13:16:00Z" w16du:dateUtc="2025-04-16T18:16:00Z">
        <w:r w:rsidRPr="006B363E" w:rsidDel="007B1B3F">
          <w:delText>;</w:delText>
        </w:r>
      </w:del>
    </w:p>
    <w:p w14:paraId="7E799BB4" w14:textId="77777777" w:rsidR="006B363E" w:rsidRPr="006B363E" w:rsidRDefault="006B363E" w:rsidP="006B363E">
      <w:pPr>
        <w:numPr>
          <w:ilvl w:val="0"/>
          <w:numId w:val="5"/>
        </w:numPr>
      </w:pPr>
      <w:r w:rsidRPr="006B363E">
        <w:t>Implement strategic plans to increase positive behavior change</w:t>
      </w:r>
      <w:del w:id="4" w:author="Zalasky, Emily [HHS]" w:date="2025-04-16T13:16:00Z" w16du:dateUtc="2025-04-16T18:16:00Z">
        <w:r w:rsidRPr="006B363E" w:rsidDel="007B1B3F">
          <w:delText>;</w:delText>
        </w:r>
      </w:del>
    </w:p>
    <w:p w14:paraId="1A574200" w14:textId="6C5D9C22" w:rsidR="006B363E" w:rsidRPr="006B363E" w:rsidRDefault="006B363E" w:rsidP="006B363E">
      <w:pPr>
        <w:numPr>
          <w:ilvl w:val="0"/>
          <w:numId w:val="6"/>
        </w:numPr>
      </w:pPr>
      <w:r w:rsidRPr="006B363E">
        <w:t>Evaluate local efforts</w:t>
      </w:r>
      <w:del w:id="5" w:author="Zalasky, Emily [HHS]" w:date="2025-04-16T13:16:00Z" w16du:dateUtc="2025-04-16T18:16:00Z">
        <w:r w:rsidRPr="006B363E" w:rsidDel="007B1B3F">
          <w:delText>; and</w:delText>
        </w:r>
      </w:del>
    </w:p>
    <w:p w14:paraId="208BCC59" w14:textId="77777777" w:rsidR="006B363E" w:rsidRPr="006B363E" w:rsidRDefault="006B363E" w:rsidP="006B363E">
      <w:pPr>
        <w:numPr>
          <w:ilvl w:val="0"/>
          <w:numId w:val="7"/>
        </w:numPr>
      </w:pPr>
      <w:r w:rsidRPr="006B363E">
        <w:t>Sustain positive outcomes</w:t>
      </w:r>
      <w:del w:id="6" w:author="Zalasky, Emily [HHS]" w:date="2025-04-16T13:16:00Z" w16du:dateUtc="2025-04-16T18:16:00Z">
        <w:r w:rsidRPr="006B363E" w:rsidDel="007B1B3F">
          <w:delText>.</w:delText>
        </w:r>
      </w:del>
    </w:p>
    <w:p w14:paraId="2E2B3DB6" w14:textId="77777777" w:rsidR="006B363E" w:rsidRPr="006B363E" w:rsidRDefault="006B363E" w:rsidP="006B363E">
      <w:pPr>
        <w:rPr>
          <w:b/>
          <w:bCs/>
        </w:rPr>
      </w:pPr>
      <w:r w:rsidRPr="006B363E">
        <w:rPr>
          <w:b/>
          <w:bCs/>
        </w:rPr>
        <w:t>Substance Abuse Prevention Priorities</w:t>
      </w:r>
    </w:p>
    <w:p w14:paraId="4BEB3E9E" w14:textId="77777777" w:rsidR="006B363E" w:rsidRPr="006B363E" w:rsidRDefault="006B363E" w:rsidP="006B363E">
      <w:r w:rsidRPr="006B363E">
        <w:t>These prevention priorities are promoted through the various grant opportunities the bureau administers.</w:t>
      </w:r>
    </w:p>
    <w:p w14:paraId="1ACE0286" w14:textId="77777777" w:rsidR="006B363E" w:rsidRPr="006B363E" w:rsidRDefault="006B363E" w:rsidP="006B363E">
      <w:r w:rsidRPr="006B363E">
        <w:t>Alcohol</w:t>
      </w:r>
    </w:p>
    <w:p w14:paraId="6C43A153" w14:textId="77777777" w:rsidR="006B363E" w:rsidRPr="006B363E" w:rsidRDefault="006B363E" w:rsidP="006B363E">
      <w:r w:rsidRPr="006B363E">
        <w:t>Problem Gambling</w:t>
      </w:r>
    </w:p>
    <w:p w14:paraId="7990D466" w14:textId="77777777" w:rsidR="006B363E" w:rsidRPr="006B363E" w:rsidRDefault="006B363E" w:rsidP="006B363E">
      <w:r w:rsidRPr="006B363E">
        <w:t>Suicide</w:t>
      </w:r>
    </w:p>
    <w:p w14:paraId="443158F2" w14:textId="77777777" w:rsidR="006B363E" w:rsidRPr="006B363E" w:rsidRDefault="006B363E" w:rsidP="006B363E">
      <w:r w:rsidRPr="006B363E">
        <w:t>Tobacco</w:t>
      </w:r>
    </w:p>
    <w:p w14:paraId="342E1A8D" w14:textId="77777777" w:rsidR="006B363E" w:rsidRPr="006B363E" w:rsidRDefault="006B363E" w:rsidP="006B363E">
      <w:r w:rsidRPr="006B363E">
        <w:t>Prescription Medication/Opioids</w:t>
      </w:r>
    </w:p>
    <w:p w14:paraId="67BD5682" w14:textId="77777777" w:rsidR="006B363E" w:rsidRPr="006B363E" w:rsidRDefault="006B363E" w:rsidP="006B363E">
      <w:r w:rsidRPr="006B363E">
        <w:t>Methamphetamine</w:t>
      </w:r>
    </w:p>
    <w:p w14:paraId="65AC9769" w14:textId="77777777" w:rsidR="006B363E" w:rsidRPr="006B363E" w:rsidRDefault="006B363E" w:rsidP="006B363E">
      <w:r w:rsidRPr="006B363E">
        <w:t>Marijuana</w:t>
      </w:r>
    </w:p>
    <w:p w14:paraId="29397D59" w14:textId="0E9E84BF" w:rsidR="006B363E" w:rsidRPr="006B363E" w:rsidDel="007B1B3F" w:rsidRDefault="006B363E" w:rsidP="006B363E">
      <w:pPr>
        <w:rPr>
          <w:del w:id="7" w:author="Zalasky, Emily [HHS]" w:date="2025-04-16T13:16:00Z" w16du:dateUtc="2025-04-16T18:16:00Z"/>
        </w:rPr>
      </w:pPr>
      <w:del w:id="8" w:author="Zalasky, Emily [HHS]" w:date="2025-04-16T13:16:00Z" w16du:dateUtc="2025-04-16T18:16:00Z">
        <w:r w:rsidRPr="006B363E" w:rsidDel="007B1B3F">
          <w:fldChar w:fldCharType="begin"/>
        </w:r>
        <w:r w:rsidRPr="006B363E" w:rsidDel="007B1B3F">
          <w:delInstrText>HYPERLINK "https://hhs.iowa.gov/programs/programs-and-services/substance-use-disorder/substance-use-prevention-programs"</w:delInstrText>
        </w:r>
        <w:r w:rsidRPr="006B363E" w:rsidDel="007B1B3F">
          <w:fldChar w:fldCharType="separate"/>
        </w:r>
        <w:r w:rsidRPr="006B363E" w:rsidDel="007B1B3F">
          <w:rPr>
            <w:rStyle w:val="Hyperlink"/>
            <w:b/>
            <w:bCs/>
          </w:rPr>
          <w:delText>Learn more</w:delText>
        </w:r>
        <w:r w:rsidRPr="006B363E" w:rsidDel="007B1B3F">
          <w:fldChar w:fldCharType="end"/>
        </w:r>
      </w:del>
    </w:p>
    <w:p w14:paraId="1D8A8FE2" w14:textId="77777777" w:rsidR="006B363E" w:rsidRPr="006B363E" w:rsidRDefault="006B363E" w:rsidP="006B363E">
      <w:pPr>
        <w:rPr>
          <w:b/>
          <w:bCs/>
        </w:rPr>
      </w:pPr>
      <w:r w:rsidRPr="006B363E">
        <w:rPr>
          <w:b/>
          <w:bCs/>
        </w:rPr>
        <w:t>Prevention Grants</w:t>
      </w:r>
    </w:p>
    <w:p w14:paraId="67BE8EB1" w14:textId="77777777" w:rsidR="006B363E" w:rsidRPr="006B363E" w:rsidRDefault="006B363E" w:rsidP="006B363E">
      <w:r w:rsidRPr="006B363E">
        <w:t>See current Substance Use Prevention grants.</w:t>
      </w:r>
    </w:p>
    <w:p w14:paraId="147501FB" w14:textId="77777777" w:rsidR="006B363E" w:rsidRPr="006B363E" w:rsidRDefault="006B363E" w:rsidP="006B363E">
      <w:hyperlink r:id="rId5" w:history="1">
        <w:r w:rsidRPr="006B363E">
          <w:rPr>
            <w:rStyle w:val="Hyperlink"/>
            <w:b/>
            <w:bCs/>
          </w:rPr>
          <w:t>Learn more</w:t>
        </w:r>
      </w:hyperlink>
    </w:p>
    <w:p w14:paraId="67D9C050" w14:textId="77777777" w:rsidR="006B363E" w:rsidRDefault="006B363E" w:rsidP="006B363E">
      <w:pPr>
        <w:rPr>
          <w:ins w:id="9" w:author="Zalasky, Emily [HHS]" w:date="2025-04-16T13:16:00Z" w16du:dateUtc="2025-04-16T18:16:00Z"/>
          <w:b/>
          <w:bCs/>
        </w:rPr>
      </w:pPr>
      <w:r w:rsidRPr="006B363E">
        <w:rPr>
          <w:b/>
          <w:bCs/>
        </w:rPr>
        <w:t>Prevention Related Programs Data, Publications and Reports</w:t>
      </w:r>
    </w:p>
    <w:p w14:paraId="4F7267E5" w14:textId="31CA943B" w:rsidR="00D068E6" w:rsidRPr="006B363E" w:rsidRDefault="00D068E6" w:rsidP="006B363E">
      <w:pPr>
        <w:rPr>
          <w:b/>
          <w:bCs/>
        </w:rPr>
      </w:pPr>
      <w:ins w:id="10" w:author="Zalasky, Emily [HHS]" w:date="2025-04-16T13:16:00Z" w16du:dateUtc="2025-04-16T18:16:00Z">
        <w:r>
          <w:rPr>
            <w:b/>
            <w:bCs/>
          </w:rPr>
          <w:lastRenderedPageBreak/>
          <w:t>N</w:t>
        </w:r>
      </w:ins>
      <w:ins w:id="11" w:author="Zalasky, Emily [HHS]" w:date="2025-04-16T13:17:00Z" w16du:dateUtc="2025-04-16T18:17:00Z">
        <w:r>
          <w:rPr>
            <w:b/>
            <w:bCs/>
          </w:rPr>
          <w:t>ote: All documents are PDFs unless otherwise labeled.</w:t>
        </w:r>
      </w:ins>
    </w:p>
    <w:p w14:paraId="27B3BDDE" w14:textId="1B0069C9" w:rsidR="006B363E" w:rsidRPr="006B363E" w:rsidDel="00D068E6" w:rsidRDefault="006B363E" w:rsidP="006B363E">
      <w:pPr>
        <w:rPr>
          <w:del w:id="12" w:author="Zalasky, Emily [HHS]" w:date="2025-04-16T13:16:00Z" w16du:dateUtc="2025-04-16T18:16:00Z"/>
        </w:rPr>
      </w:pPr>
      <w:del w:id="13" w:author="Zalasky, Emily [HHS]" w:date="2025-04-16T13:16:00Z" w16du:dateUtc="2025-04-16T18:16:00Z">
        <w:r w:rsidRPr="006B363E" w:rsidDel="00D068E6">
          <w:rPr>
            <w:b/>
            <w:bCs/>
          </w:rPr>
          <w:delText>Data Requests: </w:delText>
        </w:r>
        <w:r w:rsidRPr="006B363E" w:rsidDel="00D068E6">
          <w:delText>Information About Requesting Data from Iowa HHS</w:delText>
        </w:r>
      </w:del>
    </w:p>
    <w:p w14:paraId="3587AA57" w14:textId="6E68E1A1" w:rsidR="006B363E" w:rsidRPr="006B363E" w:rsidDel="00D068E6" w:rsidRDefault="006B363E" w:rsidP="006B363E">
      <w:pPr>
        <w:rPr>
          <w:del w:id="14" w:author="Zalasky, Emily [HHS]" w:date="2025-04-16T13:16:00Z" w16du:dateUtc="2025-04-16T18:16:00Z"/>
        </w:rPr>
      </w:pPr>
      <w:del w:id="15" w:author="Zalasky, Emily [HHS]" w:date="2025-04-16T13:16:00Z" w16du:dateUtc="2025-04-16T18:16:00Z">
        <w:r w:rsidRPr="006B363E" w:rsidDel="00D068E6">
          <w:rPr>
            <w:b/>
            <w:bCs/>
          </w:rPr>
          <w:delText>Contact: </w:delText>
        </w:r>
        <w:r w:rsidRPr="006B363E" w:rsidDel="00D068E6">
          <w:fldChar w:fldCharType="begin"/>
        </w:r>
        <w:r w:rsidRPr="006B363E" w:rsidDel="00D068E6">
          <w:delInstrText>HYPERLINK "https://mail.google.com/mail/?view=cm&amp;fs=1&amp;tf=1&amp;to=RERC@idph.iowa.gov" \t "_blank"</w:delInstrText>
        </w:r>
        <w:r w:rsidRPr="006B363E" w:rsidDel="00D068E6">
          <w:fldChar w:fldCharType="separate"/>
        </w:r>
        <w:r w:rsidRPr="006B363E" w:rsidDel="00D068E6">
          <w:rPr>
            <w:rStyle w:val="Hyperlink"/>
            <w:b/>
            <w:bCs/>
          </w:rPr>
          <w:delText>RERC@idph.iowa.gov</w:delText>
        </w:r>
        <w:r w:rsidRPr="006B363E" w:rsidDel="00D068E6">
          <w:fldChar w:fldCharType="end"/>
        </w:r>
      </w:del>
    </w:p>
    <w:p w14:paraId="309EAA64" w14:textId="77777777" w:rsidR="006B363E" w:rsidRPr="006B363E" w:rsidRDefault="006B363E" w:rsidP="006B363E">
      <w:pPr>
        <w:rPr>
          <w:b/>
          <w:bCs/>
        </w:rPr>
      </w:pPr>
      <w:r w:rsidRPr="006B363E">
        <w:rPr>
          <w:b/>
          <w:bCs/>
        </w:rPr>
        <w:t>Data Briefs</w:t>
      </w:r>
    </w:p>
    <w:p w14:paraId="51FB8F8D" w14:textId="77777777" w:rsidR="006B363E" w:rsidRPr="006B363E" w:rsidRDefault="006B363E" w:rsidP="006B363E">
      <w:pPr>
        <w:numPr>
          <w:ilvl w:val="0"/>
          <w:numId w:val="8"/>
        </w:numPr>
      </w:pPr>
      <w:hyperlink r:id="rId6" w:tgtFrame="_blank" w:history="1">
        <w:r w:rsidRPr="006B363E">
          <w:rPr>
            <w:rStyle w:val="Hyperlink"/>
            <w:b/>
            <w:bCs/>
          </w:rPr>
          <w:t>Iowa Substance Use Brief - Alcohol-Involved Deaths</w:t>
        </w:r>
      </w:hyperlink>
      <w:r w:rsidRPr="006B363E">
        <w:t> (Dec 2022)</w:t>
      </w:r>
    </w:p>
    <w:p w14:paraId="3ABEEA2B" w14:textId="77777777" w:rsidR="006B363E" w:rsidRPr="006B363E" w:rsidRDefault="006B363E" w:rsidP="006B363E">
      <w:pPr>
        <w:numPr>
          <w:ilvl w:val="0"/>
          <w:numId w:val="9"/>
        </w:numPr>
      </w:pPr>
      <w:hyperlink r:id="rId7" w:history="1">
        <w:r w:rsidRPr="006B363E">
          <w:rPr>
            <w:rStyle w:val="Hyperlink"/>
            <w:b/>
            <w:bCs/>
          </w:rPr>
          <w:t>Iowa Substance Use Brief - Binge Drinking</w:t>
        </w:r>
      </w:hyperlink>
      <w:r w:rsidRPr="006B363E">
        <w:t> (June 2022)</w:t>
      </w:r>
    </w:p>
    <w:p w14:paraId="492A3436" w14:textId="5FED56FC" w:rsidR="006B363E" w:rsidRPr="006B363E" w:rsidRDefault="006B363E" w:rsidP="006B363E">
      <w:pPr>
        <w:numPr>
          <w:ilvl w:val="1"/>
          <w:numId w:val="10"/>
        </w:numPr>
      </w:pPr>
      <w:r w:rsidRPr="006B363E">
        <w:t xml:space="preserve">Binge Drinking Social Media Data Bites </w:t>
      </w:r>
      <w:del w:id="16" w:author="Zalasky, Emily [HHS]" w:date="2025-04-16T13:18:00Z" w16du:dateUtc="2025-04-16T18:18:00Z">
        <w:r w:rsidRPr="006B363E" w:rsidDel="00555C9B">
          <w:delText>(coming soon)</w:delText>
        </w:r>
      </w:del>
      <w:ins w:id="17" w:author="Zalasky, Emily [HHS]" w:date="2025-04-16T13:18:00Z" w16du:dateUtc="2025-04-16T18:18:00Z">
        <w:r w:rsidR="0042099B">
          <w:t xml:space="preserve"> (see </w:t>
        </w:r>
      </w:ins>
      <w:ins w:id="18" w:author="Zalasky, Emily [HHS]" w:date="2025-04-16T13:19:00Z" w16du:dateUtc="2025-04-16T18:19:00Z">
        <w:r w:rsidR="0042099B">
          <w:t>Zip file for these. Please link however</w:t>
        </w:r>
        <w:r w:rsidR="006A7B84">
          <w:t xml:space="preserve"> best).</w:t>
        </w:r>
      </w:ins>
    </w:p>
    <w:p w14:paraId="7321C51E" w14:textId="4CCA12AD" w:rsidR="006B363E" w:rsidRPr="006B363E" w:rsidDel="006A7B84" w:rsidRDefault="006B363E" w:rsidP="006B363E">
      <w:pPr>
        <w:numPr>
          <w:ilvl w:val="0"/>
          <w:numId w:val="11"/>
        </w:numPr>
        <w:rPr>
          <w:del w:id="19" w:author="Zalasky, Emily [HHS]" w:date="2025-04-16T13:19:00Z" w16du:dateUtc="2025-04-16T18:19:00Z"/>
        </w:rPr>
      </w:pPr>
      <w:del w:id="20" w:author="Zalasky, Emily [HHS]" w:date="2025-04-16T13:19:00Z" w16du:dateUtc="2025-04-16T18:19:00Z">
        <w:r w:rsidRPr="006B363E" w:rsidDel="006A7B84">
          <w:fldChar w:fldCharType="begin"/>
        </w:r>
        <w:r w:rsidRPr="006B363E" w:rsidDel="006A7B84">
          <w:delInstrText>HYPERLINK "https://hhs.iowa.gov/media/9316/download?inline"</w:delInstrText>
        </w:r>
        <w:r w:rsidRPr="006B363E" w:rsidDel="006A7B84">
          <w:fldChar w:fldCharType="separate"/>
        </w:r>
        <w:r w:rsidRPr="006B363E" w:rsidDel="006A7B84">
          <w:rPr>
            <w:rStyle w:val="Hyperlink"/>
            <w:b/>
            <w:bCs/>
          </w:rPr>
          <w:delText>Iowa Substance Use Brief - Methamphetamine</w:delText>
        </w:r>
        <w:r w:rsidRPr="006B363E" w:rsidDel="006A7B84">
          <w:fldChar w:fldCharType="end"/>
        </w:r>
        <w:r w:rsidRPr="006B363E" w:rsidDel="006A7B84">
          <w:delText> (January 2023)</w:delText>
        </w:r>
      </w:del>
    </w:p>
    <w:p w14:paraId="7194175E" w14:textId="77777777" w:rsidR="006B363E" w:rsidRPr="006B363E" w:rsidRDefault="006B363E" w:rsidP="006B363E">
      <w:pPr>
        <w:numPr>
          <w:ilvl w:val="0"/>
          <w:numId w:val="12"/>
        </w:numPr>
      </w:pPr>
      <w:hyperlink r:id="rId8" w:tgtFrame="_blank" w:history="1">
        <w:r w:rsidRPr="006B363E">
          <w:rPr>
            <w:rStyle w:val="Hyperlink"/>
            <w:b/>
            <w:bCs/>
          </w:rPr>
          <w:t>Iowa Substance Use Brief - Suicide</w:t>
        </w:r>
      </w:hyperlink>
      <w:r w:rsidRPr="006B363E">
        <w:t> (June 2022)</w:t>
      </w:r>
    </w:p>
    <w:p w14:paraId="59515A92" w14:textId="77777777" w:rsidR="006B363E" w:rsidRPr="006B363E" w:rsidRDefault="006B363E" w:rsidP="006B363E">
      <w:pPr>
        <w:numPr>
          <w:ilvl w:val="0"/>
          <w:numId w:val="13"/>
        </w:numPr>
      </w:pPr>
      <w:hyperlink r:id="rId9" w:tgtFrame="_blank" w:history="1">
        <w:r w:rsidRPr="006B363E">
          <w:rPr>
            <w:rStyle w:val="Hyperlink"/>
            <w:b/>
            <w:bCs/>
          </w:rPr>
          <w:t>Iowa Substance Use Brief - Underage Drinking</w:t>
        </w:r>
      </w:hyperlink>
      <w:r w:rsidRPr="006B363E">
        <w:t> (October 2022)</w:t>
      </w:r>
    </w:p>
    <w:p w14:paraId="210C82C2" w14:textId="77777777" w:rsidR="006B363E" w:rsidRPr="006B363E" w:rsidRDefault="006B363E" w:rsidP="006B363E">
      <w:pPr>
        <w:numPr>
          <w:ilvl w:val="0"/>
          <w:numId w:val="14"/>
        </w:numPr>
      </w:pPr>
      <w:hyperlink r:id="rId10" w:history="1">
        <w:r w:rsidRPr="006B363E">
          <w:rPr>
            <w:rStyle w:val="Hyperlink"/>
            <w:b/>
            <w:bCs/>
          </w:rPr>
          <w:t>Iowa Substance Use Brief - Young Adults</w:t>
        </w:r>
      </w:hyperlink>
      <w:r w:rsidRPr="006B363E">
        <w:t> (July 2022)</w:t>
      </w:r>
    </w:p>
    <w:p w14:paraId="78011FA5" w14:textId="568B51CA" w:rsidR="006B363E" w:rsidRPr="006B363E" w:rsidRDefault="006B363E" w:rsidP="006B363E">
      <w:pPr>
        <w:numPr>
          <w:ilvl w:val="1"/>
          <w:numId w:val="15"/>
        </w:numPr>
      </w:pPr>
      <w:r w:rsidRPr="006B363E">
        <w:t xml:space="preserve">Young Adult Substance Use Social Media Data Bites </w:t>
      </w:r>
      <w:del w:id="21" w:author="Zalasky, Emily [HHS]" w:date="2025-04-16T13:20:00Z" w16du:dateUtc="2025-04-16T18:20:00Z">
        <w:r w:rsidRPr="006B363E" w:rsidDel="00A25A8E">
          <w:delText>(coming soon)</w:delText>
        </w:r>
      </w:del>
      <w:ins w:id="22" w:author="Zalasky, Emily [HHS]" w:date="2025-04-16T13:20:00Z" w16du:dateUtc="2025-04-16T18:20:00Z">
        <w:r w:rsidR="00A25A8E">
          <w:t>(see Zip file for these. Please link however best).</w:t>
        </w:r>
      </w:ins>
    </w:p>
    <w:p w14:paraId="5E27EE9B" w14:textId="77777777" w:rsidR="006B363E" w:rsidRPr="006B363E" w:rsidRDefault="006B363E" w:rsidP="006B363E">
      <w:pPr>
        <w:rPr>
          <w:b/>
          <w:bCs/>
        </w:rPr>
      </w:pPr>
      <w:r w:rsidRPr="006B363E">
        <w:rPr>
          <w:b/>
          <w:bCs/>
        </w:rPr>
        <w:t>Epidemiological Profiles</w:t>
      </w:r>
    </w:p>
    <w:p w14:paraId="3CF99F47" w14:textId="77777777" w:rsidR="006B363E" w:rsidRPr="006B363E" w:rsidRDefault="006B363E" w:rsidP="006B363E">
      <w:pPr>
        <w:numPr>
          <w:ilvl w:val="0"/>
          <w:numId w:val="16"/>
        </w:numPr>
      </w:pPr>
      <w:hyperlink r:id="rId11" w:tgtFrame="_blank" w:history="1">
        <w:r w:rsidRPr="006B363E">
          <w:rPr>
            <w:rStyle w:val="Hyperlink"/>
            <w:b/>
            <w:bCs/>
          </w:rPr>
          <w:t>State of Iowa Substance Use Epidemiological Profile 2020</w:t>
        </w:r>
      </w:hyperlink>
    </w:p>
    <w:p w14:paraId="4F604102" w14:textId="77777777" w:rsidR="006B363E" w:rsidRPr="006B363E" w:rsidRDefault="006B363E" w:rsidP="006B363E">
      <w:pPr>
        <w:rPr>
          <w:b/>
          <w:bCs/>
        </w:rPr>
      </w:pPr>
      <w:r w:rsidRPr="006B363E">
        <w:rPr>
          <w:b/>
          <w:bCs/>
        </w:rPr>
        <w:t>Grant Evaluation Reports</w:t>
      </w:r>
    </w:p>
    <w:p w14:paraId="3AAAB7E1" w14:textId="1699DF39" w:rsidR="006B363E" w:rsidRPr="006B363E" w:rsidDel="00A25A8E" w:rsidRDefault="006B363E" w:rsidP="006B363E">
      <w:pPr>
        <w:numPr>
          <w:ilvl w:val="0"/>
          <w:numId w:val="17"/>
        </w:numPr>
        <w:rPr>
          <w:del w:id="23" w:author="Zalasky, Emily [HHS]" w:date="2025-04-16T13:20:00Z" w16du:dateUtc="2025-04-16T18:20:00Z"/>
        </w:rPr>
      </w:pPr>
      <w:del w:id="24" w:author="Zalasky, Emily [HHS]" w:date="2025-04-16T13:20:00Z" w16du:dateUtc="2025-04-16T18:20:00Z">
        <w:r w:rsidRPr="006B363E" w:rsidDel="00A25A8E">
          <w:fldChar w:fldCharType="begin"/>
        </w:r>
        <w:r w:rsidRPr="006B363E" w:rsidDel="00A25A8E">
          <w:delInstrText>HYPERLINK "https://hhs.iowa.gov/media/9318/download?inline" \t "_blank"</w:delInstrText>
        </w:r>
        <w:r w:rsidRPr="006B363E" w:rsidDel="00A25A8E">
          <w:fldChar w:fldCharType="separate"/>
        </w:r>
        <w:r w:rsidRPr="006B363E" w:rsidDel="00A25A8E">
          <w:rPr>
            <w:rStyle w:val="Hyperlink"/>
            <w:b/>
            <w:bCs/>
          </w:rPr>
          <w:delText>Iowa Partnerships for Success (PFS) Grant Evaluation Report 2015-2020</w:delText>
        </w:r>
        <w:r w:rsidRPr="006B363E" w:rsidDel="00A25A8E">
          <w:fldChar w:fldCharType="end"/>
        </w:r>
      </w:del>
    </w:p>
    <w:p w14:paraId="425CF786" w14:textId="77777777" w:rsidR="006B363E" w:rsidRPr="006B363E" w:rsidRDefault="006B363E" w:rsidP="006B363E">
      <w:pPr>
        <w:numPr>
          <w:ilvl w:val="0"/>
          <w:numId w:val="18"/>
        </w:numPr>
      </w:pPr>
      <w:hyperlink r:id="rId12" w:tgtFrame="_blank" w:history="1">
        <w:r w:rsidRPr="006B363E">
          <w:rPr>
            <w:rStyle w:val="Hyperlink"/>
            <w:b/>
            <w:bCs/>
          </w:rPr>
          <w:t>Strategic Prevention Framework for Prescription Drugs (SPF Rx) Grant Evaluation Report 2016-2021</w:t>
        </w:r>
      </w:hyperlink>
    </w:p>
    <w:p w14:paraId="03909FC8" w14:textId="77777777" w:rsidR="006B363E" w:rsidRPr="006B363E" w:rsidRDefault="006B363E" w:rsidP="006B363E">
      <w:pPr>
        <w:rPr>
          <w:b/>
          <w:bCs/>
        </w:rPr>
      </w:pPr>
      <w:r w:rsidRPr="006B363E">
        <w:rPr>
          <w:b/>
          <w:bCs/>
        </w:rPr>
        <w:t>Reports</w:t>
      </w:r>
    </w:p>
    <w:p w14:paraId="5E4E75CD" w14:textId="77777777" w:rsidR="006B363E" w:rsidRPr="006B363E" w:rsidRDefault="006B363E" w:rsidP="006B363E">
      <w:pPr>
        <w:numPr>
          <w:ilvl w:val="0"/>
          <w:numId w:val="19"/>
        </w:numPr>
      </w:pPr>
      <w:hyperlink r:id="rId13" w:tgtFrame="_blank" w:history="1">
        <w:r w:rsidRPr="006B363E">
          <w:rPr>
            <w:rStyle w:val="Hyperlink"/>
            <w:b/>
            <w:bCs/>
          </w:rPr>
          <w:t>2021 Adult Survey on Drug Health, Wellbeing, Substance Use, and Gambling Report</w:t>
        </w:r>
      </w:hyperlink>
      <w:r w:rsidRPr="006B363E">
        <w:t> (released June 2022)</w:t>
      </w:r>
    </w:p>
    <w:p w14:paraId="030A1184" w14:textId="77777777" w:rsidR="006B363E" w:rsidRPr="006B363E" w:rsidRDefault="006B363E" w:rsidP="006B363E">
      <w:pPr>
        <w:numPr>
          <w:ilvl w:val="0"/>
          <w:numId w:val="20"/>
        </w:numPr>
      </w:pPr>
      <w:hyperlink r:id="rId14" w:tgtFrame="_blank" w:history="1">
        <w:r w:rsidRPr="006B363E">
          <w:rPr>
            <w:rStyle w:val="Hyperlink"/>
            <w:b/>
            <w:bCs/>
          </w:rPr>
          <w:t>Polysubstance Use: Special Report of the 2021 Adult Survey</w:t>
        </w:r>
      </w:hyperlink>
    </w:p>
    <w:p w14:paraId="344EB8D7" w14:textId="554EA749" w:rsidR="006B363E" w:rsidRPr="006B363E" w:rsidRDefault="006B363E" w:rsidP="006B363E">
      <w:pPr>
        <w:numPr>
          <w:ilvl w:val="0"/>
          <w:numId w:val="21"/>
        </w:numPr>
      </w:pPr>
      <w:hyperlink r:id="rId15" w:history="1">
        <w:r w:rsidRPr="006B363E">
          <w:rPr>
            <w:rStyle w:val="Hyperlink"/>
            <w:b/>
            <w:bCs/>
          </w:rPr>
          <w:t>In the Know: Common Data Reports</w:t>
        </w:r>
      </w:hyperlink>
      <w:ins w:id="25" w:author="Zalasky, Emily [HHS]" w:date="2025-04-16T13:21:00Z" w16du:dateUtc="2025-04-16T18:21:00Z">
        <w:r w:rsidR="003340C6">
          <w:t xml:space="preserve"> (link to </w:t>
        </w:r>
      </w:ins>
      <w:ins w:id="26" w:author="Zalasky, Emily [HHS]" w:date="2025-04-16T13:22:00Z" w16du:dateUtc="2025-04-16T18:22:00Z">
        <w:r w:rsidR="003340C6" w:rsidRPr="003340C6">
          <w:fldChar w:fldCharType="begin"/>
        </w:r>
        <w:r w:rsidR="003340C6" w:rsidRPr="003340C6">
          <w:instrText>HYPERLINK "https://hhs.iowa.gov/programs/programs-and-services/substance-use-disorder"</w:instrText>
        </w:r>
        <w:r w:rsidR="003340C6" w:rsidRPr="003340C6">
          <w:fldChar w:fldCharType="separate"/>
        </w:r>
        <w:r w:rsidR="003340C6" w:rsidRPr="003340C6">
          <w:rPr>
            <w:color w:val="0000FF"/>
            <w:u w:val="single"/>
          </w:rPr>
          <w:t>Substance Use Disorders | Health &amp; Human Services</w:t>
        </w:r>
        <w:r w:rsidR="003340C6" w:rsidRPr="003340C6">
          <w:fldChar w:fldCharType="end"/>
        </w:r>
        <w:r w:rsidR="003340C6">
          <w:t>)</w:t>
        </w:r>
      </w:ins>
    </w:p>
    <w:p w14:paraId="4EB144FB" w14:textId="6A66F688" w:rsidR="001C4B9D" w:rsidRDefault="001C4B9D" w:rsidP="006B363E">
      <w:pPr>
        <w:numPr>
          <w:ilvl w:val="0"/>
          <w:numId w:val="22"/>
        </w:numPr>
        <w:rPr>
          <w:ins w:id="27" w:author="Zalasky, Emily [HHS]" w:date="2025-04-16T13:23:00Z" w16du:dateUtc="2025-04-16T18:23:00Z"/>
        </w:rPr>
      </w:pPr>
      <w:ins w:id="28" w:author="Zalasky, Emily [HHS]" w:date="2025-04-16T13:23:00Z" w16du:dateUtc="2025-04-16T18:23:00Z">
        <w:r>
          <w:t xml:space="preserve">Iowa Young Adult Survey Report (link to </w:t>
        </w:r>
      </w:ins>
      <w:proofErr w:type="spellStart"/>
      <w:ins w:id="29" w:author="Zalasky, Emily [HHS]" w:date="2025-04-16T13:27:00Z" w16du:dateUtc="2025-04-16T18:27:00Z">
        <w:r w:rsidR="008814AF">
          <w:t>YoungAdult</w:t>
        </w:r>
        <w:proofErr w:type="spellEnd"/>
        <w:r w:rsidR="008814AF">
          <w:t xml:space="preserve"> SU </w:t>
        </w:r>
        <w:proofErr w:type="spellStart"/>
        <w:r w:rsidR="008814AF">
          <w:t>EpiBrief</w:t>
        </w:r>
        <w:proofErr w:type="spellEnd"/>
        <w:r w:rsidR="008814AF">
          <w:t xml:space="preserve"> Final doc)</w:t>
        </w:r>
      </w:ins>
    </w:p>
    <w:p w14:paraId="4B15D950" w14:textId="1CCBBA28" w:rsidR="006B363E" w:rsidRPr="006B363E" w:rsidRDefault="006B363E" w:rsidP="006B363E">
      <w:pPr>
        <w:numPr>
          <w:ilvl w:val="0"/>
          <w:numId w:val="22"/>
        </w:numPr>
      </w:pPr>
      <w:hyperlink r:id="rId16" w:history="1">
        <w:r w:rsidRPr="006B363E">
          <w:rPr>
            <w:rStyle w:val="Hyperlink"/>
            <w:b/>
            <w:bCs/>
          </w:rPr>
          <w:t>Methamphetamine Use in Iowa Report</w:t>
        </w:r>
      </w:hyperlink>
    </w:p>
    <w:p w14:paraId="203EAE4D" w14:textId="776C9A60" w:rsidR="006B363E" w:rsidRPr="006B363E" w:rsidDel="001F5436" w:rsidRDefault="006B363E" w:rsidP="006B363E">
      <w:pPr>
        <w:numPr>
          <w:ilvl w:val="0"/>
          <w:numId w:val="23"/>
        </w:numPr>
        <w:rPr>
          <w:del w:id="30" w:author="Zalasky, Emily [HHS]" w:date="2025-04-16T13:23:00Z" w16du:dateUtc="2025-04-16T18:23:00Z"/>
        </w:rPr>
      </w:pPr>
      <w:del w:id="31" w:author="Zalasky, Emily [HHS]" w:date="2025-04-16T13:23:00Z" w16du:dateUtc="2025-04-16T18:23:00Z">
        <w:r w:rsidRPr="006B363E" w:rsidDel="001F5436">
          <w:fldChar w:fldCharType="begin"/>
        </w:r>
        <w:r w:rsidRPr="006B363E" w:rsidDel="001F5436">
          <w:delInstrText>HYPERLINK "https://publicsciencecollaborative.shinyapps.io/methamphetamine_vulnerability/" \t "_blank"</w:delInstrText>
        </w:r>
        <w:r w:rsidRPr="006B363E" w:rsidDel="001F5436">
          <w:fldChar w:fldCharType="separate"/>
        </w:r>
        <w:r w:rsidRPr="006B363E" w:rsidDel="001F5436">
          <w:rPr>
            <w:rStyle w:val="Hyperlink"/>
            <w:b/>
            <w:bCs/>
          </w:rPr>
          <w:delText>Methamphetamine Vulnerability Index</w:delText>
        </w:r>
        <w:r w:rsidRPr="006B363E" w:rsidDel="001F5436">
          <w:fldChar w:fldCharType="end"/>
        </w:r>
      </w:del>
    </w:p>
    <w:p w14:paraId="1FB18A74" w14:textId="77777777" w:rsidR="006B363E" w:rsidRPr="006B363E" w:rsidRDefault="006B363E" w:rsidP="006B363E">
      <w:pPr>
        <w:numPr>
          <w:ilvl w:val="0"/>
          <w:numId w:val="24"/>
        </w:numPr>
      </w:pPr>
      <w:hyperlink r:id="rId17" w:tgtFrame="_blank" w:history="1">
        <w:r w:rsidRPr="006B363E">
          <w:rPr>
            <w:rStyle w:val="Hyperlink"/>
            <w:b/>
            <w:bCs/>
          </w:rPr>
          <w:t>Workforce Survey Results: Iowa Substance Abuse and Problem Gambling Prevention Report </w:t>
        </w:r>
      </w:hyperlink>
    </w:p>
    <w:p w14:paraId="79194CBE" w14:textId="535FF9B2" w:rsidR="006B363E" w:rsidRPr="006B363E" w:rsidRDefault="001F5436" w:rsidP="006B363E">
      <w:pPr>
        <w:rPr>
          <w:b/>
          <w:bCs/>
        </w:rPr>
      </w:pPr>
      <w:ins w:id="32" w:author="Zalasky, Emily [HHS]" w:date="2025-04-16T13:23:00Z" w16du:dateUtc="2025-04-16T18:23:00Z">
        <w:r>
          <w:rPr>
            <w:b/>
            <w:bCs/>
          </w:rPr>
          <w:t xml:space="preserve">Data </w:t>
        </w:r>
      </w:ins>
      <w:r w:rsidR="006B363E" w:rsidRPr="006B363E">
        <w:rPr>
          <w:b/>
          <w:bCs/>
        </w:rPr>
        <w:t>Resources</w:t>
      </w:r>
    </w:p>
    <w:p w14:paraId="5AA21599" w14:textId="77777777" w:rsidR="006B363E" w:rsidRPr="006B363E" w:rsidRDefault="006B363E" w:rsidP="006B363E">
      <w:pPr>
        <w:numPr>
          <w:ilvl w:val="0"/>
          <w:numId w:val="25"/>
        </w:numPr>
      </w:pPr>
      <w:hyperlink r:id="rId18" w:history="1">
        <w:r w:rsidRPr="006B363E">
          <w:rPr>
            <w:rStyle w:val="Hyperlink"/>
            <w:b/>
            <w:bCs/>
          </w:rPr>
          <w:t>Behavioral Risk Factor Surveillance System (BRFSS)</w:t>
        </w:r>
      </w:hyperlink>
    </w:p>
    <w:p w14:paraId="17238319" w14:textId="77777777" w:rsidR="006B363E" w:rsidRPr="006B363E" w:rsidRDefault="006B363E" w:rsidP="006B363E">
      <w:pPr>
        <w:numPr>
          <w:ilvl w:val="0"/>
          <w:numId w:val="26"/>
        </w:numPr>
      </w:pPr>
      <w:hyperlink r:id="rId19" w:history="1">
        <w:r w:rsidRPr="006B363E">
          <w:rPr>
            <w:rStyle w:val="Hyperlink"/>
            <w:b/>
            <w:bCs/>
          </w:rPr>
          <w:t>Iowa Prescription Monitoring Program (PMP)</w:t>
        </w:r>
      </w:hyperlink>
      <w:r w:rsidRPr="006B363E">
        <w:t> - Annual Reports</w:t>
      </w:r>
    </w:p>
    <w:p w14:paraId="48691ADE" w14:textId="77777777" w:rsidR="006B363E" w:rsidRDefault="006B363E" w:rsidP="006B363E">
      <w:pPr>
        <w:numPr>
          <w:ilvl w:val="0"/>
          <w:numId w:val="27"/>
        </w:numPr>
        <w:rPr>
          <w:ins w:id="33" w:author="Zalasky, Emily [HHS]" w:date="2025-04-16T13:24:00Z" w16du:dateUtc="2025-04-16T18:24:00Z"/>
        </w:rPr>
      </w:pPr>
      <w:hyperlink r:id="rId20" w:history="1">
        <w:r w:rsidRPr="006B363E">
          <w:rPr>
            <w:rStyle w:val="Hyperlink"/>
            <w:b/>
            <w:bCs/>
          </w:rPr>
          <w:t>Iowa Public Health Tracking Portal</w:t>
        </w:r>
      </w:hyperlink>
      <w:r w:rsidRPr="006B363E">
        <w:t> - Substance Use and Misuse</w:t>
      </w:r>
    </w:p>
    <w:p w14:paraId="26D75F03" w14:textId="3B9D0FF0" w:rsidR="00782DA9" w:rsidRPr="006B363E" w:rsidRDefault="00782DA9" w:rsidP="006B363E">
      <w:pPr>
        <w:numPr>
          <w:ilvl w:val="0"/>
          <w:numId w:val="27"/>
        </w:numPr>
      </w:pPr>
      <w:ins w:id="34" w:author="Zalasky, Emily [HHS]" w:date="2025-04-16T13:24:00Z" w16du:dateUtc="2025-04-16T18:24:00Z">
        <w:r>
          <w:t>Iowa Substance Use Dashboard</w:t>
        </w:r>
      </w:ins>
      <w:ins w:id="35" w:author="Zalasky, Emily [HHS]" w:date="2025-04-16T13:25:00Z" w16du:dateUtc="2025-04-16T18:25:00Z">
        <w:r w:rsidR="00F11E9C">
          <w:t xml:space="preserve"> -  link to </w:t>
        </w:r>
      </w:ins>
      <w:ins w:id="36" w:author="Zalasky, Emily [HHS]" w:date="2025-04-16T13:25:00Z">
        <w:r w:rsidR="00F11E9C" w:rsidRPr="00F11E9C">
          <w:fldChar w:fldCharType="begin"/>
        </w:r>
        <w:r w:rsidR="00F11E9C" w:rsidRPr="00F11E9C">
          <w:instrText>HYPERLINK "https://hhs.iowa.gov/data/health/substance-use/drug-overdose/drug-overdose-sudors-data"</w:instrText>
        </w:r>
        <w:r w:rsidR="00F11E9C" w:rsidRPr="00F11E9C">
          <w:fldChar w:fldCharType="separate"/>
        </w:r>
        <w:r w:rsidR="00F11E9C" w:rsidRPr="00F11E9C">
          <w:rPr>
            <w:rStyle w:val="Hyperlink"/>
          </w:rPr>
          <w:t>Drug Overdose SUDORS Data | Health &amp; Human Services</w:t>
        </w:r>
      </w:ins>
      <w:ins w:id="37" w:author="Zalasky, Emily [HHS]" w:date="2025-04-16T13:25:00Z" w16du:dateUtc="2025-04-16T18:25:00Z">
        <w:r w:rsidR="00F11E9C" w:rsidRPr="00F11E9C">
          <w:fldChar w:fldCharType="end"/>
        </w:r>
      </w:ins>
    </w:p>
    <w:p w14:paraId="033886C0" w14:textId="77777777" w:rsidR="006B363E" w:rsidRPr="006B363E" w:rsidRDefault="006B363E" w:rsidP="006B363E">
      <w:pPr>
        <w:numPr>
          <w:ilvl w:val="0"/>
          <w:numId w:val="28"/>
        </w:numPr>
      </w:pPr>
      <w:hyperlink r:id="rId21" w:history="1">
        <w:r w:rsidRPr="006B363E">
          <w:rPr>
            <w:rStyle w:val="Hyperlink"/>
            <w:b/>
            <w:bCs/>
          </w:rPr>
          <w:t>Iowa Violent Death Reporting System (IAVDRS)</w:t>
        </w:r>
      </w:hyperlink>
      <w:r w:rsidRPr="006B363E">
        <w:t> - Data Reports</w:t>
      </w:r>
    </w:p>
    <w:p w14:paraId="2A962DE5" w14:textId="77777777" w:rsidR="006B363E" w:rsidRDefault="006B363E" w:rsidP="006B363E">
      <w:pPr>
        <w:numPr>
          <w:ilvl w:val="0"/>
          <w:numId w:val="29"/>
        </w:numPr>
        <w:rPr>
          <w:ins w:id="38" w:author="Zalasky, Emily [HHS]" w:date="2025-04-16T13:28:00Z" w16du:dateUtc="2025-04-16T18:28:00Z"/>
        </w:rPr>
      </w:pPr>
      <w:hyperlink r:id="rId22" w:history="1">
        <w:r w:rsidRPr="006B363E">
          <w:rPr>
            <w:rStyle w:val="Hyperlink"/>
            <w:b/>
            <w:bCs/>
          </w:rPr>
          <w:t>Iowa Youth Survey</w:t>
        </w:r>
      </w:hyperlink>
    </w:p>
    <w:p w14:paraId="74339226" w14:textId="08F2BD9E" w:rsidR="00B61718" w:rsidRPr="006B363E" w:rsidRDefault="00B61718" w:rsidP="006B363E">
      <w:pPr>
        <w:numPr>
          <w:ilvl w:val="0"/>
          <w:numId w:val="29"/>
        </w:numPr>
      </w:pPr>
      <w:ins w:id="39" w:author="Zalasky, Emily [HHS]" w:date="2025-04-16T13:28:00Z" w16du:dateUtc="2025-04-16T18:28:00Z">
        <w:r>
          <w:t>State Unintentional Drug Overdose Reporting System (SUDO</w:t>
        </w:r>
      </w:ins>
      <w:ins w:id="40" w:author="Zalasky, Emily [HHS]" w:date="2025-04-16T13:29:00Z" w16du:dateUtc="2025-04-16T18:29:00Z">
        <w:r>
          <w:t xml:space="preserve">RS) – link to </w:t>
        </w:r>
      </w:ins>
      <w:ins w:id="41" w:author="Zalasky, Emily [HHS]" w:date="2025-04-16T13:29:00Z">
        <w:r w:rsidR="00804E4B" w:rsidRPr="00804E4B">
          <w:fldChar w:fldCharType="begin"/>
        </w:r>
        <w:r w:rsidR="00804E4B" w:rsidRPr="00804E4B">
          <w:instrText>HYPERLINK "https://hhs.iowa.gov/data/health/substance-use/drug-overdose/drug-overdose-sudors-data"</w:instrText>
        </w:r>
        <w:r w:rsidR="00804E4B" w:rsidRPr="00804E4B">
          <w:fldChar w:fldCharType="separate"/>
        </w:r>
        <w:r w:rsidR="00804E4B" w:rsidRPr="00804E4B">
          <w:rPr>
            <w:rStyle w:val="Hyperlink"/>
          </w:rPr>
          <w:t>Drug Overdose SUDORS Data | Health &amp; Human Services</w:t>
        </w:r>
      </w:ins>
      <w:ins w:id="42" w:author="Zalasky, Emily [HHS]" w:date="2025-04-16T13:29:00Z" w16du:dateUtc="2025-04-16T18:29:00Z">
        <w:r w:rsidR="00804E4B" w:rsidRPr="00804E4B">
          <w:fldChar w:fldCharType="end"/>
        </w:r>
      </w:ins>
    </w:p>
    <w:p w14:paraId="373BE5F9" w14:textId="3AC6544B" w:rsidR="00BE1B3E" w:rsidRDefault="006B363E" w:rsidP="00BE1B3E">
      <w:pPr>
        <w:numPr>
          <w:ilvl w:val="0"/>
          <w:numId w:val="30"/>
        </w:numPr>
        <w:rPr>
          <w:ins w:id="43" w:author="Zalasky, Emily [HHS]" w:date="2025-04-16T13:30:00Z" w16du:dateUtc="2025-04-16T18:30:00Z"/>
        </w:rPr>
      </w:pPr>
      <w:hyperlink r:id="rId23" w:history="1">
        <w:r w:rsidRPr="006B363E">
          <w:rPr>
            <w:rStyle w:val="Hyperlink"/>
            <w:b/>
            <w:bCs/>
          </w:rPr>
          <w:t>Vital Statistics of Iowa Annual Reports</w:t>
        </w:r>
      </w:hyperlink>
    </w:p>
    <w:p w14:paraId="58245FFD" w14:textId="4E974CE8" w:rsidR="00BE1B3E" w:rsidRDefault="0076088C" w:rsidP="00BE1B3E">
      <w:pPr>
        <w:rPr>
          <w:ins w:id="44" w:author="Zalasky, Emily [HHS]" w:date="2025-04-16T13:30:00Z" w16du:dateUtc="2025-04-16T18:30:00Z"/>
          <w:b/>
          <w:bCs/>
        </w:rPr>
      </w:pPr>
      <w:commentRangeStart w:id="45"/>
      <w:ins w:id="46" w:author="Zalasky, Emily [HHS]" w:date="2025-04-16T13:30:00Z" w16du:dateUtc="2025-04-16T18:30:00Z">
        <w:r>
          <w:rPr>
            <w:b/>
            <w:bCs/>
          </w:rPr>
          <w:t>Data Requests</w:t>
        </w:r>
      </w:ins>
    </w:p>
    <w:p w14:paraId="7C446CA4" w14:textId="10269D53" w:rsidR="0076088C" w:rsidRDefault="0076088C" w:rsidP="00BE1B3E">
      <w:pPr>
        <w:rPr>
          <w:ins w:id="47" w:author="Zalasky, Emily [HHS]" w:date="2025-04-16T13:30:00Z" w16du:dateUtc="2025-04-16T18:30:00Z"/>
          <w:b/>
          <w:bCs/>
        </w:rPr>
      </w:pPr>
      <w:ins w:id="48" w:author="Zalasky, Emily [HHS]" w:date="2025-04-16T13:30:00Z" w16du:dateUtc="2025-04-16T18:30:00Z">
        <w:r>
          <w:rPr>
            <w:b/>
            <w:bCs/>
          </w:rPr>
          <w:t>Information About Requesting Data from Iowa HHS</w:t>
        </w:r>
      </w:ins>
    </w:p>
    <w:p w14:paraId="4B11EC43" w14:textId="77777777" w:rsidR="003D1F7A" w:rsidRDefault="0076088C" w:rsidP="00BE1B3E">
      <w:pPr>
        <w:rPr>
          <w:ins w:id="49" w:author="Zalasky, Emily [HHS]" w:date="2025-04-16T13:31:00Z" w16du:dateUtc="2025-04-16T18:31:00Z"/>
          <w:b/>
          <w:bCs/>
        </w:rPr>
      </w:pPr>
      <w:ins w:id="50" w:author="Zalasky, Emily [HHS]" w:date="2025-04-16T13:30:00Z" w16du:dateUtc="2025-04-16T18:30:00Z">
        <w:r>
          <w:rPr>
            <w:b/>
            <w:bCs/>
          </w:rPr>
          <w:t xml:space="preserve">Who do </w:t>
        </w:r>
      </w:ins>
      <w:ins w:id="51" w:author="Zalasky, Emily [HHS]" w:date="2025-04-16T13:31:00Z" w16du:dateUtc="2025-04-16T18:31:00Z">
        <w:r>
          <w:rPr>
            <w:b/>
            <w:bCs/>
          </w:rPr>
          <w:t>I contact for more information?</w:t>
        </w:r>
      </w:ins>
    </w:p>
    <w:p w14:paraId="7A8C23F5" w14:textId="067DF8A9" w:rsidR="0076088C" w:rsidRPr="0076088C" w:rsidRDefault="0076088C" w:rsidP="00BE1B3E">
      <w:pPr>
        <w:rPr>
          <w:b/>
          <w:bCs/>
          <w:rPrChange w:id="52" w:author="Zalasky, Emily [HHS]" w:date="2025-04-16T13:30:00Z" w16du:dateUtc="2025-04-16T18:30:00Z">
            <w:rPr/>
          </w:rPrChange>
        </w:rPr>
        <w:pPrChange w:id="53" w:author="Zalasky, Emily [HHS]" w:date="2025-04-16T13:30:00Z" w16du:dateUtc="2025-04-16T18:30:00Z">
          <w:pPr>
            <w:numPr>
              <w:numId w:val="30"/>
            </w:numPr>
            <w:tabs>
              <w:tab w:val="num" w:pos="720"/>
            </w:tabs>
            <w:ind w:left="720" w:hanging="360"/>
          </w:pPr>
        </w:pPrChange>
      </w:pPr>
      <w:ins w:id="54" w:author="Zalasky, Emily [HHS]" w:date="2025-04-16T13:31:00Z" w16du:dateUtc="2025-04-16T18:31:00Z">
        <w:r>
          <w:rPr>
            <w:b/>
            <w:bCs/>
          </w:rPr>
          <w:t>Contact RERC@</w:t>
        </w:r>
        <w:r w:rsidR="003D1F7A">
          <w:rPr>
            <w:b/>
            <w:bCs/>
          </w:rPr>
          <w:t>hhs.iowa.gov</w:t>
        </w:r>
        <w:commentRangeEnd w:id="45"/>
        <w:r w:rsidR="003D1F7A">
          <w:rPr>
            <w:rStyle w:val="CommentReference"/>
          </w:rPr>
          <w:commentReference w:id="45"/>
        </w:r>
      </w:ins>
    </w:p>
    <w:p w14:paraId="5D7012AF" w14:textId="77777777" w:rsidR="006B363E" w:rsidRPr="006B363E" w:rsidRDefault="006B363E" w:rsidP="006B363E">
      <w:pPr>
        <w:rPr>
          <w:b/>
          <w:bCs/>
        </w:rPr>
      </w:pPr>
      <w:r w:rsidRPr="006B363E">
        <w:rPr>
          <w:b/>
          <w:bCs/>
        </w:rPr>
        <w:t>Substance Use Prevention Strategic Plan</w:t>
      </w:r>
    </w:p>
    <w:p w14:paraId="2F89AA14" w14:textId="77777777" w:rsidR="006B363E" w:rsidRPr="006B363E" w:rsidRDefault="006B363E" w:rsidP="006B363E">
      <w:r w:rsidRPr="006B363E">
        <w:t>The Bureau of Substance Use established a committee in the summer of 2017 to inform the strategic plan process. In addition to bureau staff, committee members included representatives from the Governor’s Office of Drug Control Policy, the Iowa Department of Education, the Iowa Department of Human Services, and the Iowa Department of Public Safety, along with community-based prevention and treatment service providers from across the state.</w:t>
      </w:r>
    </w:p>
    <w:p w14:paraId="4F4E8753" w14:textId="77777777" w:rsidR="006B363E" w:rsidRPr="006B363E" w:rsidRDefault="006B363E" w:rsidP="006B363E">
      <w:r w:rsidRPr="006B363E">
        <w:t xml:space="preserve">The Five-Year Substance Use Prevention Strategic Plan follows the Strategic Prevention Framework (SPF) model and is guided by the principles of cultural competence and sustainability throughout all five steps of the process.  The Strategic Plan focuses on </w:t>
      </w:r>
      <w:r w:rsidRPr="006B363E">
        <w:lastRenderedPageBreak/>
        <w:t>strategies for Evidence-Based Practices, Continuous Quality Improvement, Prevention Education, Workforce Development, and includes a special focus area on strategies to Reduce Opioid Use Disorder. </w:t>
      </w:r>
    </w:p>
    <w:p w14:paraId="12AA4EA0" w14:textId="77777777" w:rsidR="006B363E" w:rsidRPr="006B363E" w:rsidRDefault="006B363E" w:rsidP="006B363E">
      <w:pPr>
        <w:numPr>
          <w:ilvl w:val="0"/>
          <w:numId w:val="31"/>
        </w:numPr>
      </w:pPr>
      <w:hyperlink r:id="rId28" w:tgtFrame="_blank" w:tooltip="Five Year Substance Abuse Prevention Strategic Plan" w:history="1">
        <w:r w:rsidRPr="006B363E">
          <w:rPr>
            <w:rStyle w:val="Hyperlink"/>
            <w:b/>
            <w:bCs/>
          </w:rPr>
          <w:t>Five Year Substance Use Prevention Strategic Plan (2018-2022)</w:t>
        </w:r>
      </w:hyperlink>
    </w:p>
    <w:p w14:paraId="2A9710F1" w14:textId="4A865B8D" w:rsidR="006B363E" w:rsidRPr="006B363E" w:rsidDel="00113322" w:rsidRDefault="006B363E" w:rsidP="006B363E">
      <w:pPr>
        <w:rPr>
          <w:del w:id="56" w:author="Zalasky, Emily [HHS]" w:date="2025-04-16T13:33:00Z" w16du:dateUtc="2025-04-16T18:33:00Z"/>
          <w:b/>
          <w:bCs/>
        </w:rPr>
      </w:pPr>
      <w:del w:id="57" w:author="Zalasky, Emily [HHS]" w:date="2025-04-16T13:33:00Z" w16du:dateUtc="2025-04-16T18:33:00Z">
        <w:r w:rsidRPr="006B363E" w:rsidDel="00113322">
          <w:rPr>
            <w:b/>
            <w:bCs/>
          </w:rPr>
          <w:delText>Substance Abuse Prevention Strategic Plan Performance Indicators</w:delText>
        </w:r>
      </w:del>
    </w:p>
    <w:p w14:paraId="0071A59A" w14:textId="1E7215AA" w:rsidR="006B363E" w:rsidRPr="006B363E" w:rsidDel="00113322" w:rsidRDefault="006B363E" w:rsidP="006B363E">
      <w:pPr>
        <w:rPr>
          <w:del w:id="58" w:author="Zalasky, Emily [HHS]" w:date="2025-04-16T13:33:00Z" w16du:dateUtc="2025-04-16T18:33:00Z"/>
        </w:rPr>
      </w:pPr>
      <w:del w:id="59" w:author="Zalasky, Emily [HHS]" w:date="2025-04-16T13:33:00Z" w16du:dateUtc="2025-04-16T18:33:00Z">
        <w:r w:rsidRPr="006B363E" w:rsidDel="00113322">
          <w:delText>Established performance indicators that will be monitored to assess the impact of the implemented strategies include:</w:delText>
        </w:r>
      </w:del>
    </w:p>
    <w:p w14:paraId="22EAB354" w14:textId="700BB614" w:rsidR="006B363E" w:rsidRPr="006B363E" w:rsidDel="00113322" w:rsidRDefault="006B363E" w:rsidP="006B363E">
      <w:pPr>
        <w:rPr>
          <w:del w:id="60" w:author="Zalasky, Emily [HHS]" w:date="2025-04-16T13:33:00Z" w16du:dateUtc="2025-04-16T18:33:00Z"/>
          <w:b/>
          <w:bCs/>
        </w:rPr>
      </w:pPr>
      <w:del w:id="61" w:author="Zalasky, Emily [HHS]" w:date="2025-04-16T13:33:00Z" w16du:dateUtc="2025-04-16T18:33:00Z">
        <w:r w:rsidRPr="006B363E" w:rsidDel="00113322">
          <w:rPr>
            <w:b/>
            <w:bCs/>
          </w:rPr>
          <w:delText>Decrease underage drinking from 11% to 7% or fewer youth reporting alcohol consumption</w:delText>
        </w:r>
      </w:del>
    </w:p>
    <w:p w14:paraId="20EE61B4" w14:textId="33C66AE7" w:rsidR="006B363E" w:rsidRPr="006B363E" w:rsidDel="00113322" w:rsidRDefault="006B363E" w:rsidP="006B363E">
      <w:pPr>
        <w:rPr>
          <w:del w:id="62" w:author="Zalasky, Emily [HHS]" w:date="2025-04-16T13:33:00Z" w16du:dateUtc="2025-04-16T18:33:00Z"/>
        </w:rPr>
      </w:pPr>
      <w:del w:id="63" w:author="Zalasky, Emily [HHS]" w:date="2025-04-16T13:33:00Z" w16du:dateUtc="2025-04-16T18:33:00Z">
        <w:r w:rsidRPr="006B363E" w:rsidDel="00113322">
          <w:delText>Measured by the Iowa Youth Survey (IYS). State rate in 2016 of 3% for 6th graders, 5% for 8th graders, and 21% for 11th graders.</w:delText>
        </w:r>
      </w:del>
    </w:p>
    <w:p w14:paraId="7427009B" w14:textId="3E710C6B" w:rsidR="006B363E" w:rsidRPr="006B363E" w:rsidDel="00113322" w:rsidRDefault="006B363E" w:rsidP="006B363E">
      <w:pPr>
        <w:rPr>
          <w:del w:id="64" w:author="Zalasky, Emily [HHS]" w:date="2025-04-16T13:33:00Z" w16du:dateUtc="2025-04-16T18:33:00Z"/>
          <w:b/>
          <w:bCs/>
        </w:rPr>
      </w:pPr>
      <w:del w:id="65" w:author="Zalasky, Emily [HHS]" w:date="2025-04-16T13:33:00Z" w16du:dateUtc="2025-04-16T18:33:00Z">
        <w:r w:rsidRPr="006B363E" w:rsidDel="00113322">
          <w:rPr>
            <w:b/>
            <w:bCs/>
          </w:rPr>
          <w:delText>Decrease marijuana use from 9% to 7% or fewer youth reporting its use</w:delText>
        </w:r>
      </w:del>
    </w:p>
    <w:p w14:paraId="174F2413" w14:textId="2EC7FE2E" w:rsidR="006B363E" w:rsidRPr="006B363E" w:rsidDel="00113322" w:rsidRDefault="006B363E" w:rsidP="006B363E">
      <w:pPr>
        <w:rPr>
          <w:del w:id="66" w:author="Zalasky, Emily [HHS]" w:date="2025-04-16T13:33:00Z" w16du:dateUtc="2025-04-16T18:33:00Z"/>
        </w:rPr>
      </w:pPr>
      <w:del w:id="67" w:author="Zalasky, Emily [HHS]" w:date="2025-04-16T13:33:00Z" w16du:dateUtc="2025-04-16T18:33:00Z">
        <w:r w:rsidRPr="006B363E" w:rsidDel="00113322">
          <w:delText>Measured by the Iowa Youth Survey. The 2016 IYS shows 1%, 2%, and 10% for 6th, 8th, and 11th graders, respectively.</w:delText>
        </w:r>
      </w:del>
    </w:p>
    <w:p w14:paraId="52279C08" w14:textId="3F17B48C" w:rsidR="006B363E" w:rsidRPr="006B363E" w:rsidDel="00113322" w:rsidRDefault="006B363E" w:rsidP="006B363E">
      <w:pPr>
        <w:rPr>
          <w:del w:id="68" w:author="Zalasky, Emily [HHS]" w:date="2025-04-16T13:33:00Z" w16du:dateUtc="2025-04-16T18:33:00Z"/>
          <w:b/>
          <w:bCs/>
        </w:rPr>
      </w:pPr>
      <w:del w:id="69" w:author="Zalasky, Emily [HHS]" w:date="2025-04-16T13:33:00Z" w16du:dateUtc="2025-04-16T18:33:00Z">
        <w:r w:rsidRPr="006B363E" w:rsidDel="00113322">
          <w:rPr>
            <w:b/>
            <w:bCs/>
          </w:rPr>
          <w:delText>Decrease by 5% the number of 11th grade youth reporting misuse of prescription medications</w:delText>
        </w:r>
      </w:del>
    </w:p>
    <w:p w14:paraId="5499C269" w14:textId="50E2E2C7" w:rsidR="006B363E" w:rsidRPr="006B363E" w:rsidDel="00113322" w:rsidRDefault="006B363E" w:rsidP="006B363E">
      <w:pPr>
        <w:rPr>
          <w:del w:id="70" w:author="Zalasky, Emily [HHS]" w:date="2025-04-16T13:33:00Z" w16du:dateUtc="2025-04-16T18:33:00Z"/>
        </w:rPr>
      </w:pPr>
      <w:del w:id="71" w:author="Zalasky, Emily [HHS]" w:date="2025-04-16T13:33:00Z" w16du:dateUtc="2025-04-16T18:33:00Z">
        <w:r w:rsidRPr="006B363E" w:rsidDel="00113322">
          <w:delText>Measured by the Iowa Youth Survey.  Reduce by 5% (n=65) the current numbers of 11th grade youth (n=1,299) reporting prescription medication misuse.</w:delText>
        </w:r>
      </w:del>
    </w:p>
    <w:p w14:paraId="29C41861" w14:textId="704E7590" w:rsidR="006B363E" w:rsidRPr="006B363E" w:rsidDel="00113322" w:rsidRDefault="006B363E" w:rsidP="006B363E">
      <w:pPr>
        <w:rPr>
          <w:del w:id="72" w:author="Zalasky, Emily [HHS]" w:date="2025-04-16T13:33:00Z" w16du:dateUtc="2025-04-16T18:33:00Z"/>
          <w:b/>
          <w:bCs/>
        </w:rPr>
      </w:pPr>
      <w:del w:id="73" w:author="Zalasky, Emily [HHS]" w:date="2025-04-16T13:33:00Z" w16du:dateUtc="2025-04-16T18:33:00Z">
        <w:r w:rsidRPr="006B363E" w:rsidDel="00113322">
          <w:rPr>
            <w:b/>
            <w:bCs/>
          </w:rPr>
          <w:delText>Decrease in binge drinking among adults from 28.6% (baseline 2008-09) to 20.3% (2019-20 reported data)</w:delText>
        </w:r>
      </w:del>
    </w:p>
    <w:p w14:paraId="62E7F9BB" w14:textId="7D559E1D" w:rsidR="006B363E" w:rsidRPr="006B363E" w:rsidDel="00113322" w:rsidRDefault="006B363E" w:rsidP="006B363E">
      <w:pPr>
        <w:rPr>
          <w:del w:id="74" w:author="Zalasky, Emily [HHS]" w:date="2025-04-16T13:33:00Z" w16du:dateUtc="2025-04-16T18:33:00Z"/>
        </w:rPr>
      </w:pPr>
      <w:del w:id="75" w:author="Zalasky, Emily [HHS]" w:date="2025-04-16T13:33:00Z" w16du:dateUtc="2025-04-16T18:33:00Z">
        <w:r w:rsidRPr="006B363E" w:rsidDel="00113322">
          <w:delText>Measured by NSDUH. Behavioral Health Barometer, Iowa reports that 18.1% of individuals aged 12-20 in Iowa engaged in binge drinking within the past month, higher than the national rate of 14.0%.  NSDUH 2013-14 reports binge rate at 25.36 for Iowans 12+, 47.04 for 18-25 year-olds.</w:delText>
        </w:r>
      </w:del>
    </w:p>
    <w:p w14:paraId="7864797C" w14:textId="77777777" w:rsidR="006B363E" w:rsidRPr="006B363E" w:rsidRDefault="006B363E" w:rsidP="006B363E">
      <w:pPr>
        <w:rPr>
          <w:b/>
          <w:bCs/>
        </w:rPr>
      </w:pPr>
      <w:r w:rsidRPr="006B363E">
        <w:rPr>
          <w:b/>
          <w:bCs/>
        </w:rPr>
        <w:t>Contact</w:t>
      </w:r>
    </w:p>
    <w:p w14:paraId="4195823B" w14:textId="5CB887EE" w:rsidR="006B363E" w:rsidRPr="006B363E" w:rsidRDefault="006B363E" w:rsidP="006B363E">
      <w:r w:rsidRPr="006B363E">
        <w:t>To learn more about prevention services and connect with an Iowa HHS-funded prevention agency in your area, visit </w:t>
      </w:r>
      <w:hyperlink r:id="rId29" w:tgtFrame="_blank" w:history="1">
        <w:r w:rsidRPr="006B363E">
          <w:rPr>
            <w:rStyle w:val="Hyperlink"/>
            <w:b/>
            <w:bCs/>
          </w:rPr>
          <w:t>YourLifeIowa.org</w:t>
        </w:r>
      </w:hyperlink>
      <w:r w:rsidRPr="006B363E">
        <w:t> or contact </w:t>
      </w:r>
      <w:ins w:id="76" w:author="Zalasky, Emily [HHS]" w:date="2025-04-16T13:33:00Z" w16du:dateUtc="2025-04-16T18:33:00Z">
        <w:r w:rsidR="00113322">
          <w:rPr>
            <w:b/>
            <w:bCs/>
          </w:rPr>
          <w:fldChar w:fldCharType="begin"/>
        </w:r>
        <w:r w:rsidR="00113322">
          <w:rPr>
            <w:b/>
            <w:bCs/>
          </w:rPr>
          <w:instrText>HYPERLINK "mailto:</w:instrText>
        </w:r>
      </w:ins>
      <w:r w:rsidR="00113322" w:rsidRPr="00113322">
        <w:rPr>
          <w:b/>
          <w:bCs/>
          <w:rPrChange w:id="77" w:author="Zalasky, Emily [HHS]" w:date="2025-04-16T13:33:00Z" w16du:dateUtc="2025-04-16T18:33:00Z">
            <w:rPr>
              <w:rStyle w:val="Hyperlink"/>
              <w:b/>
              <w:bCs/>
            </w:rPr>
          </w:rPrChange>
        </w:rPr>
        <w:instrText>bsaprevention@</w:instrText>
      </w:r>
      <w:ins w:id="78" w:author="Zalasky, Emily [HHS]" w:date="2025-04-16T13:33:00Z" w16du:dateUtc="2025-04-16T18:33:00Z">
        <w:r w:rsidR="00113322" w:rsidRPr="00113322">
          <w:rPr>
            <w:b/>
            <w:bCs/>
            <w:rPrChange w:id="79" w:author="Zalasky, Emily [HHS]" w:date="2025-04-16T13:33:00Z" w16du:dateUtc="2025-04-16T18:33:00Z">
              <w:rPr>
                <w:rStyle w:val="Hyperlink"/>
                <w:b/>
                <w:bCs/>
              </w:rPr>
            </w:rPrChange>
          </w:rPr>
          <w:instrText>hhs</w:instrText>
        </w:r>
      </w:ins>
      <w:r w:rsidR="00113322" w:rsidRPr="00113322">
        <w:rPr>
          <w:b/>
          <w:bCs/>
          <w:rPrChange w:id="80" w:author="Zalasky, Emily [HHS]" w:date="2025-04-16T13:33:00Z" w16du:dateUtc="2025-04-16T18:33:00Z">
            <w:rPr>
              <w:rStyle w:val="Hyperlink"/>
              <w:b/>
              <w:bCs/>
            </w:rPr>
          </w:rPrChange>
        </w:rPr>
        <w:instrText>.iowa.gov</w:instrText>
      </w:r>
      <w:ins w:id="81" w:author="Zalasky, Emily [HHS]" w:date="2025-04-16T13:33:00Z" w16du:dateUtc="2025-04-16T18:33:00Z">
        <w:r w:rsidR="00113322">
          <w:rPr>
            <w:b/>
            <w:bCs/>
          </w:rPr>
          <w:instrText>"</w:instrText>
        </w:r>
        <w:r w:rsidR="00113322">
          <w:rPr>
            <w:b/>
            <w:bCs/>
          </w:rPr>
          <w:fldChar w:fldCharType="separate"/>
        </w:r>
      </w:ins>
      <w:r w:rsidR="00113322" w:rsidRPr="00113322">
        <w:rPr>
          <w:rStyle w:val="Hyperlink"/>
          <w:b/>
          <w:bCs/>
        </w:rPr>
        <w:t>bsaprevention@</w:t>
      </w:r>
      <w:ins w:id="82" w:author="Zalasky, Emily [HHS]" w:date="2025-04-16T13:33:00Z" w16du:dateUtc="2025-04-16T18:33:00Z">
        <w:r w:rsidR="00113322" w:rsidRPr="00113322">
          <w:rPr>
            <w:rStyle w:val="Hyperlink"/>
            <w:b/>
            <w:bCs/>
          </w:rPr>
          <w:t>hhs</w:t>
        </w:r>
      </w:ins>
      <w:del w:id="83" w:author="Zalasky, Emily [HHS]" w:date="2025-04-16T13:33:00Z" w16du:dateUtc="2025-04-16T18:33:00Z">
        <w:r w:rsidR="00113322" w:rsidRPr="00113322" w:rsidDel="00113322">
          <w:rPr>
            <w:rStyle w:val="Hyperlink"/>
            <w:b/>
            <w:bCs/>
          </w:rPr>
          <w:delText>idph</w:delText>
        </w:r>
      </w:del>
      <w:r w:rsidR="00113322" w:rsidRPr="00113322">
        <w:rPr>
          <w:rStyle w:val="Hyperlink"/>
          <w:b/>
          <w:bCs/>
        </w:rPr>
        <w:t>.iowa.gov</w:t>
      </w:r>
      <w:ins w:id="84" w:author="Zalasky, Emily [HHS]" w:date="2025-04-16T13:33:00Z" w16du:dateUtc="2025-04-16T18:33:00Z">
        <w:r w:rsidR="00113322">
          <w:rPr>
            <w:b/>
            <w:bCs/>
          </w:rPr>
          <w:fldChar w:fldCharType="end"/>
        </w:r>
      </w:ins>
      <w:r w:rsidRPr="006B363E">
        <w:t> with questions.</w:t>
      </w:r>
    </w:p>
    <w:p w14:paraId="1FB1F8C3" w14:textId="1A133DE9" w:rsidR="006B363E" w:rsidRPr="006B363E" w:rsidDel="00113322" w:rsidRDefault="006B363E" w:rsidP="006B363E">
      <w:pPr>
        <w:rPr>
          <w:del w:id="85" w:author="Zalasky, Emily [HHS]" w:date="2025-04-16T13:33:00Z" w16du:dateUtc="2025-04-16T18:33:00Z"/>
        </w:rPr>
      </w:pPr>
      <w:del w:id="86" w:author="Zalasky, Emily [HHS]" w:date="2025-04-16T13:33:00Z" w16du:dateUtc="2025-04-16T18:33:00Z">
        <w:r w:rsidRPr="006B363E" w:rsidDel="00113322">
          <w:delText>Source: Introduction to the field of prevention, The Athena Forum by the Washington State Health Care Authority/Division of Behavioral Health and Recovery, 2018</w:delText>
        </w:r>
      </w:del>
    </w:p>
    <w:p w14:paraId="1C17D0AB" w14:textId="77777777" w:rsidR="007F2D6E" w:rsidRDefault="007F2D6E"/>
    <w:sectPr w:rsidR="007F2D6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5" w:author="Zalasky, Emily [HHS]" w:date="2025-04-16T13:31:00Z" w:initials="EZ">
    <w:p w14:paraId="7A7B9C8C" w14:textId="77777777" w:rsidR="003D1F7A" w:rsidRDefault="003D1F7A" w:rsidP="003D1F7A">
      <w:pPr>
        <w:pStyle w:val="CommentText"/>
      </w:pPr>
      <w:ins w:id="55" w:author="Zalasky, Emily [HHS]" w:date="2025-04-16T13:31:00Z" w16du:dateUtc="2025-04-16T18:31:00Z">
        <w:r>
          <w:rPr>
            <w:rStyle w:val="CommentReference"/>
          </w:rPr>
          <w:annotationRef/>
        </w:r>
      </w:ins>
      <w:r>
        <w:t>Format this however it looks best. There are no links to include, other than the email address.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A7B9C8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411AF8F" w16cex:dateUtc="2025-04-16T18: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A7B9C8C" w16cid:durableId="5411AF8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C546F"/>
    <w:multiLevelType w:val="multilevel"/>
    <w:tmpl w:val="C0F86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682691"/>
    <w:multiLevelType w:val="multilevel"/>
    <w:tmpl w:val="6CB28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5B6BD4"/>
    <w:multiLevelType w:val="multilevel"/>
    <w:tmpl w:val="C598C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612359"/>
    <w:multiLevelType w:val="multilevel"/>
    <w:tmpl w:val="A2922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3F5757"/>
    <w:multiLevelType w:val="multilevel"/>
    <w:tmpl w:val="C8201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8A3183"/>
    <w:multiLevelType w:val="multilevel"/>
    <w:tmpl w:val="4B206A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A4304F"/>
    <w:multiLevelType w:val="multilevel"/>
    <w:tmpl w:val="EAB02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E67A80"/>
    <w:multiLevelType w:val="multilevel"/>
    <w:tmpl w:val="88825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29870052">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 w16cid:durableId="1665740017">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3" w16cid:durableId="581336966">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4" w16cid:durableId="458644137">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5" w16cid:durableId="643201371">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6" w16cid:durableId="1066337417">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7" w16cid:durableId="1614743852">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8" w16cid:durableId="806236951">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9" w16cid:durableId="1893077352">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10" w16cid:durableId="938874873">
    <w:abstractNumId w:val="7"/>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11" w16cid:durableId="1856722850">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12" w16cid:durableId="327947185">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13" w16cid:durableId="1970889018">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14" w16cid:durableId="712660079">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15" w16cid:durableId="1233857048">
    <w:abstractNumId w:val="7"/>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16" w16cid:durableId="1824856764">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7" w16cid:durableId="108719196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8" w16cid:durableId="378437450">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9" w16cid:durableId="2134859107">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0" w16cid:durableId="1263033937">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1" w16cid:durableId="1282565725">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2" w16cid:durableId="466431867">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3" w16cid:durableId="1482307878">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4" w16cid:durableId="1950964326">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5" w16cid:durableId="907769286">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6" w16cid:durableId="1637295397">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7" w16cid:durableId="186616891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8" w16cid:durableId="1167401704">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9" w16cid:durableId="1785421495">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0" w16cid:durableId="127240156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1" w16cid:durableId="486867982">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32" w16cid:durableId="9490473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Zalasky, Emily [HHS]">
    <w15:presenceInfo w15:providerId="AD" w15:userId="S::emily.zalasky@hhs.iowa.gov::b9ae492c-456f-4e1e-bf8f-1092d6e9510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63E"/>
    <w:rsid w:val="00113322"/>
    <w:rsid w:val="001C4B9D"/>
    <w:rsid w:val="001F5436"/>
    <w:rsid w:val="003340C6"/>
    <w:rsid w:val="003D1F7A"/>
    <w:rsid w:val="0042099B"/>
    <w:rsid w:val="00555C9B"/>
    <w:rsid w:val="006A7B84"/>
    <w:rsid w:val="006B363E"/>
    <w:rsid w:val="0076088C"/>
    <w:rsid w:val="00782DA9"/>
    <w:rsid w:val="007B1B3F"/>
    <w:rsid w:val="007F2D6E"/>
    <w:rsid w:val="00804E4B"/>
    <w:rsid w:val="008814AF"/>
    <w:rsid w:val="0088242E"/>
    <w:rsid w:val="00A25A8E"/>
    <w:rsid w:val="00B61718"/>
    <w:rsid w:val="00BE1B3E"/>
    <w:rsid w:val="00CF7A69"/>
    <w:rsid w:val="00D068E6"/>
    <w:rsid w:val="00F11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EA010"/>
  <w15:chartTrackingRefBased/>
  <w15:docId w15:val="{322C13EE-F598-49DC-AC94-DA7404BC8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B36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B36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B363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B363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B363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B363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B363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B363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B363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363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B363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B363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B363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B363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B36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36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36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363E"/>
    <w:rPr>
      <w:rFonts w:eastAsiaTheme="majorEastAsia" w:cstheme="majorBidi"/>
      <w:color w:val="272727" w:themeColor="text1" w:themeTint="D8"/>
    </w:rPr>
  </w:style>
  <w:style w:type="paragraph" w:styleId="Title">
    <w:name w:val="Title"/>
    <w:basedOn w:val="Normal"/>
    <w:next w:val="Normal"/>
    <w:link w:val="TitleChar"/>
    <w:uiPriority w:val="10"/>
    <w:qFormat/>
    <w:rsid w:val="006B36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36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363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B36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363E"/>
    <w:pPr>
      <w:spacing w:before="160"/>
      <w:jc w:val="center"/>
    </w:pPr>
    <w:rPr>
      <w:i/>
      <w:iCs/>
      <w:color w:val="404040" w:themeColor="text1" w:themeTint="BF"/>
    </w:rPr>
  </w:style>
  <w:style w:type="character" w:customStyle="1" w:styleId="QuoteChar">
    <w:name w:val="Quote Char"/>
    <w:basedOn w:val="DefaultParagraphFont"/>
    <w:link w:val="Quote"/>
    <w:uiPriority w:val="29"/>
    <w:rsid w:val="006B363E"/>
    <w:rPr>
      <w:i/>
      <w:iCs/>
      <w:color w:val="404040" w:themeColor="text1" w:themeTint="BF"/>
    </w:rPr>
  </w:style>
  <w:style w:type="paragraph" w:styleId="ListParagraph">
    <w:name w:val="List Paragraph"/>
    <w:basedOn w:val="Normal"/>
    <w:uiPriority w:val="34"/>
    <w:qFormat/>
    <w:rsid w:val="006B363E"/>
    <w:pPr>
      <w:ind w:left="720"/>
      <w:contextualSpacing/>
    </w:pPr>
  </w:style>
  <w:style w:type="character" w:styleId="IntenseEmphasis">
    <w:name w:val="Intense Emphasis"/>
    <w:basedOn w:val="DefaultParagraphFont"/>
    <w:uiPriority w:val="21"/>
    <w:qFormat/>
    <w:rsid w:val="006B363E"/>
    <w:rPr>
      <w:i/>
      <w:iCs/>
      <w:color w:val="0F4761" w:themeColor="accent1" w:themeShade="BF"/>
    </w:rPr>
  </w:style>
  <w:style w:type="paragraph" w:styleId="IntenseQuote">
    <w:name w:val="Intense Quote"/>
    <w:basedOn w:val="Normal"/>
    <w:next w:val="Normal"/>
    <w:link w:val="IntenseQuoteChar"/>
    <w:uiPriority w:val="30"/>
    <w:qFormat/>
    <w:rsid w:val="006B36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B363E"/>
    <w:rPr>
      <w:i/>
      <w:iCs/>
      <w:color w:val="0F4761" w:themeColor="accent1" w:themeShade="BF"/>
    </w:rPr>
  </w:style>
  <w:style w:type="character" w:styleId="IntenseReference">
    <w:name w:val="Intense Reference"/>
    <w:basedOn w:val="DefaultParagraphFont"/>
    <w:uiPriority w:val="32"/>
    <w:qFormat/>
    <w:rsid w:val="006B363E"/>
    <w:rPr>
      <w:b/>
      <w:bCs/>
      <w:smallCaps/>
      <w:color w:val="0F4761" w:themeColor="accent1" w:themeShade="BF"/>
      <w:spacing w:val="5"/>
    </w:rPr>
  </w:style>
  <w:style w:type="character" w:styleId="Hyperlink">
    <w:name w:val="Hyperlink"/>
    <w:basedOn w:val="DefaultParagraphFont"/>
    <w:uiPriority w:val="99"/>
    <w:unhideWhenUsed/>
    <w:rsid w:val="006B363E"/>
    <w:rPr>
      <w:color w:val="467886" w:themeColor="hyperlink"/>
      <w:u w:val="single"/>
    </w:rPr>
  </w:style>
  <w:style w:type="character" w:styleId="UnresolvedMention">
    <w:name w:val="Unresolved Mention"/>
    <w:basedOn w:val="DefaultParagraphFont"/>
    <w:uiPriority w:val="99"/>
    <w:semiHidden/>
    <w:unhideWhenUsed/>
    <w:rsid w:val="006B363E"/>
    <w:rPr>
      <w:color w:val="605E5C"/>
      <w:shd w:val="clear" w:color="auto" w:fill="E1DFDD"/>
    </w:rPr>
  </w:style>
  <w:style w:type="paragraph" w:styleId="Revision">
    <w:name w:val="Revision"/>
    <w:hidden/>
    <w:uiPriority w:val="99"/>
    <w:semiHidden/>
    <w:rsid w:val="007B1B3F"/>
    <w:pPr>
      <w:spacing w:after="0" w:line="240" w:lineRule="auto"/>
    </w:pPr>
  </w:style>
  <w:style w:type="character" w:styleId="CommentReference">
    <w:name w:val="annotation reference"/>
    <w:basedOn w:val="DefaultParagraphFont"/>
    <w:uiPriority w:val="99"/>
    <w:semiHidden/>
    <w:unhideWhenUsed/>
    <w:rsid w:val="003D1F7A"/>
    <w:rPr>
      <w:sz w:val="16"/>
      <w:szCs w:val="16"/>
    </w:rPr>
  </w:style>
  <w:style w:type="paragraph" w:styleId="CommentText">
    <w:name w:val="annotation text"/>
    <w:basedOn w:val="Normal"/>
    <w:link w:val="CommentTextChar"/>
    <w:uiPriority w:val="99"/>
    <w:unhideWhenUsed/>
    <w:rsid w:val="003D1F7A"/>
    <w:pPr>
      <w:spacing w:line="240" w:lineRule="auto"/>
    </w:pPr>
    <w:rPr>
      <w:sz w:val="20"/>
      <w:szCs w:val="20"/>
    </w:rPr>
  </w:style>
  <w:style w:type="character" w:customStyle="1" w:styleId="CommentTextChar">
    <w:name w:val="Comment Text Char"/>
    <w:basedOn w:val="DefaultParagraphFont"/>
    <w:link w:val="CommentText"/>
    <w:uiPriority w:val="99"/>
    <w:rsid w:val="003D1F7A"/>
    <w:rPr>
      <w:sz w:val="20"/>
      <w:szCs w:val="20"/>
    </w:rPr>
  </w:style>
  <w:style w:type="paragraph" w:styleId="CommentSubject">
    <w:name w:val="annotation subject"/>
    <w:basedOn w:val="CommentText"/>
    <w:next w:val="CommentText"/>
    <w:link w:val="CommentSubjectChar"/>
    <w:uiPriority w:val="99"/>
    <w:semiHidden/>
    <w:unhideWhenUsed/>
    <w:rsid w:val="003D1F7A"/>
    <w:rPr>
      <w:b/>
      <w:bCs/>
    </w:rPr>
  </w:style>
  <w:style w:type="character" w:customStyle="1" w:styleId="CommentSubjectChar">
    <w:name w:val="Comment Subject Char"/>
    <w:basedOn w:val="CommentTextChar"/>
    <w:link w:val="CommentSubject"/>
    <w:uiPriority w:val="99"/>
    <w:semiHidden/>
    <w:rsid w:val="003D1F7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809746">
      <w:bodyDiv w:val="1"/>
      <w:marLeft w:val="0"/>
      <w:marRight w:val="0"/>
      <w:marTop w:val="0"/>
      <w:marBottom w:val="0"/>
      <w:divBdr>
        <w:top w:val="none" w:sz="0" w:space="0" w:color="auto"/>
        <w:left w:val="none" w:sz="0" w:space="0" w:color="auto"/>
        <w:bottom w:val="none" w:sz="0" w:space="0" w:color="auto"/>
        <w:right w:val="none" w:sz="0" w:space="0" w:color="auto"/>
      </w:divBdr>
      <w:divsChild>
        <w:div w:id="76444211">
          <w:marLeft w:val="0"/>
          <w:marRight w:val="0"/>
          <w:marTop w:val="0"/>
          <w:marBottom w:val="0"/>
          <w:divBdr>
            <w:top w:val="none" w:sz="0" w:space="0" w:color="auto"/>
            <w:left w:val="none" w:sz="0" w:space="0" w:color="auto"/>
            <w:bottom w:val="none" w:sz="0" w:space="0" w:color="auto"/>
            <w:right w:val="none" w:sz="0" w:space="0" w:color="auto"/>
          </w:divBdr>
        </w:div>
        <w:div w:id="1714108818">
          <w:marLeft w:val="0"/>
          <w:marRight w:val="0"/>
          <w:marTop w:val="0"/>
          <w:marBottom w:val="0"/>
          <w:divBdr>
            <w:top w:val="none" w:sz="0" w:space="0" w:color="auto"/>
            <w:left w:val="none" w:sz="0" w:space="0" w:color="auto"/>
            <w:bottom w:val="none" w:sz="0" w:space="0" w:color="auto"/>
            <w:right w:val="none" w:sz="0" w:space="0" w:color="auto"/>
          </w:divBdr>
          <w:divsChild>
            <w:div w:id="470055393">
              <w:marLeft w:val="0"/>
              <w:marRight w:val="0"/>
              <w:marTop w:val="0"/>
              <w:marBottom w:val="0"/>
              <w:divBdr>
                <w:top w:val="none" w:sz="0" w:space="0" w:color="auto"/>
                <w:left w:val="none" w:sz="0" w:space="0" w:color="auto"/>
                <w:bottom w:val="none" w:sz="0" w:space="0" w:color="auto"/>
                <w:right w:val="none" w:sz="0" w:space="0" w:color="auto"/>
              </w:divBdr>
              <w:divsChild>
                <w:div w:id="1783844703">
                  <w:marLeft w:val="0"/>
                  <w:marRight w:val="0"/>
                  <w:marTop w:val="0"/>
                  <w:marBottom w:val="0"/>
                  <w:divBdr>
                    <w:top w:val="none" w:sz="0" w:space="0" w:color="auto"/>
                    <w:left w:val="none" w:sz="0" w:space="0" w:color="auto"/>
                    <w:bottom w:val="none" w:sz="0" w:space="0" w:color="auto"/>
                    <w:right w:val="none" w:sz="0" w:space="0" w:color="auto"/>
                  </w:divBdr>
                  <w:divsChild>
                    <w:div w:id="1415781044">
                      <w:marLeft w:val="0"/>
                      <w:marRight w:val="0"/>
                      <w:marTop w:val="0"/>
                      <w:marBottom w:val="0"/>
                      <w:divBdr>
                        <w:top w:val="none" w:sz="0" w:space="0" w:color="auto"/>
                        <w:left w:val="none" w:sz="0" w:space="0" w:color="auto"/>
                        <w:bottom w:val="none" w:sz="0" w:space="0" w:color="auto"/>
                        <w:right w:val="none" w:sz="0" w:space="0" w:color="auto"/>
                      </w:divBdr>
                      <w:divsChild>
                        <w:div w:id="488641145">
                          <w:marLeft w:val="0"/>
                          <w:marRight w:val="0"/>
                          <w:marTop w:val="0"/>
                          <w:marBottom w:val="0"/>
                          <w:divBdr>
                            <w:top w:val="none" w:sz="0" w:space="0" w:color="auto"/>
                            <w:left w:val="none" w:sz="0" w:space="0" w:color="auto"/>
                            <w:bottom w:val="none" w:sz="0" w:space="0" w:color="auto"/>
                            <w:right w:val="none" w:sz="0" w:space="0" w:color="auto"/>
                          </w:divBdr>
                        </w:div>
                        <w:div w:id="72105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417272">
                  <w:marLeft w:val="0"/>
                  <w:marRight w:val="0"/>
                  <w:marTop w:val="0"/>
                  <w:marBottom w:val="0"/>
                  <w:divBdr>
                    <w:top w:val="none" w:sz="0" w:space="0" w:color="auto"/>
                    <w:left w:val="none" w:sz="0" w:space="0" w:color="auto"/>
                    <w:bottom w:val="none" w:sz="0" w:space="0" w:color="auto"/>
                    <w:right w:val="none" w:sz="0" w:space="0" w:color="auto"/>
                  </w:divBdr>
                  <w:divsChild>
                    <w:div w:id="768083420">
                      <w:marLeft w:val="0"/>
                      <w:marRight w:val="0"/>
                      <w:marTop w:val="0"/>
                      <w:marBottom w:val="0"/>
                      <w:divBdr>
                        <w:top w:val="none" w:sz="0" w:space="0" w:color="auto"/>
                        <w:left w:val="none" w:sz="0" w:space="0" w:color="auto"/>
                        <w:bottom w:val="none" w:sz="0" w:space="0" w:color="auto"/>
                        <w:right w:val="none" w:sz="0" w:space="0" w:color="auto"/>
                      </w:divBdr>
                      <w:divsChild>
                        <w:div w:id="322125106">
                          <w:marLeft w:val="0"/>
                          <w:marRight w:val="0"/>
                          <w:marTop w:val="0"/>
                          <w:marBottom w:val="0"/>
                          <w:divBdr>
                            <w:top w:val="none" w:sz="0" w:space="0" w:color="auto"/>
                            <w:left w:val="none" w:sz="0" w:space="0" w:color="auto"/>
                            <w:bottom w:val="none" w:sz="0" w:space="0" w:color="auto"/>
                            <w:right w:val="none" w:sz="0" w:space="0" w:color="auto"/>
                          </w:divBdr>
                        </w:div>
                        <w:div w:id="113961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406097">
                  <w:marLeft w:val="0"/>
                  <w:marRight w:val="0"/>
                  <w:marTop w:val="0"/>
                  <w:marBottom w:val="0"/>
                  <w:divBdr>
                    <w:top w:val="none" w:sz="0" w:space="0" w:color="auto"/>
                    <w:left w:val="none" w:sz="0" w:space="0" w:color="auto"/>
                    <w:bottom w:val="none" w:sz="0" w:space="0" w:color="auto"/>
                    <w:right w:val="none" w:sz="0" w:space="0" w:color="auto"/>
                  </w:divBdr>
                  <w:divsChild>
                    <w:div w:id="246962298">
                      <w:marLeft w:val="0"/>
                      <w:marRight w:val="0"/>
                      <w:marTop w:val="0"/>
                      <w:marBottom w:val="0"/>
                      <w:divBdr>
                        <w:top w:val="none" w:sz="0" w:space="0" w:color="auto"/>
                        <w:left w:val="none" w:sz="0" w:space="0" w:color="auto"/>
                        <w:bottom w:val="none" w:sz="0" w:space="0" w:color="auto"/>
                        <w:right w:val="none" w:sz="0" w:space="0" w:color="auto"/>
                      </w:divBdr>
                    </w:div>
                    <w:div w:id="2104766620">
                      <w:marLeft w:val="0"/>
                      <w:marRight w:val="0"/>
                      <w:marTop w:val="0"/>
                      <w:marBottom w:val="0"/>
                      <w:divBdr>
                        <w:top w:val="none" w:sz="0" w:space="0" w:color="auto"/>
                        <w:left w:val="none" w:sz="0" w:space="0" w:color="auto"/>
                        <w:bottom w:val="none" w:sz="0" w:space="0" w:color="auto"/>
                        <w:right w:val="none" w:sz="0" w:space="0" w:color="auto"/>
                      </w:divBdr>
                      <w:divsChild>
                        <w:div w:id="1337614866">
                          <w:marLeft w:val="0"/>
                          <w:marRight w:val="0"/>
                          <w:marTop w:val="0"/>
                          <w:marBottom w:val="0"/>
                          <w:divBdr>
                            <w:top w:val="none" w:sz="0" w:space="0" w:color="auto"/>
                            <w:left w:val="none" w:sz="0" w:space="0" w:color="auto"/>
                            <w:bottom w:val="none" w:sz="0" w:space="0" w:color="auto"/>
                            <w:right w:val="none" w:sz="0" w:space="0" w:color="auto"/>
                          </w:divBdr>
                        </w:div>
                      </w:divsChild>
                    </w:div>
                    <w:div w:id="1770003198">
                      <w:marLeft w:val="0"/>
                      <w:marRight w:val="0"/>
                      <w:marTop w:val="0"/>
                      <w:marBottom w:val="0"/>
                      <w:divBdr>
                        <w:top w:val="none" w:sz="0" w:space="0" w:color="auto"/>
                        <w:left w:val="none" w:sz="0" w:space="0" w:color="auto"/>
                        <w:bottom w:val="none" w:sz="0" w:space="0" w:color="auto"/>
                        <w:right w:val="none" w:sz="0" w:space="0" w:color="auto"/>
                      </w:divBdr>
                      <w:divsChild>
                        <w:div w:id="596250187">
                          <w:marLeft w:val="0"/>
                          <w:marRight w:val="0"/>
                          <w:marTop w:val="0"/>
                          <w:marBottom w:val="0"/>
                          <w:divBdr>
                            <w:top w:val="none" w:sz="0" w:space="0" w:color="auto"/>
                            <w:left w:val="none" w:sz="0" w:space="0" w:color="auto"/>
                            <w:bottom w:val="none" w:sz="0" w:space="0" w:color="auto"/>
                            <w:right w:val="none" w:sz="0" w:space="0" w:color="auto"/>
                          </w:divBdr>
                          <w:divsChild>
                            <w:div w:id="384528108">
                              <w:marLeft w:val="0"/>
                              <w:marRight w:val="0"/>
                              <w:marTop w:val="0"/>
                              <w:marBottom w:val="0"/>
                              <w:divBdr>
                                <w:top w:val="none" w:sz="0" w:space="0" w:color="auto"/>
                                <w:left w:val="none" w:sz="0" w:space="0" w:color="auto"/>
                                <w:bottom w:val="none" w:sz="0" w:space="0" w:color="auto"/>
                                <w:right w:val="none" w:sz="0" w:space="0" w:color="auto"/>
                              </w:divBdr>
                              <w:divsChild>
                                <w:div w:id="1116751567">
                                  <w:marLeft w:val="0"/>
                                  <w:marRight w:val="0"/>
                                  <w:marTop w:val="0"/>
                                  <w:marBottom w:val="0"/>
                                  <w:divBdr>
                                    <w:top w:val="none" w:sz="0" w:space="0" w:color="auto"/>
                                    <w:left w:val="none" w:sz="0" w:space="0" w:color="auto"/>
                                    <w:bottom w:val="none" w:sz="0" w:space="0" w:color="auto"/>
                                    <w:right w:val="none" w:sz="0" w:space="0" w:color="auto"/>
                                  </w:divBdr>
                                </w:div>
                              </w:divsChild>
                            </w:div>
                            <w:div w:id="581648679">
                              <w:marLeft w:val="0"/>
                              <w:marRight w:val="0"/>
                              <w:marTop w:val="0"/>
                              <w:marBottom w:val="0"/>
                              <w:divBdr>
                                <w:top w:val="none" w:sz="0" w:space="0" w:color="auto"/>
                                <w:left w:val="none" w:sz="0" w:space="0" w:color="auto"/>
                                <w:bottom w:val="none" w:sz="0" w:space="0" w:color="auto"/>
                                <w:right w:val="none" w:sz="0" w:space="0" w:color="auto"/>
                              </w:divBdr>
                              <w:divsChild>
                                <w:div w:id="719328995">
                                  <w:marLeft w:val="0"/>
                                  <w:marRight w:val="0"/>
                                  <w:marTop w:val="0"/>
                                  <w:marBottom w:val="0"/>
                                  <w:divBdr>
                                    <w:top w:val="none" w:sz="0" w:space="0" w:color="auto"/>
                                    <w:left w:val="none" w:sz="0" w:space="0" w:color="auto"/>
                                    <w:bottom w:val="none" w:sz="0" w:space="0" w:color="auto"/>
                                    <w:right w:val="none" w:sz="0" w:space="0" w:color="auto"/>
                                  </w:divBdr>
                                </w:div>
                              </w:divsChild>
                            </w:div>
                            <w:div w:id="2104295669">
                              <w:marLeft w:val="0"/>
                              <w:marRight w:val="0"/>
                              <w:marTop w:val="0"/>
                              <w:marBottom w:val="0"/>
                              <w:divBdr>
                                <w:top w:val="none" w:sz="0" w:space="0" w:color="auto"/>
                                <w:left w:val="none" w:sz="0" w:space="0" w:color="auto"/>
                                <w:bottom w:val="none" w:sz="0" w:space="0" w:color="auto"/>
                                <w:right w:val="none" w:sz="0" w:space="0" w:color="auto"/>
                              </w:divBdr>
                              <w:divsChild>
                                <w:div w:id="918254243">
                                  <w:marLeft w:val="0"/>
                                  <w:marRight w:val="0"/>
                                  <w:marTop w:val="0"/>
                                  <w:marBottom w:val="0"/>
                                  <w:divBdr>
                                    <w:top w:val="none" w:sz="0" w:space="0" w:color="auto"/>
                                    <w:left w:val="none" w:sz="0" w:space="0" w:color="auto"/>
                                    <w:bottom w:val="none" w:sz="0" w:space="0" w:color="auto"/>
                                    <w:right w:val="none" w:sz="0" w:space="0" w:color="auto"/>
                                  </w:divBdr>
                                </w:div>
                              </w:divsChild>
                            </w:div>
                            <w:div w:id="1234776689">
                              <w:marLeft w:val="0"/>
                              <w:marRight w:val="0"/>
                              <w:marTop w:val="0"/>
                              <w:marBottom w:val="0"/>
                              <w:divBdr>
                                <w:top w:val="none" w:sz="0" w:space="0" w:color="auto"/>
                                <w:left w:val="none" w:sz="0" w:space="0" w:color="auto"/>
                                <w:bottom w:val="none" w:sz="0" w:space="0" w:color="auto"/>
                                <w:right w:val="none" w:sz="0" w:space="0" w:color="auto"/>
                              </w:divBdr>
                              <w:divsChild>
                                <w:div w:id="543366868">
                                  <w:marLeft w:val="0"/>
                                  <w:marRight w:val="0"/>
                                  <w:marTop w:val="0"/>
                                  <w:marBottom w:val="0"/>
                                  <w:divBdr>
                                    <w:top w:val="none" w:sz="0" w:space="0" w:color="auto"/>
                                    <w:left w:val="none" w:sz="0" w:space="0" w:color="auto"/>
                                    <w:bottom w:val="none" w:sz="0" w:space="0" w:color="auto"/>
                                    <w:right w:val="none" w:sz="0" w:space="0" w:color="auto"/>
                                  </w:divBdr>
                                </w:div>
                              </w:divsChild>
                            </w:div>
                            <w:div w:id="2040619276">
                              <w:marLeft w:val="0"/>
                              <w:marRight w:val="0"/>
                              <w:marTop w:val="0"/>
                              <w:marBottom w:val="0"/>
                              <w:divBdr>
                                <w:top w:val="none" w:sz="0" w:space="0" w:color="auto"/>
                                <w:left w:val="none" w:sz="0" w:space="0" w:color="auto"/>
                                <w:bottom w:val="none" w:sz="0" w:space="0" w:color="auto"/>
                                <w:right w:val="none" w:sz="0" w:space="0" w:color="auto"/>
                              </w:divBdr>
                              <w:divsChild>
                                <w:div w:id="182138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535375">
                  <w:marLeft w:val="0"/>
                  <w:marRight w:val="0"/>
                  <w:marTop w:val="0"/>
                  <w:marBottom w:val="0"/>
                  <w:divBdr>
                    <w:top w:val="none" w:sz="0" w:space="0" w:color="auto"/>
                    <w:left w:val="none" w:sz="0" w:space="0" w:color="auto"/>
                    <w:bottom w:val="none" w:sz="0" w:space="0" w:color="auto"/>
                    <w:right w:val="none" w:sz="0" w:space="0" w:color="auto"/>
                  </w:divBdr>
                  <w:divsChild>
                    <w:div w:id="1565606920">
                      <w:marLeft w:val="0"/>
                      <w:marRight w:val="0"/>
                      <w:marTop w:val="0"/>
                      <w:marBottom w:val="0"/>
                      <w:divBdr>
                        <w:top w:val="none" w:sz="0" w:space="0" w:color="auto"/>
                        <w:left w:val="none" w:sz="0" w:space="0" w:color="auto"/>
                        <w:bottom w:val="none" w:sz="0" w:space="0" w:color="auto"/>
                        <w:right w:val="none" w:sz="0" w:space="0" w:color="auto"/>
                      </w:divBdr>
                    </w:div>
                    <w:div w:id="907813277">
                      <w:marLeft w:val="0"/>
                      <w:marRight w:val="0"/>
                      <w:marTop w:val="0"/>
                      <w:marBottom w:val="0"/>
                      <w:divBdr>
                        <w:top w:val="none" w:sz="0" w:space="0" w:color="auto"/>
                        <w:left w:val="none" w:sz="0" w:space="0" w:color="auto"/>
                        <w:bottom w:val="none" w:sz="0" w:space="0" w:color="auto"/>
                        <w:right w:val="none" w:sz="0" w:space="0" w:color="auto"/>
                      </w:divBdr>
                      <w:divsChild>
                        <w:div w:id="1921983722">
                          <w:marLeft w:val="0"/>
                          <w:marRight w:val="0"/>
                          <w:marTop w:val="0"/>
                          <w:marBottom w:val="0"/>
                          <w:divBdr>
                            <w:top w:val="none" w:sz="0" w:space="0" w:color="auto"/>
                            <w:left w:val="none" w:sz="0" w:space="0" w:color="auto"/>
                            <w:bottom w:val="none" w:sz="0" w:space="0" w:color="auto"/>
                            <w:right w:val="none" w:sz="0" w:space="0" w:color="auto"/>
                          </w:divBdr>
                        </w:div>
                      </w:divsChild>
                    </w:div>
                    <w:div w:id="589894142">
                      <w:marLeft w:val="0"/>
                      <w:marRight w:val="0"/>
                      <w:marTop w:val="0"/>
                      <w:marBottom w:val="0"/>
                      <w:divBdr>
                        <w:top w:val="none" w:sz="0" w:space="0" w:color="auto"/>
                        <w:left w:val="none" w:sz="0" w:space="0" w:color="auto"/>
                        <w:bottom w:val="none" w:sz="0" w:space="0" w:color="auto"/>
                        <w:right w:val="none" w:sz="0" w:space="0" w:color="auto"/>
                      </w:divBdr>
                      <w:divsChild>
                        <w:div w:id="1109742922">
                          <w:marLeft w:val="0"/>
                          <w:marRight w:val="0"/>
                          <w:marTop w:val="0"/>
                          <w:marBottom w:val="0"/>
                          <w:divBdr>
                            <w:top w:val="none" w:sz="0" w:space="0" w:color="auto"/>
                            <w:left w:val="none" w:sz="0" w:space="0" w:color="auto"/>
                            <w:bottom w:val="none" w:sz="0" w:space="0" w:color="auto"/>
                            <w:right w:val="none" w:sz="0" w:space="0" w:color="auto"/>
                          </w:divBdr>
                          <w:divsChild>
                            <w:div w:id="1101872401">
                              <w:marLeft w:val="0"/>
                              <w:marRight w:val="0"/>
                              <w:marTop w:val="0"/>
                              <w:marBottom w:val="0"/>
                              <w:divBdr>
                                <w:top w:val="none" w:sz="0" w:space="0" w:color="auto"/>
                                <w:left w:val="none" w:sz="0" w:space="0" w:color="auto"/>
                                <w:bottom w:val="none" w:sz="0" w:space="0" w:color="auto"/>
                                <w:right w:val="none" w:sz="0" w:space="0" w:color="auto"/>
                              </w:divBdr>
                              <w:divsChild>
                                <w:div w:id="55518389">
                                  <w:marLeft w:val="0"/>
                                  <w:marRight w:val="0"/>
                                  <w:marTop w:val="0"/>
                                  <w:marBottom w:val="0"/>
                                  <w:divBdr>
                                    <w:top w:val="none" w:sz="0" w:space="0" w:color="auto"/>
                                    <w:left w:val="none" w:sz="0" w:space="0" w:color="auto"/>
                                    <w:bottom w:val="none" w:sz="0" w:space="0" w:color="auto"/>
                                    <w:right w:val="none" w:sz="0" w:space="0" w:color="auto"/>
                                  </w:divBdr>
                                </w:div>
                              </w:divsChild>
                            </w:div>
                            <w:div w:id="256601306">
                              <w:marLeft w:val="0"/>
                              <w:marRight w:val="0"/>
                              <w:marTop w:val="0"/>
                              <w:marBottom w:val="0"/>
                              <w:divBdr>
                                <w:top w:val="none" w:sz="0" w:space="0" w:color="auto"/>
                                <w:left w:val="none" w:sz="0" w:space="0" w:color="auto"/>
                                <w:bottom w:val="none" w:sz="0" w:space="0" w:color="auto"/>
                                <w:right w:val="none" w:sz="0" w:space="0" w:color="auto"/>
                              </w:divBdr>
                              <w:divsChild>
                                <w:div w:id="1465391169">
                                  <w:marLeft w:val="0"/>
                                  <w:marRight w:val="0"/>
                                  <w:marTop w:val="0"/>
                                  <w:marBottom w:val="0"/>
                                  <w:divBdr>
                                    <w:top w:val="none" w:sz="0" w:space="0" w:color="auto"/>
                                    <w:left w:val="none" w:sz="0" w:space="0" w:color="auto"/>
                                    <w:bottom w:val="none" w:sz="0" w:space="0" w:color="auto"/>
                                    <w:right w:val="none" w:sz="0" w:space="0" w:color="auto"/>
                                  </w:divBdr>
                                </w:div>
                              </w:divsChild>
                            </w:div>
                            <w:div w:id="1575360949">
                              <w:marLeft w:val="0"/>
                              <w:marRight w:val="0"/>
                              <w:marTop w:val="0"/>
                              <w:marBottom w:val="0"/>
                              <w:divBdr>
                                <w:top w:val="none" w:sz="0" w:space="0" w:color="auto"/>
                                <w:left w:val="none" w:sz="0" w:space="0" w:color="auto"/>
                                <w:bottom w:val="none" w:sz="0" w:space="0" w:color="auto"/>
                                <w:right w:val="none" w:sz="0" w:space="0" w:color="auto"/>
                              </w:divBdr>
                              <w:divsChild>
                                <w:div w:id="71510915">
                                  <w:marLeft w:val="0"/>
                                  <w:marRight w:val="0"/>
                                  <w:marTop w:val="0"/>
                                  <w:marBottom w:val="0"/>
                                  <w:divBdr>
                                    <w:top w:val="none" w:sz="0" w:space="0" w:color="auto"/>
                                    <w:left w:val="none" w:sz="0" w:space="0" w:color="auto"/>
                                    <w:bottom w:val="none" w:sz="0" w:space="0" w:color="auto"/>
                                    <w:right w:val="none" w:sz="0" w:space="0" w:color="auto"/>
                                  </w:divBdr>
                                </w:div>
                              </w:divsChild>
                            </w:div>
                            <w:div w:id="1905026140">
                              <w:marLeft w:val="0"/>
                              <w:marRight w:val="0"/>
                              <w:marTop w:val="0"/>
                              <w:marBottom w:val="0"/>
                              <w:divBdr>
                                <w:top w:val="none" w:sz="0" w:space="0" w:color="auto"/>
                                <w:left w:val="none" w:sz="0" w:space="0" w:color="auto"/>
                                <w:bottom w:val="none" w:sz="0" w:space="0" w:color="auto"/>
                                <w:right w:val="none" w:sz="0" w:space="0" w:color="auto"/>
                              </w:divBdr>
                              <w:divsChild>
                                <w:div w:id="12221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9209129">
          <w:marLeft w:val="0"/>
          <w:marRight w:val="0"/>
          <w:marTop w:val="0"/>
          <w:marBottom w:val="0"/>
          <w:divBdr>
            <w:top w:val="none" w:sz="0" w:space="0" w:color="auto"/>
            <w:left w:val="none" w:sz="0" w:space="0" w:color="auto"/>
            <w:bottom w:val="none" w:sz="0" w:space="0" w:color="auto"/>
            <w:right w:val="none" w:sz="0" w:space="0" w:color="auto"/>
          </w:divBdr>
        </w:div>
      </w:divsChild>
    </w:div>
    <w:div w:id="945650757">
      <w:bodyDiv w:val="1"/>
      <w:marLeft w:val="0"/>
      <w:marRight w:val="0"/>
      <w:marTop w:val="0"/>
      <w:marBottom w:val="0"/>
      <w:divBdr>
        <w:top w:val="none" w:sz="0" w:space="0" w:color="auto"/>
        <w:left w:val="none" w:sz="0" w:space="0" w:color="auto"/>
        <w:bottom w:val="none" w:sz="0" w:space="0" w:color="auto"/>
        <w:right w:val="none" w:sz="0" w:space="0" w:color="auto"/>
      </w:divBdr>
      <w:divsChild>
        <w:div w:id="415712902">
          <w:marLeft w:val="0"/>
          <w:marRight w:val="0"/>
          <w:marTop w:val="0"/>
          <w:marBottom w:val="0"/>
          <w:divBdr>
            <w:top w:val="none" w:sz="0" w:space="0" w:color="auto"/>
            <w:left w:val="none" w:sz="0" w:space="0" w:color="auto"/>
            <w:bottom w:val="none" w:sz="0" w:space="0" w:color="auto"/>
            <w:right w:val="none" w:sz="0" w:space="0" w:color="auto"/>
          </w:divBdr>
        </w:div>
        <w:div w:id="2087534325">
          <w:marLeft w:val="0"/>
          <w:marRight w:val="0"/>
          <w:marTop w:val="0"/>
          <w:marBottom w:val="0"/>
          <w:divBdr>
            <w:top w:val="none" w:sz="0" w:space="0" w:color="auto"/>
            <w:left w:val="none" w:sz="0" w:space="0" w:color="auto"/>
            <w:bottom w:val="none" w:sz="0" w:space="0" w:color="auto"/>
            <w:right w:val="none" w:sz="0" w:space="0" w:color="auto"/>
          </w:divBdr>
          <w:divsChild>
            <w:div w:id="833186800">
              <w:marLeft w:val="0"/>
              <w:marRight w:val="0"/>
              <w:marTop w:val="0"/>
              <w:marBottom w:val="0"/>
              <w:divBdr>
                <w:top w:val="none" w:sz="0" w:space="0" w:color="auto"/>
                <w:left w:val="none" w:sz="0" w:space="0" w:color="auto"/>
                <w:bottom w:val="none" w:sz="0" w:space="0" w:color="auto"/>
                <w:right w:val="none" w:sz="0" w:space="0" w:color="auto"/>
              </w:divBdr>
              <w:divsChild>
                <w:div w:id="1811246219">
                  <w:marLeft w:val="0"/>
                  <w:marRight w:val="0"/>
                  <w:marTop w:val="0"/>
                  <w:marBottom w:val="0"/>
                  <w:divBdr>
                    <w:top w:val="none" w:sz="0" w:space="0" w:color="auto"/>
                    <w:left w:val="none" w:sz="0" w:space="0" w:color="auto"/>
                    <w:bottom w:val="none" w:sz="0" w:space="0" w:color="auto"/>
                    <w:right w:val="none" w:sz="0" w:space="0" w:color="auto"/>
                  </w:divBdr>
                  <w:divsChild>
                    <w:div w:id="820315830">
                      <w:marLeft w:val="0"/>
                      <w:marRight w:val="0"/>
                      <w:marTop w:val="0"/>
                      <w:marBottom w:val="0"/>
                      <w:divBdr>
                        <w:top w:val="none" w:sz="0" w:space="0" w:color="auto"/>
                        <w:left w:val="none" w:sz="0" w:space="0" w:color="auto"/>
                        <w:bottom w:val="none" w:sz="0" w:space="0" w:color="auto"/>
                        <w:right w:val="none" w:sz="0" w:space="0" w:color="auto"/>
                      </w:divBdr>
                      <w:divsChild>
                        <w:div w:id="1145971403">
                          <w:marLeft w:val="0"/>
                          <w:marRight w:val="0"/>
                          <w:marTop w:val="0"/>
                          <w:marBottom w:val="0"/>
                          <w:divBdr>
                            <w:top w:val="none" w:sz="0" w:space="0" w:color="auto"/>
                            <w:left w:val="none" w:sz="0" w:space="0" w:color="auto"/>
                            <w:bottom w:val="none" w:sz="0" w:space="0" w:color="auto"/>
                            <w:right w:val="none" w:sz="0" w:space="0" w:color="auto"/>
                          </w:divBdr>
                        </w:div>
                        <w:div w:id="161979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303666">
                  <w:marLeft w:val="0"/>
                  <w:marRight w:val="0"/>
                  <w:marTop w:val="0"/>
                  <w:marBottom w:val="0"/>
                  <w:divBdr>
                    <w:top w:val="none" w:sz="0" w:space="0" w:color="auto"/>
                    <w:left w:val="none" w:sz="0" w:space="0" w:color="auto"/>
                    <w:bottom w:val="none" w:sz="0" w:space="0" w:color="auto"/>
                    <w:right w:val="none" w:sz="0" w:space="0" w:color="auto"/>
                  </w:divBdr>
                  <w:divsChild>
                    <w:div w:id="656154674">
                      <w:marLeft w:val="0"/>
                      <w:marRight w:val="0"/>
                      <w:marTop w:val="0"/>
                      <w:marBottom w:val="0"/>
                      <w:divBdr>
                        <w:top w:val="none" w:sz="0" w:space="0" w:color="auto"/>
                        <w:left w:val="none" w:sz="0" w:space="0" w:color="auto"/>
                        <w:bottom w:val="none" w:sz="0" w:space="0" w:color="auto"/>
                        <w:right w:val="none" w:sz="0" w:space="0" w:color="auto"/>
                      </w:divBdr>
                      <w:divsChild>
                        <w:div w:id="1089808585">
                          <w:marLeft w:val="0"/>
                          <w:marRight w:val="0"/>
                          <w:marTop w:val="0"/>
                          <w:marBottom w:val="0"/>
                          <w:divBdr>
                            <w:top w:val="none" w:sz="0" w:space="0" w:color="auto"/>
                            <w:left w:val="none" w:sz="0" w:space="0" w:color="auto"/>
                            <w:bottom w:val="none" w:sz="0" w:space="0" w:color="auto"/>
                            <w:right w:val="none" w:sz="0" w:space="0" w:color="auto"/>
                          </w:divBdr>
                        </w:div>
                        <w:div w:id="72891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620707">
                  <w:marLeft w:val="0"/>
                  <w:marRight w:val="0"/>
                  <w:marTop w:val="0"/>
                  <w:marBottom w:val="0"/>
                  <w:divBdr>
                    <w:top w:val="none" w:sz="0" w:space="0" w:color="auto"/>
                    <w:left w:val="none" w:sz="0" w:space="0" w:color="auto"/>
                    <w:bottom w:val="none" w:sz="0" w:space="0" w:color="auto"/>
                    <w:right w:val="none" w:sz="0" w:space="0" w:color="auto"/>
                  </w:divBdr>
                  <w:divsChild>
                    <w:div w:id="2046783614">
                      <w:marLeft w:val="0"/>
                      <w:marRight w:val="0"/>
                      <w:marTop w:val="0"/>
                      <w:marBottom w:val="0"/>
                      <w:divBdr>
                        <w:top w:val="none" w:sz="0" w:space="0" w:color="auto"/>
                        <w:left w:val="none" w:sz="0" w:space="0" w:color="auto"/>
                        <w:bottom w:val="none" w:sz="0" w:space="0" w:color="auto"/>
                        <w:right w:val="none" w:sz="0" w:space="0" w:color="auto"/>
                      </w:divBdr>
                    </w:div>
                    <w:div w:id="2058774802">
                      <w:marLeft w:val="0"/>
                      <w:marRight w:val="0"/>
                      <w:marTop w:val="0"/>
                      <w:marBottom w:val="0"/>
                      <w:divBdr>
                        <w:top w:val="none" w:sz="0" w:space="0" w:color="auto"/>
                        <w:left w:val="none" w:sz="0" w:space="0" w:color="auto"/>
                        <w:bottom w:val="none" w:sz="0" w:space="0" w:color="auto"/>
                        <w:right w:val="none" w:sz="0" w:space="0" w:color="auto"/>
                      </w:divBdr>
                      <w:divsChild>
                        <w:div w:id="965547336">
                          <w:marLeft w:val="0"/>
                          <w:marRight w:val="0"/>
                          <w:marTop w:val="0"/>
                          <w:marBottom w:val="0"/>
                          <w:divBdr>
                            <w:top w:val="none" w:sz="0" w:space="0" w:color="auto"/>
                            <w:left w:val="none" w:sz="0" w:space="0" w:color="auto"/>
                            <w:bottom w:val="none" w:sz="0" w:space="0" w:color="auto"/>
                            <w:right w:val="none" w:sz="0" w:space="0" w:color="auto"/>
                          </w:divBdr>
                        </w:div>
                      </w:divsChild>
                    </w:div>
                    <w:div w:id="726494822">
                      <w:marLeft w:val="0"/>
                      <w:marRight w:val="0"/>
                      <w:marTop w:val="0"/>
                      <w:marBottom w:val="0"/>
                      <w:divBdr>
                        <w:top w:val="none" w:sz="0" w:space="0" w:color="auto"/>
                        <w:left w:val="none" w:sz="0" w:space="0" w:color="auto"/>
                        <w:bottom w:val="none" w:sz="0" w:space="0" w:color="auto"/>
                        <w:right w:val="none" w:sz="0" w:space="0" w:color="auto"/>
                      </w:divBdr>
                      <w:divsChild>
                        <w:div w:id="309292898">
                          <w:marLeft w:val="0"/>
                          <w:marRight w:val="0"/>
                          <w:marTop w:val="0"/>
                          <w:marBottom w:val="0"/>
                          <w:divBdr>
                            <w:top w:val="none" w:sz="0" w:space="0" w:color="auto"/>
                            <w:left w:val="none" w:sz="0" w:space="0" w:color="auto"/>
                            <w:bottom w:val="none" w:sz="0" w:space="0" w:color="auto"/>
                            <w:right w:val="none" w:sz="0" w:space="0" w:color="auto"/>
                          </w:divBdr>
                          <w:divsChild>
                            <w:div w:id="1833834845">
                              <w:marLeft w:val="0"/>
                              <w:marRight w:val="0"/>
                              <w:marTop w:val="0"/>
                              <w:marBottom w:val="0"/>
                              <w:divBdr>
                                <w:top w:val="none" w:sz="0" w:space="0" w:color="auto"/>
                                <w:left w:val="none" w:sz="0" w:space="0" w:color="auto"/>
                                <w:bottom w:val="none" w:sz="0" w:space="0" w:color="auto"/>
                                <w:right w:val="none" w:sz="0" w:space="0" w:color="auto"/>
                              </w:divBdr>
                              <w:divsChild>
                                <w:div w:id="56326626">
                                  <w:marLeft w:val="0"/>
                                  <w:marRight w:val="0"/>
                                  <w:marTop w:val="0"/>
                                  <w:marBottom w:val="0"/>
                                  <w:divBdr>
                                    <w:top w:val="none" w:sz="0" w:space="0" w:color="auto"/>
                                    <w:left w:val="none" w:sz="0" w:space="0" w:color="auto"/>
                                    <w:bottom w:val="none" w:sz="0" w:space="0" w:color="auto"/>
                                    <w:right w:val="none" w:sz="0" w:space="0" w:color="auto"/>
                                  </w:divBdr>
                                </w:div>
                              </w:divsChild>
                            </w:div>
                            <w:div w:id="253326016">
                              <w:marLeft w:val="0"/>
                              <w:marRight w:val="0"/>
                              <w:marTop w:val="0"/>
                              <w:marBottom w:val="0"/>
                              <w:divBdr>
                                <w:top w:val="none" w:sz="0" w:space="0" w:color="auto"/>
                                <w:left w:val="none" w:sz="0" w:space="0" w:color="auto"/>
                                <w:bottom w:val="none" w:sz="0" w:space="0" w:color="auto"/>
                                <w:right w:val="none" w:sz="0" w:space="0" w:color="auto"/>
                              </w:divBdr>
                              <w:divsChild>
                                <w:div w:id="697702005">
                                  <w:marLeft w:val="0"/>
                                  <w:marRight w:val="0"/>
                                  <w:marTop w:val="0"/>
                                  <w:marBottom w:val="0"/>
                                  <w:divBdr>
                                    <w:top w:val="none" w:sz="0" w:space="0" w:color="auto"/>
                                    <w:left w:val="none" w:sz="0" w:space="0" w:color="auto"/>
                                    <w:bottom w:val="none" w:sz="0" w:space="0" w:color="auto"/>
                                    <w:right w:val="none" w:sz="0" w:space="0" w:color="auto"/>
                                  </w:divBdr>
                                </w:div>
                              </w:divsChild>
                            </w:div>
                            <w:div w:id="2123576008">
                              <w:marLeft w:val="0"/>
                              <w:marRight w:val="0"/>
                              <w:marTop w:val="0"/>
                              <w:marBottom w:val="0"/>
                              <w:divBdr>
                                <w:top w:val="none" w:sz="0" w:space="0" w:color="auto"/>
                                <w:left w:val="none" w:sz="0" w:space="0" w:color="auto"/>
                                <w:bottom w:val="none" w:sz="0" w:space="0" w:color="auto"/>
                                <w:right w:val="none" w:sz="0" w:space="0" w:color="auto"/>
                              </w:divBdr>
                              <w:divsChild>
                                <w:div w:id="1617448999">
                                  <w:marLeft w:val="0"/>
                                  <w:marRight w:val="0"/>
                                  <w:marTop w:val="0"/>
                                  <w:marBottom w:val="0"/>
                                  <w:divBdr>
                                    <w:top w:val="none" w:sz="0" w:space="0" w:color="auto"/>
                                    <w:left w:val="none" w:sz="0" w:space="0" w:color="auto"/>
                                    <w:bottom w:val="none" w:sz="0" w:space="0" w:color="auto"/>
                                    <w:right w:val="none" w:sz="0" w:space="0" w:color="auto"/>
                                  </w:divBdr>
                                </w:div>
                              </w:divsChild>
                            </w:div>
                            <w:div w:id="40788086">
                              <w:marLeft w:val="0"/>
                              <w:marRight w:val="0"/>
                              <w:marTop w:val="0"/>
                              <w:marBottom w:val="0"/>
                              <w:divBdr>
                                <w:top w:val="none" w:sz="0" w:space="0" w:color="auto"/>
                                <w:left w:val="none" w:sz="0" w:space="0" w:color="auto"/>
                                <w:bottom w:val="none" w:sz="0" w:space="0" w:color="auto"/>
                                <w:right w:val="none" w:sz="0" w:space="0" w:color="auto"/>
                              </w:divBdr>
                              <w:divsChild>
                                <w:div w:id="1512066557">
                                  <w:marLeft w:val="0"/>
                                  <w:marRight w:val="0"/>
                                  <w:marTop w:val="0"/>
                                  <w:marBottom w:val="0"/>
                                  <w:divBdr>
                                    <w:top w:val="none" w:sz="0" w:space="0" w:color="auto"/>
                                    <w:left w:val="none" w:sz="0" w:space="0" w:color="auto"/>
                                    <w:bottom w:val="none" w:sz="0" w:space="0" w:color="auto"/>
                                    <w:right w:val="none" w:sz="0" w:space="0" w:color="auto"/>
                                  </w:divBdr>
                                </w:div>
                              </w:divsChild>
                            </w:div>
                            <w:div w:id="348217178">
                              <w:marLeft w:val="0"/>
                              <w:marRight w:val="0"/>
                              <w:marTop w:val="0"/>
                              <w:marBottom w:val="0"/>
                              <w:divBdr>
                                <w:top w:val="none" w:sz="0" w:space="0" w:color="auto"/>
                                <w:left w:val="none" w:sz="0" w:space="0" w:color="auto"/>
                                <w:bottom w:val="none" w:sz="0" w:space="0" w:color="auto"/>
                                <w:right w:val="none" w:sz="0" w:space="0" w:color="auto"/>
                              </w:divBdr>
                              <w:divsChild>
                                <w:div w:id="144842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338916">
                  <w:marLeft w:val="0"/>
                  <w:marRight w:val="0"/>
                  <w:marTop w:val="0"/>
                  <w:marBottom w:val="0"/>
                  <w:divBdr>
                    <w:top w:val="none" w:sz="0" w:space="0" w:color="auto"/>
                    <w:left w:val="none" w:sz="0" w:space="0" w:color="auto"/>
                    <w:bottom w:val="none" w:sz="0" w:space="0" w:color="auto"/>
                    <w:right w:val="none" w:sz="0" w:space="0" w:color="auto"/>
                  </w:divBdr>
                  <w:divsChild>
                    <w:div w:id="2038502237">
                      <w:marLeft w:val="0"/>
                      <w:marRight w:val="0"/>
                      <w:marTop w:val="0"/>
                      <w:marBottom w:val="0"/>
                      <w:divBdr>
                        <w:top w:val="none" w:sz="0" w:space="0" w:color="auto"/>
                        <w:left w:val="none" w:sz="0" w:space="0" w:color="auto"/>
                        <w:bottom w:val="none" w:sz="0" w:space="0" w:color="auto"/>
                        <w:right w:val="none" w:sz="0" w:space="0" w:color="auto"/>
                      </w:divBdr>
                    </w:div>
                    <w:div w:id="1498380481">
                      <w:marLeft w:val="0"/>
                      <w:marRight w:val="0"/>
                      <w:marTop w:val="0"/>
                      <w:marBottom w:val="0"/>
                      <w:divBdr>
                        <w:top w:val="none" w:sz="0" w:space="0" w:color="auto"/>
                        <w:left w:val="none" w:sz="0" w:space="0" w:color="auto"/>
                        <w:bottom w:val="none" w:sz="0" w:space="0" w:color="auto"/>
                        <w:right w:val="none" w:sz="0" w:space="0" w:color="auto"/>
                      </w:divBdr>
                      <w:divsChild>
                        <w:div w:id="1664697958">
                          <w:marLeft w:val="0"/>
                          <w:marRight w:val="0"/>
                          <w:marTop w:val="0"/>
                          <w:marBottom w:val="0"/>
                          <w:divBdr>
                            <w:top w:val="none" w:sz="0" w:space="0" w:color="auto"/>
                            <w:left w:val="none" w:sz="0" w:space="0" w:color="auto"/>
                            <w:bottom w:val="none" w:sz="0" w:space="0" w:color="auto"/>
                            <w:right w:val="none" w:sz="0" w:space="0" w:color="auto"/>
                          </w:divBdr>
                        </w:div>
                      </w:divsChild>
                    </w:div>
                    <w:div w:id="774593691">
                      <w:marLeft w:val="0"/>
                      <w:marRight w:val="0"/>
                      <w:marTop w:val="0"/>
                      <w:marBottom w:val="0"/>
                      <w:divBdr>
                        <w:top w:val="none" w:sz="0" w:space="0" w:color="auto"/>
                        <w:left w:val="none" w:sz="0" w:space="0" w:color="auto"/>
                        <w:bottom w:val="none" w:sz="0" w:space="0" w:color="auto"/>
                        <w:right w:val="none" w:sz="0" w:space="0" w:color="auto"/>
                      </w:divBdr>
                      <w:divsChild>
                        <w:div w:id="2009138881">
                          <w:marLeft w:val="0"/>
                          <w:marRight w:val="0"/>
                          <w:marTop w:val="0"/>
                          <w:marBottom w:val="0"/>
                          <w:divBdr>
                            <w:top w:val="none" w:sz="0" w:space="0" w:color="auto"/>
                            <w:left w:val="none" w:sz="0" w:space="0" w:color="auto"/>
                            <w:bottom w:val="none" w:sz="0" w:space="0" w:color="auto"/>
                            <w:right w:val="none" w:sz="0" w:space="0" w:color="auto"/>
                          </w:divBdr>
                          <w:divsChild>
                            <w:div w:id="914971748">
                              <w:marLeft w:val="0"/>
                              <w:marRight w:val="0"/>
                              <w:marTop w:val="0"/>
                              <w:marBottom w:val="0"/>
                              <w:divBdr>
                                <w:top w:val="none" w:sz="0" w:space="0" w:color="auto"/>
                                <w:left w:val="none" w:sz="0" w:space="0" w:color="auto"/>
                                <w:bottom w:val="none" w:sz="0" w:space="0" w:color="auto"/>
                                <w:right w:val="none" w:sz="0" w:space="0" w:color="auto"/>
                              </w:divBdr>
                              <w:divsChild>
                                <w:div w:id="1087724001">
                                  <w:marLeft w:val="0"/>
                                  <w:marRight w:val="0"/>
                                  <w:marTop w:val="0"/>
                                  <w:marBottom w:val="0"/>
                                  <w:divBdr>
                                    <w:top w:val="none" w:sz="0" w:space="0" w:color="auto"/>
                                    <w:left w:val="none" w:sz="0" w:space="0" w:color="auto"/>
                                    <w:bottom w:val="none" w:sz="0" w:space="0" w:color="auto"/>
                                    <w:right w:val="none" w:sz="0" w:space="0" w:color="auto"/>
                                  </w:divBdr>
                                </w:div>
                              </w:divsChild>
                            </w:div>
                            <w:div w:id="1954054121">
                              <w:marLeft w:val="0"/>
                              <w:marRight w:val="0"/>
                              <w:marTop w:val="0"/>
                              <w:marBottom w:val="0"/>
                              <w:divBdr>
                                <w:top w:val="none" w:sz="0" w:space="0" w:color="auto"/>
                                <w:left w:val="none" w:sz="0" w:space="0" w:color="auto"/>
                                <w:bottom w:val="none" w:sz="0" w:space="0" w:color="auto"/>
                                <w:right w:val="none" w:sz="0" w:space="0" w:color="auto"/>
                              </w:divBdr>
                              <w:divsChild>
                                <w:div w:id="2117358361">
                                  <w:marLeft w:val="0"/>
                                  <w:marRight w:val="0"/>
                                  <w:marTop w:val="0"/>
                                  <w:marBottom w:val="0"/>
                                  <w:divBdr>
                                    <w:top w:val="none" w:sz="0" w:space="0" w:color="auto"/>
                                    <w:left w:val="none" w:sz="0" w:space="0" w:color="auto"/>
                                    <w:bottom w:val="none" w:sz="0" w:space="0" w:color="auto"/>
                                    <w:right w:val="none" w:sz="0" w:space="0" w:color="auto"/>
                                  </w:divBdr>
                                </w:div>
                              </w:divsChild>
                            </w:div>
                            <w:div w:id="1262183688">
                              <w:marLeft w:val="0"/>
                              <w:marRight w:val="0"/>
                              <w:marTop w:val="0"/>
                              <w:marBottom w:val="0"/>
                              <w:divBdr>
                                <w:top w:val="none" w:sz="0" w:space="0" w:color="auto"/>
                                <w:left w:val="none" w:sz="0" w:space="0" w:color="auto"/>
                                <w:bottom w:val="none" w:sz="0" w:space="0" w:color="auto"/>
                                <w:right w:val="none" w:sz="0" w:space="0" w:color="auto"/>
                              </w:divBdr>
                              <w:divsChild>
                                <w:div w:id="1116025461">
                                  <w:marLeft w:val="0"/>
                                  <w:marRight w:val="0"/>
                                  <w:marTop w:val="0"/>
                                  <w:marBottom w:val="0"/>
                                  <w:divBdr>
                                    <w:top w:val="none" w:sz="0" w:space="0" w:color="auto"/>
                                    <w:left w:val="none" w:sz="0" w:space="0" w:color="auto"/>
                                    <w:bottom w:val="none" w:sz="0" w:space="0" w:color="auto"/>
                                    <w:right w:val="none" w:sz="0" w:space="0" w:color="auto"/>
                                  </w:divBdr>
                                </w:div>
                              </w:divsChild>
                            </w:div>
                            <w:div w:id="599070775">
                              <w:marLeft w:val="0"/>
                              <w:marRight w:val="0"/>
                              <w:marTop w:val="0"/>
                              <w:marBottom w:val="0"/>
                              <w:divBdr>
                                <w:top w:val="none" w:sz="0" w:space="0" w:color="auto"/>
                                <w:left w:val="none" w:sz="0" w:space="0" w:color="auto"/>
                                <w:bottom w:val="none" w:sz="0" w:space="0" w:color="auto"/>
                                <w:right w:val="none" w:sz="0" w:space="0" w:color="auto"/>
                              </w:divBdr>
                              <w:divsChild>
                                <w:div w:id="23082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3826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hhs.iowa.gov/media/9304/download?inline" TargetMode="External"/><Relationship Id="rId18" Type="http://schemas.openxmlformats.org/officeDocument/2006/relationships/hyperlink" Target="https://hhs.iowa.gov/performance-and-reports/brfss" TargetMode="External"/><Relationship Id="rId26" Type="http://schemas.microsoft.com/office/2016/09/relationships/commentsIds" Target="commentsIds.xml"/><Relationship Id="rId3" Type="http://schemas.openxmlformats.org/officeDocument/2006/relationships/settings" Target="settings.xml"/><Relationship Id="rId21" Type="http://schemas.openxmlformats.org/officeDocument/2006/relationships/hyperlink" Target="https://hhs.iowa.gov/iavdrs" TargetMode="External"/><Relationship Id="rId34" Type="http://schemas.openxmlformats.org/officeDocument/2006/relationships/customXml" Target="../customXml/item2.xml"/><Relationship Id="rId7" Type="http://schemas.openxmlformats.org/officeDocument/2006/relationships/hyperlink" Target="https://hhs.iowa.gov/media/9302/download?inline" TargetMode="External"/><Relationship Id="rId12" Type="http://schemas.openxmlformats.org/officeDocument/2006/relationships/hyperlink" Target="https://hhs.iowa.gov/media/9319/download?inline" TargetMode="External"/><Relationship Id="rId17" Type="http://schemas.openxmlformats.org/officeDocument/2006/relationships/hyperlink" Target="https://hhs.iowa.gov/media/9320/download?inline" TargetMode="External"/><Relationship Id="rId25" Type="http://schemas.microsoft.com/office/2011/relationships/commentsExtended" Target="commentsExtended.xml"/><Relationship Id="rId33"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hyperlink" Target="https://hhs.iowa.gov/media/9321/download?inline" TargetMode="External"/><Relationship Id="rId20" Type="http://schemas.openxmlformats.org/officeDocument/2006/relationships/hyperlink" Target="https://hhs.iowa.gov/data" TargetMode="External"/><Relationship Id="rId29" Type="http://schemas.openxmlformats.org/officeDocument/2006/relationships/hyperlink" Target="https://yourlifeiowa.org/facility-locator" TargetMode="External"/><Relationship Id="rId1" Type="http://schemas.openxmlformats.org/officeDocument/2006/relationships/numbering" Target="numbering.xml"/><Relationship Id="rId6" Type="http://schemas.openxmlformats.org/officeDocument/2006/relationships/hyperlink" Target="https://hhs.iowa.gov/media/9306/download?inline" TargetMode="External"/><Relationship Id="rId11" Type="http://schemas.openxmlformats.org/officeDocument/2006/relationships/hyperlink" Target="https://hhs.iowa.gov/media/9317/download?inline" TargetMode="External"/><Relationship Id="rId24" Type="http://schemas.openxmlformats.org/officeDocument/2006/relationships/comments" Target="comments.xml"/><Relationship Id="rId32" Type="http://schemas.openxmlformats.org/officeDocument/2006/relationships/theme" Target="theme/theme1.xml"/><Relationship Id="rId5" Type="http://schemas.openxmlformats.org/officeDocument/2006/relationships/hyperlink" Target="https://hhs.iowa.gov/programs/programs-and-services/substance-use-disorder/substance-use-prevention-programs/prevention-related-programs" TargetMode="External"/><Relationship Id="rId15" Type="http://schemas.openxmlformats.org/officeDocument/2006/relationships/hyperlink" Target="https://hhs.iowa.gov/node/3545" TargetMode="External"/><Relationship Id="rId23" Type="http://schemas.openxmlformats.org/officeDocument/2006/relationships/hyperlink" Target="https://hhs.iowa.gov/health-statistics" TargetMode="External"/><Relationship Id="rId28" Type="http://schemas.openxmlformats.org/officeDocument/2006/relationships/hyperlink" Target="https://hhs.iowa.gov/media/7501/download?inline%3Finline=" TargetMode="External"/><Relationship Id="rId10" Type="http://schemas.openxmlformats.org/officeDocument/2006/relationships/hyperlink" Target="https://hhs.iowa.gov/media/9313/download?inline" TargetMode="External"/><Relationship Id="rId19" Type="http://schemas.openxmlformats.org/officeDocument/2006/relationships/hyperlink" Target="https://pharmacy.iowa.gov/prescription-monitoring-program" TargetMode="External"/><Relationship Id="rId31"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s://hhs.iowa.gov/media/9314/download?inline" TargetMode="External"/><Relationship Id="rId14" Type="http://schemas.openxmlformats.org/officeDocument/2006/relationships/hyperlink" Target="https://hhs.iowa.gov/media/9322/download?inline" TargetMode="External"/><Relationship Id="rId22" Type="http://schemas.openxmlformats.org/officeDocument/2006/relationships/hyperlink" Target="https://hhs.iowa.gov/about/performance-and-reports/iowa-youth-health-assessment" TargetMode="External"/><Relationship Id="rId27" Type="http://schemas.microsoft.com/office/2018/08/relationships/commentsExtensible" Target="commentsExtensible.xml"/><Relationship Id="rId30" Type="http://schemas.openxmlformats.org/officeDocument/2006/relationships/fontTable" Target="fontTable.xml"/><Relationship Id="rId35" Type="http://schemas.openxmlformats.org/officeDocument/2006/relationships/customXml" Target="../customXml/item3.xml"/><Relationship Id="rId8" Type="http://schemas.openxmlformats.org/officeDocument/2006/relationships/hyperlink" Target="https://hhs.iowa.gov/media/9315/download?inl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459E17-0D5E-4CB6-AFAD-FC3E0ED351D3}"/>
</file>

<file path=customXml/itemProps2.xml><?xml version="1.0" encoding="utf-8"?>
<ds:datastoreItem xmlns:ds="http://schemas.openxmlformats.org/officeDocument/2006/customXml" ds:itemID="{A35757B9-442E-4125-A2E1-18BCA39937ED}"/>
</file>

<file path=customXml/itemProps3.xml><?xml version="1.0" encoding="utf-8"?>
<ds:datastoreItem xmlns:ds="http://schemas.openxmlformats.org/officeDocument/2006/customXml" ds:itemID="{04C5CFCA-4912-40CE-A803-E4D250986680}"/>
</file>

<file path=docProps/app.xml><?xml version="1.0" encoding="utf-8"?>
<Properties xmlns="http://schemas.openxmlformats.org/officeDocument/2006/extended-properties" xmlns:vt="http://schemas.openxmlformats.org/officeDocument/2006/docPropsVTypes">
  <Template>Normal</Template>
  <TotalTime>20</TotalTime>
  <Pages>4</Pages>
  <Words>1224</Words>
  <Characters>6982</Characters>
  <Application>Microsoft Office Word</Application>
  <DocSecurity>0</DocSecurity>
  <Lines>58</Lines>
  <Paragraphs>16</Paragraphs>
  <ScaleCrop>false</ScaleCrop>
  <Company>State of Iowa - DHS</Company>
  <LinksUpToDate>false</LinksUpToDate>
  <CharactersWithSpaces>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Zalasky, Emily [HHS]</dc:creator>
  <cp:keywords/>
  <dc:description/>
  <cp:lastModifiedBy>Zalasky, Emily [HHS]</cp:lastModifiedBy>
  <cp:revision>19</cp:revision>
  <dcterms:created xsi:type="dcterms:W3CDTF">2025-04-16T18:14:00Z</dcterms:created>
  <dcterms:modified xsi:type="dcterms:W3CDTF">2025-04-16T18:34:00Z</dcterms:modified>
</cp:coreProperties>
</file>