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52EC77" w14:textId="724D99BB" w:rsidR="00571104" w:rsidRDefault="00571104" w:rsidP="00571104">
      <w:pPr>
        <w:widowControl w:val="0"/>
        <w:pBdr>
          <w:top w:val="nil"/>
          <w:left w:val="nil"/>
          <w:bottom w:val="nil"/>
          <w:right w:val="nil"/>
          <w:between w:val="nil"/>
        </w:pBdr>
        <w:spacing w:line="276" w:lineRule="auto"/>
      </w:pPr>
      <w:bookmarkStart w:id="0" w:name="_Toc400367757"/>
      <w:bookmarkStart w:id="1" w:name="_Toc400367941"/>
      <w:bookmarkStart w:id="2" w:name="_Toc400368449"/>
      <w:bookmarkStart w:id="3" w:name="_Toc400445063"/>
      <w:bookmarkStart w:id="4" w:name="_Toc524432999"/>
      <w:bookmarkStart w:id="5" w:name="_Toc524433378"/>
    </w:p>
    <w:p w14:paraId="42463C8A" w14:textId="77777777" w:rsidR="00571104" w:rsidRDefault="00571104" w:rsidP="00571104">
      <w:pPr>
        <w:pStyle w:val="Heading1"/>
        <w:rPr>
          <w:sz w:val="20"/>
        </w:rPr>
      </w:pPr>
      <w:bookmarkStart w:id="6" w:name="_heading=h.gjdgxs" w:colFirst="0" w:colLast="0"/>
      <w:bookmarkEnd w:id="6"/>
    </w:p>
    <w:p w14:paraId="1B8D5387" w14:textId="77777777" w:rsidR="00571104" w:rsidRDefault="00571104" w:rsidP="00571104">
      <w:pPr>
        <w:pStyle w:val="Title"/>
        <w:rPr>
          <w:sz w:val="87"/>
          <w:szCs w:val="87"/>
        </w:rPr>
      </w:pPr>
      <w:r>
        <w:rPr>
          <w:noProof/>
        </w:rPr>
        <mc:AlternateContent>
          <mc:Choice Requires="wpg">
            <w:drawing>
              <wp:anchor distT="0" distB="0" distL="114300" distR="114300" simplePos="0" relativeHeight="251658240" behindDoc="0" locked="0" layoutInCell="1" hidden="0" allowOverlap="1" wp14:anchorId="6D18BC69" wp14:editId="6900FBE8">
                <wp:simplePos x="0" y="0"/>
                <wp:positionH relativeFrom="column">
                  <wp:posOffset>-584199</wp:posOffset>
                </wp:positionH>
                <wp:positionV relativeFrom="paragraph">
                  <wp:posOffset>-253999</wp:posOffset>
                </wp:positionV>
                <wp:extent cx="6858000" cy="1524000"/>
                <wp:effectExtent l="0" t="0" r="0" b="0"/>
                <wp:wrapNone/>
                <wp:docPr id="2" name="Group 2"/>
                <wp:cNvGraphicFramePr/>
                <a:graphic xmlns:a="http://schemas.openxmlformats.org/drawingml/2006/main">
                  <a:graphicData uri="http://schemas.microsoft.com/office/word/2010/wordprocessingGroup">
                    <wpg:wgp>
                      <wpg:cNvGrpSpPr/>
                      <wpg:grpSpPr>
                        <a:xfrm>
                          <a:off x="0" y="0"/>
                          <a:ext cx="6858000" cy="1524000"/>
                          <a:chOff x="1917000" y="3018000"/>
                          <a:chExt cx="6858000" cy="1524000"/>
                        </a:xfrm>
                      </wpg:grpSpPr>
                      <wpg:grpSp>
                        <wpg:cNvPr id="3" name="Group 3"/>
                        <wpg:cNvGrpSpPr/>
                        <wpg:grpSpPr>
                          <a:xfrm>
                            <a:off x="1917000" y="3018000"/>
                            <a:ext cx="6858000" cy="1524000"/>
                            <a:chOff x="19431000" y="18288000"/>
                            <a:chExt cx="6858000" cy="1524000"/>
                          </a:xfrm>
                        </wpg:grpSpPr>
                        <wps:wsp>
                          <wps:cNvPr id="50" name="Rectangle 50"/>
                          <wps:cNvSpPr/>
                          <wps:spPr>
                            <a:xfrm>
                              <a:off x="19431000" y="18288000"/>
                              <a:ext cx="6858000" cy="1524000"/>
                            </a:xfrm>
                            <a:prstGeom prst="rect">
                              <a:avLst/>
                            </a:prstGeom>
                            <a:noFill/>
                            <a:ln>
                              <a:noFill/>
                            </a:ln>
                          </wps:spPr>
                          <wps:txbx>
                            <w:txbxContent>
                              <w:p w14:paraId="0AA9FB43" w14:textId="77777777" w:rsidR="007A159C" w:rsidRDefault="007A159C" w:rsidP="00571104"/>
                            </w:txbxContent>
                          </wps:txbx>
                          <wps:bodyPr spcFirstLastPara="1" wrap="square" lIns="91425" tIns="91425" rIns="91425" bIns="91425" anchor="ctr" anchorCtr="0">
                            <a:noAutofit/>
                          </wps:bodyPr>
                        </wps:wsp>
                        <wpg:grpSp>
                          <wpg:cNvPr id="51" name="Group 51"/>
                          <wpg:cNvGrpSpPr/>
                          <wpg:grpSpPr>
                            <a:xfrm>
                              <a:off x="19436783" y="18394872"/>
                              <a:ext cx="1289617" cy="1337588"/>
                              <a:chOff x="19436783" y="18394872"/>
                              <a:chExt cx="1289617" cy="1337588"/>
                            </a:xfrm>
                          </wpg:grpSpPr>
                          <wps:wsp>
                            <wps:cNvPr id="52" name="Rectangle 52"/>
                            <wps:cNvSpPr/>
                            <wps:spPr>
                              <a:xfrm>
                                <a:off x="19951006" y="18956834"/>
                                <a:ext cx="775394" cy="775625"/>
                              </a:xfrm>
                              <a:prstGeom prst="rect">
                                <a:avLst/>
                              </a:prstGeom>
                              <a:gradFill>
                                <a:gsLst>
                                  <a:gs pos="0">
                                    <a:srgbClr val="6699CC"/>
                                  </a:gs>
                                  <a:gs pos="100000">
                                    <a:srgbClr val="FFFFFF"/>
                                  </a:gs>
                                </a:gsLst>
                                <a:lin ang="2700000" scaled="0"/>
                              </a:gradFill>
                              <a:ln>
                                <a:noFill/>
                              </a:ln>
                            </wps:spPr>
                            <wps:txbx>
                              <w:txbxContent>
                                <w:p w14:paraId="72DABB45" w14:textId="77777777" w:rsidR="007A159C" w:rsidRDefault="007A159C" w:rsidP="00571104"/>
                              </w:txbxContent>
                            </wps:txbx>
                            <wps:bodyPr spcFirstLastPara="1" wrap="square" lIns="91425" tIns="91425" rIns="91425" bIns="91425" anchor="ctr" anchorCtr="0">
                              <a:noAutofit/>
                            </wps:bodyPr>
                          </wps:wsp>
                          <wps:wsp>
                            <wps:cNvPr id="54" name="Rectangle 54"/>
                            <wps:cNvSpPr/>
                            <wps:spPr>
                              <a:xfrm>
                                <a:off x="19700313" y="18394872"/>
                                <a:ext cx="613852" cy="581715"/>
                              </a:xfrm>
                              <a:prstGeom prst="rect">
                                <a:avLst/>
                              </a:prstGeom>
                              <a:gradFill>
                                <a:gsLst>
                                  <a:gs pos="0">
                                    <a:srgbClr val="CCCCE0"/>
                                  </a:gs>
                                  <a:gs pos="100000">
                                    <a:srgbClr val="FFFFFF"/>
                                  </a:gs>
                                </a:gsLst>
                                <a:lin ang="18900000" scaled="0"/>
                              </a:gradFill>
                              <a:ln>
                                <a:noFill/>
                              </a:ln>
                            </wps:spPr>
                            <wps:txbx>
                              <w:txbxContent>
                                <w:p w14:paraId="1825185E" w14:textId="77777777" w:rsidR="007A159C" w:rsidRDefault="007A159C" w:rsidP="00571104"/>
                              </w:txbxContent>
                            </wps:txbx>
                            <wps:bodyPr spcFirstLastPara="1" wrap="square" lIns="91425" tIns="91425" rIns="91425" bIns="91425" anchor="ctr" anchorCtr="0">
                              <a:noAutofit/>
                            </wps:bodyPr>
                          </wps:wsp>
                          <wps:wsp>
                            <wps:cNvPr id="56" name="Rectangle 56"/>
                            <wps:cNvSpPr/>
                            <wps:spPr>
                              <a:xfrm>
                                <a:off x="19436783" y="18900327"/>
                                <a:ext cx="516922" cy="517079"/>
                              </a:xfrm>
                              <a:prstGeom prst="rect">
                                <a:avLst/>
                              </a:prstGeom>
                              <a:gradFill>
                                <a:gsLst>
                                  <a:gs pos="0">
                                    <a:srgbClr val="FFFFFF"/>
                                  </a:gs>
                                  <a:gs pos="100000">
                                    <a:srgbClr val="000066"/>
                                  </a:gs>
                                </a:gsLst>
                                <a:lin ang="18900000" scaled="0"/>
                              </a:gradFill>
                              <a:ln>
                                <a:noFill/>
                              </a:ln>
                            </wps:spPr>
                            <wps:txbx>
                              <w:txbxContent>
                                <w:p w14:paraId="30312A68" w14:textId="77777777" w:rsidR="007A159C" w:rsidRDefault="007A159C" w:rsidP="00571104"/>
                              </w:txbxContent>
                            </wps:txbx>
                            <wps:bodyPr spcFirstLastPara="1" wrap="square" lIns="91425" tIns="91425" rIns="91425" bIns="91425" anchor="ctr" anchorCtr="0">
                              <a:noAutofit/>
                            </wps:bodyPr>
                          </wps:wsp>
                        </wpg:grpSp>
                        <wps:wsp>
                          <wps:cNvPr id="57" name="Straight Arrow Connector 57"/>
                          <wps:cNvCnPr/>
                          <wps:spPr>
                            <a:xfrm flipH="1">
                              <a:off x="20400554" y="18288000"/>
                              <a:ext cx="5" cy="1524000"/>
                            </a:xfrm>
                            <a:prstGeom prst="straightConnector1">
                              <a:avLst/>
                            </a:prstGeom>
                            <a:noFill/>
                            <a:ln w="76200" cap="flat" cmpd="sng">
                              <a:solidFill>
                                <a:srgbClr val="000000"/>
                              </a:solidFill>
                              <a:prstDash val="solid"/>
                              <a:round/>
                              <a:headEnd type="none" w="med" len="med"/>
                              <a:tailEnd type="none" w="med" len="med"/>
                            </a:ln>
                          </wps:spPr>
                          <wps:bodyPr/>
                        </wps:wsp>
                        <wps:wsp>
                          <wps:cNvPr id="58" name="Straight Arrow Connector 58"/>
                          <wps:cNvCnPr/>
                          <wps:spPr>
                            <a:xfrm flipH="1">
                              <a:off x="19431000" y="19569113"/>
                              <a:ext cx="6858000" cy="6884"/>
                            </a:xfrm>
                            <a:prstGeom prst="straightConnector1">
                              <a:avLst/>
                            </a:prstGeom>
                            <a:noFill/>
                            <a:ln w="25400" cap="flat" cmpd="sng">
                              <a:solidFill>
                                <a:srgbClr val="000000"/>
                              </a:solidFill>
                              <a:prstDash val="solid"/>
                              <a:round/>
                              <a:headEnd type="none" w="med" len="med"/>
                              <a:tailEnd type="none" w="med" len="med"/>
                            </a:ln>
                          </wps:spPr>
                          <wps:bodyPr/>
                        </wps:wsp>
                      </wpg:grpSp>
                    </wpg:wgp>
                  </a:graphicData>
                </a:graphic>
              </wp:anchor>
            </w:drawing>
          </mc:Choice>
          <mc:Fallback>
            <w:pict>
              <v:group w14:anchorId="6D18BC69" id="Group 2" o:spid="_x0000_s1026" style="position:absolute;left:0;text-align:left;margin-left:-46pt;margin-top:-20pt;width:540pt;height:120pt;z-index:251658240" coordorigin="19170,30180" coordsize="68580,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">
                <v:group id="Group 3" o:spid="_x0000_s1027" style="position:absolute;left:19170;top:30180;width:68580;height:15240" coordorigin="194310,182880" coordsize="6858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50" o:spid="_x0000_s1028" style="position:absolute;left:194310;top:182880;width:68580;height:15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" filled="f" stroked="f">
                    <v:textbox inset="2.53958mm,2.53958mm,2.53958mm,2.53958mm">
                      <w:txbxContent>
                        <w:p w14:paraId="0AA9FB43" w14:textId="77777777" w:rsidR="007A159C" w:rsidRDefault="007A159C" w:rsidP="00571104"/>
                      </w:txbxContent>
                    </v:textbox>
                  </v:rect>
                  <v:group id="Group 51" o:spid="_x0000_s1029" style="position:absolute;left:194367;top:183948;width:12897;height:13376" coordorigin="194367,183948" coordsize="12896,13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rect id="Rectangle 52" o:spid="_x0000_s1030" style="position:absolute;left:199510;top:189568;width:7754;height:77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" fillcolor="#69c" stroked="f">
                      <v:fill angle="45" focus="100%" type="gradient">
                        <o:fill v:ext="view" type="gradientUnscaled"/>
                      </v:fill>
                      <v:textbox inset="2.53958mm,2.53958mm,2.53958mm,2.53958mm">
                        <w:txbxContent>
                          <w:p w14:paraId="72DABB45" w14:textId="77777777" w:rsidR="007A159C" w:rsidRDefault="007A159C" w:rsidP="00571104"/>
                        </w:txbxContent>
                      </v:textbox>
                    </v:rect>
                    <v:rect id="Rectangle 54" o:spid="_x0000_s1031" style="position:absolute;left:197003;top:183948;width:6138;height:58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" fillcolor="#cccce0" stroked="f">
                      <v:fill angle="135" focus="100%" type="gradient">
                        <o:fill v:ext="view" type="gradientUnscaled"/>
                      </v:fill>
                      <v:textbox inset="2.53958mm,2.53958mm,2.53958mm,2.53958mm">
                        <w:txbxContent>
                          <w:p w14:paraId="1825185E" w14:textId="77777777" w:rsidR="007A159C" w:rsidRDefault="007A159C" w:rsidP="00571104"/>
                        </w:txbxContent>
                      </v:textbox>
                    </v:rect>
                    <v:rect id="Rectangle 56" o:spid="_x0000_s1032" style="position:absolute;left:194367;top:189003;width:5170;height:51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" stroked="f">
                      <v:fill color2="#006" angle="135" focus="100%" type="gradient">
                        <o:fill v:ext="view" type="gradientUnscaled"/>
                      </v:fill>
                      <v:textbox inset="2.53958mm,2.53958mm,2.53958mm,2.53958mm">
                        <w:txbxContent>
                          <w:p w14:paraId="30312A68" w14:textId="77777777" w:rsidR="007A159C" w:rsidRDefault="007A159C" w:rsidP="00571104"/>
                        </w:txbxContent>
                      </v:textbox>
                    </v:rect>
                  </v:group>
                  <v:shapetype id="_x0000_t32" coordsize="21600,21600" o:spt="32" o:oned="t" path="m,l21600,21600e" filled="f">
                    <v:path arrowok="t" fillok="f" o:connecttype="none"/>
                    <o:lock v:ext="edit" shapetype="t"/>
                  </v:shapetype>
                  <v:shape id="Straight Arrow Connector 57" o:spid="_x0000_s1033" type="#_x0000_t32" style="position:absolute;left:204005;top:182880;width:0;height:1524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" strokeweight="6pt"/>
                  <v:shape id="Straight Arrow Connector 58" o:spid="_x0000_s1034" type="#_x0000_t32" style="position:absolute;left:194310;top:195691;width:68580;height:6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" strokeweight="2pt"/>
                </v:group>
              </v:group>
            </w:pict>
          </mc:Fallback>
        </mc:AlternateContent>
      </w:r>
    </w:p>
    <w:p w14:paraId="17CA20E9" w14:textId="77777777" w:rsidR="00571104" w:rsidRDefault="00571104" w:rsidP="00571104">
      <w:pPr>
        <w:pStyle w:val="Title"/>
        <w:rPr>
          <w:sz w:val="87"/>
          <w:szCs w:val="87"/>
        </w:rPr>
      </w:pPr>
    </w:p>
    <w:p w14:paraId="405D4D55" w14:textId="77777777" w:rsidR="00571104" w:rsidRDefault="00571104" w:rsidP="00571104">
      <w:pPr>
        <w:pStyle w:val="Title"/>
        <w:rPr>
          <w:rFonts w:ascii="Book Antiqua" w:eastAsia="Book Antiqua" w:hAnsi="Book Antiqua" w:cs="Book Antiqua"/>
          <w:sz w:val="87"/>
          <w:szCs w:val="87"/>
        </w:rPr>
      </w:pPr>
    </w:p>
    <w:p w14:paraId="566C82AE" w14:textId="644A9A53" w:rsidR="00571104" w:rsidRDefault="00600CB3" w:rsidP="00571104">
      <w:pPr>
        <w:pStyle w:val="Title"/>
        <w:rPr>
          <w:rFonts w:ascii="Book Antiqua" w:eastAsia="Book Antiqua" w:hAnsi="Book Antiqua" w:cs="Book Antiqua"/>
        </w:rPr>
      </w:pPr>
      <w:r>
        <w:rPr>
          <w:rFonts w:ascii="Book Antiqua" w:eastAsia="Book Antiqua" w:hAnsi="Book Antiqua" w:cs="Book Antiqua"/>
          <w:sz w:val="87"/>
          <w:szCs w:val="87"/>
        </w:rPr>
        <w:t xml:space="preserve">Policy </w:t>
      </w:r>
      <w:r w:rsidR="00571104">
        <w:rPr>
          <w:rFonts w:ascii="Book Antiqua" w:eastAsia="Book Antiqua" w:hAnsi="Book Antiqua" w:cs="Book Antiqua"/>
          <w:sz w:val="87"/>
          <w:szCs w:val="87"/>
        </w:rPr>
        <w:t>and Procedures Manual</w:t>
      </w:r>
    </w:p>
    <w:p w14:paraId="1BDE2E05" w14:textId="77777777" w:rsidR="00571104" w:rsidRDefault="00571104" w:rsidP="00571104">
      <w:pPr>
        <w:pBdr>
          <w:top w:val="nil"/>
          <w:left w:val="nil"/>
          <w:bottom w:val="nil"/>
          <w:right w:val="nil"/>
          <w:between w:val="nil"/>
        </w:pBdr>
        <w:ind w:left="720" w:hanging="360"/>
        <w:jc w:val="right"/>
        <w:rPr>
          <w:rFonts w:eastAsia="Arial" w:cs="Arial"/>
          <w:color w:val="000000"/>
          <w:sz w:val="18"/>
          <w:szCs w:val="18"/>
        </w:rPr>
      </w:pPr>
    </w:p>
    <w:p w14:paraId="3598435E" w14:textId="77777777" w:rsidR="00571104" w:rsidRDefault="00571104" w:rsidP="00571104"/>
    <w:p w14:paraId="2D5D46EA" w14:textId="77777777" w:rsidR="00571104" w:rsidRDefault="00571104" w:rsidP="00571104"/>
    <w:p w14:paraId="6E7649B5" w14:textId="77777777" w:rsidR="00571104" w:rsidRDefault="00571104" w:rsidP="00571104"/>
    <w:p w14:paraId="4AF6A8A1" w14:textId="77777777" w:rsidR="00571104" w:rsidRDefault="00571104" w:rsidP="00571104"/>
    <w:p w14:paraId="73AFF656" w14:textId="77777777" w:rsidR="00571104" w:rsidRDefault="00571104" w:rsidP="00571104"/>
    <w:p w14:paraId="408A36E1" w14:textId="77777777" w:rsidR="00571104" w:rsidRDefault="00571104" w:rsidP="00571104">
      <w:pPr>
        <w:jc w:val="center"/>
        <w:rPr>
          <w:rFonts w:ascii="Book Antiqua" w:eastAsia="Book Antiqua" w:hAnsi="Book Antiqua" w:cs="Book Antiqua"/>
          <w:b/>
          <w:sz w:val="40"/>
          <w:szCs w:val="40"/>
        </w:rPr>
      </w:pPr>
      <w:r>
        <w:rPr>
          <w:rFonts w:ascii="Book Antiqua" w:eastAsia="Book Antiqua" w:hAnsi="Book Antiqua" w:cs="Book Antiqua"/>
          <w:b/>
          <w:sz w:val="40"/>
          <w:szCs w:val="40"/>
        </w:rPr>
        <w:t>Iowa Weatherization Program</w:t>
      </w:r>
    </w:p>
    <w:p w14:paraId="11683679" w14:textId="77777777" w:rsidR="00571104" w:rsidRDefault="00571104" w:rsidP="00571104">
      <w:pPr>
        <w:jc w:val="center"/>
        <w:rPr>
          <w:rFonts w:ascii="Book Antiqua" w:eastAsia="Book Antiqua" w:hAnsi="Book Antiqua" w:cs="Book Antiqua"/>
          <w:b/>
          <w:sz w:val="40"/>
          <w:szCs w:val="40"/>
        </w:rPr>
      </w:pPr>
    </w:p>
    <w:p w14:paraId="65FE868A" w14:textId="77777777" w:rsidR="00571104" w:rsidRDefault="00571104" w:rsidP="00571104">
      <w:pPr>
        <w:jc w:val="center"/>
        <w:rPr>
          <w:rFonts w:ascii="Book Antiqua" w:eastAsia="Book Antiqua" w:hAnsi="Book Antiqua" w:cs="Book Antiqua"/>
          <w:b/>
          <w:sz w:val="40"/>
          <w:szCs w:val="40"/>
        </w:rPr>
      </w:pPr>
    </w:p>
    <w:p w14:paraId="707C3A04" w14:textId="77777777" w:rsidR="00571104" w:rsidRDefault="00571104" w:rsidP="00571104">
      <w:pPr>
        <w:jc w:val="center"/>
        <w:rPr>
          <w:rFonts w:ascii="Book Antiqua" w:eastAsia="Book Antiqua" w:hAnsi="Book Antiqua" w:cs="Book Antiqua"/>
          <w:b/>
          <w:sz w:val="40"/>
          <w:szCs w:val="40"/>
        </w:rPr>
      </w:pPr>
    </w:p>
    <w:p w14:paraId="68CA9C25" w14:textId="77777777" w:rsidR="00571104" w:rsidRDefault="00571104" w:rsidP="00571104">
      <w:pPr>
        <w:jc w:val="center"/>
        <w:rPr>
          <w:rFonts w:ascii="Book Antiqua" w:eastAsia="Book Antiqua" w:hAnsi="Book Antiqua" w:cs="Book Antiqua"/>
          <w:b/>
          <w:sz w:val="40"/>
          <w:szCs w:val="40"/>
        </w:rPr>
      </w:pPr>
    </w:p>
    <w:p w14:paraId="3FD51879" w14:textId="77777777" w:rsidR="00571104" w:rsidRDefault="00571104" w:rsidP="00571104">
      <w:pPr>
        <w:ind w:left="5760" w:firstLine="720"/>
        <w:sectPr w:rsidR="00571104">
          <w:footerReference w:type="default" r:id="rId11"/>
          <w:pgSz w:w="12240" w:h="15840"/>
          <w:pgMar w:top="1440" w:right="1800" w:bottom="1440" w:left="1800" w:header="720" w:footer="720" w:gutter="0"/>
          <w:pgNumType w:start="1"/>
          <w:cols w:space="720"/>
        </w:sectPr>
      </w:pPr>
      <w:r>
        <w:rPr>
          <w:noProof/>
          <w:sz w:val="24"/>
          <w:szCs w:val="24"/>
        </w:rPr>
        <w:drawing>
          <wp:inline distT="0" distB="0" distL="0" distR="0" wp14:anchorId="65CCE58B" wp14:editId="008F05C7">
            <wp:extent cx="2019300" cy="1609725"/>
            <wp:effectExtent l="0" t="0" r="0" b="0"/>
            <wp:docPr id="2025" name="image37.png"/>
            <wp:cNvGraphicFramePr/>
            <a:graphic xmlns:a="http://schemas.openxmlformats.org/drawingml/2006/main">
              <a:graphicData uri="http://schemas.openxmlformats.org/drawingml/2006/picture">
                <pic:pic xmlns:pic="http://schemas.openxmlformats.org/drawingml/2006/picture">
                  <pic:nvPicPr>
                    <pic:cNvPr id="0" name="image37.png"/>
                    <pic:cNvPicPr preferRelativeResize="0"/>
                  </pic:nvPicPr>
                  <pic:blipFill>
                    <a:blip r:embed="rId12"/>
                    <a:srcRect/>
                    <a:stretch>
                      <a:fillRect/>
                    </a:stretch>
                  </pic:blipFill>
                  <pic:spPr>
                    <a:xfrm>
                      <a:off x="0" y="0"/>
                      <a:ext cx="2019300" cy="1609725"/>
                    </a:xfrm>
                    <a:prstGeom prst="rect">
                      <a:avLst/>
                    </a:prstGeom>
                    <a:ln/>
                  </pic:spPr>
                </pic:pic>
              </a:graphicData>
            </a:graphic>
          </wp:inline>
        </w:drawing>
      </w:r>
      <w:r>
        <w:rPr>
          <w:noProof/>
        </w:rPr>
        <w:drawing>
          <wp:anchor distT="0" distB="0" distL="114300" distR="114300" simplePos="0" relativeHeight="251658241" behindDoc="0" locked="0" layoutInCell="1" hidden="0" allowOverlap="1" wp14:anchorId="09DD5593" wp14:editId="0B289750">
            <wp:simplePos x="0" y="0"/>
            <wp:positionH relativeFrom="column">
              <wp:posOffset>9329420</wp:posOffset>
            </wp:positionH>
            <wp:positionV relativeFrom="paragraph">
              <wp:posOffset>8052435</wp:posOffset>
            </wp:positionV>
            <wp:extent cx="1414780" cy="1091565"/>
            <wp:effectExtent l="0" t="0" r="0" b="0"/>
            <wp:wrapNone/>
            <wp:docPr id="2023" name="image29.png"/>
            <wp:cNvGraphicFramePr/>
            <a:graphic xmlns:a="http://schemas.openxmlformats.org/drawingml/2006/main">
              <a:graphicData uri="http://schemas.openxmlformats.org/drawingml/2006/picture">
                <pic:pic xmlns:pic="http://schemas.openxmlformats.org/drawingml/2006/picture">
                  <pic:nvPicPr>
                    <pic:cNvPr id="0" name="image29.png"/>
                    <pic:cNvPicPr preferRelativeResize="0"/>
                  </pic:nvPicPr>
                  <pic:blipFill>
                    <a:blip r:embed="rId13"/>
                    <a:srcRect/>
                    <a:stretch>
                      <a:fillRect/>
                    </a:stretch>
                  </pic:blipFill>
                  <pic:spPr>
                    <a:xfrm>
                      <a:off x="0" y="0"/>
                      <a:ext cx="1414780" cy="1091565"/>
                    </a:xfrm>
                    <a:prstGeom prst="rect">
                      <a:avLst/>
                    </a:prstGeom>
                    <a:ln/>
                  </pic:spPr>
                </pic:pic>
              </a:graphicData>
            </a:graphic>
          </wp:anchor>
        </w:drawing>
      </w:r>
      <w:r>
        <w:rPr>
          <w:noProof/>
        </w:rPr>
        <mc:AlternateContent>
          <mc:Choice Requires="wps">
            <w:drawing>
              <wp:anchor distT="0" distB="0" distL="114300" distR="114300" simplePos="0" relativeHeight="251658242" behindDoc="0" locked="0" layoutInCell="1" hidden="0" allowOverlap="1" wp14:anchorId="2F418BCD" wp14:editId="009D0E5B">
                <wp:simplePos x="0" y="0"/>
                <wp:positionH relativeFrom="column">
                  <wp:posOffset>635000</wp:posOffset>
                </wp:positionH>
                <wp:positionV relativeFrom="paragraph">
                  <wp:posOffset>368300</wp:posOffset>
                </wp:positionV>
                <wp:extent cx="3419475" cy="949960"/>
                <wp:effectExtent l="0" t="0" r="0" b="0"/>
                <wp:wrapNone/>
                <wp:docPr id="1982" name="Rectangle 1982"/>
                <wp:cNvGraphicFramePr/>
                <a:graphic xmlns:a="http://schemas.openxmlformats.org/drawingml/2006/main">
                  <a:graphicData uri="http://schemas.microsoft.com/office/word/2010/wordprocessingShape">
                    <wps:wsp>
                      <wps:cNvSpPr/>
                      <wps:spPr>
                        <a:xfrm>
                          <a:off x="3641025" y="3309783"/>
                          <a:ext cx="3409950" cy="940435"/>
                        </a:xfrm>
                        <a:prstGeom prst="rect">
                          <a:avLst/>
                        </a:prstGeom>
                        <a:noFill/>
                        <a:ln>
                          <a:noFill/>
                        </a:ln>
                      </wps:spPr>
                      <wps:txbx>
                        <w:txbxContent>
                          <w:p w14:paraId="24166361" w14:textId="77777777" w:rsidR="007A159C" w:rsidRDefault="007A159C" w:rsidP="00571104"/>
                        </w:txbxContent>
                      </wps:txbx>
                      <wps:bodyPr spcFirstLastPara="1" wrap="square" lIns="91425" tIns="45700" rIns="91425" bIns="45700" anchor="t" anchorCtr="0">
                        <a:noAutofit/>
                      </wps:bodyPr>
                    </wps:wsp>
                  </a:graphicData>
                </a:graphic>
              </wp:anchor>
            </w:drawing>
          </mc:Choice>
          <mc:Fallback>
            <w:pict>
              <v:rect w14:anchorId="2F418BCD" id="Rectangle 1982" o:spid="_x0000_s1035" style="position:absolute;left:0;text-align:left;margin-left:50pt;margin-top:29pt;width:269.25pt;height:74.8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" filled="f" stroked="f">
                <v:textbox inset="2.53958mm,1.2694mm,2.53958mm,1.2694mm">
                  <w:txbxContent>
                    <w:p w14:paraId="24166361" w14:textId="77777777" w:rsidR="007A159C" w:rsidRDefault="007A159C" w:rsidP="00571104"/>
                  </w:txbxContent>
                </v:textbox>
              </v:rect>
            </w:pict>
          </mc:Fallback>
        </mc:AlternateContent>
      </w:r>
      <w:r>
        <w:rPr>
          <w:noProof/>
        </w:rPr>
        <mc:AlternateContent>
          <mc:Choice Requires="wpg">
            <w:drawing>
              <wp:anchor distT="0" distB="0" distL="114300" distR="114300" simplePos="0" relativeHeight="251658243" behindDoc="0" locked="0" layoutInCell="1" hidden="0" allowOverlap="1" wp14:anchorId="243C70D8" wp14:editId="3DC1DE02">
                <wp:simplePos x="0" y="0"/>
                <wp:positionH relativeFrom="column">
                  <wp:posOffset>9220200</wp:posOffset>
                </wp:positionH>
                <wp:positionV relativeFrom="paragraph">
                  <wp:posOffset>7924800</wp:posOffset>
                </wp:positionV>
                <wp:extent cx="1981200" cy="1524000"/>
                <wp:effectExtent l="0" t="0" r="0" b="0"/>
                <wp:wrapNone/>
                <wp:docPr id="59" name="Group 59"/>
                <wp:cNvGraphicFramePr/>
                <a:graphic xmlns:a="http://schemas.openxmlformats.org/drawingml/2006/main">
                  <a:graphicData uri="http://schemas.microsoft.com/office/word/2010/wordprocessingGroup">
                    <wpg:wgp>
                      <wpg:cNvGrpSpPr/>
                      <wpg:grpSpPr>
                        <a:xfrm>
                          <a:off x="0" y="0"/>
                          <a:ext cx="1981200" cy="1524000"/>
                          <a:chOff x="4355400" y="3018000"/>
                          <a:chExt cx="1981200" cy="1524000"/>
                        </a:xfrm>
                      </wpg:grpSpPr>
                      <wpg:grpSp>
                        <wpg:cNvPr id="60" name="Group 60"/>
                        <wpg:cNvGrpSpPr/>
                        <wpg:grpSpPr>
                          <a:xfrm>
                            <a:off x="4355400" y="3018000"/>
                            <a:ext cx="1981200" cy="1524000"/>
                            <a:chOff x="24307800" y="25761695"/>
                            <a:chExt cx="1981200" cy="1524000"/>
                          </a:xfrm>
                        </wpg:grpSpPr>
                        <wps:wsp>
                          <wps:cNvPr id="61" name="Rectangle 61"/>
                          <wps:cNvSpPr/>
                          <wps:spPr>
                            <a:xfrm>
                              <a:off x="24307800" y="25761695"/>
                              <a:ext cx="1981200" cy="1524000"/>
                            </a:xfrm>
                            <a:prstGeom prst="rect">
                              <a:avLst/>
                            </a:prstGeom>
                            <a:noFill/>
                            <a:ln>
                              <a:noFill/>
                            </a:ln>
                          </wps:spPr>
                          <wps:txbx>
                            <w:txbxContent>
                              <w:p w14:paraId="38F8E125" w14:textId="77777777" w:rsidR="007A159C" w:rsidRDefault="007A159C" w:rsidP="00571104"/>
                            </w:txbxContent>
                          </wps:txbx>
                          <wps:bodyPr spcFirstLastPara="1" wrap="square" lIns="91425" tIns="91425" rIns="91425" bIns="91425" anchor="ctr" anchorCtr="0">
                            <a:noAutofit/>
                          </wps:bodyPr>
                        </wps:wsp>
                        <wps:wsp>
                          <wps:cNvPr id="62" name="Straight Arrow Connector 62"/>
                          <wps:cNvCnPr/>
                          <wps:spPr>
                            <a:xfrm flipH="1">
                              <a:off x="26039354" y="25761695"/>
                              <a:ext cx="5" cy="1524000"/>
                            </a:xfrm>
                            <a:prstGeom prst="straightConnector1">
                              <a:avLst/>
                            </a:prstGeom>
                            <a:noFill/>
                            <a:ln w="76200" cap="flat" cmpd="sng">
                              <a:solidFill>
                                <a:srgbClr val="000000"/>
                              </a:solidFill>
                              <a:prstDash val="solid"/>
                              <a:round/>
                              <a:headEnd type="none" w="med" len="med"/>
                              <a:tailEnd type="none" w="med" len="med"/>
                            </a:ln>
                          </wps:spPr>
                          <wps:bodyPr/>
                        </wps:wsp>
                        <wps:wsp>
                          <wps:cNvPr id="63" name="Straight Arrow Connector 63"/>
                          <wps:cNvCnPr/>
                          <wps:spPr>
                            <a:xfrm flipH="1">
                              <a:off x="24307800" y="27101800"/>
                              <a:ext cx="1981200" cy="939"/>
                            </a:xfrm>
                            <a:prstGeom prst="straightConnector1">
                              <a:avLst/>
                            </a:prstGeom>
                            <a:noFill/>
                            <a:ln w="25400" cap="flat" cmpd="sng">
                              <a:solidFill>
                                <a:srgbClr val="000000"/>
                              </a:solidFill>
                              <a:prstDash val="solid"/>
                              <a:round/>
                              <a:headEnd type="none" w="med" len="med"/>
                              <a:tailEnd type="none" w="med" len="med"/>
                            </a:ln>
                          </wps:spPr>
                          <wps:bodyPr/>
                        </wps:wsp>
                      </wpg:grpSp>
                    </wpg:wgp>
                  </a:graphicData>
                </a:graphic>
              </wp:anchor>
            </w:drawing>
          </mc:Choice>
          <mc:Fallback>
            <w:pict>
              <v:group w14:anchorId="243C70D8" id="Group 59" o:spid="_x0000_s1036" style="position:absolute;left:0;text-align:left;margin-left:726pt;margin-top:624pt;width:156pt;height:120pt;z-index:251658243" coordorigin="43554,30180" coordsize="19812,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">
                <v:group id="Group 60" o:spid="_x0000_s1037" style="position:absolute;left:43554;top:30180;width:19812;height:15240" coordorigin="243078,257616" coordsize="1981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8" style="position:absolute;left:243078;top:257616;width:19812;height:15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" filled="f" stroked="f">
                    <v:textbox inset="2.53958mm,2.53958mm,2.53958mm,2.53958mm">
                      <w:txbxContent>
                        <w:p w14:paraId="38F8E125" w14:textId="77777777" w:rsidR="007A159C" w:rsidRDefault="007A159C" w:rsidP="00571104"/>
                      </w:txbxContent>
                    </v:textbox>
                  </v:rect>
                  <v:shape id="Straight Arrow Connector 62" o:spid="_x0000_s1039" type="#_x0000_t32" style="position:absolute;left:260393;top:257616;width:0;height:1524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" strokeweight="6pt"/>
                  <v:shape id="Straight Arrow Connector 63" o:spid="_x0000_s1040" type="#_x0000_t32" style="position:absolute;left:243078;top:271018;width:19812;height: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" strokeweight="2pt"/>
                </v:group>
              </v:group>
            </w:pict>
          </mc:Fallback>
        </mc:AlternateContent>
      </w:r>
    </w:p>
    <w:p w14:paraId="74F5A228" w14:textId="246EC4D2" w:rsidR="00571104" w:rsidRDefault="00571104" w:rsidP="00571104">
      <w:pPr>
        <w:jc w:val="center"/>
      </w:pPr>
    </w:p>
    <w:p w14:paraId="488166A8" w14:textId="274C27FB" w:rsidR="00571104" w:rsidRDefault="00571104" w:rsidP="00571104">
      <w:pPr>
        <w:jc w:val="center"/>
      </w:pPr>
    </w:p>
    <w:p w14:paraId="2FA67FB5" w14:textId="77777777" w:rsidR="00571104" w:rsidRDefault="00571104" w:rsidP="00571104">
      <w:pPr>
        <w:jc w:val="center"/>
      </w:pPr>
    </w:p>
    <w:p w14:paraId="4BAFD345" w14:textId="77777777" w:rsidR="00571104" w:rsidRDefault="00571104" w:rsidP="00571104">
      <w:pPr>
        <w:jc w:val="center"/>
      </w:pPr>
    </w:p>
    <w:p w14:paraId="0F21F357" w14:textId="77777777" w:rsidR="00571104" w:rsidRDefault="00571104" w:rsidP="00571104">
      <w:pPr>
        <w:jc w:val="center"/>
      </w:pPr>
    </w:p>
    <w:p w14:paraId="06C27192" w14:textId="77777777" w:rsidR="00571104" w:rsidRDefault="00571104" w:rsidP="00571104">
      <w:pPr>
        <w:jc w:val="center"/>
      </w:pPr>
    </w:p>
    <w:p w14:paraId="4184105C" w14:textId="77777777" w:rsidR="00571104" w:rsidRDefault="00571104" w:rsidP="00571104">
      <w:pPr>
        <w:jc w:val="center"/>
      </w:pPr>
    </w:p>
    <w:p w14:paraId="4A930AB3" w14:textId="77777777" w:rsidR="00571104" w:rsidRDefault="00571104" w:rsidP="00571104">
      <w:pPr>
        <w:jc w:val="center"/>
      </w:pPr>
    </w:p>
    <w:p w14:paraId="6CC3D108" w14:textId="77777777" w:rsidR="00571104" w:rsidRDefault="00571104" w:rsidP="00571104">
      <w:pPr>
        <w:jc w:val="center"/>
      </w:pPr>
    </w:p>
    <w:p w14:paraId="6BE3FD06" w14:textId="77777777" w:rsidR="00571104" w:rsidRDefault="00571104" w:rsidP="00571104">
      <w:pPr>
        <w:jc w:val="center"/>
      </w:pPr>
    </w:p>
    <w:p w14:paraId="5548C7DF" w14:textId="77777777" w:rsidR="00571104" w:rsidRDefault="00571104" w:rsidP="00571104">
      <w:pPr>
        <w:jc w:val="center"/>
      </w:pPr>
    </w:p>
    <w:p w14:paraId="03B32968" w14:textId="77777777" w:rsidR="00571104" w:rsidRDefault="00571104" w:rsidP="00571104">
      <w:pPr>
        <w:jc w:val="center"/>
      </w:pPr>
    </w:p>
    <w:p w14:paraId="68F004FE" w14:textId="77777777" w:rsidR="00571104" w:rsidRDefault="00571104" w:rsidP="00571104">
      <w:pPr>
        <w:jc w:val="center"/>
      </w:pPr>
    </w:p>
    <w:p w14:paraId="64BFA260" w14:textId="0B481F93" w:rsidR="00571104" w:rsidRPr="00571104" w:rsidRDefault="00571104" w:rsidP="00571104">
      <w:pPr>
        <w:jc w:val="center"/>
      </w:pPr>
      <w:r w:rsidRPr="00571104">
        <w:t>Page intentionally blank</w:t>
      </w:r>
    </w:p>
    <w:p w14:paraId="73558D05" w14:textId="77777777" w:rsidR="00571104" w:rsidRDefault="00571104" w:rsidP="00571104">
      <w:pPr>
        <w:jc w:val="center"/>
      </w:pPr>
      <w:r>
        <w:br w:type="page"/>
      </w:r>
    </w:p>
    <w:p w14:paraId="68D2D9E7" w14:textId="26C51F7C" w:rsidR="002C737B" w:rsidRDefault="002C737B" w:rsidP="002C737B">
      <w:pPr>
        <w:jc w:val="center"/>
        <w:outlineLvl w:val="0"/>
        <w:rPr>
          <w:b/>
        </w:rPr>
      </w:pPr>
      <w:bookmarkStart w:id="9" w:name="_Toc204099930"/>
      <w:r>
        <w:rPr>
          <w:b/>
          <w:sz w:val="24"/>
        </w:rPr>
        <w:lastRenderedPageBreak/>
        <w:t>TABLE OF CONTENTS</w:t>
      </w:r>
      <w:bookmarkEnd w:id="0"/>
      <w:bookmarkEnd w:id="1"/>
      <w:bookmarkEnd w:id="2"/>
      <w:bookmarkEnd w:id="3"/>
      <w:bookmarkEnd w:id="4"/>
      <w:bookmarkEnd w:id="5"/>
      <w:bookmarkEnd w:id="9"/>
    </w:p>
    <w:p w14:paraId="4529C5E9" w14:textId="03D7C957" w:rsidR="00F255EB" w:rsidRDefault="003C570A">
      <w:pPr>
        <w:pStyle w:val="TOC1"/>
        <w:rPr>
          <w:rFonts w:asciiTheme="minorHAnsi" w:eastAsiaTheme="minorEastAsia" w:hAnsiTheme="minorHAnsi" w:cstheme="minorBidi"/>
          <w:b w:val="0"/>
          <w:kern w:val="2"/>
          <w:sz w:val="24"/>
          <w:szCs w:val="24"/>
          <w14:ligatures w14:val="standardContextual"/>
        </w:rPr>
      </w:pPr>
      <w:r>
        <w:rPr>
          <w:b w:val="0"/>
        </w:rPr>
        <w:fldChar w:fldCharType="begin"/>
      </w:r>
      <w:r>
        <w:rPr>
          <w:b w:val="0"/>
        </w:rPr>
        <w:instrText xml:space="preserve"> TOC \o "1-4" \h \z \u </w:instrText>
      </w:r>
      <w:r>
        <w:rPr>
          <w:b w:val="0"/>
        </w:rPr>
        <w:fldChar w:fldCharType="separate"/>
      </w:r>
      <w:hyperlink w:anchor="_Toc204099930" w:history="1">
        <w:r w:rsidR="00F255EB" w:rsidRPr="00C34322">
          <w:rPr>
            <w:rStyle w:val="Hyperlink"/>
          </w:rPr>
          <w:t>TABLE OF CONTENTS</w:t>
        </w:r>
        <w:r w:rsidR="00F255EB">
          <w:rPr>
            <w:webHidden/>
          </w:rPr>
          <w:tab/>
        </w:r>
        <w:r w:rsidR="00F255EB">
          <w:rPr>
            <w:webHidden/>
          </w:rPr>
          <w:fldChar w:fldCharType="begin"/>
        </w:r>
        <w:r w:rsidR="00F255EB">
          <w:rPr>
            <w:webHidden/>
          </w:rPr>
          <w:instrText xml:space="preserve"> PAGEREF _Toc204099930 \h </w:instrText>
        </w:r>
        <w:r w:rsidR="00F255EB">
          <w:rPr>
            <w:webHidden/>
          </w:rPr>
        </w:r>
        <w:r w:rsidR="00F255EB">
          <w:rPr>
            <w:webHidden/>
          </w:rPr>
          <w:fldChar w:fldCharType="separate"/>
        </w:r>
        <w:r w:rsidR="00F255EB">
          <w:rPr>
            <w:webHidden/>
          </w:rPr>
          <w:t>2</w:t>
        </w:r>
        <w:r w:rsidR="00F255EB">
          <w:rPr>
            <w:webHidden/>
          </w:rPr>
          <w:fldChar w:fldCharType="end"/>
        </w:r>
      </w:hyperlink>
    </w:p>
    <w:p w14:paraId="6E9A485E" w14:textId="3D71B18C" w:rsidR="00F255EB" w:rsidRDefault="00F255EB">
      <w:pPr>
        <w:pStyle w:val="TOC1"/>
        <w:rPr>
          <w:rFonts w:asciiTheme="minorHAnsi" w:eastAsiaTheme="minorEastAsia" w:hAnsiTheme="minorHAnsi" w:cstheme="minorBidi"/>
          <w:b w:val="0"/>
          <w:kern w:val="2"/>
          <w:sz w:val="24"/>
          <w:szCs w:val="24"/>
          <w14:ligatures w14:val="standardContextual"/>
        </w:rPr>
      </w:pPr>
      <w:hyperlink w:anchor="_Toc204099931" w:history="1">
        <w:r w:rsidRPr="00C34322">
          <w:rPr>
            <w:rStyle w:val="Hyperlink"/>
          </w:rPr>
          <w:t>1.00</w:t>
        </w:r>
        <w:r>
          <w:rPr>
            <w:rFonts w:asciiTheme="minorHAnsi" w:eastAsiaTheme="minorEastAsia" w:hAnsiTheme="minorHAnsi" w:cstheme="minorBidi"/>
            <w:b w:val="0"/>
            <w:kern w:val="2"/>
            <w:sz w:val="24"/>
            <w:szCs w:val="24"/>
            <w14:ligatures w14:val="standardContextual"/>
          </w:rPr>
          <w:tab/>
        </w:r>
        <w:r w:rsidRPr="00C34322">
          <w:rPr>
            <w:rStyle w:val="Hyperlink"/>
          </w:rPr>
          <w:t>PROGRAM OVERVIEW</w:t>
        </w:r>
        <w:r>
          <w:rPr>
            <w:webHidden/>
          </w:rPr>
          <w:tab/>
        </w:r>
        <w:r>
          <w:rPr>
            <w:webHidden/>
          </w:rPr>
          <w:fldChar w:fldCharType="begin"/>
        </w:r>
        <w:r>
          <w:rPr>
            <w:webHidden/>
          </w:rPr>
          <w:instrText xml:space="preserve"> PAGEREF _Toc204099931 \h </w:instrText>
        </w:r>
        <w:r>
          <w:rPr>
            <w:webHidden/>
          </w:rPr>
        </w:r>
        <w:r>
          <w:rPr>
            <w:webHidden/>
          </w:rPr>
          <w:fldChar w:fldCharType="separate"/>
        </w:r>
        <w:r>
          <w:rPr>
            <w:webHidden/>
          </w:rPr>
          <w:t>1</w:t>
        </w:r>
        <w:r>
          <w:rPr>
            <w:webHidden/>
          </w:rPr>
          <w:fldChar w:fldCharType="end"/>
        </w:r>
      </w:hyperlink>
    </w:p>
    <w:p w14:paraId="2FD73E5A" w14:textId="13261A4F" w:rsidR="00F255EB" w:rsidRDefault="00F255EB">
      <w:pPr>
        <w:pStyle w:val="TOC2"/>
        <w:rPr>
          <w:rFonts w:asciiTheme="minorHAnsi" w:eastAsiaTheme="minorEastAsia" w:hAnsiTheme="minorHAnsi" w:cstheme="minorBidi"/>
          <w:kern w:val="2"/>
          <w:sz w:val="24"/>
          <w:szCs w:val="24"/>
          <w14:ligatures w14:val="standardContextual"/>
        </w:rPr>
      </w:pPr>
      <w:hyperlink w:anchor="_Toc204099932" w:history="1">
        <w:r w:rsidRPr="00C34322">
          <w:rPr>
            <w:rStyle w:val="Hyperlink"/>
          </w:rPr>
          <w:t>1.10</w:t>
        </w:r>
        <w:r>
          <w:rPr>
            <w:rFonts w:asciiTheme="minorHAnsi" w:eastAsiaTheme="minorEastAsia" w:hAnsiTheme="minorHAnsi" w:cstheme="minorBidi"/>
            <w:kern w:val="2"/>
            <w:sz w:val="24"/>
            <w:szCs w:val="24"/>
            <w14:ligatures w14:val="standardContextual"/>
          </w:rPr>
          <w:tab/>
        </w:r>
        <w:r w:rsidRPr="00C34322">
          <w:rPr>
            <w:rStyle w:val="Hyperlink"/>
          </w:rPr>
          <w:t>BACKGROUND</w:t>
        </w:r>
        <w:r>
          <w:rPr>
            <w:webHidden/>
          </w:rPr>
          <w:tab/>
        </w:r>
        <w:r>
          <w:rPr>
            <w:webHidden/>
          </w:rPr>
          <w:fldChar w:fldCharType="begin"/>
        </w:r>
        <w:r>
          <w:rPr>
            <w:webHidden/>
          </w:rPr>
          <w:instrText xml:space="preserve"> PAGEREF _Toc204099932 \h </w:instrText>
        </w:r>
        <w:r>
          <w:rPr>
            <w:webHidden/>
          </w:rPr>
        </w:r>
        <w:r>
          <w:rPr>
            <w:webHidden/>
          </w:rPr>
          <w:fldChar w:fldCharType="separate"/>
        </w:r>
        <w:r>
          <w:rPr>
            <w:webHidden/>
          </w:rPr>
          <w:t>1</w:t>
        </w:r>
        <w:r>
          <w:rPr>
            <w:webHidden/>
          </w:rPr>
          <w:fldChar w:fldCharType="end"/>
        </w:r>
      </w:hyperlink>
    </w:p>
    <w:p w14:paraId="6F7FD471" w14:textId="5C4B249D" w:rsidR="00F255EB" w:rsidRDefault="00F255EB">
      <w:pPr>
        <w:pStyle w:val="TOC2"/>
        <w:rPr>
          <w:rFonts w:asciiTheme="minorHAnsi" w:eastAsiaTheme="minorEastAsia" w:hAnsiTheme="minorHAnsi" w:cstheme="minorBidi"/>
          <w:kern w:val="2"/>
          <w:sz w:val="24"/>
          <w:szCs w:val="24"/>
          <w14:ligatures w14:val="standardContextual"/>
        </w:rPr>
      </w:pPr>
      <w:hyperlink w:anchor="_Toc204099933" w:history="1">
        <w:r w:rsidRPr="00C34322">
          <w:rPr>
            <w:rStyle w:val="Hyperlink"/>
          </w:rPr>
          <w:t>1.20</w:t>
        </w:r>
        <w:r>
          <w:rPr>
            <w:rFonts w:asciiTheme="minorHAnsi" w:eastAsiaTheme="minorEastAsia" w:hAnsiTheme="minorHAnsi" w:cstheme="minorBidi"/>
            <w:kern w:val="2"/>
            <w:sz w:val="24"/>
            <w:szCs w:val="24"/>
            <w14:ligatures w14:val="standardContextual"/>
          </w:rPr>
          <w:tab/>
        </w:r>
        <w:r w:rsidRPr="00C34322">
          <w:rPr>
            <w:rStyle w:val="Hyperlink"/>
          </w:rPr>
          <w:t>PURPOSE AND MISSION</w:t>
        </w:r>
        <w:r>
          <w:rPr>
            <w:webHidden/>
          </w:rPr>
          <w:tab/>
        </w:r>
        <w:r>
          <w:rPr>
            <w:webHidden/>
          </w:rPr>
          <w:fldChar w:fldCharType="begin"/>
        </w:r>
        <w:r>
          <w:rPr>
            <w:webHidden/>
          </w:rPr>
          <w:instrText xml:space="preserve"> PAGEREF _Toc204099933 \h </w:instrText>
        </w:r>
        <w:r>
          <w:rPr>
            <w:webHidden/>
          </w:rPr>
        </w:r>
        <w:r>
          <w:rPr>
            <w:webHidden/>
          </w:rPr>
          <w:fldChar w:fldCharType="separate"/>
        </w:r>
        <w:r>
          <w:rPr>
            <w:webHidden/>
          </w:rPr>
          <w:t>1</w:t>
        </w:r>
        <w:r>
          <w:rPr>
            <w:webHidden/>
          </w:rPr>
          <w:fldChar w:fldCharType="end"/>
        </w:r>
      </w:hyperlink>
    </w:p>
    <w:p w14:paraId="1605D369" w14:textId="06C270BD" w:rsidR="00F255EB" w:rsidRDefault="00F255EB">
      <w:pPr>
        <w:pStyle w:val="TOC2"/>
        <w:rPr>
          <w:rFonts w:asciiTheme="minorHAnsi" w:eastAsiaTheme="minorEastAsia" w:hAnsiTheme="minorHAnsi" w:cstheme="minorBidi"/>
          <w:kern w:val="2"/>
          <w:sz w:val="24"/>
          <w:szCs w:val="24"/>
          <w14:ligatures w14:val="standardContextual"/>
        </w:rPr>
      </w:pPr>
      <w:hyperlink w:anchor="_Toc204099934" w:history="1">
        <w:r w:rsidRPr="00C34322">
          <w:rPr>
            <w:rStyle w:val="Hyperlink"/>
          </w:rPr>
          <w:t>1.30</w:t>
        </w:r>
        <w:r>
          <w:rPr>
            <w:rFonts w:asciiTheme="minorHAnsi" w:eastAsiaTheme="minorEastAsia" w:hAnsiTheme="minorHAnsi" w:cstheme="minorBidi"/>
            <w:kern w:val="2"/>
            <w:sz w:val="24"/>
            <w:szCs w:val="24"/>
            <w14:ligatures w14:val="standardContextual"/>
          </w:rPr>
          <w:tab/>
        </w:r>
        <w:r w:rsidRPr="00C34322">
          <w:rPr>
            <w:rStyle w:val="Hyperlink"/>
          </w:rPr>
          <w:t>SERVICES</w:t>
        </w:r>
        <w:r>
          <w:rPr>
            <w:webHidden/>
          </w:rPr>
          <w:tab/>
        </w:r>
        <w:r>
          <w:rPr>
            <w:webHidden/>
          </w:rPr>
          <w:fldChar w:fldCharType="begin"/>
        </w:r>
        <w:r>
          <w:rPr>
            <w:webHidden/>
          </w:rPr>
          <w:instrText xml:space="preserve"> PAGEREF _Toc204099934 \h </w:instrText>
        </w:r>
        <w:r>
          <w:rPr>
            <w:webHidden/>
          </w:rPr>
        </w:r>
        <w:r>
          <w:rPr>
            <w:webHidden/>
          </w:rPr>
          <w:fldChar w:fldCharType="separate"/>
        </w:r>
        <w:r>
          <w:rPr>
            <w:webHidden/>
          </w:rPr>
          <w:t>1</w:t>
        </w:r>
        <w:r>
          <w:rPr>
            <w:webHidden/>
          </w:rPr>
          <w:fldChar w:fldCharType="end"/>
        </w:r>
      </w:hyperlink>
    </w:p>
    <w:p w14:paraId="788C2D65" w14:textId="3FFD0862" w:rsidR="00F255EB" w:rsidRDefault="00F255EB">
      <w:pPr>
        <w:pStyle w:val="TOC2"/>
        <w:rPr>
          <w:rFonts w:asciiTheme="minorHAnsi" w:eastAsiaTheme="minorEastAsia" w:hAnsiTheme="minorHAnsi" w:cstheme="minorBidi"/>
          <w:kern w:val="2"/>
          <w:sz w:val="24"/>
          <w:szCs w:val="24"/>
          <w14:ligatures w14:val="standardContextual"/>
        </w:rPr>
      </w:pPr>
      <w:hyperlink w:anchor="_Toc204099935" w:history="1">
        <w:r w:rsidRPr="00C34322">
          <w:rPr>
            <w:rStyle w:val="Hyperlink"/>
          </w:rPr>
          <w:t>1.40</w:t>
        </w:r>
        <w:r>
          <w:rPr>
            <w:rFonts w:asciiTheme="minorHAnsi" w:eastAsiaTheme="minorEastAsia" w:hAnsiTheme="minorHAnsi" w:cstheme="minorBidi"/>
            <w:kern w:val="2"/>
            <w:sz w:val="24"/>
            <w:szCs w:val="24"/>
            <w14:ligatures w14:val="standardContextual"/>
          </w:rPr>
          <w:tab/>
        </w:r>
        <w:r w:rsidRPr="00C34322">
          <w:rPr>
            <w:rStyle w:val="Hyperlink"/>
          </w:rPr>
          <w:t>ELIGIBILITY AND CUSTOMER CHARACTERISTICS</w:t>
        </w:r>
        <w:r>
          <w:rPr>
            <w:webHidden/>
          </w:rPr>
          <w:tab/>
        </w:r>
        <w:r>
          <w:rPr>
            <w:webHidden/>
          </w:rPr>
          <w:fldChar w:fldCharType="begin"/>
        </w:r>
        <w:r>
          <w:rPr>
            <w:webHidden/>
          </w:rPr>
          <w:instrText xml:space="preserve"> PAGEREF _Toc204099935 \h </w:instrText>
        </w:r>
        <w:r>
          <w:rPr>
            <w:webHidden/>
          </w:rPr>
        </w:r>
        <w:r>
          <w:rPr>
            <w:webHidden/>
          </w:rPr>
          <w:fldChar w:fldCharType="separate"/>
        </w:r>
        <w:r>
          <w:rPr>
            <w:webHidden/>
          </w:rPr>
          <w:t>1</w:t>
        </w:r>
        <w:r>
          <w:rPr>
            <w:webHidden/>
          </w:rPr>
          <w:fldChar w:fldCharType="end"/>
        </w:r>
      </w:hyperlink>
    </w:p>
    <w:p w14:paraId="34B67C1F" w14:textId="6A6DAE79" w:rsidR="00F255EB" w:rsidRDefault="00F255EB">
      <w:pPr>
        <w:pStyle w:val="TOC2"/>
        <w:rPr>
          <w:rFonts w:asciiTheme="minorHAnsi" w:eastAsiaTheme="minorEastAsia" w:hAnsiTheme="minorHAnsi" w:cstheme="minorBidi"/>
          <w:kern w:val="2"/>
          <w:sz w:val="24"/>
          <w:szCs w:val="24"/>
          <w14:ligatures w14:val="standardContextual"/>
        </w:rPr>
      </w:pPr>
      <w:hyperlink w:anchor="_Toc204099936" w:history="1">
        <w:r w:rsidRPr="00C34322">
          <w:rPr>
            <w:rStyle w:val="Hyperlink"/>
          </w:rPr>
          <w:t>1.50</w:t>
        </w:r>
        <w:r>
          <w:rPr>
            <w:rFonts w:asciiTheme="minorHAnsi" w:eastAsiaTheme="minorEastAsia" w:hAnsiTheme="minorHAnsi" w:cstheme="minorBidi"/>
            <w:kern w:val="2"/>
            <w:sz w:val="24"/>
            <w:szCs w:val="24"/>
            <w14:ligatures w14:val="standardContextual"/>
          </w:rPr>
          <w:tab/>
        </w:r>
        <w:r w:rsidRPr="00C34322">
          <w:rPr>
            <w:rStyle w:val="Hyperlink"/>
          </w:rPr>
          <w:t>FUNDING</w:t>
        </w:r>
        <w:r>
          <w:rPr>
            <w:webHidden/>
          </w:rPr>
          <w:tab/>
        </w:r>
        <w:r>
          <w:rPr>
            <w:webHidden/>
          </w:rPr>
          <w:fldChar w:fldCharType="begin"/>
        </w:r>
        <w:r>
          <w:rPr>
            <w:webHidden/>
          </w:rPr>
          <w:instrText xml:space="preserve"> PAGEREF _Toc204099936 \h </w:instrText>
        </w:r>
        <w:r>
          <w:rPr>
            <w:webHidden/>
          </w:rPr>
        </w:r>
        <w:r>
          <w:rPr>
            <w:webHidden/>
          </w:rPr>
          <w:fldChar w:fldCharType="separate"/>
        </w:r>
        <w:r>
          <w:rPr>
            <w:webHidden/>
          </w:rPr>
          <w:t>2</w:t>
        </w:r>
        <w:r>
          <w:rPr>
            <w:webHidden/>
          </w:rPr>
          <w:fldChar w:fldCharType="end"/>
        </w:r>
      </w:hyperlink>
    </w:p>
    <w:p w14:paraId="57C471A0" w14:textId="38BC5364" w:rsidR="00F255EB" w:rsidRDefault="00F255EB">
      <w:pPr>
        <w:pStyle w:val="TOC2"/>
        <w:rPr>
          <w:rFonts w:asciiTheme="minorHAnsi" w:eastAsiaTheme="minorEastAsia" w:hAnsiTheme="minorHAnsi" w:cstheme="minorBidi"/>
          <w:kern w:val="2"/>
          <w:sz w:val="24"/>
          <w:szCs w:val="24"/>
          <w14:ligatures w14:val="standardContextual"/>
        </w:rPr>
      </w:pPr>
      <w:hyperlink w:anchor="_Toc204099937" w:history="1">
        <w:r w:rsidRPr="00C34322">
          <w:rPr>
            <w:rStyle w:val="Hyperlink"/>
          </w:rPr>
          <w:t>1.60</w:t>
        </w:r>
        <w:r>
          <w:rPr>
            <w:rFonts w:asciiTheme="minorHAnsi" w:eastAsiaTheme="minorEastAsia" w:hAnsiTheme="minorHAnsi" w:cstheme="minorBidi"/>
            <w:kern w:val="2"/>
            <w:sz w:val="24"/>
            <w:szCs w:val="24"/>
            <w14:ligatures w14:val="standardContextual"/>
          </w:rPr>
          <w:tab/>
        </w:r>
        <w:r w:rsidRPr="00C34322">
          <w:rPr>
            <w:rStyle w:val="Hyperlink"/>
          </w:rPr>
          <w:t>PROGRAM BENEFITS</w:t>
        </w:r>
        <w:r>
          <w:rPr>
            <w:webHidden/>
          </w:rPr>
          <w:tab/>
        </w:r>
        <w:r>
          <w:rPr>
            <w:webHidden/>
          </w:rPr>
          <w:fldChar w:fldCharType="begin"/>
        </w:r>
        <w:r>
          <w:rPr>
            <w:webHidden/>
          </w:rPr>
          <w:instrText xml:space="preserve"> PAGEREF _Toc204099937 \h </w:instrText>
        </w:r>
        <w:r>
          <w:rPr>
            <w:webHidden/>
          </w:rPr>
        </w:r>
        <w:r>
          <w:rPr>
            <w:webHidden/>
          </w:rPr>
          <w:fldChar w:fldCharType="separate"/>
        </w:r>
        <w:r>
          <w:rPr>
            <w:webHidden/>
          </w:rPr>
          <w:t>2</w:t>
        </w:r>
        <w:r>
          <w:rPr>
            <w:webHidden/>
          </w:rPr>
          <w:fldChar w:fldCharType="end"/>
        </w:r>
      </w:hyperlink>
    </w:p>
    <w:p w14:paraId="2647E217" w14:textId="49020003" w:rsidR="00F255EB" w:rsidRDefault="00F255EB">
      <w:pPr>
        <w:pStyle w:val="TOC3"/>
        <w:rPr>
          <w:rFonts w:asciiTheme="minorHAnsi" w:eastAsiaTheme="minorEastAsia" w:hAnsiTheme="minorHAnsi" w:cstheme="minorBidi"/>
          <w:kern w:val="2"/>
          <w:sz w:val="24"/>
          <w:szCs w:val="24"/>
          <w14:ligatures w14:val="standardContextual"/>
        </w:rPr>
      </w:pPr>
      <w:hyperlink w:anchor="_Toc204099938" w:history="1">
        <w:r w:rsidRPr="00C34322">
          <w:rPr>
            <w:rStyle w:val="Hyperlink"/>
          </w:rPr>
          <w:t>1.61</w:t>
        </w:r>
        <w:r>
          <w:rPr>
            <w:rFonts w:asciiTheme="minorHAnsi" w:eastAsiaTheme="minorEastAsia" w:hAnsiTheme="minorHAnsi" w:cstheme="minorBidi"/>
            <w:kern w:val="2"/>
            <w:sz w:val="24"/>
            <w:szCs w:val="24"/>
            <w14:ligatures w14:val="standardContextual"/>
          </w:rPr>
          <w:tab/>
        </w:r>
        <w:r w:rsidRPr="00C34322">
          <w:rPr>
            <w:rStyle w:val="Hyperlink"/>
          </w:rPr>
          <w:t>Energy Savings</w:t>
        </w:r>
        <w:r>
          <w:rPr>
            <w:webHidden/>
          </w:rPr>
          <w:tab/>
        </w:r>
        <w:r>
          <w:rPr>
            <w:webHidden/>
          </w:rPr>
          <w:fldChar w:fldCharType="begin"/>
        </w:r>
        <w:r>
          <w:rPr>
            <w:webHidden/>
          </w:rPr>
          <w:instrText xml:space="preserve"> PAGEREF _Toc204099938 \h </w:instrText>
        </w:r>
        <w:r>
          <w:rPr>
            <w:webHidden/>
          </w:rPr>
        </w:r>
        <w:r>
          <w:rPr>
            <w:webHidden/>
          </w:rPr>
          <w:fldChar w:fldCharType="separate"/>
        </w:r>
        <w:r>
          <w:rPr>
            <w:webHidden/>
          </w:rPr>
          <w:t>2</w:t>
        </w:r>
        <w:r>
          <w:rPr>
            <w:webHidden/>
          </w:rPr>
          <w:fldChar w:fldCharType="end"/>
        </w:r>
      </w:hyperlink>
    </w:p>
    <w:p w14:paraId="2EB95377" w14:textId="5A0D2FA4" w:rsidR="00F255EB" w:rsidRDefault="00F255EB">
      <w:pPr>
        <w:pStyle w:val="TOC3"/>
        <w:rPr>
          <w:rFonts w:asciiTheme="minorHAnsi" w:eastAsiaTheme="minorEastAsia" w:hAnsiTheme="minorHAnsi" w:cstheme="minorBidi"/>
          <w:kern w:val="2"/>
          <w:sz w:val="24"/>
          <w:szCs w:val="24"/>
          <w14:ligatures w14:val="standardContextual"/>
        </w:rPr>
      </w:pPr>
      <w:hyperlink w:anchor="_Toc204099939" w:history="1">
        <w:r w:rsidRPr="00C34322">
          <w:rPr>
            <w:rStyle w:val="Hyperlink"/>
          </w:rPr>
          <w:t>1.62</w:t>
        </w:r>
        <w:r>
          <w:rPr>
            <w:rFonts w:asciiTheme="minorHAnsi" w:eastAsiaTheme="minorEastAsia" w:hAnsiTheme="minorHAnsi" w:cstheme="minorBidi"/>
            <w:kern w:val="2"/>
            <w:sz w:val="24"/>
            <w:szCs w:val="24"/>
            <w14:ligatures w14:val="standardContextual"/>
          </w:rPr>
          <w:tab/>
        </w:r>
        <w:r w:rsidRPr="00C34322">
          <w:rPr>
            <w:rStyle w:val="Hyperlink"/>
          </w:rPr>
          <w:t>Non-Energy Benefits of Program</w:t>
        </w:r>
        <w:r>
          <w:rPr>
            <w:webHidden/>
          </w:rPr>
          <w:tab/>
        </w:r>
        <w:r>
          <w:rPr>
            <w:webHidden/>
          </w:rPr>
          <w:fldChar w:fldCharType="begin"/>
        </w:r>
        <w:r>
          <w:rPr>
            <w:webHidden/>
          </w:rPr>
          <w:instrText xml:space="preserve"> PAGEREF _Toc204099939 \h </w:instrText>
        </w:r>
        <w:r>
          <w:rPr>
            <w:webHidden/>
          </w:rPr>
        </w:r>
        <w:r>
          <w:rPr>
            <w:webHidden/>
          </w:rPr>
          <w:fldChar w:fldCharType="separate"/>
        </w:r>
        <w:r>
          <w:rPr>
            <w:webHidden/>
          </w:rPr>
          <w:t>2</w:t>
        </w:r>
        <w:r>
          <w:rPr>
            <w:webHidden/>
          </w:rPr>
          <w:fldChar w:fldCharType="end"/>
        </w:r>
      </w:hyperlink>
    </w:p>
    <w:p w14:paraId="16C3BE2C" w14:textId="43721FD1" w:rsidR="00F255EB" w:rsidRDefault="00F255EB">
      <w:pPr>
        <w:pStyle w:val="TOC2"/>
        <w:rPr>
          <w:rFonts w:asciiTheme="minorHAnsi" w:eastAsiaTheme="minorEastAsia" w:hAnsiTheme="minorHAnsi" w:cstheme="minorBidi"/>
          <w:kern w:val="2"/>
          <w:sz w:val="24"/>
          <w:szCs w:val="24"/>
          <w14:ligatures w14:val="standardContextual"/>
        </w:rPr>
      </w:pPr>
      <w:hyperlink w:anchor="_Toc204099940" w:history="1">
        <w:r w:rsidRPr="00C34322">
          <w:rPr>
            <w:rStyle w:val="Hyperlink"/>
          </w:rPr>
          <w:t>1.70</w:t>
        </w:r>
        <w:r>
          <w:rPr>
            <w:rFonts w:asciiTheme="minorHAnsi" w:eastAsiaTheme="minorEastAsia" w:hAnsiTheme="minorHAnsi" w:cstheme="minorBidi"/>
            <w:kern w:val="2"/>
            <w:sz w:val="24"/>
            <w:szCs w:val="24"/>
            <w14:ligatures w14:val="standardContextual"/>
          </w:rPr>
          <w:tab/>
        </w:r>
        <w:r w:rsidRPr="00C34322">
          <w:rPr>
            <w:rStyle w:val="Hyperlink"/>
          </w:rPr>
          <w:t>WEATHERIZATION WORKFLOW</w:t>
        </w:r>
        <w:r>
          <w:rPr>
            <w:webHidden/>
          </w:rPr>
          <w:tab/>
        </w:r>
        <w:r>
          <w:rPr>
            <w:webHidden/>
          </w:rPr>
          <w:fldChar w:fldCharType="begin"/>
        </w:r>
        <w:r>
          <w:rPr>
            <w:webHidden/>
          </w:rPr>
          <w:instrText xml:space="preserve"> PAGEREF _Toc204099940 \h </w:instrText>
        </w:r>
        <w:r>
          <w:rPr>
            <w:webHidden/>
          </w:rPr>
        </w:r>
        <w:r>
          <w:rPr>
            <w:webHidden/>
          </w:rPr>
          <w:fldChar w:fldCharType="separate"/>
        </w:r>
        <w:r>
          <w:rPr>
            <w:webHidden/>
          </w:rPr>
          <w:t>2</w:t>
        </w:r>
        <w:r>
          <w:rPr>
            <w:webHidden/>
          </w:rPr>
          <w:fldChar w:fldCharType="end"/>
        </w:r>
      </w:hyperlink>
    </w:p>
    <w:p w14:paraId="6E634B77" w14:textId="376A4B56" w:rsidR="00F255EB" w:rsidRDefault="00F255EB">
      <w:pPr>
        <w:pStyle w:val="TOC1"/>
        <w:rPr>
          <w:rFonts w:asciiTheme="minorHAnsi" w:eastAsiaTheme="minorEastAsia" w:hAnsiTheme="minorHAnsi" w:cstheme="minorBidi"/>
          <w:b w:val="0"/>
          <w:kern w:val="2"/>
          <w:sz w:val="24"/>
          <w:szCs w:val="24"/>
          <w14:ligatures w14:val="standardContextual"/>
        </w:rPr>
      </w:pPr>
      <w:hyperlink w:anchor="_Toc204099941" w:history="1">
        <w:r w:rsidRPr="00C34322">
          <w:rPr>
            <w:rStyle w:val="Hyperlink"/>
          </w:rPr>
          <w:t>2.00</w:t>
        </w:r>
        <w:r>
          <w:rPr>
            <w:rFonts w:asciiTheme="minorHAnsi" w:eastAsiaTheme="minorEastAsia" w:hAnsiTheme="minorHAnsi" w:cstheme="minorBidi"/>
            <w:b w:val="0"/>
            <w:kern w:val="2"/>
            <w:sz w:val="24"/>
            <w:szCs w:val="24"/>
            <w14:ligatures w14:val="standardContextual"/>
          </w:rPr>
          <w:tab/>
        </w:r>
        <w:r w:rsidRPr="00C34322">
          <w:rPr>
            <w:rStyle w:val="Hyperlink"/>
          </w:rPr>
          <w:t>INFORMATION AND TRAINING</w:t>
        </w:r>
        <w:r>
          <w:rPr>
            <w:webHidden/>
          </w:rPr>
          <w:tab/>
        </w:r>
        <w:r>
          <w:rPr>
            <w:webHidden/>
          </w:rPr>
          <w:fldChar w:fldCharType="begin"/>
        </w:r>
        <w:r>
          <w:rPr>
            <w:webHidden/>
          </w:rPr>
          <w:instrText xml:space="preserve"> PAGEREF _Toc204099941 \h </w:instrText>
        </w:r>
        <w:r>
          <w:rPr>
            <w:webHidden/>
          </w:rPr>
        </w:r>
        <w:r>
          <w:rPr>
            <w:webHidden/>
          </w:rPr>
          <w:fldChar w:fldCharType="separate"/>
        </w:r>
        <w:r>
          <w:rPr>
            <w:webHidden/>
          </w:rPr>
          <w:t>1</w:t>
        </w:r>
        <w:r>
          <w:rPr>
            <w:webHidden/>
          </w:rPr>
          <w:fldChar w:fldCharType="end"/>
        </w:r>
      </w:hyperlink>
    </w:p>
    <w:p w14:paraId="7252F7E2" w14:textId="513CAA1F" w:rsidR="00F255EB" w:rsidRDefault="00F255EB">
      <w:pPr>
        <w:pStyle w:val="TOC2"/>
        <w:rPr>
          <w:rFonts w:asciiTheme="minorHAnsi" w:eastAsiaTheme="minorEastAsia" w:hAnsiTheme="minorHAnsi" w:cstheme="minorBidi"/>
          <w:kern w:val="2"/>
          <w:sz w:val="24"/>
          <w:szCs w:val="24"/>
          <w14:ligatures w14:val="standardContextual"/>
        </w:rPr>
      </w:pPr>
      <w:hyperlink w:anchor="_Toc204099942" w:history="1">
        <w:r w:rsidRPr="00C34322">
          <w:rPr>
            <w:rStyle w:val="Hyperlink"/>
          </w:rPr>
          <w:t>2.10</w:t>
        </w:r>
        <w:r>
          <w:rPr>
            <w:rFonts w:asciiTheme="minorHAnsi" w:eastAsiaTheme="minorEastAsia" w:hAnsiTheme="minorHAnsi" w:cstheme="minorBidi"/>
            <w:kern w:val="2"/>
            <w:sz w:val="24"/>
            <w:szCs w:val="24"/>
            <w14:ligatures w14:val="standardContextual"/>
          </w:rPr>
          <w:tab/>
        </w:r>
        <w:r w:rsidRPr="00C34322">
          <w:rPr>
            <w:rStyle w:val="Hyperlink"/>
          </w:rPr>
          <w:t>PROGRAM INFORMATION AND DOCUMENTS</w:t>
        </w:r>
        <w:r>
          <w:rPr>
            <w:webHidden/>
          </w:rPr>
          <w:tab/>
        </w:r>
        <w:r>
          <w:rPr>
            <w:webHidden/>
          </w:rPr>
          <w:fldChar w:fldCharType="begin"/>
        </w:r>
        <w:r>
          <w:rPr>
            <w:webHidden/>
          </w:rPr>
          <w:instrText xml:space="preserve"> PAGEREF _Toc204099942 \h </w:instrText>
        </w:r>
        <w:r>
          <w:rPr>
            <w:webHidden/>
          </w:rPr>
        </w:r>
        <w:r>
          <w:rPr>
            <w:webHidden/>
          </w:rPr>
          <w:fldChar w:fldCharType="separate"/>
        </w:r>
        <w:r>
          <w:rPr>
            <w:webHidden/>
          </w:rPr>
          <w:t>1</w:t>
        </w:r>
        <w:r>
          <w:rPr>
            <w:webHidden/>
          </w:rPr>
          <w:fldChar w:fldCharType="end"/>
        </w:r>
      </w:hyperlink>
    </w:p>
    <w:p w14:paraId="73FC896B" w14:textId="2A24BE11" w:rsidR="00F255EB" w:rsidRDefault="00F255EB">
      <w:pPr>
        <w:pStyle w:val="TOC3"/>
        <w:rPr>
          <w:rFonts w:asciiTheme="minorHAnsi" w:eastAsiaTheme="minorEastAsia" w:hAnsiTheme="minorHAnsi" w:cstheme="minorBidi"/>
          <w:kern w:val="2"/>
          <w:sz w:val="24"/>
          <w:szCs w:val="24"/>
          <w14:ligatures w14:val="standardContextual"/>
        </w:rPr>
      </w:pPr>
      <w:hyperlink w:anchor="_Toc204099943" w:history="1">
        <w:r w:rsidRPr="00C34322">
          <w:rPr>
            <w:rStyle w:val="Hyperlink"/>
          </w:rPr>
          <w:t>2.11</w:t>
        </w:r>
        <w:r>
          <w:rPr>
            <w:rFonts w:asciiTheme="minorHAnsi" w:eastAsiaTheme="minorEastAsia" w:hAnsiTheme="minorHAnsi" w:cstheme="minorBidi"/>
            <w:kern w:val="2"/>
            <w:sz w:val="24"/>
            <w:szCs w:val="24"/>
            <w14:ligatures w14:val="standardContextual"/>
          </w:rPr>
          <w:tab/>
        </w:r>
        <w:r w:rsidRPr="00C34322">
          <w:rPr>
            <w:rStyle w:val="Hyperlink"/>
          </w:rPr>
          <w:t>Documents</w:t>
        </w:r>
        <w:r>
          <w:rPr>
            <w:webHidden/>
          </w:rPr>
          <w:tab/>
        </w:r>
        <w:r>
          <w:rPr>
            <w:webHidden/>
          </w:rPr>
          <w:fldChar w:fldCharType="begin"/>
        </w:r>
        <w:r>
          <w:rPr>
            <w:webHidden/>
          </w:rPr>
          <w:instrText xml:space="preserve"> PAGEREF _Toc204099943 \h </w:instrText>
        </w:r>
        <w:r>
          <w:rPr>
            <w:webHidden/>
          </w:rPr>
        </w:r>
        <w:r>
          <w:rPr>
            <w:webHidden/>
          </w:rPr>
          <w:fldChar w:fldCharType="separate"/>
        </w:r>
        <w:r>
          <w:rPr>
            <w:webHidden/>
          </w:rPr>
          <w:t>1</w:t>
        </w:r>
        <w:r>
          <w:rPr>
            <w:webHidden/>
          </w:rPr>
          <w:fldChar w:fldCharType="end"/>
        </w:r>
      </w:hyperlink>
    </w:p>
    <w:p w14:paraId="3A30B280" w14:textId="1A8FCDC2" w:rsidR="00F255EB" w:rsidRDefault="00F255EB">
      <w:pPr>
        <w:pStyle w:val="TOC3"/>
        <w:rPr>
          <w:rFonts w:asciiTheme="minorHAnsi" w:eastAsiaTheme="minorEastAsia" w:hAnsiTheme="minorHAnsi" w:cstheme="minorBidi"/>
          <w:kern w:val="2"/>
          <w:sz w:val="24"/>
          <w:szCs w:val="24"/>
          <w14:ligatures w14:val="standardContextual"/>
        </w:rPr>
      </w:pPr>
      <w:hyperlink w:anchor="_Toc204099944" w:history="1">
        <w:r w:rsidRPr="00C34322">
          <w:rPr>
            <w:rStyle w:val="Hyperlink"/>
          </w:rPr>
          <w:t>2.12</w:t>
        </w:r>
        <w:r>
          <w:rPr>
            <w:rFonts w:asciiTheme="minorHAnsi" w:eastAsiaTheme="minorEastAsia" w:hAnsiTheme="minorHAnsi" w:cstheme="minorBidi"/>
            <w:kern w:val="2"/>
            <w:sz w:val="24"/>
            <w:szCs w:val="24"/>
            <w14:ligatures w14:val="standardContextual"/>
          </w:rPr>
          <w:tab/>
        </w:r>
        <w:r w:rsidRPr="00C34322">
          <w:rPr>
            <w:rStyle w:val="Hyperlink"/>
          </w:rPr>
          <w:t>Meetings</w:t>
        </w:r>
        <w:r>
          <w:rPr>
            <w:webHidden/>
          </w:rPr>
          <w:tab/>
        </w:r>
        <w:r>
          <w:rPr>
            <w:webHidden/>
          </w:rPr>
          <w:fldChar w:fldCharType="begin"/>
        </w:r>
        <w:r>
          <w:rPr>
            <w:webHidden/>
          </w:rPr>
          <w:instrText xml:space="preserve"> PAGEREF _Toc204099944 \h </w:instrText>
        </w:r>
        <w:r>
          <w:rPr>
            <w:webHidden/>
          </w:rPr>
        </w:r>
        <w:r>
          <w:rPr>
            <w:webHidden/>
          </w:rPr>
          <w:fldChar w:fldCharType="separate"/>
        </w:r>
        <w:r>
          <w:rPr>
            <w:webHidden/>
          </w:rPr>
          <w:t>2</w:t>
        </w:r>
        <w:r>
          <w:rPr>
            <w:webHidden/>
          </w:rPr>
          <w:fldChar w:fldCharType="end"/>
        </w:r>
      </w:hyperlink>
    </w:p>
    <w:p w14:paraId="793CB03D" w14:textId="558FCE28" w:rsidR="00F255EB" w:rsidRDefault="00F255EB">
      <w:pPr>
        <w:pStyle w:val="TOC2"/>
        <w:rPr>
          <w:rFonts w:asciiTheme="minorHAnsi" w:eastAsiaTheme="minorEastAsia" w:hAnsiTheme="minorHAnsi" w:cstheme="minorBidi"/>
          <w:kern w:val="2"/>
          <w:sz w:val="24"/>
          <w:szCs w:val="24"/>
          <w14:ligatures w14:val="standardContextual"/>
        </w:rPr>
      </w:pPr>
      <w:hyperlink w:anchor="_Toc204099945" w:history="1">
        <w:r w:rsidRPr="00C34322">
          <w:rPr>
            <w:rStyle w:val="Hyperlink"/>
          </w:rPr>
          <w:t>2.20</w:t>
        </w:r>
        <w:r>
          <w:rPr>
            <w:rFonts w:asciiTheme="minorHAnsi" w:eastAsiaTheme="minorEastAsia" w:hAnsiTheme="minorHAnsi" w:cstheme="minorBidi"/>
            <w:kern w:val="2"/>
            <w:sz w:val="24"/>
            <w:szCs w:val="24"/>
            <w14:ligatures w14:val="standardContextual"/>
          </w:rPr>
          <w:tab/>
        </w:r>
        <w:r w:rsidRPr="00C34322">
          <w:rPr>
            <w:rStyle w:val="Hyperlink"/>
          </w:rPr>
          <w:t>WEATHERIZATION AUTOMATED MANAGEMENT SYSTEM (WAMS)</w:t>
        </w:r>
        <w:r>
          <w:rPr>
            <w:webHidden/>
          </w:rPr>
          <w:tab/>
        </w:r>
        <w:r>
          <w:rPr>
            <w:webHidden/>
          </w:rPr>
          <w:fldChar w:fldCharType="begin"/>
        </w:r>
        <w:r>
          <w:rPr>
            <w:webHidden/>
          </w:rPr>
          <w:instrText xml:space="preserve"> PAGEREF _Toc204099945 \h </w:instrText>
        </w:r>
        <w:r>
          <w:rPr>
            <w:webHidden/>
          </w:rPr>
        </w:r>
        <w:r>
          <w:rPr>
            <w:webHidden/>
          </w:rPr>
          <w:fldChar w:fldCharType="separate"/>
        </w:r>
        <w:r>
          <w:rPr>
            <w:webHidden/>
          </w:rPr>
          <w:t>2</w:t>
        </w:r>
        <w:r>
          <w:rPr>
            <w:webHidden/>
          </w:rPr>
          <w:fldChar w:fldCharType="end"/>
        </w:r>
      </w:hyperlink>
    </w:p>
    <w:p w14:paraId="284208E6" w14:textId="103DE9EF" w:rsidR="00F255EB" w:rsidRDefault="00F255EB">
      <w:pPr>
        <w:pStyle w:val="TOC2"/>
        <w:rPr>
          <w:rFonts w:asciiTheme="minorHAnsi" w:eastAsiaTheme="minorEastAsia" w:hAnsiTheme="minorHAnsi" w:cstheme="minorBidi"/>
          <w:kern w:val="2"/>
          <w:sz w:val="24"/>
          <w:szCs w:val="24"/>
          <w14:ligatures w14:val="standardContextual"/>
        </w:rPr>
      </w:pPr>
      <w:hyperlink w:anchor="_Toc204099946" w:history="1">
        <w:r w:rsidRPr="00C34322">
          <w:rPr>
            <w:rStyle w:val="Hyperlink"/>
          </w:rPr>
          <w:t>2.30</w:t>
        </w:r>
        <w:r>
          <w:rPr>
            <w:rFonts w:asciiTheme="minorHAnsi" w:eastAsiaTheme="minorEastAsia" w:hAnsiTheme="minorHAnsi" w:cstheme="minorBidi"/>
            <w:kern w:val="2"/>
            <w:sz w:val="24"/>
            <w:szCs w:val="24"/>
            <w14:ligatures w14:val="standardContextual"/>
          </w:rPr>
          <w:tab/>
        </w:r>
        <w:r w:rsidRPr="00C34322">
          <w:rPr>
            <w:rStyle w:val="Hyperlink"/>
          </w:rPr>
          <w:t>IOWA WEATHERIZATION PROGRAM WEBSITE</w:t>
        </w:r>
        <w:r>
          <w:rPr>
            <w:webHidden/>
          </w:rPr>
          <w:tab/>
        </w:r>
        <w:r>
          <w:rPr>
            <w:webHidden/>
          </w:rPr>
          <w:fldChar w:fldCharType="begin"/>
        </w:r>
        <w:r>
          <w:rPr>
            <w:webHidden/>
          </w:rPr>
          <w:instrText xml:space="preserve"> PAGEREF _Toc204099946 \h </w:instrText>
        </w:r>
        <w:r>
          <w:rPr>
            <w:webHidden/>
          </w:rPr>
        </w:r>
        <w:r>
          <w:rPr>
            <w:webHidden/>
          </w:rPr>
          <w:fldChar w:fldCharType="separate"/>
        </w:r>
        <w:r>
          <w:rPr>
            <w:webHidden/>
          </w:rPr>
          <w:t>2</w:t>
        </w:r>
        <w:r>
          <w:rPr>
            <w:webHidden/>
          </w:rPr>
          <w:fldChar w:fldCharType="end"/>
        </w:r>
      </w:hyperlink>
    </w:p>
    <w:p w14:paraId="085C3966" w14:textId="08B815A3" w:rsidR="00F255EB" w:rsidRDefault="00F255EB">
      <w:pPr>
        <w:pStyle w:val="TOC2"/>
        <w:rPr>
          <w:rFonts w:asciiTheme="minorHAnsi" w:eastAsiaTheme="minorEastAsia" w:hAnsiTheme="minorHAnsi" w:cstheme="minorBidi"/>
          <w:kern w:val="2"/>
          <w:sz w:val="24"/>
          <w:szCs w:val="24"/>
          <w14:ligatures w14:val="standardContextual"/>
        </w:rPr>
      </w:pPr>
      <w:hyperlink w:anchor="_Toc204099947" w:history="1">
        <w:r w:rsidRPr="00C34322">
          <w:rPr>
            <w:rStyle w:val="Hyperlink"/>
          </w:rPr>
          <w:t>2.40</w:t>
        </w:r>
        <w:r>
          <w:rPr>
            <w:rFonts w:asciiTheme="minorHAnsi" w:eastAsiaTheme="minorEastAsia" w:hAnsiTheme="minorHAnsi" w:cstheme="minorBidi"/>
            <w:kern w:val="2"/>
            <w:sz w:val="24"/>
            <w:szCs w:val="24"/>
            <w14:ligatures w14:val="standardContextual"/>
          </w:rPr>
          <w:tab/>
        </w:r>
        <w:r w:rsidRPr="00C34322">
          <w:rPr>
            <w:rStyle w:val="Hyperlink"/>
          </w:rPr>
          <w:t>TRAINING</w:t>
        </w:r>
        <w:r>
          <w:rPr>
            <w:webHidden/>
          </w:rPr>
          <w:tab/>
        </w:r>
        <w:r>
          <w:rPr>
            <w:webHidden/>
          </w:rPr>
          <w:fldChar w:fldCharType="begin"/>
        </w:r>
        <w:r>
          <w:rPr>
            <w:webHidden/>
          </w:rPr>
          <w:instrText xml:space="preserve"> PAGEREF _Toc204099947 \h </w:instrText>
        </w:r>
        <w:r>
          <w:rPr>
            <w:webHidden/>
          </w:rPr>
        </w:r>
        <w:r>
          <w:rPr>
            <w:webHidden/>
          </w:rPr>
          <w:fldChar w:fldCharType="separate"/>
        </w:r>
        <w:r>
          <w:rPr>
            <w:webHidden/>
          </w:rPr>
          <w:t>2</w:t>
        </w:r>
        <w:r>
          <w:rPr>
            <w:webHidden/>
          </w:rPr>
          <w:fldChar w:fldCharType="end"/>
        </w:r>
      </w:hyperlink>
    </w:p>
    <w:p w14:paraId="5512A95D" w14:textId="56DEB447" w:rsidR="00F255EB" w:rsidRDefault="00F255EB">
      <w:pPr>
        <w:pStyle w:val="TOC2"/>
        <w:rPr>
          <w:rFonts w:asciiTheme="minorHAnsi" w:eastAsiaTheme="minorEastAsia" w:hAnsiTheme="minorHAnsi" w:cstheme="minorBidi"/>
          <w:kern w:val="2"/>
          <w:sz w:val="24"/>
          <w:szCs w:val="24"/>
          <w14:ligatures w14:val="standardContextual"/>
        </w:rPr>
      </w:pPr>
      <w:hyperlink w:anchor="_Toc204099948" w:history="1">
        <w:r w:rsidRPr="00C34322">
          <w:rPr>
            <w:rStyle w:val="Hyperlink"/>
          </w:rPr>
          <w:t>2.50   MENTORSHIP</w:t>
        </w:r>
        <w:r>
          <w:rPr>
            <w:webHidden/>
          </w:rPr>
          <w:tab/>
        </w:r>
        <w:r>
          <w:rPr>
            <w:webHidden/>
          </w:rPr>
          <w:fldChar w:fldCharType="begin"/>
        </w:r>
        <w:r>
          <w:rPr>
            <w:webHidden/>
          </w:rPr>
          <w:instrText xml:space="preserve"> PAGEREF _Toc204099948 \h </w:instrText>
        </w:r>
        <w:r>
          <w:rPr>
            <w:webHidden/>
          </w:rPr>
        </w:r>
        <w:r>
          <w:rPr>
            <w:webHidden/>
          </w:rPr>
          <w:fldChar w:fldCharType="separate"/>
        </w:r>
        <w:r>
          <w:rPr>
            <w:webHidden/>
          </w:rPr>
          <w:t>3</w:t>
        </w:r>
        <w:r>
          <w:rPr>
            <w:webHidden/>
          </w:rPr>
          <w:fldChar w:fldCharType="end"/>
        </w:r>
      </w:hyperlink>
    </w:p>
    <w:p w14:paraId="47F82E2D" w14:textId="6B5AC237" w:rsidR="00F255EB" w:rsidRDefault="00F255EB">
      <w:pPr>
        <w:pStyle w:val="TOC1"/>
        <w:rPr>
          <w:rFonts w:asciiTheme="minorHAnsi" w:eastAsiaTheme="minorEastAsia" w:hAnsiTheme="minorHAnsi" w:cstheme="minorBidi"/>
          <w:b w:val="0"/>
          <w:kern w:val="2"/>
          <w:sz w:val="24"/>
          <w:szCs w:val="24"/>
          <w14:ligatures w14:val="standardContextual"/>
        </w:rPr>
      </w:pPr>
      <w:hyperlink w:anchor="_Toc204099949" w:history="1">
        <w:r w:rsidRPr="00C34322">
          <w:rPr>
            <w:rStyle w:val="Hyperlink"/>
          </w:rPr>
          <w:t>3.00</w:t>
        </w:r>
        <w:r>
          <w:rPr>
            <w:rFonts w:asciiTheme="minorHAnsi" w:eastAsiaTheme="minorEastAsia" w:hAnsiTheme="minorHAnsi" w:cstheme="minorBidi"/>
            <w:b w:val="0"/>
            <w:kern w:val="2"/>
            <w:sz w:val="24"/>
            <w:szCs w:val="24"/>
            <w14:ligatures w14:val="standardContextual"/>
          </w:rPr>
          <w:tab/>
        </w:r>
        <w:r w:rsidRPr="00C34322">
          <w:rPr>
            <w:rStyle w:val="Hyperlink"/>
          </w:rPr>
          <w:t>ELIGIBILITY AND DEFERRAL POLICY</w:t>
        </w:r>
        <w:r>
          <w:rPr>
            <w:webHidden/>
          </w:rPr>
          <w:tab/>
        </w:r>
        <w:r>
          <w:rPr>
            <w:webHidden/>
          </w:rPr>
          <w:fldChar w:fldCharType="begin"/>
        </w:r>
        <w:r>
          <w:rPr>
            <w:webHidden/>
          </w:rPr>
          <w:instrText xml:space="preserve"> PAGEREF _Toc204099949 \h </w:instrText>
        </w:r>
        <w:r>
          <w:rPr>
            <w:webHidden/>
          </w:rPr>
        </w:r>
        <w:r>
          <w:rPr>
            <w:webHidden/>
          </w:rPr>
          <w:fldChar w:fldCharType="separate"/>
        </w:r>
        <w:r>
          <w:rPr>
            <w:webHidden/>
          </w:rPr>
          <w:t>1</w:t>
        </w:r>
        <w:r>
          <w:rPr>
            <w:webHidden/>
          </w:rPr>
          <w:fldChar w:fldCharType="end"/>
        </w:r>
      </w:hyperlink>
    </w:p>
    <w:p w14:paraId="17104293" w14:textId="45F94F4C" w:rsidR="00F255EB" w:rsidRDefault="00F255EB">
      <w:pPr>
        <w:pStyle w:val="TOC2"/>
        <w:rPr>
          <w:rFonts w:asciiTheme="minorHAnsi" w:eastAsiaTheme="minorEastAsia" w:hAnsiTheme="minorHAnsi" w:cstheme="minorBidi"/>
          <w:kern w:val="2"/>
          <w:sz w:val="24"/>
          <w:szCs w:val="24"/>
          <w14:ligatures w14:val="standardContextual"/>
        </w:rPr>
      </w:pPr>
      <w:hyperlink w:anchor="_Toc204099950" w:history="1">
        <w:r w:rsidRPr="00C34322">
          <w:rPr>
            <w:rStyle w:val="Hyperlink"/>
          </w:rPr>
          <w:t>3.10</w:t>
        </w:r>
        <w:r>
          <w:rPr>
            <w:rFonts w:asciiTheme="minorHAnsi" w:eastAsiaTheme="minorEastAsia" w:hAnsiTheme="minorHAnsi" w:cstheme="minorBidi"/>
            <w:kern w:val="2"/>
            <w:sz w:val="24"/>
            <w:szCs w:val="24"/>
            <w14:ligatures w14:val="standardContextual"/>
          </w:rPr>
          <w:tab/>
        </w:r>
        <w:r w:rsidRPr="00C34322">
          <w:rPr>
            <w:rStyle w:val="Hyperlink"/>
          </w:rPr>
          <w:t>IOWA WAP ELIGIBILITY RULES</w:t>
        </w:r>
        <w:r>
          <w:rPr>
            <w:webHidden/>
          </w:rPr>
          <w:tab/>
        </w:r>
        <w:r>
          <w:rPr>
            <w:webHidden/>
          </w:rPr>
          <w:fldChar w:fldCharType="begin"/>
        </w:r>
        <w:r>
          <w:rPr>
            <w:webHidden/>
          </w:rPr>
          <w:instrText xml:space="preserve"> PAGEREF _Toc204099950 \h </w:instrText>
        </w:r>
        <w:r>
          <w:rPr>
            <w:webHidden/>
          </w:rPr>
        </w:r>
        <w:r>
          <w:rPr>
            <w:webHidden/>
          </w:rPr>
          <w:fldChar w:fldCharType="separate"/>
        </w:r>
        <w:r>
          <w:rPr>
            <w:webHidden/>
          </w:rPr>
          <w:t>1</w:t>
        </w:r>
        <w:r>
          <w:rPr>
            <w:webHidden/>
          </w:rPr>
          <w:fldChar w:fldCharType="end"/>
        </w:r>
      </w:hyperlink>
    </w:p>
    <w:p w14:paraId="65D6CD27" w14:textId="6139CE6C" w:rsidR="00F255EB" w:rsidRDefault="00F255EB">
      <w:pPr>
        <w:pStyle w:val="TOC3"/>
        <w:rPr>
          <w:rFonts w:asciiTheme="minorHAnsi" w:eastAsiaTheme="minorEastAsia" w:hAnsiTheme="minorHAnsi" w:cstheme="minorBidi"/>
          <w:kern w:val="2"/>
          <w:sz w:val="24"/>
          <w:szCs w:val="24"/>
          <w14:ligatures w14:val="standardContextual"/>
        </w:rPr>
      </w:pPr>
      <w:hyperlink w:anchor="_Toc204099951" w:history="1">
        <w:r w:rsidRPr="00C34322">
          <w:rPr>
            <w:rStyle w:val="Hyperlink"/>
          </w:rPr>
          <w:t>3.11</w:t>
        </w:r>
        <w:r>
          <w:rPr>
            <w:rFonts w:asciiTheme="minorHAnsi" w:eastAsiaTheme="minorEastAsia" w:hAnsiTheme="minorHAnsi" w:cstheme="minorBidi"/>
            <w:kern w:val="2"/>
            <w:sz w:val="24"/>
            <w:szCs w:val="24"/>
            <w14:ligatures w14:val="standardContextual"/>
          </w:rPr>
          <w:tab/>
        </w:r>
        <w:r w:rsidRPr="00C34322">
          <w:rPr>
            <w:rStyle w:val="Hyperlink"/>
          </w:rPr>
          <w:t>Current Eligibility</w:t>
        </w:r>
        <w:r>
          <w:rPr>
            <w:webHidden/>
          </w:rPr>
          <w:tab/>
        </w:r>
        <w:r>
          <w:rPr>
            <w:webHidden/>
          </w:rPr>
          <w:fldChar w:fldCharType="begin"/>
        </w:r>
        <w:r>
          <w:rPr>
            <w:webHidden/>
          </w:rPr>
          <w:instrText xml:space="preserve"> PAGEREF _Toc204099951 \h </w:instrText>
        </w:r>
        <w:r>
          <w:rPr>
            <w:webHidden/>
          </w:rPr>
        </w:r>
        <w:r>
          <w:rPr>
            <w:webHidden/>
          </w:rPr>
          <w:fldChar w:fldCharType="separate"/>
        </w:r>
        <w:r>
          <w:rPr>
            <w:webHidden/>
          </w:rPr>
          <w:t>1</w:t>
        </w:r>
        <w:r>
          <w:rPr>
            <w:webHidden/>
          </w:rPr>
          <w:fldChar w:fldCharType="end"/>
        </w:r>
      </w:hyperlink>
    </w:p>
    <w:p w14:paraId="7C894381" w14:textId="4F6C0FE4" w:rsidR="00F255EB" w:rsidRDefault="00F255EB">
      <w:pPr>
        <w:pStyle w:val="TOC3"/>
        <w:rPr>
          <w:rFonts w:asciiTheme="minorHAnsi" w:eastAsiaTheme="minorEastAsia" w:hAnsiTheme="minorHAnsi" w:cstheme="minorBidi"/>
          <w:kern w:val="2"/>
          <w:sz w:val="24"/>
          <w:szCs w:val="24"/>
          <w14:ligatures w14:val="standardContextual"/>
        </w:rPr>
      </w:pPr>
      <w:hyperlink w:anchor="_Toc204099952" w:history="1">
        <w:r w:rsidRPr="00C34322">
          <w:rPr>
            <w:rStyle w:val="Hyperlink"/>
          </w:rPr>
          <w:t>3.12</w:t>
        </w:r>
        <w:r>
          <w:rPr>
            <w:rFonts w:asciiTheme="minorHAnsi" w:eastAsiaTheme="minorEastAsia" w:hAnsiTheme="minorHAnsi" w:cstheme="minorBidi"/>
            <w:kern w:val="2"/>
            <w:sz w:val="24"/>
            <w:szCs w:val="24"/>
            <w14:ligatures w14:val="standardContextual"/>
          </w:rPr>
          <w:tab/>
        </w:r>
        <w:r w:rsidRPr="00C34322">
          <w:rPr>
            <w:rStyle w:val="Hyperlink"/>
          </w:rPr>
          <w:t>Redetermination of Eligibility</w:t>
        </w:r>
        <w:r>
          <w:rPr>
            <w:webHidden/>
          </w:rPr>
          <w:tab/>
        </w:r>
        <w:r>
          <w:rPr>
            <w:webHidden/>
          </w:rPr>
          <w:fldChar w:fldCharType="begin"/>
        </w:r>
        <w:r>
          <w:rPr>
            <w:webHidden/>
          </w:rPr>
          <w:instrText xml:space="preserve"> PAGEREF _Toc204099952 \h </w:instrText>
        </w:r>
        <w:r>
          <w:rPr>
            <w:webHidden/>
          </w:rPr>
        </w:r>
        <w:r>
          <w:rPr>
            <w:webHidden/>
          </w:rPr>
          <w:fldChar w:fldCharType="separate"/>
        </w:r>
        <w:r>
          <w:rPr>
            <w:webHidden/>
          </w:rPr>
          <w:t>2</w:t>
        </w:r>
        <w:r>
          <w:rPr>
            <w:webHidden/>
          </w:rPr>
          <w:fldChar w:fldCharType="end"/>
        </w:r>
      </w:hyperlink>
    </w:p>
    <w:p w14:paraId="38EFB31C" w14:textId="47D986FA" w:rsidR="00F255EB" w:rsidRDefault="00F255EB">
      <w:pPr>
        <w:pStyle w:val="TOC3"/>
        <w:rPr>
          <w:rFonts w:asciiTheme="minorHAnsi" w:eastAsiaTheme="minorEastAsia" w:hAnsiTheme="minorHAnsi" w:cstheme="minorBidi"/>
          <w:kern w:val="2"/>
          <w:sz w:val="24"/>
          <w:szCs w:val="24"/>
          <w14:ligatures w14:val="standardContextual"/>
        </w:rPr>
      </w:pPr>
      <w:hyperlink w:anchor="_Toc204099953" w:history="1">
        <w:r w:rsidRPr="00C34322">
          <w:rPr>
            <w:rStyle w:val="Hyperlink"/>
          </w:rPr>
          <w:t>3.13</w:t>
        </w:r>
        <w:r>
          <w:rPr>
            <w:rFonts w:asciiTheme="minorHAnsi" w:eastAsiaTheme="minorEastAsia" w:hAnsiTheme="minorHAnsi" w:cstheme="minorBidi"/>
            <w:kern w:val="2"/>
            <w:sz w:val="24"/>
            <w:szCs w:val="24"/>
            <w14:ligatures w14:val="standardContextual"/>
          </w:rPr>
          <w:tab/>
        </w:r>
        <w:r w:rsidRPr="00C34322">
          <w:rPr>
            <w:rStyle w:val="Hyperlink"/>
          </w:rPr>
          <w:t>Change of Customer Residence</w:t>
        </w:r>
        <w:r>
          <w:rPr>
            <w:webHidden/>
          </w:rPr>
          <w:tab/>
        </w:r>
        <w:r>
          <w:rPr>
            <w:webHidden/>
          </w:rPr>
          <w:fldChar w:fldCharType="begin"/>
        </w:r>
        <w:r>
          <w:rPr>
            <w:webHidden/>
          </w:rPr>
          <w:instrText xml:space="preserve"> PAGEREF _Toc204099953 \h </w:instrText>
        </w:r>
        <w:r>
          <w:rPr>
            <w:webHidden/>
          </w:rPr>
        </w:r>
        <w:r>
          <w:rPr>
            <w:webHidden/>
          </w:rPr>
          <w:fldChar w:fldCharType="separate"/>
        </w:r>
        <w:r>
          <w:rPr>
            <w:webHidden/>
          </w:rPr>
          <w:t>2</w:t>
        </w:r>
        <w:r>
          <w:rPr>
            <w:webHidden/>
          </w:rPr>
          <w:fldChar w:fldCharType="end"/>
        </w:r>
      </w:hyperlink>
    </w:p>
    <w:p w14:paraId="5EB70DC4" w14:textId="0B54CCD0" w:rsidR="00F255EB" w:rsidRDefault="00F255EB">
      <w:pPr>
        <w:pStyle w:val="TOC2"/>
        <w:rPr>
          <w:rFonts w:asciiTheme="minorHAnsi" w:eastAsiaTheme="minorEastAsia" w:hAnsiTheme="minorHAnsi" w:cstheme="minorBidi"/>
          <w:kern w:val="2"/>
          <w:sz w:val="24"/>
          <w:szCs w:val="24"/>
          <w14:ligatures w14:val="standardContextual"/>
        </w:rPr>
      </w:pPr>
      <w:hyperlink w:anchor="_Toc204099954" w:history="1">
        <w:r w:rsidRPr="00C34322">
          <w:rPr>
            <w:rStyle w:val="Hyperlink"/>
          </w:rPr>
          <w:t>3.20</w:t>
        </w:r>
        <w:r>
          <w:rPr>
            <w:rFonts w:asciiTheme="minorHAnsi" w:eastAsiaTheme="minorEastAsia" w:hAnsiTheme="minorHAnsi" w:cstheme="minorBidi"/>
            <w:kern w:val="2"/>
            <w:sz w:val="24"/>
            <w:szCs w:val="24"/>
            <w14:ligatures w14:val="standardContextual"/>
          </w:rPr>
          <w:tab/>
        </w:r>
        <w:r w:rsidRPr="00C34322">
          <w:rPr>
            <w:rStyle w:val="Hyperlink"/>
          </w:rPr>
          <w:t>ELIGIBLE DWELLING UNITS</w:t>
        </w:r>
        <w:r>
          <w:rPr>
            <w:webHidden/>
          </w:rPr>
          <w:tab/>
        </w:r>
        <w:r>
          <w:rPr>
            <w:webHidden/>
          </w:rPr>
          <w:fldChar w:fldCharType="begin"/>
        </w:r>
        <w:r>
          <w:rPr>
            <w:webHidden/>
          </w:rPr>
          <w:instrText xml:space="preserve"> PAGEREF _Toc204099954 \h </w:instrText>
        </w:r>
        <w:r>
          <w:rPr>
            <w:webHidden/>
          </w:rPr>
        </w:r>
        <w:r>
          <w:rPr>
            <w:webHidden/>
          </w:rPr>
          <w:fldChar w:fldCharType="separate"/>
        </w:r>
        <w:r>
          <w:rPr>
            <w:webHidden/>
          </w:rPr>
          <w:t>2</w:t>
        </w:r>
        <w:r>
          <w:rPr>
            <w:webHidden/>
          </w:rPr>
          <w:fldChar w:fldCharType="end"/>
        </w:r>
      </w:hyperlink>
    </w:p>
    <w:p w14:paraId="2F97F4D1" w14:textId="3D953F42" w:rsidR="00F255EB" w:rsidRDefault="00F255EB">
      <w:pPr>
        <w:pStyle w:val="TOC3"/>
        <w:rPr>
          <w:rFonts w:asciiTheme="minorHAnsi" w:eastAsiaTheme="minorEastAsia" w:hAnsiTheme="minorHAnsi" w:cstheme="minorBidi"/>
          <w:kern w:val="2"/>
          <w:sz w:val="24"/>
          <w:szCs w:val="24"/>
          <w14:ligatures w14:val="standardContextual"/>
        </w:rPr>
      </w:pPr>
      <w:hyperlink w:anchor="_Toc204099955" w:history="1">
        <w:r w:rsidRPr="00C34322">
          <w:rPr>
            <w:rStyle w:val="Hyperlink"/>
          </w:rPr>
          <w:t>3.21</w:t>
        </w:r>
        <w:r>
          <w:rPr>
            <w:rFonts w:asciiTheme="minorHAnsi" w:eastAsiaTheme="minorEastAsia" w:hAnsiTheme="minorHAnsi" w:cstheme="minorBidi"/>
            <w:kern w:val="2"/>
            <w:sz w:val="24"/>
            <w:szCs w:val="24"/>
            <w14:ligatures w14:val="standardContextual"/>
          </w:rPr>
          <w:tab/>
        </w:r>
        <w:r w:rsidRPr="00C34322">
          <w:rPr>
            <w:rStyle w:val="Hyperlink"/>
          </w:rPr>
          <w:t>Owner-Occupied Dwellings</w:t>
        </w:r>
        <w:r>
          <w:rPr>
            <w:webHidden/>
          </w:rPr>
          <w:tab/>
        </w:r>
        <w:r>
          <w:rPr>
            <w:webHidden/>
          </w:rPr>
          <w:fldChar w:fldCharType="begin"/>
        </w:r>
        <w:r>
          <w:rPr>
            <w:webHidden/>
          </w:rPr>
          <w:instrText xml:space="preserve"> PAGEREF _Toc204099955 \h </w:instrText>
        </w:r>
        <w:r>
          <w:rPr>
            <w:webHidden/>
          </w:rPr>
        </w:r>
        <w:r>
          <w:rPr>
            <w:webHidden/>
          </w:rPr>
          <w:fldChar w:fldCharType="separate"/>
        </w:r>
        <w:r>
          <w:rPr>
            <w:webHidden/>
          </w:rPr>
          <w:t>2</w:t>
        </w:r>
        <w:r>
          <w:rPr>
            <w:webHidden/>
          </w:rPr>
          <w:fldChar w:fldCharType="end"/>
        </w:r>
      </w:hyperlink>
    </w:p>
    <w:p w14:paraId="7397BCE1" w14:textId="67010C92" w:rsidR="00F255EB" w:rsidRDefault="00F255EB">
      <w:pPr>
        <w:pStyle w:val="TOC3"/>
        <w:rPr>
          <w:rFonts w:asciiTheme="minorHAnsi" w:eastAsiaTheme="minorEastAsia" w:hAnsiTheme="minorHAnsi" w:cstheme="minorBidi"/>
          <w:kern w:val="2"/>
          <w:sz w:val="24"/>
          <w:szCs w:val="24"/>
          <w14:ligatures w14:val="standardContextual"/>
        </w:rPr>
      </w:pPr>
      <w:hyperlink w:anchor="_Toc204099956" w:history="1">
        <w:r w:rsidRPr="00C34322">
          <w:rPr>
            <w:rStyle w:val="Hyperlink"/>
          </w:rPr>
          <w:t>3.22</w:t>
        </w:r>
        <w:r>
          <w:rPr>
            <w:rFonts w:asciiTheme="minorHAnsi" w:eastAsiaTheme="minorEastAsia" w:hAnsiTheme="minorHAnsi" w:cstheme="minorBidi"/>
            <w:kern w:val="2"/>
            <w:sz w:val="24"/>
            <w:szCs w:val="24"/>
            <w14:ligatures w14:val="standardContextual"/>
          </w:rPr>
          <w:tab/>
        </w:r>
        <w:r w:rsidRPr="00C34322">
          <w:rPr>
            <w:rStyle w:val="Hyperlink"/>
          </w:rPr>
          <w:t>Renter-Occupied Dwellings</w:t>
        </w:r>
        <w:r>
          <w:rPr>
            <w:webHidden/>
          </w:rPr>
          <w:tab/>
        </w:r>
        <w:r>
          <w:rPr>
            <w:webHidden/>
          </w:rPr>
          <w:fldChar w:fldCharType="begin"/>
        </w:r>
        <w:r>
          <w:rPr>
            <w:webHidden/>
          </w:rPr>
          <w:instrText xml:space="preserve"> PAGEREF _Toc204099956 \h </w:instrText>
        </w:r>
        <w:r>
          <w:rPr>
            <w:webHidden/>
          </w:rPr>
        </w:r>
        <w:r>
          <w:rPr>
            <w:webHidden/>
          </w:rPr>
          <w:fldChar w:fldCharType="separate"/>
        </w:r>
        <w:r>
          <w:rPr>
            <w:webHidden/>
          </w:rPr>
          <w:t>2</w:t>
        </w:r>
        <w:r>
          <w:rPr>
            <w:webHidden/>
          </w:rPr>
          <w:fldChar w:fldCharType="end"/>
        </w:r>
      </w:hyperlink>
    </w:p>
    <w:p w14:paraId="1F360478" w14:textId="19BF848C" w:rsidR="00F255EB" w:rsidRDefault="00F255EB">
      <w:pPr>
        <w:pStyle w:val="TOC3"/>
        <w:rPr>
          <w:rFonts w:asciiTheme="minorHAnsi" w:eastAsiaTheme="minorEastAsia" w:hAnsiTheme="minorHAnsi" w:cstheme="minorBidi"/>
          <w:kern w:val="2"/>
          <w:sz w:val="24"/>
          <w:szCs w:val="24"/>
          <w14:ligatures w14:val="standardContextual"/>
        </w:rPr>
      </w:pPr>
      <w:hyperlink w:anchor="_Toc204099957" w:history="1">
        <w:r w:rsidRPr="00C34322">
          <w:rPr>
            <w:rStyle w:val="Hyperlink"/>
          </w:rPr>
          <w:t>3.23</w:t>
        </w:r>
        <w:r>
          <w:rPr>
            <w:rFonts w:asciiTheme="minorHAnsi" w:eastAsiaTheme="minorEastAsia" w:hAnsiTheme="minorHAnsi" w:cstheme="minorBidi"/>
            <w:kern w:val="2"/>
            <w:sz w:val="24"/>
            <w:szCs w:val="24"/>
            <w14:ligatures w14:val="standardContextual"/>
          </w:rPr>
          <w:tab/>
        </w:r>
        <w:r w:rsidRPr="00C34322">
          <w:rPr>
            <w:rStyle w:val="Hyperlink"/>
          </w:rPr>
          <w:t>Shelters</w:t>
        </w:r>
        <w:r>
          <w:rPr>
            <w:webHidden/>
          </w:rPr>
          <w:tab/>
        </w:r>
        <w:r>
          <w:rPr>
            <w:webHidden/>
          </w:rPr>
          <w:fldChar w:fldCharType="begin"/>
        </w:r>
        <w:r>
          <w:rPr>
            <w:webHidden/>
          </w:rPr>
          <w:instrText xml:space="preserve"> PAGEREF _Toc204099957 \h </w:instrText>
        </w:r>
        <w:r>
          <w:rPr>
            <w:webHidden/>
          </w:rPr>
        </w:r>
        <w:r>
          <w:rPr>
            <w:webHidden/>
          </w:rPr>
          <w:fldChar w:fldCharType="separate"/>
        </w:r>
        <w:r>
          <w:rPr>
            <w:webHidden/>
          </w:rPr>
          <w:t>2</w:t>
        </w:r>
        <w:r>
          <w:rPr>
            <w:webHidden/>
          </w:rPr>
          <w:fldChar w:fldCharType="end"/>
        </w:r>
      </w:hyperlink>
    </w:p>
    <w:p w14:paraId="76562577" w14:textId="2ECB475B" w:rsidR="00F255EB" w:rsidRDefault="00F255EB">
      <w:pPr>
        <w:pStyle w:val="TOC3"/>
        <w:rPr>
          <w:rFonts w:asciiTheme="minorHAnsi" w:eastAsiaTheme="minorEastAsia" w:hAnsiTheme="minorHAnsi" w:cstheme="minorBidi"/>
          <w:kern w:val="2"/>
          <w:sz w:val="24"/>
          <w:szCs w:val="24"/>
          <w14:ligatures w14:val="standardContextual"/>
        </w:rPr>
      </w:pPr>
      <w:hyperlink w:anchor="_Toc204099958" w:history="1">
        <w:r w:rsidRPr="00C34322">
          <w:rPr>
            <w:rStyle w:val="Hyperlink"/>
          </w:rPr>
          <w:t>3.24</w:t>
        </w:r>
        <w:r>
          <w:rPr>
            <w:rFonts w:asciiTheme="minorHAnsi" w:eastAsiaTheme="minorEastAsia" w:hAnsiTheme="minorHAnsi" w:cstheme="minorBidi"/>
            <w:kern w:val="2"/>
            <w:sz w:val="24"/>
            <w:szCs w:val="24"/>
            <w14:ligatures w14:val="standardContextual"/>
          </w:rPr>
          <w:tab/>
        </w:r>
        <w:r w:rsidRPr="00C34322">
          <w:rPr>
            <w:rStyle w:val="Hyperlink"/>
          </w:rPr>
          <w:t>Vacant Dwellings</w:t>
        </w:r>
        <w:r>
          <w:rPr>
            <w:webHidden/>
          </w:rPr>
          <w:tab/>
        </w:r>
        <w:r>
          <w:rPr>
            <w:webHidden/>
          </w:rPr>
          <w:fldChar w:fldCharType="begin"/>
        </w:r>
        <w:r>
          <w:rPr>
            <w:webHidden/>
          </w:rPr>
          <w:instrText xml:space="preserve"> PAGEREF _Toc204099958 \h </w:instrText>
        </w:r>
        <w:r>
          <w:rPr>
            <w:webHidden/>
          </w:rPr>
        </w:r>
        <w:r>
          <w:rPr>
            <w:webHidden/>
          </w:rPr>
          <w:fldChar w:fldCharType="separate"/>
        </w:r>
        <w:r>
          <w:rPr>
            <w:webHidden/>
          </w:rPr>
          <w:t>3</w:t>
        </w:r>
        <w:r>
          <w:rPr>
            <w:webHidden/>
          </w:rPr>
          <w:fldChar w:fldCharType="end"/>
        </w:r>
      </w:hyperlink>
    </w:p>
    <w:p w14:paraId="61E83712" w14:textId="4F51CC2C" w:rsidR="00F255EB" w:rsidRDefault="00F255EB">
      <w:pPr>
        <w:pStyle w:val="TOC3"/>
        <w:rPr>
          <w:rFonts w:asciiTheme="minorHAnsi" w:eastAsiaTheme="minorEastAsia" w:hAnsiTheme="minorHAnsi" w:cstheme="minorBidi"/>
          <w:kern w:val="2"/>
          <w:sz w:val="24"/>
          <w:szCs w:val="24"/>
          <w14:ligatures w14:val="standardContextual"/>
        </w:rPr>
      </w:pPr>
      <w:hyperlink w:anchor="_Toc204099959" w:history="1">
        <w:r w:rsidRPr="00C34322">
          <w:rPr>
            <w:rStyle w:val="Hyperlink"/>
          </w:rPr>
          <w:t>3.25</w:t>
        </w:r>
        <w:r>
          <w:rPr>
            <w:rFonts w:asciiTheme="minorHAnsi" w:eastAsiaTheme="minorEastAsia" w:hAnsiTheme="minorHAnsi" w:cstheme="minorBidi"/>
            <w:kern w:val="2"/>
            <w:sz w:val="24"/>
            <w:szCs w:val="24"/>
            <w14:ligatures w14:val="standardContextual"/>
          </w:rPr>
          <w:tab/>
        </w:r>
        <w:r w:rsidRPr="00C34322">
          <w:rPr>
            <w:rStyle w:val="Hyperlink"/>
          </w:rPr>
          <w:t>Previously Weatherized Dwellings (Re-weatherization)</w:t>
        </w:r>
        <w:r>
          <w:rPr>
            <w:webHidden/>
          </w:rPr>
          <w:tab/>
        </w:r>
        <w:r>
          <w:rPr>
            <w:webHidden/>
          </w:rPr>
          <w:fldChar w:fldCharType="begin"/>
        </w:r>
        <w:r>
          <w:rPr>
            <w:webHidden/>
          </w:rPr>
          <w:instrText xml:space="preserve"> PAGEREF _Toc204099959 \h </w:instrText>
        </w:r>
        <w:r>
          <w:rPr>
            <w:webHidden/>
          </w:rPr>
        </w:r>
        <w:r>
          <w:rPr>
            <w:webHidden/>
          </w:rPr>
          <w:fldChar w:fldCharType="separate"/>
        </w:r>
        <w:r>
          <w:rPr>
            <w:webHidden/>
          </w:rPr>
          <w:t>3</w:t>
        </w:r>
        <w:r>
          <w:rPr>
            <w:webHidden/>
          </w:rPr>
          <w:fldChar w:fldCharType="end"/>
        </w:r>
      </w:hyperlink>
    </w:p>
    <w:p w14:paraId="24959CA9" w14:textId="00C21618" w:rsidR="00F255EB" w:rsidRDefault="00F255EB">
      <w:pPr>
        <w:pStyle w:val="TOC3"/>
        <w:rPr>
          <w:rFonts w:asciiTheme="minorHAnsi" w:eastAsiaTheme="minorEastAsia" w:hAnsiTheme="minorHAnsi" w:cstheme="minorBidi"/>
          <w:kern w:val="2"/>
          <w:sz w:val="24"/>
          <w:szCs w:val="24"/>
          <w14:ligatures w14:val="standardContextual"/>
        </w:rPr>
      </w:pPr>
      <w:hyperlink w:anchor="_Toc204099960" w:history="1">
        <w:r w:rsidRPr="00C34322">
          <w:rPr>
            <w:rStyle w:val="Hyperlink"/>
          </w:rPr>
          <w:t>3.26</w:t>
        </w:r>
        <w:r>
          <w:rPr>
            <w:rFonts w:asciiTheme="minorHAnsi" w:eastAsiaTheme="minorEastAsia" w:hAnsiTheme="minorHAnsi" w:cstheme="minorBidi"/>
            <w:kern w:val="2"/>
            <w:sz w:val="24"/>
            <w:szCs w:val="24"/>
            <w14:ligatures w14:val="standardContextual"/>
          </w:rPr>
          <w:tab/>
        </w:r>
        <w:r w:rsidRPr="00C34322">
          <w:rPr>
            <w:rStyle w:val="Hyperlink"/>
          </w:rPr>
          <w:t>Dwellings Designated for Acquisition or Demolition</w:t>
        </w:r>
        <w:r>
          <w:rPr>
            <w:webHidden/>
          </w:rPr>
          <w:tab/>
        </w:r>
        <w:r>
          <w:rPr>
            <w:webHidden/>
          </w:rPr>
          <w:fldChar w:fldCharType="begin"/>
        </w:r>
        <w:r>
          <w:rPr>
            <w:webHidden/>
          </w:rPr>
          <w:instrText xml:space="preserve"> PAGEREF _Toc204099960 \h </w:instrText>
        </w:r>
        <w:r>
          <w:rPr>
            <w:webHidden/>
          </w:rPr>
        </w:r>
        <w:r>
          <w:rPr>
            <w:webHidden/>
          </w:rPr>
          <w:fldChar w:fldCharType="separate"/>
        </w:r>
        <w:r>
          <w:rPr>
            <w:webHidden/>
          </w:rPr>
          <w:t>3</w:t>
        </w:r>
        <w:r>
          <w:rPr>
            <w:webHidden/>
          </w:rPr>
          <w:fldChar w:fldCharType="end"/>
        </w:r>
      </w:hyperlink>
    </w:p>
    <w:p w14:paraId="1AA7C12F" w14:textId="06ABAC54" w:rsidR="00F255EB" w:rsidRDefault="00F255EB">
      <w:pPr>
        <w:pStyle w:val="TOC3"/>
        <w:rPr>
          <w:rFonts w:asciiTheme="minorHAnsi" w:eastAsiaTheme="minorEastAsia" w:hAnsiTheme="minorHAnsi" w:cstheme="minorBidi"/>
          <w:kern w:val="2"/>
          <w:sz w:val="24"/>
          <w:szCs w:val="24"/>
          <w14:ligatures w14:val="standardContextual"/>
        </w:rPr>
      </w:pPr>
      <w:hyperlink w:anchor="_Toc204099961" w:history="1">
        <w:r w:rsidRPr="00C34322">
          <w:rPr>
            <w:rStyle w:val="Hyperlink"/>
          </w:rPr>
          <w:t>3.27</w:t>
        </w:r>
        <w:r>
          <w:rPr>
            <w:rFonts w:asciiTheme="minorHAnsi" w:eastAsiaTheme="minorEastAsia" w:hAnsiTheme="minorHAnsi" w:cstheme="minorBidi"/>
            <w:kern w:val="2"/>
            <w:sz w:val="24"/>
            <w:szCs w:val="24"/>
            <w14:ligatures w14:val="standardContextual"/>
          </w:rPr>
          <w:tab/>
        </w:r>
        <w:r w:rsidRPr="00C34322">
          <w:rPr>
            <w:rStyle w:val="Hyperlink"/>
          </w:rPr>
          <w:t>Dwellings Used for Commercial Purposes</w:t>
        </w:r>
        <w:r>
          <w:rPr>
            <w:webHidden/>
          </w:rPr>
          <w:tab/>
        </w:r>
        <w:r>
          <w:rPr>
            <w:webHidden/>
          </w:rPr>
          <w:fldChar w:fldCharType="begin"/>
        </w:r>
        <w:r>
          <w:rPr>
            <w:webHidden/>
          </w:rPr>
          <w:instrText xml:space="preserve"> PAGEREF _Toc204099961 \h </w:instrText>
        </w:r>
        <w:r>
          <w:rPr>
            <w:webHidden/>
          </w:rPr>
        </w:r>
        <w:r>
          <w:rPr>
            <w:webHidden/>
          </w:rPr>
          <w:fldChar w:fldCharType="separate"/>
        </w:r>
        <w:r>
          <w:rPr>
            <w:webHidden/>
          </w:rPr>
          <w:t>3</w:t>
        </w:r>
        <w:r>
          <w:rPr>
            <w:webHidden/>
          </w:rPr>
          <w:fldChar w:fldCharType="end"/>
        </w:r>
      </w:hyperlink>
    </w:p>
    <w:p w14:paraId="30AAEDFC" w14:textId="64660B52" w:rsidR="00F255EB" w:rsidRDefault="00F255EB">
      <w:pPr>
        <w:pStyle w:val="TOC2"/>
        <w:rPr>
          <w:rFonts w:asciiTheme="minorHAnsi" w:eastAsiaTheme="minorEastAsia" w:hAnsiTheme="minorHAnsi" w:cstheme="minorBidi"/>
          <w:kern w:val="2"/>
          <w:sz w:val="24"/>
          <w:szCs w:val="24"/>
          <w14:ligatures w14:val="standardContextual"/>
        </w:rPr>
      </w:pPr>
      <w:hyperlink w:anchor="_Toc204099962" w:history="1">
        <w:r w:rsidRPr="00C34322">
          <w:rPr>
            <w:rStyle w:val="Hyperlink"/>
          </w:rPr>
          <w:t>3.30</w:t>
        </w:r>
        <w:r>
          <w:rPr>
            <w:rFonts w:asciiTheme="minorHAnsi" w:eastAsiaTheme="minorEastAsia" w:hAnsiTheme="minorHAnsi" w:cstheme="minorBidi"/>
            <w:kern w:val="2"/>
            <w:sz w:val="24"/>
            <w:szCs w:val="24"/>
            <w14:ligatures w14:val="standardContextual"/>
          </w:rPr>
          <w:tab/>
        </w:r>
        <w:r w:rsidRPr="00C34322">
          <w:rPr>
            <w:rStyle w:val="Hyperlink"/>
          </w:rPr>
          <w:t>WHEN WEATHERIZATION SERVICES SHOULD BE DEFERRED</w:t>
        </w:r>
        <w:r>
          <w:rPr>
            <w:webHidden/>
          </w:rPr>
          <w:tab/>
        </w:r>
        <w:r>
          <w:rPr>
            <w:webHidden/>
          </w:rPr>
          <w:fldChar w:fldCharType="begin"/>
        </w:r>
        <w:r>
          <w:rPr>
            <w:webHidden/>
          </w:rPr>
          <w:instrText xml:space="preserve"> PAGEREF _Toc204099962 \h </w:instrText>
        </w:r>
        <w:r>
          <w:rPr>
            <w:webHidden/>
          </w:rPr>
        </w:r>
        <w:r>
          <w:rPr>
            <w:webHidden/>
          </w:rPr>
          <w:fldChar w:fldCharType="separate"/>
        </w:r>
        <w:r>
          <w:rPr>
            <w:webHidden/>
          </w:rPr>
          <w:t>3</w:t>
        </w:r>
        <w:r>
          <w:rPr>
            <w:webHidden/>
          </w:rPr>
          <w:fldChar w:fldCharType="end"/>
        </w:r>
      </w:hyperlink>
    </w:p>
    <w:p w14:paraId="2878A215" w14:textId="1D330C75" w:rsidR="00F255EB" w:rsidRDefault="00F255EB">
      <w:pPr>
        <w:pStyle w:val="TOC3"/>
        <w:rPr>
          <w:rFonts w:asciiTheme="minorHAnsi" w:eastAsiaTheme="minorEastAsia" w:hAnsiTheme="minorHAnsi" w:cstheme="minorBidi"/>
          <w:kern w:val="2"/>
          <w:sz w:val="24"/>
          <w:szCs w:val="24"/>
          <w14:ligatures w14:val="standardContextual"/>
        </w:rPr>
      </w:pPr>
      <w:hyperlink w:anchor="_Toc204099963" w:history="1">
        <w:r w:rsidRPr="00C34322">
          <w:rPr>
            <w:rStyle w:val="Hyperlink"/>
          </w:rPr>
          <w:t>3.31</w:t>
        </w:r>
        <w:r>
          <w:rPr>
            <w:rFonts w:asciiTheme="minorHAnsi" w:eastAsiaTheme="minorEastAsia" w:hAnsiTheme="minorHAnsi" w:cstheme="minorBidi"/>
            <w:kern w:val="2"/>
            <w:sz w:val="24"/>
            <w:szCs w:val="24"/>
            <w14:ligatures w14:val="standardContextual"/>
          </w:rPr>
          <w:tab/>
        </w:r>
        <w:r w:rsidRPr="00C34322">
          <w:rPr>
            <w:rStyle w:val="Hyperlink"/>
          </w:rPr>
          <w:t>Deferral Notification</w:t>
        </w:r>
        <w:r>
          <w:rPr>
            <w:webHidden/>
          </w:rPr>
          <w:tab/>
        </w:r>
        <w:r>
          <w:rPr>
            <w:webHidden/>
          </w:rPr>
          <w:fldChar w:fldCharType="begin"/>
        </w:r>
        <w:r>
          <w:rPr>
            <w:webHidden/>
          </w:rPr>
          <w:instrText xml:space="preserve"> PAGEREF _Toc204099963 \h </w:instrText>
        </w:r>
        <w:r>
          <w:rPr>
            <w:webHidden/>
          </w:rPr>
        </w:r>
        <w:r>
          <w:rPr>
            <w:webHidden/>
          </w:rPr>
          <w:fldChar w:fldCharType="separate"/>
        </w:r>
        <w:r>
          <w:rPr>
            <w:webHidden/>
          </w:rPr>
          <w:t>4</w:t>
        </w:r>
        <w:r>
          <w:rPr>
            <w:webHidden/>
          </w:rPr>
          <w:fldChar w:fldCharType="end"/>
        </w:r>
      </w:hyperlink>
    </w:p>
    <w:p w14:paraId="36EEC8AF" w14:textId="27F644CF" w:rsidR="00F255EB" w:rsidRDefault="00F255EB">
      <w:pPr>
        <w:pStyle w:val="TOC3"/>
        <w:rPr>
          <w:rFonts w:asciiTheme="minorHAnsi" w:eastAsiaTheme="minorEastAsia" w:hAnsiTheme="minorHAnsi" w:cstheme="minorBidi"/>
          <w:kern w:val="2"/>
          <w:sz w:val="24"/>
          <w:szCs w:val="24"/>
          <w14:ligatures w14:val="standardContextual"/>
        </w:rPr>
      </w:pPr>
      <w:hyperlink w:anchor="_Toc204099964" w:history="1">
        <w:r w:rsidRPr="00C34322">
          <w:rPr>
            <w:rStyle w:val="Hyperlink"/>
          </w:rPr>
          <w:t>3.32</w:t>
        </w:r>
        <w:r>
          <w:rPr>
            <w:rFonts w:asciiTheme="minorHAnsi" w:eastAsiaTheme="minorEastAsia" w:hAnsiTheme="minorHAnsi" w:cstheme="minorBidi"/>
            <w:kern w:val="2"/>
            <w:sz w:val="24"/>
            <w:szCs w:val="24"/>
            <w14:ligatures w14:val="standardContextual"/>
          </w:rPr>
          <w:tab/>
        </w:r>
        <w:r w:rsidRPr="00C34322">
          <w:rPr>
            <w:rStyle w:val="Hyperlink"/>
          </w:rPr>
          <w:t>Deferral Appeals Procedure</w:t>
        </w:r>
        <w:r>
          <w:rPr>
            <w:webHidden/>
          </w:rPr>
          <w:tab/>
        </w:r>
        <w:r>
          <w:rPr>
            <w:webHidden/>
          </w:rPr>
          <w:fldChar w:fldCharType="begin"/>
        </w:r>
        <w:r>
          <w:rPr>
            <w:webHidden/>
          </w:rPr>
          <w:instrText xml:space="preserve"> PAGEREF _Toc204099964 \h </w:instrText>
        </w:r>
        <w:r>
          <w:rPr>
            <w:webHidden/>
          </w:rPr>
        </w:r>
        <w:r>
          <w:rPr>
            <w:webHidden/>
          </w:rPr>
          <w:fldChar w:fldCharType="separate"/>
        </w:r>
        <w:r>
          <w:rPr>
            <w:webHidden/>
          </w:rPr>
          <w:t>4</w:t>
        </w:r>
        <w:r>
          <w:rPr>
            <w:webHidden/>
          </w:rPr>
          <w:fldChar w:fldCharType="end"/>
        </w:r>
      </w:hyperlink>
    </w:p>
    <w:p w14:paraId="0195BF3D" w14:textId="7ABD8CE1" w:rsidR="00F255EB" w:rsidRDefault="00F255EB">
      <w:pPr>
        <w:pStyle w:val="TOC1"/>
        <w:rPr>
          <w:rFonts w:asciiTheme="minorHAnsi" w:eastAsiaTheme="minorEastAsia" w:hAnsiTheme="minorHAnsi" w:cstheme="minorBidi"/>
          <w:b w:val="0"/>
          <w:kern w:val="2"/>
          <w:sz w:val="24"/>
          <w:szCs w:val="24"/>
          <w14:ligatures w14:val="standardContextual"/>
        </w:rPr>
      </w:pPr>
      <w:hyperlink w:anchor="_Toc204099965" w:history="1">
        <w:r w:rsidRPr="00C34322">
          <w:rPr>
            <w:rStyle w:val="Hyperlink"/>
          </w:rPr>
          <w:t>4.00</w:t>
        </w:r>
        <w:r>
          <w:rPr>
            <w:rFonts w:asciiTheme="minorHAnsi" w:eastAsiaTheme="minorEastAsia" w:hAnsiTheme="minorHAnsi" w:cstheme="minorBidi"/>
            <w:b w:val="0"/>
            <w:kern w:val="2"/>
            <w:sz w:val="24"/>
            <w:szCs w:val="24"/>
            <w14:ligatures w14:val="standardContextual"/>
          </w:rPr>
          <w:tab/>
        </w:r>
        <w:r w:rsidRPr="00C34322">
          <w:rPr>
            <w:rStyle w:val="Hyperlink"/>
          </w:rPr>
          <w:t>CUSTOMER SELECTION AND RENTAL POLICIES AND PROCEDURES</w:t>
        </w:r>
        <w:r>
          <w:rPr>
            <w:webHidden/>
          </w:rPr>
          <w:tab/>
        </w:r>
        <w:r>
          <w:rPr>
            <w:webHidden/>
          </w:rPr>
          <w:fldChar w:fldCharType="begin"/>
        </w:r>
        <w:r>
          <w:rPr>
            <w:webHidden/>
          </w:rPr>
          <w:instrText xml:space="preserve"> PAGEREF _Toc204099965 \h </w:instrText>
        </w:r>
        <w:r>
          <w:rPr>
            <w:webHidden/>
          </w:rPr>
        </w:r>
        <w:r>
          <w:rPr>
            <w:webHidden/>
          </w:rPr>
          <w:fldChar w:fldCharType="separate"/>
        </w:r>
        <w:r>
          <w:rPr>
            <w:webHidden/>
          </w:rPr>
          <w:t>1</w:t>
        </w:r>
        <w:r>
          <w:rPr>
            <w:webHidden/>
          </w:rPr>
          <w:fldChar w:fldCharType="end"/>
        </w:r>
      </w:hyperlink>
    </w:p>
    <w:p w14:paraId="68D63C95" w14:textId="64E65CC5" w:rsidR="00F255EB" w:rsidRDefault="00F255EB">
      <w:pPr>
        <w:pStyle w:val="TOC2"/>
        <w:rPr>
          <w:rFonts w:asciiTheme="minorHAnsi" w:eastAsiaTheme="minorEastAsia" w:hAnsiTheme="minorHAnsi" w:cstheme="minorBidi"/>
          <w:kern w:val="2"/>
          <w:sz w:val="24"/>
          <w:szCs w:val="24"/>
          <w14:ligatures w14:val="standardContextual"/>
        </w:rPr>
      </w:pPr>
      <w:hyperlink w:anchor="_Toc204099966" w:history="1">
        <w:r w:rsidRPr="00C34322">
          <w:rPr>
            <w:rStyle w:val="Hyperlink"/>
          </w:rPr>
          <w:t>4.10</w:t>
        </w:r>
        <w:r>
          <w:rPr>
            <w:rFonts w:asciiTheme="minorHAnsi" w:eastAsiaTheme="minorEastAsia" w:hAnsiTheme="minorHAnsi" w:cstheme="minorBidi"/>
            <w:kern w:val="2"/>
            <w:sz w:val="24"/>
            <w:szCs w:val="24"/>
            <w14:ligatures w14:val="standardContextual"/>
          </w:rPr>
          <w:tab/>
        </w:r>
        <w:r w:rsidRPr="00C34322">
          <w:rPr>
            <w:rStyle w:val="Hyperlink"/>
          </w:rPr>
          <w:t>CUSTOMER SELECTION AND PRIORITY</w:t>
        </w:r>
        <w:r>
          <w:rPr>
            <w:webHidden/>
          </w:rPr>
          <w:tab/>
        </w:r>
        <w:r>
          <w:rPr>
            <w:webHidden/>
          </w:rPr>
          <w:fldChar w:fldCharType="begin"/>
        </w:r>
        <w:r>
          <w:rPr>
            <w:webHidden/>
          </w:rPr>
          <w:instrText xml:space="preserve"> PAGEREF _Toc204099966 \h </w:instrText>
        </w:r>
        <w:r>
          <w:rPr>
            <w:webHidden/>
          </w:rPr>
        </w:r>
        <w:r>
          <w:rPr>
            <w:webHidden/>
          </w:rPr>
          <w:fldChar w:fldCharType="separate"/>
        </w:r>
        <w:r>
          <w:rPr>
            <w:webHidden/>
          </w:rPr>
          <w:t>1</w:t>
        </w:r>
        <w:r>
          <w:rPr>
            <w:webHidden/>
          </w:rPr>
          <w:fldChar w:fldCharType="end"/>
        </w:r>
      </w:hyperlink>
    </w:p>
    <w:p w14:paraId="7DDF0D86" w14:textId="29ADCA95" w:rsidR="00F255EB" w:rsidRDefault="00F255EB">
      <w:pPr>
        <w:pStyle w:val="TOC3"/>
        <w:rPr>
          <w:rFonts w:asciiTheme="minorHAnsi" w:eastAsiaTheme="minorEastAsia" w:hAnsiTheme="minorHAnsi" w:cstheme="minorBidi"/>
          <w:kern w:val="2"/>
          <w:sz w:val="24"/>
          <w:szCs w:val="24"/>
          <w14:ligatures w14:val="standardContextual"/>
        </w:rPr>
      </w:pPr>
      <w:hyperlink w:anchor="_Toc204099967" w:history="1">
        <w:r w:rsidRPr="00C34322">
          <w:rPr>
            <w:rStyle w:val="Hyperlink"/>
          </w:rPr>
          <w:t>4.11</w:t>
        </w:r>
        <w:r>
          <w:rPr>
            <w:rFonts w:asciiTheme="minorHAnsi" w:eastAsiaTheme="minorEastAsia" w:hAnsiTheme="minorHAnsi" w:cstheme="minorBidi"/>
            <w:kern w:val="2"/>
            <w:sz w:val="24"/>
            <w:szCs w:val="24"/>
            <w14:ligatures w14:val="standardContextual"/>
          </w:rPr>
          <w:tab/>
        </w:r>
        <w:r w:rsidRPr="00C34322">
          <w:rPr>
            <w:rStyle w:val="Hyperlink"/>
          </w:rPr>
          <w:t>Determining Customer Priority</w:t>
        </w:r>
        <w:r>
          <w:rPr>
            <w:webHidden/>
          </w:rPr>
          <w:tab/>
        </w:r>
        <w:r>
          <w:rPr>
            <w:webHidden/>
          </w:rPr>
          <w:fldChar w:fldCharType="begin"/>
        </w:r>
        <w:r>
          <w:rPr>
            <w:webHidden/>
          </w:rPr>
          <w:instrText xml:space="preserve"> PAGEREF _Toc204099967 \h </w:instrText>
        </w:r>
        <w:r>
          <w:rPr>
            <w:webHidden/>
          </w:rPr>
        </w:r>
        <w:r>
          <w:rPr>
            <w:webHidden/>
          </w:rPr>
          <w:fldChar w:fldCharType="separate"/>
        </w:r>
        <w:r>
          <w:rPr>
            <w:webHidden/>
          </w:rPr>
          <w:t>1</w:t>
        </w:r>
        <w:r>
          <w:rPr>
            <w:webHidden/>
          </w:rPr>
          <w:fldChar w:fldCharType="end"/>
        </w:r>
      </w:hyperlink>
    </w:p>
    <w:p w14:paraId="7116BA79" w14:textId="7DBB6EAF" w:rsidR="00F255EB" w:rsidRDefault="00F255EB">
      <w:pPr>
        <w:pStyle w:val="TOC3"/>
        <w:rPr>
          <w:rFonts w:asciiTheme="minorHAnsi" w:eastAsiaTheme="minorEastAsia" w:hAnsiTheme="minorHAnsi" w:cstheme="minorBidi"/>
          <w:kern w:val="2"/>
          <w:sz w:val="24"/>
          <w:szCs w:val="24"/>
          <w14:ligatures w14:val="standardContextual"/>
        </w:rPr>
      </w:pPr>
      <w:hyperlink w:anchor="_Toc204099968" w:history="1">
        <w:r w:rsidRPr="00C34322">
          <w:rPr>
            <w:rStyle w:val="Hyperlink"/>
          </w:rPr>
          <w:t>4.12</w:t>
        </w:r>
        <w:r>
          <w:rPr>
            <w:rFonts w:asciiTheme="minorHAnsi" w:eastAsiaTheme="minorEastAsia" w:hAnsiTheme="minorHAnsi" w:cstheme="minorBidi"/>
            <w:kern w:val="2"/>
            <w:sz w:val="24"/>
            <w:szCs w:val="24"/>
            <w14:ligatures w14:val="standardContextual"/>
          </w:rPr>
          <w:tab/>
        </w:r>
        <w:r w:rsidRPr="00C34322">
          <w:rPr>
            <w:rStyle w:val="Hyperlink"/>
          </w:rPr>
          <w:t>Customer Priority List</w:t>
        </w:r>
        <w:r>
          <w:rPr>
            <w:webHidden/>
          </w:rPr>
          <w:tab/>
        </w:r>
        <w:r>
          <w:rPr>
            <w:webHidden/>
          </w:rPr>
          <w:fldChar w:fldCharType="begin"/>
        </w:r>
        <w:r>
          <w:rPr>
            <w:webHidden/>
          </w:rPr>
          <w:instrText xml:space="preserve"> PAGEREF _Toc204099968 \h </w:instrText>
        </w:r>
        <w:r>
          <w:rPr>
            <w:webHidden/>
          </w:rPr>
        </w:r>
        <w:r>
          <w:rPr>
            <w:webHidden/>
          </w:rPr>
          <w:fldChar w:fldCharType="separate"/>
        </w:r>
        <w:r>
          <w:rPr>
            <w:webHidden/>
          </w:rPr>
          <w:t>2</w:t>
        </w:r>
        <w:r>
          <w:rPr>
            <w:webHidden/>
          </w:rPr>
          <w:fldChar w:fldCharType="end"/>
        </w:r>
      </w:hyperlink>
    </w:p>
    <w:p w14:paraId="0FFCAA46" w14:textId="5F909E7D" w:rsidR="00F255EB" w:rsidRDefault="00F255EB">
      <w:pPr>
        <w:pStyle w:val="TOC3"/>
        <w:rPr>
          <w:rFonts w:asciiTheme="minorHAnsi" w:eastAsiaTheme="minorEastAsia" w:hAnsiTheme="minorHAnsi" w:cstheme="minorBidi"/>
          <w:kern w:val="2"/>
          <w:sz w:val="24"/>
          <w:szCs w:val="24"/>
          <w14:ligatures w14:val="standardContextual"/>
        </w:rPr>
      </w:pPr>
      <w:hyperlink w:anchor="_Toc204099969" w:history="1">
        <w:r w:rsidRPr="00C34322">
          <w:rPr>
            <w:rStyle w:val="Hyperlink"/>
          </w:rPr>
          <w:t>4.13</w:t>
        </w:r>
        <w:r>
          <w:rPr>
            <w:rFonts w:asciiTheme="minorHAnsi" w:eastAsiaTheme="minorEastAsia" w:hAnsiTheme="minorHAnsi" w:cstheme="minorBidi"/>
            <w:kern w:val="2"/>
            <w:sz w:val="24"/>
            <w:szCs w:val="24"/>
            <w14:ligatures w14:val="standardContextual"/>
          </w:rPr>
          <w:tab/>
        </w:r>
        <w:r w:rsidRPr="00C34322">
          <w:rPr>
            <w:rStyle w:val="Hyperlink"/>
          </w:rPr>
          <w:t>Selecting Customers</w:t>
        </w:r>
        <w:r>
          <w:rPr>
            <w:webHidden/>
          </w:rPr>
          <w:tab/>
        </w:r>
        <w:r>
          <w:rPr>
            <w:webHidden/>
          </w:rPr>
          <w:fldChar w:fldCharType="begin"/>
        </w:r>
        <w:r>
          <w:rPr>
            <w:webHidden/>
          </w:rPr>
          <w:instrText xml:space="preserve"> PAGEREF _Toc204099969 \h </w:instrText>
        </w:r>
        <w:r>
          <w:rPr>
            <w:webHidden/>
          </w:rPr>
        </w:r>
        <w:r>
          <w:rPr>
            <w:webHidden/>
          </w:rPr>
          <w:fldChar w:fldCharType="separate"/>
        </w:r>
        <w:r>
          <w:rPr>
            <w:webHidden/>
          </w:rPr>
          <w:t>2</w:t>
        </w:r>
        <w:r>
          <w:rPr>
            <w:webHidden/>
          </w:rPr>
          <w:fldChar w:fldCharType="end"/>
        </w:r>
      </w:hyperlink>
    </w:p>
    <w:p w14:paraId="6B1CEBB6" w14:textId="286FA262" w:rsidR="00F255EB" w:rsidRDefault="00F255EB">
      <w:pPr>
        <w:pStyle w:val="TOC3"/>
        <w:rPr>
          <w:rFonts w:asciiTheme="minorHAnsi" w:eastAsiaTheme="minorEastAsia" w:hAnsiTheme="minorHAnsi" w:cstheme="minorBidi"/>
          <w:kern w:val="2"/>
          <w:sz w:val="24"/>
          <w:szCs w:val="24"/>
          <w14:ligatures w14:val="standardContextual"/>
        </w:rPr>
      </w:pPr>
      <w:hyperlink w:anchor="_Toc204099970" w:history="1">
        <w:r w:rsidRPr="00C34322">
          <w:rPr>
            <w:rStyle w:val="Hyperlink"/>
          </w:rPr>
          <w:t>4.14</w:t>
        </w:r>
        <w:r>
          <w:rPr>
            <w:rFonts w:asciiTheme="minorHAnsi" w:eastAsiaTheme="minorEastAsia" w:hAnsiTheme="minorHAnsi" w:cstheme="minorBidi"/>
            <w:kern w:val="2"/>
            <w:sz w:val="24"/>
            <w:szCs w:val="24"/>
            <w14:ligatures w14:val="standardContextual"/>
          </w:rPr>
          <w:tab/>
        </w:r>
        <w:r w:rsidRPr="00C34322">
          <w:rPr>
            <w:rStyle w:val="Hyperlink"/>
          </w:rPr>
          <w:t>Shelters</w:t>
        </w:r>
        <w:r>
          <w:rPr>
            <w:webHidden/>
          </w:rPr>
          <w:tab/>
        </w:r>
        <w:r>
          <w:rPr>
            <w:webHidden/>
          </w:rPr>
          <w:fldChar w:fldCharType="begin"/>
        </w:r>
        <w:r>
          <w:rPr>
            <w:webHidden/>
          </w:rPr>
          <w:instrText xml:space="preserve"> PAGEREF _Toc204099970 \h </w:instrText>
        </w:r>
        <w:r>
          <w:rPr>
            <w:webHidden/>
          </w:rPr>
        </w:r>
        <w:r>
          <w:rPr>
            <w:webHidden/>
          </w:rPr>
          <w:fldChar w:fldCharType="separate"/>
        </w:r>
        <w:r>
          <w:rPr>
            <w:webHidden/>
          </w:rPr>
          <w:t>3</w:t>
        </w:r>
        <w:r>
          <w:rPr>
            <w:webHidden/>
          </w:rPr>
          <w:fldChar w:fldCharType="end"/>
        </w:r>
      </w:hyperlink>
    </w:p>
    <w:p w14:paraId="4F8B8C5E" w14:textId="01B931C9" w:rsidR="00F255EB" w:rsidRDefault="00F255EB">
      <w:pPr>
        <w:pStyle w:val="TOC3"/>
        <w:rPr>
          <w:rFonts w:asciiTheme="minorHAnsi" w:eastAsiaTheme="minorEastAsia" w:hAnsiTheme="minorHAnsi" w:cstheme="minorBidi"/>
          <w:kern w:val="2"/>
          <w:sz w:val="24"/>
          <w:szCs w:val="24"/>
          <w14:ligatures w14:val="standardContextual"/>
        </w:rPr>
      </w:pPr>
      <w:hyperlink w:anchor="_Toc204099971" w:history="1">
        <w:r w:rsidRPr="00C34322">
          <w:rPr>
            <w:rStyle w:val="Hyperlink"/>
          </w:rPr>
          <w:t xml:space="preserve">4.15 </w:t>
        </w:r>
        <w:r>
          <w:rPr>
            <w:rFonts w:asciiTheme="minorHAnsi" w:eastAsiaTheme="minorEastAsia" w:hAnsiTheme="minorHAnsi" w:cstheme="minorBidi"/>
            <w:kern w:val="2"/>
            <w:sz w:val="24"/>
            <w:szCs w:val="24"/>
            <w14:ligatures w14:val="standardContextual"/>
          </w:rPr>
          <w:tab/>
        </w:r>
        <w:r w:rsidRPr="00C34322">
          <w:rPr>
            <w:rStyle w:val="Hyperlink"/>
          </w:rPr>
          <w:t>Crisis Situations</w:t>
        </w:r>
        <w:r>
          <w:rPr>
            <w:webHidden/>
          </w:rPr>
          <w:tab/>
        </w:r>
        <w:r>
          <w:rPr>
            <w:webHidden/>
          </w:rPr>
          <w:fldChar w:fldCharType="begin"/>
        </w:r>
        <w:r>
          <w:rPr>
            <w:webHidden/>
          </w:rPr>
          <w:instrText xml:space="preserve"> PAGEREF _Toc204099971 \h </w:instrText>
        </w:r>
        <w:r>
          <w:rPr>
            <w:webHidden/>
          </w:rPr>
        </w:r>
        <w:r>
          <w:rPr>
            <w:webHidden/>
          </w:rPr>
          <w:fldChar w:fldCharType="separate"/>
        </w:r>
        <w:r>
          <w:rPr>
            <w:webHidden/>
          </w:rPr>
          <w:t>3</w:t>
        </w:r>
        <w:r>
          <w:rPr>
            <w:webHidden/>
          </w:rPr>
          <w:fldChar w:fldCharType="end"/>
        </w:r>
      </w:hyperlink>
    </w:p>
    <w:p w14:paraId="3794D7AD" w14:textId="4BC42190" w:rsidR="00F255EB" w:rsidRDefault="00F255EB">
      <w:pPr>
        <w:pStyle w:val="TOC2"/>
        <w:rPr>
          <w:rFonts w:asciiTheme="minorHAnsi" w:eastAsiaTheme="minorEastAsia" w:hAnsiTheme="minorHAnsi" w:cstheme="minorBidi"/>
          <w:kern w:val="2"/>
          <w:sz w:val="24"/>
          <w:szCs w:val="24"/>
          <w14:ligatures w14:val="standardContextual"/>
        </w:rPr>
      </w:pPr>
      <w:hyperlink w:anchor="_Toc204099972" w:history="1">
        <w:r w:rsidRPr="00C34322">
          <w:rPr>
            <w:rStyle w:val="Hyperlink"/>
          </w:rPr>
          <w:t>4.20</w:t>
        </w:r>
        <w:r>
          <w:rPr>
            <w:rFonts w:asciiTheme="minorHAnsi" w:eastAsiaTheme="minorEastAsia" w:hAnsiTheme="minorHAnsi" w:cstheme="minorBidi"/>
            <w:kern w:val="2"/>
            <w:sz w:val="24"/>
            <w:szCs w:val="24"/>
            <w14:ligatures w14:val="standardContextual"/>
          </w:rPr>
          <w:tab/>
        </w:r>
        <w:r w:rsidRPr="00C34322">
          <w:rPr>
            <w:rStyle w:val="Hyperlink"/>
          </w:rPr>
          <w:t>CUSTOMER NOTIFICATION AND CONSENT</w:t>
        </w:r>
        <w:r>
          <w:rPr>
            <w:webHidden/>
          </w:rPr>
          <w:tab/>
        </w:r>
        <w:r>
          <w:rPr>
            <w:webHidden/>
          </w:rPr>
          <w:fldChar w:fldCharType="begin"/>
        </w:r>
        <w:r>
          <w:rPr>
            <w:webHidden/>
          </w:rPr>
          <w:instrText xml:space="preserve"> PAGEREF _Toc204099972 \h </w:instrText>
        </w:r>
        <w:r>
          <w:rPr>
            <w:webHidden/>
          </w:rPr>
        </w:r>
        <w:r>
          <w:rPr>
            <w:webHidden/>
          </w:rPr>
          <w:fldChar w:fldCharType="separate"/>
        </w:r>
        <w:r>
          <w:rPr>
            <w:webHidden/>
          </w:rPr>
          <w:t>4</w:t>
        </w:r>
        <w:r>
          <w:rPr>
            <w:webHidden/>
          </w:rPr>
          <w:fldChar w:fldCharType="end"/>
        </w:r>
      </w:hyperlink>
    </w:p>
    <w:p w14:paraId="6422E668" w14:textId="4CCFA351" w:rsidR="00F255EB" w:rsidRDefault="00F255EB">
      <w:pPr>
        <w:pStyle w:val="TOC3"/>
        <w:rPr>
          <w:rFonts w:asciiTheme="minorHAnsi" w:eastAsiaTheme="minorEastAsia" w:hAnsiTheme="minorHAnsi" w:cstheme="minorBidi"/>
          <w:kern w:val="2"/>
          <w:sz w:val="24"/>
          <w:szCs w:val="24"/>
          <w14:ligatures w14:val="standardContextual"/>
        </w:rPr>
      </w:pPr>
      <w:hyperlink w:anchor="_Toc204099973" w:history="1">
        <w:r w:rsidRPr="00C34322">
          <w:rPr>
            <w:rStyle w:val="Hyperlink"/>
          </w:rPr>
          <w:t>4.21</w:t>
        </w:r>
        <w:r>
          <w:rPr>
            <w:rFonts w:asciiTheme="minorHAnsi" w:eastAsiaTheme="minorEastAsia" w:hAnsiTheme="minorHAnsi" w:cstheme="minorBidi"/>
            <w:kern w:val="2"/>
            <w:sz w:val="24"/>
            <w:szCs w:val="24"/>
            <w14:ligatures w14:val="standardContextual"/>
          </w:rPr>
          <w:tab/>
        </w:r>
        <w:r w:rsidRPr="00C34322">
          <w:rPr>
            <w:rStyle w:val="Hyperlink"/>
          </w:rPr>
          <w:t>Customer Informed Consent and Consent Form</w:t>
        </w:r>
        <w:r>
          <w:rPr>
            <w:webHidden/>
          </w:rPr>
          <w:tab/>
        </w:r>
        <w:r>
          <w:rPr>
            <w:webHidden/>
          </w:rPr>
          <w:fldChar w:fldCharType="begin"/>
        </w:r>
        <w:r>
          <w:rPr>
            <w:webHidden/>
          </w:rPr>
          <w:instrText xml:space="preserve"> PAGEREF _Toc204099973 \h </w:instrText>
        </w:r>
        <w:r>
          <w:rPr>
            <w:webHidden/>
          </w:rPr>
        </w:r>
        <w:r>
          <w:rPr>
            <w:webHidden/>
          </w:rPr>
          <w:fldChar w:fldCharType="separate"/>
        </w:r>
        <w:r>
          <w:rPr>
            <w:webHidden/>
          </w:rPr>
          <w:t>4</w:t>
        </w:r>
        <w:r>
          <w:rPr>
            <w:webHidden/>
          </w:rPr>
          <w:fldChar w:fldCharType="end"/>
        </w:r>
      </w:hyperlink>
    </w:p>
    <w:p w14:paraId="29EE0677" w14:textId="6D20582D" w:rsidR="00F255EB" w:rsidRDefault="00F255EB">
      <w:pPr>
        <w:pStyle w:val="TOC2"/>
        <w:rPr>
          <w:rFonts w:asciiTheme="minorHAnsi" w:eastAsiaTheme="minorEastAsia" w:hAnsiTheme="minorHAnsi" w:cstheme="minorBidi"/>
          <w:kern w:val="2"/>
          <w:sz w:val="24"/>
          <w:szCs w:val="24"/>
          <w14:ligatures w14:val="standardContextual"/>
        </w:rPr>
      </w:pPr>
      <w:hyperlink w:anchor="_Toc204099974" w:history="1">
        <w:r w:rsidRPr="00C34322">
          <w:rPr>
            <w:rStyle w:val="Hyperlink"/>
          </w:rPr>
          <w:t>4.30</w:t>
        </w:r>
        <w:r>
          <w:rPr>
            <w:rFonts w:asciiTheme="minorHAnsi" w:eastAsiaTheme="minorEastAsia" w:hAnsiTheme="minorHAnsi" w:cstheme="minorBidi"/>
            <w:kern w:val="2"/>
            <w:sz w:val="24"/>
            <w:szCs w:val="24"/>
            <w14:ligatures w14:val="standardContextual"/>
          </w:rPr>
          <w:tab/>
        </w:r>
        <w:r w:rsidRPr="00C34322">
          <w:rPr>
            <w:rStyle w:val="Hyperlink"/>
          </w:rPr>
          <w:t>RENTAL PROCEDURES</w:t>
        </w:r>
        <w:r>
          <w:rPr>
            <w:webHidden/>
          </w:rPr>
          <w:tab/>
        </w:r>
        <w:r>
          <w:rPr>
            <w:webHidden/>
          </w:rPr>
          <w:fldChar w:fldCharType="begin"/>
        </w:r>
        <w:r>
          <w:rPr>
            <w:webHidden/>
          </w:rPr>
          <w:instrText xml:space="preserve"> PAGEREF _Toc204099974 \h </w:instrText>
        </w:r>
        <w:r>
          <w:rPr>
            <w:webHidden/>
          </w:rPr>
        </w:r>
        <w:r>
          <w:rPr>
            <w:webHidden/>
          </w:rPr>
          <w:fldChar w:fldCharType="separate"/>
        </w:r>
        <w:r>
          <w:rPr>
            <w:webHidden/>
          </w:rPr>
          <w:t>5</w:t>
        </w:r>
        <w:r>
          <w:rPr>
            <w:webHidden/>
          </w:rPr>
          <w:fldChar w:fldCharType="end"/>
        </w:r>
      </w:hyperlink>
    </w:p>
    <w:p w14:paraId="2B7ABF2D" w14:textId="3A21D2CD" w:rsidR="00F255EB" w:rsidRDefault="00F255EB">
      <w:pPr>
        <w:pStyle w:val="TOC3"/>
        <w:rPr>
          <w:rFonts w:asciiTheme="minorHAnsi" w:eastAsiaTheme="minorEastAsia" w:hAnsiTheme="minorHAnsi" w:cstheme="minorBidi"/>
          <w:kern w:val="2"/>
          <w:sz w:val="24"/>
          <w:szCs w:val="24"/>
          <w14:ligatures w14:val="standardContextual"/>
        </w:rPr>
      </w:pPr>
      <w:hyperlink w:anchor="_Toc204099975" w:history="1">
        <w:r w:rsidRPr="00C34322">
          <w:rPr>
            <w:rStyle w:val="Hyperlink"/>
          </w:rPr>
          <w:t>4.31</w:t>
        </w:r>
        <w:r>
          <w:rPr>
            <w:rFonts w:asciiTheme="minorHAnsi" w:eastAsiaTheme="minorEastAsia" w:hAnsiTheme="minorHAnsi" w:cstheme="minorBidi"/>
            <w:kern w:val="2"/>
            <w:sz w:val="24"/>
            <w:szCs w:val="24"/>
            <w14:ligatures w14:val="standardContextual"/>
          </w:rPr>
          <w:tab/>
        </w:r>
        <w:r w:rsidRPr="00C34322">
          <w:rPr>
            <w:rStyle w:val="Hyperlink"/>
          </w:rPr>
          <w:t>Rental Dwelling Units</w:t>
        </w:r>
        <w:r>
          <w:rPr>
            <w:webHidden/>
          </w:rPr>
          <w:tab/>
        </w:r>
        <w:r>
          <w:rPr>
            <w:webHidden/>
          </w:rPr>
          <w:fldChar w:fldCharType="begin"/>
        </w:r>
        <w:r>
          <w:rPr>
            <w:webHidden/>
          </w:rPr>
          <w:instrText xml:space="preserve"> PAGEREF _Toc204099975 \h </w:instrText>
        </w:r>
        <w:r>
          <w:rPr>
            <w:webHidden/>
          </w:rPr>
        </w:r>
        <w:r>
          <w:rPr>
            <w:webHidden/>
          </w:rPr>
          <w:fldChar w:fldCharType="separate"/>
        </w:r>
        <w:r>
          <w:rPr>
            <w:webHidden/>
          </w:rPr>
          <w:t>5</w:t>
        </w:r>
        <w:r>
          <w:rPr>
            <w:webHidden/>
          </w:rPr>
          <w:fldChar w:fldCharType="end"/>
        </w:r>
      </w:hyperlink>
    </w:p>
    <w:p w14:paraId="1F04E0D0" w14:textId="28D10517" w:rsidR="00F255EB" w:rsidRDefault="00F255EB">
      <w:pPr>
        <w:pStyle w:val="TOC3"/>
        <w:rPr>
          <w:rFonts w:asciiTheme="minorHAnsi" w:eastAsiaTheme="minorEastAsia" w:hAnsiTheme="minorHAnsi" w:cstheme="minorBidi"/>
          <w:kern w:val="2"/>
          <w:sz w:val="24"/>
          <w:szCs w:val="24"/>
          <w14:ligatures w14:val="standardContextual"/>
        </w:rPr>
      </w:pPr>
      <w:hyperlink w:anchor="_Toc204099976" w:history="1">
        <w:r w:rsidRPr="00C34322">
          <w:rPr>
            <w:rStyle w:val="Hyperlink"/>
          </w:rPr>
          <w:t>4.32</w:t>
        </w:r>
        <w:r>
          <w:rPr>
            <w:rFonts w:asciiTheme="minorHAnsi" w:eastAsiaTheme="minorEastAsia" w:hAnsiTheme="minorHAnsi" w:cstheme="minorBidi"/>
            <w:kern w:val="2"/>
            <w:sz w:val="24"/>
            <w:szCs w:val="24"/>
            <w14:ligatures w14:val="standardContextual"/>
          </w:rPr>
          <w:tab/>
        </w:r>
        <w:r w:rsidRPr="00C34322">
          <w:rPr>
            <w:rStyle w:val="Hyperlink"/>
          </w:rPr>
          <w:t>Landlord Consent</w:t>
        </w:r>
        <w:r>
          <w:rPr>
            <w:webHidden/>
          </w:rPr>
          <w:tab/>
        </w:r>
        <w:r>
          <w:rPr>
            <w:webHidden/>
          </w:rPr>
          <w:fldChar w:fldCharType="begin"/>
        </w:r>
        <w:r>
          <w:rPr>
            <w:webHidden/>
          </w:rPr>
          <w:instrText xml:space="preserve"> PAGEREF _Toc204099976 \h </w:instrText>
        </w:r>
        <w:r>
          <w:rPr>
            <w:webHidden/>
          </w:rPr>
        </w:r>
        <w:r>
          <w:rPr>
            <w:webHidden/>
          </w:rPr>
          <w:fldChar w:fldCharType="separate"/>
        </w:r>
        <w:r>
          <w:rPr>
            <w:webHidden/>
          </w:rPr>
          <w:t>6</w:t>
        </w:r>
        <w:r>
          <w:rPr>
            <w:webHidden/>
          </w:rPr>
          <w:fldChar w:fldCharType="end"/>
        </w:r>
      </w:hyperlink>
    </w:p>
    <w:p w14:paraId="19315FA2" w14:textId="36183130" w:rsidR="00F255EB" w:rsidRDefault="00F255EB">
      <w:pPr>
        <w:pStyle w:val="TOC3"/>
        <w:rPr>
          <w:rFonts w:asciiTheme="minorHAnsi" w:eastAsiaTheme="minorEastAsia" w:hAnsiTheme="minorHAnsi" w:cstheme="minorBidi"/>
          <w:kern w:val="2"/>
          <w:sz w:val="24"/>
          <w:szCs w:val="24"/>
          <w14:ligatures w14:val="standardContextual"/>
        </w:rPr>
      </w:pPr>
      <w:hyperlink w:anchor="_Toc204099977" w:history="1">
        <w:r w:rsidRPr="00C34322">
          <w:rPr>
            <w:rStyle w:val="Hyperlink"/>
          </w:rPr>
          <w:t>4.33</w:t>
        </w:r>
        <w:r>
          <w:rPr>
            <w:rFonts w:asciiTheme="minorHAnsi" w:eastAsiaTheme="minorEastAsia" w:hAnsiTheme="minorHAnsi" w:cstheme="minorBidi"/>
            <w:kern w:val="2"/>
            <w:sz w:val="24"/>
            <w:szCs w:val="24"/>
            <w14:ligatures w14:val="standardContextual"/>
          </w:rPr>
          <w:tab/>
        </w:r>
        <w:r w:rsidRPr="00C34322">
          <w:rPr>
            <w:rStyle w:val="Hyperlink"/>
          </w:rPr>
          <w:t>Landlord Agreement</w:t>
        </w:r>
        <w:r>
          <w:rPr>
            <w:webHidden/>
          </w:rPr>
          <w:tab/>
        </w:r>
        <w:r>
          <w:rPr>
            <w:webHidden/>
          </w:rPr>
          <w:fldChar w:fldCharType="begin"/>
        </w:r>
        <w:r>
          <w:rPr>
            <w:webHidden/>
          </w:rPr>
          <w:instrText xml:space="preserve"> PAGEREF _Toc204099977 \h </w:instrText>
        </w:r>
        <w:r>
          <w:rPr>
            <w:webHidden/>
          </w:rPr>
        </w:r>
        <w:r>
          <w:rPr>
            <w:webHidden/>
          </w:rPr>
          <w:fldChar w:fldCharType="separate"/>
        </w:r>
        <w:r>
          <w:rPr>
            <w:webHidden/>
          </w:rPr>
          <w:t>6</w:t>
        </w:r>
        <w:r>
          <w:rPr>
            <w:webHidden/>
          </w:rPr>
          <w:fldChar w:fldCharType="end"/>
        </w:r>
      </w:hyperlink>
    </w:p>
    <w:p w14:paraId="162E9C0D" w14:textId="15465A38" w:rsidR="00F255EB" w:rsidRDefault="00F255EB">
      <w:pPr>
        <w:pStyle w:val="TOC1"/>
        <w:rPr>
          <w:rFonts w:asciiTheme="minorHAnsi" w:eastAsiaTheme="minorEastAsia" w:hAnsiTheme="minorHAnsi" w:cstheme="minorBidi"/>
          <w:b w:val="0"/>
          <w:kern w:val="2"/>
          <w:sz w:val="24"/>
          <w:szCs w:val="24"/>
          <w14:ligatures w14:val="standardContextual"/>
        </w:rPr>
      </w:pPr>
      <w:hyperlink w:anchor="_Toc204099978" w:history="1">
        <w:r w:rsidRPr="00C34322">
          <w:rPr>
            <w:rStyle w:val="Hyperlink"/>
          </w:rPr>
          <w:t>5.00</w:t>
        </w:r>
        <w:r>
          <w:rPr>
            <w:rFonts w:asciiTheme="minorHAnsi" w:eastAsiaTheme="minorEastAsia" w:hAnsiTheme="minorHAnsi" w:cstheme="minorBidi"/>
            <w:b w:val="0"/>
            <w:kern w:val="2"/>
            <w:sz w:val="24"/>
            <w:szCs w:val="24"/>
            <w14:ligatures w14:val="standardContextual"/>
          </w:rPr>
          <w:tab/>
        </w:r>
        <w:r w:rsidRPr="00C34322">
          <w:rPr>
            <w:rStyle w:val="Hyperlink"/>
          </w:rPr>
          <w:t>FIELD POLICIES AND PROCEDURES</w:t>
        </w:r>
        <w:r>
          <w:rPr>
            <w:webHidden/>
          </w:rPr>
          <w:tab/>
        </w:r>
        <w:r>
          <w:rPr>
            <w:webHidden/>
          </w:rPr>
          <w:fldChar w:fldCharType="begin"/>
        </w:r>
        <w:r>
          <w:rPr>
            <w:webHidden/>
          </w:rPr>
          <w:instrText xml:space="preserve"> PAGEREF _Toc204099978 \h </w:instrText>
        </w:r>
        <w:r>
          <w:rPr>
            <w:webHidden/>
          </w:rPr>
        </w:r>
        <w:r>
          <w:rPr>
            <w:webHidden/>
          </w:rPr>
          <w:fldChar w:fldCharType="separate"/>
        </w:r>
        <w:r>
          <w:rPr>
            <w:webHidden/>
          </w:rPr>
          <w:t>1</w:t>
        </w:r>
        <w:r>
          <w:rPr>
            <w:webHidden/>
          </w:rPr>
          <w:fldChar w:fldCharType="end"/>
        </w:r>
      </w:hyperlink>
    </w:p>
    <w:p w14:paraId="15255C2B" w14:textId="0FFBCCB1" w:rsidR="00F255EB" w:rsidRDefault="00F255EB">
      <w:pPr>
        <w:pStyle w:val="TOC2"/>
        <w:rPr>
          <w:rFonts w:asciiTheme="minorHAnsi" w:eastAsiaTheme="minorEastAsia" w:hAnsiTheme="minorHAnsi" w:cstheme="minorBidi"/>
          <w:kern w:val="2"/>
          <w:sz w:val="24"/>
          <w:szCs w:val="24"/>
          <w14:ligatures w14:val="standardContextual"/>
        </w:rPr>
      </w:pPr>
      <w:hyperlink w:anchor="_Toc204099979" w:history="1">
        <w:r w:rsidRPr="00C34322">
          <w:rPr>
            <w:rStyle w:val="Hyperlink"/>
          </w:rPr>
          <w:t xml:space="preserve">5.10 </w:t>
        </w:r>
        <w:r>
          <w:rPr>
            <w:rFonts w:asciiTheme="minorHAnsi" w:eastAsiaTheme="minorEastAsia" w:hAnsiTheme="minorHAnsi" w:cstheme="minorBidi"/>
            <w:kern w:val="2"/>
            <w:sz w:val="24"/>
            <w:szCs w:val="24"/>
            <w14:ligatures w14:val="standardContextual"/>
          </w:rPr>
          <w:tab/>
        </w:r>
        <w:r w:rsidRPr="00C34322">
          <w:rPr>
            <w:rStyle w:val="Hyperlink"/>
          </w:rPr>
          <w:t>SHPO COMPLIANCE</w:t>
        </w:r>
        <w:r>
          <w:rPr>
            <w:webHidden/>
          </w:rPr>
          <w:tab/>
        </w:r>
        <w:r>
          <w:rPr>
            <w:webHidden/>
          </w:rPr>
          <w:fldChar w:fldCharType="begin"/>
        </w:r>
        <w:r>
          <w:rPr>
            <w:webHidden/>
          </w:rPr>
          <w:instrText xml:space="preserve"> PAGEREF _Toc204099979 \h </w:instrText>
        </w:r>
        <w:r>
          <w:rPr>
            <w:webHidden/>
          </w:rPr>
        </w:r>
        <w:r>
          <w:rPr>
            <w:webHidden/>
          </w:rPr>
          <w:fldChar w:fldCharType="separate"/>
        </w:r>
        <w:r>
          <w:rPr>
            <w:webHidden/>
          </w:rPr>
          <w:t>1</w:t>
        </w:r>
        <w:r>
          <w:rPr>
            <w:webHidden/>
          </w:rPr>
          <w:fldChar w:fldCharType="end"/>
        </w:r>
      </w:hyperlink>
    </w:p>
    <w:p w14:paraId="554D8EFF" w14:textId="34F5E3B1" w:rsidR="00F255EB" w:rsidRDefault="00F255EB">
      <w:pPr>
        <w:pStyle w:val="TOC3"/>
        <w:rPr>
          <w:rFonts w:asciiTheme="minorHAnsi" w:eastAsiaTheme="minorEastAsia" w:hAnsiTheme="minorHAnsi" w:cstheme="minorBidi"/>
          <w:kern w:val="2"/>
          <w:sz w:val="24"/>
          <w:szCs w:val="24"/>
          <w14:ligatures w14:val="standardContextual"/>
        </w:rPr>
      </w:pPr>
      <w:hyperlink w:anchor="_Toc204099980" w:history="1">
        <w:r w:rsidRPr="00C34322">
          <w:rPr>
            <w:rStyle w:val="Hyperlink"/>
          </w:rPr>
          <w:t>5.11</w:t>
        </w:r>
        <w:r>
          <w:rPr>
            <w:rFonts w:asciiTheme="minorHAnsi" w:eastAsiaTheme="minorEastAsia" w:hAnsiTheme="minorHAnsi" w:cstheme="minorBidi"/>
            <w:kern w:val="2"/>
            <w:sz w:val="24"/>
            <w:szCs w:val="24"/>
            <w14:ligatures w14:val="standardContextual"/>
          </w:rPr>
          <w:tab/>
        </w:r>
        <w:r w:rsidRPr="00C34322">
          <w:rPr>
            <w:rStyle w:val="Hyperlink"/>
          </w:rPr>
          <w:t>Exempt Houses</w:t>
        </w:r>
        <w:r>
          <w:rPr>
            <w:webHidden/>
          </w:rPr>
          <w:tab/>
        </w:r>
        <w:r>
          <w:rPr>
            <w:webHidden/>
          </w:rPr>
          <w:fldChar w:fldCharType="begin"/>
        </w:r>
        <w:r>
          <w:rPr>
            <w:webHidden/>
          </w:rPr>
          <w:instrText xml:space="preserve"> PAGEREF _Toc204099980 \h </w:instrText>
        </w:r>
        <w:r>
          <w:rPr>
            <w:webHidden/>
          </w:rPr>
        </w:r>
        <w:r>
          <w:rPr>
            <w:webHidden/>
          </w:rPr>
          <w:fldChar w:fldCharType="separate"/>
        </w:r>
        <w:r>
          <w:rPr>
            <w:webHidden/>
          </w:rPr>
          <w:t>1</w:t>
        </w:r>
        <w:r>
          <w:rPr>
            <w:webHidden/>
          </w:rPr>
          <w:fldChar w:fldCharType="end"/>
        </w:r>
      </w:hyperlink>
    </w:p>
    <w:p w14:paraId="1B73C161" w14:textId="194525CA" w:rsidR="00F255EB" w:rsidRDefault="00F255EB">
      <w:pPr>
        <w:pStyle w:val="TOC3"/>
        <w:rPr>
          <w:rFonts w:asciiTheme="minorHAnsi" w:eastAsiaTheme="minorEastAsia" w:hAnsiTheme="minorHAnsi" w:cstheme="minorBidi"/>
          <w:kern w:val="2"/>
          <w:sz w:val="24"/>
          <w:szCs w:val="24"/>
          <w14:ligatures w14:val="standardContextual"/>
        </w:rPr>
      </w:pPr>
      <w:hyperlink w:anchor="_Toc204099981" w:history="1">
        <w:r w:rsidRPr="00C34322">
          <w:rPr>
            <w:rStyle w:val="Hyperlink"/>
          </w:rPr>
          <w:t>5.12</w:t>
        </w:r>
        <w:r>
          <w:rPr>
            <w:rFonts w:asciiTheme="minorHAnsi" w:eastAsiaTheme="minorEastAsia" w:hAnsiTheme="minorHAnsi" w:cstheme="minorBidi"/>
            <w:kern w:val="2"/>
            <w:sz w:val="24"/>
            <w:szCs w:val="24"/>
            <w14:ligatures w14:val="standardContextual"/>
          </w:rPr>
          <w:tab/>
        </w:r>
        <w:r w:rsidRPr="00C34322">
          <w:rPr>
            <w:rStyle w:val="Hyperlink"/>
          </w:rPr>
          <w:t>Houses Needing a Section 106 Review</w:t>
        </w:r>
        <w:r>
          <w:rPr>
            <w:webHidden/>
          </w:rPr>
          <w:tab/>
        </w:r>
        <w:r>
          <w:rPr>
            <w:webHidden/>
          </w:rPr>
          <w:fldChar w:fldCharType="begin"/>
        </w:r>
        <w:r>
          <w:rPr>
            <w:webHidden/>
          </w:rPr>
          <w:instrText xml:space="preserve"> PAGEREF _Toc204099981 \h </w:instrText>
        </w:r>
        <w:r>
          <w:rPr>
            <w:webHidden/>
          </w:rPr>
        </w:r>
        <w:r>
          <w:rPr>
            <w:webHidden/>
          </w:rPr>
          <w:fldChar w:fldCharType="separate"/>
        </w:r>
        <w:r>
          <w:rPr>
            <w:webHidden/>
          </w:rPr>
          <w:t>2</w:t>
        </w:r>
        <w:r>
          <w:rPr>
            <w:webHidden/>
          </w:rPr>
          <w:fldChar w:fldCharType="end"/>
        </w:r>
      </w:hyperlink>
    </w:p>
    <w:p w14:paraId="42CE5990" w14:textId="4C3DD1DB" w:rsidR="00F255EB" w:rsidRDefault="00F255EB">
      <w:pPr>
        <w:pStyle w:val="TOC3"/>
        <w:rPr>
          <w:rFonts w:asciiTheme="minorHAnsi" w:eastAsiaTheme="minorEastAsia" w:hAnsiTheme="minorHAnsi" w:cstheme="minorBidi"/>
          <w:kern w:val="2"/>
          <w:sz w:val="24"/>
          <w:szCs w:val="24"/>
          <w14:ligatures w14:val="standardContextual"/>
        </w:rPr>
      </w:pPr>
      <w:hyperlink w:anchor="_Toc204099982" w:history="1">
        <w:r w:rsidRPr="00C34322">
          <w:rPr>
            <w:rStyle w:val="Hyperlink"/>
          </w:rPr>
          <w:t>5.13</w:t>
        </w:r>
        <w:r>
          <w:rPr>
            <w:rFonts w:asciiTheme="minorHAnsi" w:eastAsiaTheme="minorEastAsia" w:hAnsiTheme="minorHAnsi" w:cstheme="minorBidi"/>
            <w:kern w:val="2"/>
            <w:sz w:val="24"/>
            <w:szCs w:val="24"/>
            <w14:ligatures w14:val="standardContextual"/>
          </w:rPr>
          <w:tab/>
        </w:r>
        <w:r w:rsidRPr="00C34322">
          <w:rPr>
            <w:rStyle w:val="Hyperlink"/>
          </w:rPr>
          <w:t>Monitoring of SHPO Compliance</w:t>
        </w:r>
        <w:r>
          <w:rPr>
            <w:webHidden/>
          </w:rPr>
          <w:tab/>
        </w:r>
        <w:r>
          <w:rPr>
            <w:webHidden/>
          </w:rPr>
          <w:fldChar w:fldCharType="begin"/>
        </w:r>
        <w:r>
          <w:rPr>
            <w:webHidden/>
          </w:rPr>
          <w:instrText xml:space="preserve"> PAGEREF _Toc204099982 \h </w:instrText>
        </w:r>
        <w:r>
          <w:rPr>
            <w:webHidden/>
          </w:rPr>
        </w:r>
        <w:r>
          <w:rPr>
            <w:webHidden/>
          </w:rPr>
          <w:fldChar w:fldCharType="separate"/>
        </w:r>
        <w:r>
          <w:rPr>
            <w:webHidden/>
          </w:rPr>
          <w:t>2</w:t>
        </w:r>
        <w:r>
          <w:rPr>
            <w:webHidden/>
          </w:rPr>
          <w:fldChar w:fldCharType="end"/>
        </w:r>
      </w:hyperlink>
    </w:p>
    <w:p w14:paraId="014ED36A" w14:textId="076EB640" w:rsidR="00F255EB" w:rsidRDefault="00F255EB">
      <w:pPr>
        <w:pStyle w:val="TOC2"/>
        <w:rPr>
          <w:rFonts w:asciiTheme="minorHAnsi" w:eastAsiaTheme="minorEastAsia" w:hAnsiTheme="minorHAnsi" w:cstheme="minorBidi"/>
          <w:kern w:val="2"/>
          <w:sz w:val="24"/>
          <w:szCs w:val="24"/>
          <w14:ligatures w14:val="standardContextual"/>
        </w:rPr>
      </w:pPr>
      <w:hyperlink w:anchor="_Toc204099983" w:history="1">
        <w:r w:rsidRPr="00C34322">
          <w:rPr>
            <w:rStyle w:val="Hyperlink"/>
          </w:rPr>
          <w:t>5.20</w:t>
        </w:r>
        <w:r>
          <w:rPr>
            <w:rFonts w:asciiTheme="minorHAnsi" w:eastAsiaTheme="minorEastAsia" w:hAnsiTheme="minorHAnsi" w:cstheme="minorBidi"/>
            <w:kern w:val="2"/>
            <w:sz w:val="24"/>
            <w:szCs w:val="24"/>
            <w14:ligatures w14:val="standardContextual"/>
          </w:rPr>
          <w:tab/>
        </w:r>
        <w:r w:rsidRPr="00C34322">
          <w:rPr>
            <w:rStyle w:val="Hyperlink"/>
          </w:rPr>
          <w:t>HEALTH AND SAFETY ASSESSMENT</w:t>
        </w:r>
        <w:r>
          <w:rPr>
            <w:webHidden/>
          </w:rPr>
          <w:tab/>
        </w:r>
        <w:r>
          <w:rPr>
            <w:webHidden/>
          </w:rPr>
          <w:fldChar w:fldCharType="begin"/>
        </w:r>
        <w:r>
          <w:rPr>
            <w:webHidden/>
          </w:rPr>
          <w:instrText xml:space="preserve"> PAGEREF _Toc204099983 \h </w:instrText>
        </w:r>
        <w:r>
          <w:rPr>
            <w:webHidden/>
          </w:rPr>
        </w:r>
        <w:r>
          <w:rPr>
            <w:webHidden/>
          </w:rPr>
          <w:fldChar w:fldCharType="separate"/>
        </w:r>
        <w:r>
          <w:rPr>
            <w:webHidden/>
          </w:rPr>
          <w:t>2</w:t>
        </w:r>
        <w:r>
          <w:rPr>
            <w:webHidden/>
          </w:rPr>
          <w:fldChar w:fldCharType="end"/>
        </w:r>
      </w:hyperlink>
    </w:p>
    <w:p w14:paraId="481144C7" w14:textId="66BD9323" w:rsidR="00F255EB" w:rsidRDefault="00F255EB">
      <w:pPr>
        <w:pStyle w:val="TOC2"/>
        <w:rPr>
          <w:rFonts w:asciiTheme="minorHAnsi" w:eastAsiaTheme="minorEastAsia" w:hAnsiTheme="minorHAnsi" w:cstheme="minorBidi"/>
          <w:kern w:val="2"/>
          <w:sz w:val="24"/>
          <w:szCs w:val="24"/>
          <w14:ligatures w14:val="standardContextual"/>
        </w:rPr>
      </w:pPr>
      <w:hyperlink w:anchor="_Toc204099984" w:history="1">
        <w:r w:rsidRPr="00C34322">
          <w:rPr>
            <w:rStyle w:val="Hyperlink"/>
          </w:rPr>
          <w:t>5.30</w:t>
        </w:r>
        <w:r>
          <w:rPr>
            <w:rFonts w:asciiTheme="minorHAnsi" w:eastAsiaTheme="minorEastAsia" w:hAnsiTheme="minorHAnsi" w:cstheme="minorBidi"/>
            <w:kern w:val="2"/>
            <w:sz w:val="24"/>
            <w:szCs w:val="24"/>
            <w14:ligatures w14:val="standardContextual"/>
          </w:rPr>
          <w:tab/>
        </w:r>
        <w:r w:rsidRPr="00C34322">
          <w:rPr>
            <w:rStyle w:val="Hyperlink"/>
          </w:rPr>
          <w:t>HEALTH AND SAFETY PROBLEMS/ISSUES</w:t>
        </w:r>
        <w:r>
          <w:rPr>
            <w:webHidden/>
          </w:rPr>
          <w:tab/>
        </w:r>
        <w:r>
          <w:rPr>
            <w:webHidden/>
          </w:rPr>
          <w:fldChar w:fldCharType="begin"/>
        </w:r>
        <w:r>
          <w:rPr>
            <w:webHidden/>
          </w:rPr>
          <w:instrText xml:space="preserve"> PAGEREF _Toc204099984 \h </w:instrText>
        </w:r>
        <w:r>
          <w:rPr>
            <w:webHidden/>
          </w:rPr>
        </w:r>
        <w:r>
          <w:rPr>
            <w:webHidden/>
          </w:rPr>
          <w:fldChar w:fldCharType="separate"/>
        </w:r>
        <w:r>
          <w:rPr>
            <w:webHidden/>
          </w:rPr>
          <w:t>2</w:t>
        </w:r>
        <w:r>
          <w:rPr>
            <w:webHidden/>
          </w:rPr>
          <w:fldChar w:fldCharType="end"/>
        </w:r>
      </w:hyperlink>
    </w:p>
    <w:p w14:paraId="598853C5" w14:textId="3E152782" w:rsidR="00F255EB" w:rsidRDefault="00F255EB">
      <w:pPr>
        <w:pStyle w:val="TOC3"/>
        <w:rPr>
          <w:rFonts w:asciiTheme="minorHAnsi" w:eastAsiaTheme="minorEastAsia" w:hAnsiTheme="minorHAnsi" w:cstheme="minorBidi"/>
          <w:kern w:val="2"/>
          <w:sz w:val="24"/>
          <w:szCs w:val="24"/>
          <w14:ligatures w14:val="standardContextual"/>
        </w:rPr>
      </w:pPr>
      <w:hyperlink w:anchor="_Toc204099985" w:history="1">
        <w:r w:rsidRPr="00C34322">
          <w:rPr>
            <w:rStyle w:val="Hyperlink"/>
          </w:rPr>
          <w:t>5.31</w:t>
        </w:r>
        <w:r>
          <w:rPr>
            <w:rFonts w:asciiTheme="minorHAnsi" w:eastAsiaTheme="minorEastAsia" w:hAnsiTheme="minorHAnsi" w:cstheme="minorBidi"/>
            <w:kern w:val="2"/>
            <w:sz w:val="24"/>
            <w:szCs w:val="24"/>
            <w14:ligatures w14:val="standardContextual"/>
          </w:rPr>
          <w:tab/>
        </w:r>
        <w:r w:rsidRPr="00C34322">
          <w:rPr>
            <w:rStyle w:val="Hyperlink"/>
          </w:rPr>
          <w:t>Heating System Repair and Replacement</w:t>
        </w:r>
        <w:r>
          <w:rPr>
            <w:webHidden/>
          </w:rPr>
          <w:tab/>
        </w:r>
        <w:r>
          <w:rPr>
            <w:webHidden/>
          </w:rPr>
          <w:fldChar w:fldCharType="begin"/>
        </w:r>
        <w:r>
          <w:rPr>
            <w:webHidden/>
          </w:rPr>
          <w:instrText xml:space="preserve"> PAGEREF _Toc204099985 \h </w:instrText>
        </w:r>
        <w:r>
          <w:rPr>
            <w:webHidden/>
          </w:rPr>
        </w:r>
        <w:r>
          <w:rPr>
            <w:webHidden/>
          </w:rPr>
          <w:fldChar w:fldCharType="separate"/>
        </w:r>
        <w:r>
          <w:rPr>
            <w:webHidden/>
          </w:rPr>
          <w:t>3</w:t>
        </w:r>
        <w:r>
          <w:rPr>
            <w:webHidden/>
          </w:rPr>
          <w:fldChar w:fldCharType="end"/>
        </w:r>
      </w:hyperlink>
    </w:p>
    <w:p w14:paraId="5E028AD3" w14:textId="4909EAB1" w:rsidR="00F255EB" w:rsidRDefault="00F255EB">
      <w:pPr>
        <w:pStyle w:val="TOC3"/>
        <w:rPr>
          <w:rFonts w:asciiTheme="minorHAnsi" w:eastAsiaTheme="minorEastAsia" w:hAnsiTheme="minorHAnsi" w:cstheme="minorBidi"/>
          <w:kern w:val="2"/>
          <w:sz w:val="24"/>
          <w:szCs w:val="24"/>
          <w14:ligatures w14:val="standardContextual"/>
        </w:rPr>
      </w:pPr>
      <w:hyperlink w:anchor="_Toc204099986" w:history="1">
        <w:r w:rsidRPr="00C34322">
          <w:rPr>
            <w:rStyle w:val="Hyperlink"/>
          </w:rPr>
          <w:t>5.32</w:t>
        </w:r>
        <w:r>
          <w:rPr>
            <w:rFonts w:asciiTheme="minorHAnsi" w:eastAsiaTheme="minorEastAsia" w:hAnsiTheme="minorHAnsi" w:cstheme="minorBidi"/>
            <w:kern w:val="2"/>
            <w:sz w:val="24"/>
            <w:szCs w:val="24"/>
            <w14:ligatures w14:val="standardContextual"/>
          </w:rPr>
          <w:tab/>
        </w:r>
        <w:r w:rsidRPr="00C34322">
          <w:rPr>
            <w:rStyle w:val="Hyperlink"/>
          </w:rPr>
          <w:t>Water Heater Repair and Replacement</w:t>
        </w:r>
        <w:r>
          <w:rPr>
            <w:webHidden/>
          </w:rPr>
          <w:tab/>
        </w:r>
        <w:r>
          <w:rPr>
            <w:webHidden/>
          </w:rPr>
          <w:fldChar w:fldCharType="begin"/>
        </w:r>
        <w:r>
          <w:rPr>
            <w:webHidden/>
          </w:rPr>
          <w:instrText xml:space="preserve"> PAGEREF _Toc204099986 \h </w:instrText>
        </w:r>
        <w:r>
          <w:rPr>
            <w:webHidden/>
          </w:rPr>
        </w:r>
        <w:r>
          <w:rPr>
            <w:webHidden/>
          </w:rPr>
          <w:fldChar w:fldCharType="separate"/>
        </w:r>
        <w:r>
          <w:rPr>
            <w:webHidden/>
          </w:rPr>
          <w:t>3</w:t>
        </w:r>
        <w:r>
          <w:rPr>
            <w:webHidden/>
          </w:rPr>
          <w:fldChar w:fldCharType="end"/>
        </w:r>
      </w:hyperlink>
    </w:p>
    <w:p w14:paraId="2294ADD3" w14:textId="6D3A6371" w:rsidR="00F255EB" w:rsidRDefault="00F255EB">
      <w:pPr>
        <w:pStyle w:val="TOC3"/>
        <w:rPr>
          <w:rFonts w:asciiTheme="minorHAnsi" w:eastAsiaTheme="minorEastAsia" w:hAnsiTheme="minorHAnsi" w:cstheme="minorBidi"/>
          <w:kern w:val="2"/>
          <w:sz w:val="24"/>
          <w:szCs w:val="24"/>
          <w14:ligatures w14:val="standardContextual"/>
        </w:rPr>
      </w:pPr>
      <w:hyperlink w:anchor="_Toc204099987" w:history="1">
        <w:r w:rsidRPr="00C34322">
          <w:rPr>
            <w:rStyle w:val="Hyperlink"/>
          </w:rPr>
          <w:t>5.33</w:t>
        </w:r>
        <w:r>
          <w:rPr>
            <w:rFonts w:asciiTheme="minorHAnsi" w:eastAsiaTheme="minorEastAsia" w:hAnsiTheme="minorHAnsi" w:cstheme="minorBidi"/>
            <w:kern w:val="2"/>
            <w:sz w:val="24"/>
            <w:szCs w:val="24"/>
            <w14:ligatures w14:val="standardContextual"/>
          </w:rPr>
          <w:tab/>
        </w:r>
        <w:r w:rsidRPr="00C34322">
          <w:rPr>
            <w:rStyle w:val="Hyperlink"/>
          </w:rPr>
          <w:t>Space Heaters and Other Combustion Appliances</w:t>
        </w:r>
        <w:r>
          <w:rPr>
            <w:webHidden/>
          </w:rPr>
          <w:tab/>
        </w:r>
        <w:r>
          <w:rPr>
            <w:webHidden/>
          </w:rPr>
          <w:fldChar w:fldCharType="begin"/>
        </w:r>
        <w:r>
          <w:rPr>
            <w:webHidden/>
          </w:rPr>
          <w:instrText xml:space="preserve"> PAGEREF _Toc204099987 \h </w:instrText>
        </w:r>
        <w:r>
          <w:rPr>
            <w:webHidden/>
          </w:rPr>
        </w:r>
        <w:r>
          <w:rPr>
            <w:webHidden/>
          </w:rPr>
          <w:fldChar w:fldCharType="separate"/>
        </w:r>
        <w:r>
          <w:rPr>
            <w:webHidden/>
          </w:rPr>
          <w:t>3</w:t>
        </w:r>
        <w:r>
          <w:rPr>
            <w:webHidden/>
          </w:rPr>
          <w:fldChar w:fldCharType="end"/>
        </w:r>
      </w:hyperlink>
    </w:p>
    <w:p w14:paraId="3CDD4414" w14:textId="1FDC8B4B" w:rsidR="00F255EB" w:rsidRDefault="00F255EB">
      <w:pPr>
        <w:pStyle w:val="TOC3"/>
        <w:rPr>
          <w:rFonts w:asciiTheme="minorHAnsi" w:eastAsiaTheme="minorEastAsia" w:hAnsiTheme="minorHAnsi" w:cstheme="minorBidi"/>
          <w:kern w:val="2"/>
          <w:sz w:val="24"/>
          <w:szCs w:val="24"/>
          <w14:ligatures w14:val="standardContextual"/>
        </w:rPr>
      </w:pPr>
      <w:hyperlink w:anchor="_Toc204099988" w:history="1">
        <w:r w:rsidRPr="00C34322">
          <w:rPr>
            <w:rStyle w:val="Hyperlink"/>
          </w:rPr>
          <w:t>5.34</w:t>
        </w:r>
        <w:r>
          <w:rPr>
            <w:rFonts w:asciiTheme="minorHAnsi" w:eastAsiaTheme="minorEastAsia" w:hAnsiTheme="minorHAnsi" w:cstheme="minorBidi"/>
            <w:kern w:val="2"/>
            <w:sz w:val="24"/>
            <w:szCs w:val="24"/>
            <w14:ligatures w14:val="standardContextual"/>
          </w:rPr>
          <w:tab/>
        </w:r>
        <w:r w:rsidRPr="00C34322">
          <w:rPr>
            <w:rStyle w:val="Hyperlink"/>
          </w:rPr>
          <w:t>Carbon Monoxide, Smoke, and Propane Alarms</w:t>
        </w:r>
        <w:r>
          <w:rPr>
            <w:webHidden/>
          </w:rPr>
          <w:tab/>
        </w:r>
        <w:r>
          <w:rPr>
            <w:webHidden/>
          </w:rPr>
          <w:fldChar w:fldCharType="begin"/>
        </w:r>
        <w:r>
          <w:rPr>
            <w:webHidden/>
          </w:rPr>
          <w:instrText xml:space="preserve"> PAGEREF _Toc204099988 \h </w:instrText>
        </w:r>
        <w:r>
          <w:rPr>
            <w:webHidden/>
          </w:rPr>
        </w:r>
        <w:r>
          <w:rPr>
            <w:webHidden/>
          </w:rPr>
          <w:fldChar w:fldCharType="separate"/>
        </w:r>
        <w:r>
          <w:rPr>
            <w:webHidden/>
          </w:rPr>
          <w:t>3</w:t>
        </w:r>
        <w:r>
          <w:rPr>
            <w:webHidden/>
          </w:rPr>
          <w:fldChar w:fldCharType="end"/>
        </w:r>
      </w:hyperlink>
    </w:p>
    <w:p w14:paraId="0F899799" w14:textId="056BF735" w:rsidR="00F255EB" w:rsidRDefault="00F255EB">
      <w:pPr>
        <w:pStyle w:val="TOC3"/>
        <w:rPr>
          <w:rFonts w:asciiTheme="minorHAnsi" w:eastAsiaTheme="minorEastAsia" w:hAnsiTheme="minorHAnsi" w:cstheme="minorBidi"/>
          <w:kern w:val="2"/>
          <w:sz w:val="24"/>
          <w:szCs w:val="24"/>
          <w14:ligatures w14:val="standardContextual"/>
        </w:rPr>
      </w:pPr>
      <w:hyperlink w:anchor="_Toc204099989" w:history="1">
        <w:r w:rsidRPr="00C34322">
          <w:rPr>
            <w:rStyle w:val="Hyperlink"/>
          </w:rPr>
          <w:t>5.35</w:t>
        </w:r>
        <w:r>
          <w:rPr>
            <w:rFonts w:asciiTheme="minorHAnsi" w:eastAsiaTheme="minorEastAsia" w:hAnsiTheme="minorHAnsi" w:cstheme="minorBidi"/>
            <w:kern w:val="2"/>
            <w:sz w:val="24"/>
            <w:szCs w:val="24"/>
            <w14:ligatures w14:val="standardContextual"/>
          </w:rPr>
          <w:tab/>
        </w:r>
        <w:r w:rsidRPr="00C34322">
          <w:rPr>
            <w:rStyle w:val="Hyperlink"/>
          </w:rPr>
          <w:t>Moisture/Mold/Mildew Problems (allowable to HEAP only)</w:t>
        </w:r>
        <w:r>
          <w:rPr>
            <w:webHidden/>
          </w:rPr>
          <w:tab/>
        </w:r>
        <w:r>
          <w:rPr>
            <w:webHidden/>
          </w:rPr>
          <w:fldChar w:fldCharType="begin"/>
        </w:r>
        <w:r>
          <w:rPr>
            <w:webHidden/>
          </w:rPr>
          <w:instrText xml:space="preserve"> PAGEREF _Toc204099989 \h </w:instrText>
        </w:r>
        <w:r>
          <w:rPr>
            <w:webHidden/>
          </w:rPr>
        </w:r>
        <w:r>
          <w:rPr>
            <w:webHidden/>
          </w:rPr>
          <w:fldChar w:fldCharType="separate"/>
        </w:r>
        <w:r>
          <w:rPr>
            <w:webHidden/>
          </w:rPr>
          <w:t>4</w:t>
        </w:r>
        <w:r>
          <w:rPr>
            <w:webHidden/>
          </w:rPr>
          <w:fldChar w:fldCharType="end"/>
        </w:r>
      </w:hyperlink>
    </w:p>
    <w:p w14:paraId="2C898460" w14:textId="339D9165" w:rsidR="00F255EB" w:rsidRDefault="00F255EB">
      <w:pPr>
        <w:pStyle w:val="TOC3"/>
        <w:rPr>
          <w:rFonts w:asciiTheme="minorHAnsi" w:eastAsiaTheme="minorEastAsia" w:hAnsiTheme="minorHAnsi" w:cstheme="minorBidi"/>
          <w:kern w:val="2"/>
          <w:sz w:val="24"/>
          <w:szCs w:val="24"/>
          <w14:ligatures w14:val="standardContextual"/>
        </w:rPr>
      </w:pPr>
      <w:hyperlink w:anchor="_Toc204099990" w:history="1">
        <w:r w:rsidRPr="00C34322">
          <w:rPr>
            <w:rStyle w:val="Hyperlink"/>
          </w:rPr>
          <w:t>5.36</w:t>
        </w:r>
        <w:r>
          <w:rPr>
            <w:rFonts w:asciiTheme="minorHAnsi" w:eastAsiaTheme="minorEastAsia" w:hAnsiTheme="minorHAnsi" w:cstheme="minorBidi"/>
            <w:kern w:val="2"/>
            <w:sz w:val="24"/>
            <w:szCs w:val="24"/>
            <w14:ligatures w14:val="standardContextual"/>
          </w:rPr>
          <w:tab/>
        </w:r>
        <w:r w:rsidRPr="00C34322">
          <w:rPr>
            <w:rStyle w:val="Hyperlink"/>
          </w:rPr>
          <w:t>Lead Paint</w:t>
        </w:r>
        <w:r>
          <w:rPr>
            <w:webHidden/>
          </w:rPr>
          <w:tab/>
        </w:r>
        <w:r>
          <w:rPr>
            <w:webHidden/>
          </w:rPr>
          <w:fldChar w:fldCharType="begin"/>
        </w:r>
        <w:r>
          <w:rPr>
            <w:webHidden/>
          </w:rPr>
          <w:instrText xml:space="preserve"> PAGEREF _Toc204099990 \h </w:instrText>
        </w:r>
        <w:r>
          <w:rPr>
            <w:webHidden/>
          </w:rPr>
        </w:r>
        <w:r>
          <w:rPr>
            <w:webHidden/>
          </w:rPr>
          <w:fldChar w:fldCharType="separate"/>
        </w:r>
        <w:r>
          <w:rPr>
            <w:webHidden/>
          </w:rPr>
          <w:t>5</w:t>
        </w:r>
        <w:r>
          <w:rPr>
            <w:webHidden/>
          </w:rPr>
          <w:fldChar w:fldCharType="end"/>
        </w:r>
      </w:hyperlink>
    </w:p>
    <w:p w14:paraId="32A82EC4" w14:textId="27E77E1D" w:rsidR="00F255EB" w:rsidRDefault="00F255EB">
      <w:pPr>
        <w:pStyle w:val="TOC3"/>
        <w:rPr>
          <w:rFonts w:asciiTheme="minorHAnsi" w:eastAsiaTheme="minorEastAsia" w:hAnsiTheme="minorHAnsi" w:cstheme="minorBidi"/>
          <w:kern w:val="2"/>
          <w:sz w:val="24"/>
          <w:szCs w:val="24"/>
          <w14:ligatures w14:val="standardContextual"/>
        </w:rPr>
      </w:pPr>
      <w:hyperlink w:anchor="_Toc204099991" w:history="1">
        <w:r w:rsidRPr="00C34322">
          <w:rPr>
            <w:rStyle w:val="Hyperlink"/>
          </w:rPr>
          <w:t>5.37</w:t>
        </w:r>
        <w:r>
          <w:rPr>
            <w:rFonts w:asciiTheme="minorHAnsi" w:eastAsiaTheme="minorEastAsia" w:hAnsiTheme="minorHAnsi" w:cstheme="minorBidi"/>
            <w:kern w:val="2"/>
            <w:sz w:val="24"/>
            <w:szCs w:val="24"/>
            <w14:ligatures w14:val="standardContextual"/>
          </w:rPr>
          <w:tab/>
        </w:r>
        <w:r w:rsidRPr="00C34322">
          <w:rPr>
            <w:rStyle w:val="Hyperlink"/>
          </w:rPr>
          <w:t>Slate-Sided Dwellings</w:t>
        </w:r>
        <w:r>
          <w:rPr>
            <w:webHidden/>
          </w:rPr>
          <w:tab/>
        </w:r>
        <w:r>
          <w:rPr>
            <w:webHidden/>
          </w:rPr>
          <w:fldChar w:fldCharType="begin"/>
        </w:r>
        <w:r>
          <w:rPr>
            <w:webHidden/>
          </w:rPr>
          <w:instrText xml:space="preserve"> PAGEREF _Toc204099991 \h </w:instrText>
        </w:r>
        <w:r>
          <w:rPr>
            <w:webHidden/>
          </w:rPr>
        </w:r>
        <w:r>
          <w:rPr>
            <w:webHidden/>
          </w:rPr>
          <w:fldChar w:fldCharType="separate"/>
        </w:r>
        <w:r>
          <w:rPr>
            <w:webHidden/>
          </w:rPr>
          <w:t>5</w:t>
        </w:r>
        <w:r>
          <w:rPr>
            <w:webHidden/>
          </w:rPr>
          <w:fldChar w:fldCharType="end"/>
        </w:r>
      </w:hyperlink>
    </w:p>
    <w:p w14:paraId="7916F183" w14:textId="0B1FCE9E" w:rsidR="00F255EB" w:rsidRDefault="00F255EB">
      <w:pPr>
        <w:pStyle w:val="TOC3"/>
        <w:rPr>
          <w:rFonts w:asciiTheme="minorHAnsi" w:eastAsiaTheme="minorEastAsia" w:hAnsiTheme="minorHAnsi" w:cstheme="minorBidi"/>
          <w:kern w:val="2"/>
          <w:sz w:val="24"/>
          <w:szCs w:val="24"/>
          <w14:ligatures w14:val="standardContextual"/>
        </w:rPr>
      </w:pPr>
      <w:hyperlink w:anchor="_Toc204099992" w:history="1">
        <w:r w:rsidRPr="00C34322">
          <w:rPr>
            <w:rStyle w:val="Hyperlink"/>
          </w:rPr>
          <w:t>5.38</w:t>
        </w:r>
        <w:r>
          <w:rPr>
            <w:rFonts w:asciiTheme="minorHAnsi" w:eastAsiaTheme="minorEastAsia" w:hAnsiTheme="minorHAnsi" w:cstheme="minorBidi"/>
            <w:kern w:val="2"/>
            <w:sz w:val="24"/>
            <w:szCs w:val="24"/>
            <w14:ligatures w14:val="standardContextual"/>
          </w:rPr>
          <w:tab/>
        </w:r>
        <w:r w:rsidRPr="00C34322">
          <w:rPr>
            <w:rStyle w:val="Hyperlink"/>
          </w:rPr>
          <w:t>Other Health and Safety Measures and Issues</w:t>
        </w:r>
        <w:r>
          <w:rPr>
            <w:webHidden/>
          </w:rPr>
          <w:tab/>
        </w:r>
        <w:r>
          <w:rPr>
            <w:webHidden/>
          </w:rPr>
          <w:fldChar w:fldCharType="begin"/>
        </w:r>
        <w:r>
          <w:rPr>
            <w:webHidden/>
          </w:rPr>
          <w:instrText xml:space="preserve"> PAGEREF _Toc204099992 \h </w:instrText>
        </w:r>
        <w:r>
          <w:rPr>
            <w:webHidden/>
          </w:rPr>
        </w:r>
        <w:r>
          <w:rPr>
            <w:webHidden/>
          </w:rPr>
          <w:fldChar w:fldCharType="separate"/>
        </w:r>
        <w:r>
          <w:rPr>
            <w:webHidden/>
          </w:rPr>
          <w:t>5</w:t>
        </w:r>
        <w:r>
          <w:rPr>
            <w:webHidden/>
          </w:rPr>
          <w:fldChar w:fldCharType="end"/>
        </w:r>
      </w:hyperlink>
    </w:p>
    <w:p w14:paraId="003C2668" w14:textId="7C48C505" w:rsidR="00F255EB" w:rsidRDefault="00F255EB">
      <w:pPr>
        <w:pStyle w:val="TOC3"/>
        <w:rPr>
          <w:rFonts w:asciiTheme="minorHAnsi" w:eastAsiaTheme="minorEastAsia" w:hAnsiTheme="minorHAnsi" w:cstheme="minorBidi"/>
          <w:kern w:val="2"/>
          <w:sz w:val="24"/>
          <w:szCs w:val="24"/>
          <w14:ligatures w14:val="standardContextual"/>
        </w:rPr>
      </w:pPr>
      <w:hyperlink w:anchor="_Toc204099993" w:history="1">
        <w:r w:rsidRPr="00C34322">
          <w:rPr>
            <w:rStyle w:val="Hyperlink"/>
          </w:rPr>
          <w:t>5.39</w:t>
        </w:r>
        <w:r>
          <w:rPr>
            <w:rFonts w:asciiTheme="minorHAnsi" w:eastAsiaTheme="minorEastAsia" w:hAnsiTheme="minorHAnsi" w:cstheme="minorBidi"/>
            <w:kern w:val="2"/>
            <w:sz w:val="24"/>
            <w:szCs w:val="24"/>
            <w14:ligatures w14:val="standardContextual"/>
          </w:rPr>
          <w:tab/>
        </w:r>
        <w:r w:rsidRPr="00C34322">
          <w:rPr>
            <w:rStyle w:val="Hyperlink"/>
          </w:rPr>
          <w:t>Health and Safety Problems Occurring After Weatherization</w:t>
        </w:r>
        <w:r>
          <w:rPr>
            <w:webHidden/>
          </w:rPr>
          <w:tab/>
        </w:r>
        <w:r>
          <w:rPr>
            <w:webHidden/>
          </w:rPr>
          <w:fldChar w:fldCharType="begin"/>
        </w:r>
        <w:r>
          <w:rPr>
            <w:webHidden/>
          </w:rPr>
          <w:instrText xml:space="preserve"> PAGEREF _Toc204099993 \h </w:instrText>
        </w:r>
        <w:r>
          <w:rPr>
            <w:webHidden/>
          </w:rPr>
        </w:r>
        <w:r>
          <w:rPr>
            <w:webHidden/>
          </w:rPr>
          <w:fldChar w:fldCharType="separate"/>
        </w:r>
        <w:r>
          <w:rPr>
            <w:webHidden/>
          </w:rPr>
          <w:t>7</w:t>
        </w:r>
        <w:r>
          <w:rPr>
            <w:webHidden/>
          </w:rPr>
          <w:fldChar w:fldCharType="end"/>
        </w:r>
      </w:hyperlink>
    </w:p>
    <w:p w14:paraId="1E9A01FB" w14:textId="3F9AD8F3" w:rsidR="00F255EB" w:rsidRDefault="00F255EB">
      <w:pPr>
        <w:pStyle w:val="TOC2"/>
        <w:rPr>
          <w:rFonts w:asciiTheme="minorHAnsi" w:eastAsiaTheme="minorEastAsia" w:hAnsiTheme="minorHAnsi" w:cstheme="minorBidi"/>
          <w:kern w:val="2"/>
          <w:sz w:val="24"/>
          <w:szCs w:val="24"/>
          <w14:ligatures w14:val="standardContextual"/>
        </w:rPr>
      </w:pPr>
      <w:hyperlink w:anchor="_Toc204099994" w:history="1">
        <w:r w:rsidRPr="00C34322">
          <w:rPr>
            <w:rStyle w:val="Hyperlink"/>
          </w:rPr>
          <w:t xml:space="preserve">5.40 </w:t>
        </w:r>
        <w:r>
          <w:rPr>
            <w:rFonts w:asciiTheme="minorHAnsi" w:eastAsiaTheme="minorEastAsia" w:hAnsiTheme="minorHAnsi" w:cstheme="minorBidi"/>
            <w:kern w:val="2"/>
            <w:sz w:val="24"/>
            <w:szCs w:val="24"/>
            <w14:ligatures w14:val="standardContextual"/>
          </w:rPr>
          <w:tab/>
        </w:r>
        <w:r w:rsidRPr="00C34322">
          <w:rPr>
            <w:rStyle w:val="Hyperlink"/>
          </w:rPr>
          <w:t>ENERGY EFFICIENCY ASSESSMENT AND MEASURES</w:t>
        </w:r>
        <w:r>
          <w:rPr>
            <w:webHidden/>
          </w:rPr>
          <w:tab/>
        </w:r>
        <w:r>
          <w:rPr>
            <w:webHidden/>
          </w:rPr>
          <w:fldChar w:fldCharType="begin"/>
        </w:r>
        <w:r>
          <w:rPr>
            <w:webHidden/>
          </w:rPr>
          <w:instrText xml:space="preserve"> PAGEREF _Toc204099994 \h </w:instrText>
        </w:r>
        <w:r>
          <w:rPr>
            <w:webHidden/>
          </w:rPr>
        </w:r>
        <w:r>
          <w:rPr>
            <w:webHidden/>
          </w:rPr>
          <w:fldChar w:fldCharType="separate"/>
        </w:r>
        <w:r>
          <w:rPr>
            <w:webHidden/>
          </w:rPr>
          <w:t>7</w:t>
        </w:r>
        <w:r>
          <w:rPr>
            <w:webHidden/>
          </w:rPr>
          <w:fldChar w:fldCharType="end"/>
        </w:r>
      </w:hyperlink>
    </w:p>
    <w:p w14:paraId="154AB562" w14:textId="57BFE8CC" w:rsidR="00F255EB" w:rsidRDefault="00F255EB">
      <w:pPr>
        <w:pStyle w:val="TOC3"/>
        <w:rPr>
          <w:rFonts w:asciiTheme="minorHAnsi" w:eastAsiaTheme="minorEastAsia" w:hAnsiTheme="minorHAnsi" w:cstheme="minorBidi"/>
          <w:kern w:val="2"/>
          <w:sz w:val="24"/>
          <w:szCs w:val="24"/>
          <w14:ligatures w14:val="standardContextual"/>
        </w:rPr>
      </w:pPr>
      <w:hyperlink w:anchor="_Toc204099995" w:history="1">
        <w:r w:rsidRPr="00C34322">
          <w:rPr>
            <w:rStyle w:val="Hyperlink"/>
          </w:rPr>
          <w:t>5.41</w:t>
        </w:r>
        <w:r>
          <w:rPr>
            <w:rFonts w:asciiTheme="minorHAnsi" w:eastAsiaTheme="minorEastAsia" w:hAnsiTheme="minorHAnsi" w:cstheme="minorBidi"/>
            <w:kern w:val="2"/>
            <w:sz w:val="24"/>
            <w:szCs w:val="24"/>
            <w14:ligatures w14:val="standardContextual"/>
          </w:rPr>
          <w:tab/>
        </w:r>
        <w:r w:rsidRPr="00C34322">
          <w:rPr>
            <w:rStyle w:val="Hyperlink"/>
          </w:rPr>
          <w:t>Energy Efficiency Assessment for Single-Family and Multi-Unit Dwellings</w:t>
        </w:r>
        <w:r>
          <w:rPr>
            <w:webHidden/>
          </w:rPr>
          <w:tab/>
        </w:r>
        <w:r>
          <w:rPr>
            <w:webHidden/>
          </w:rPr>
          <w:fldChar w:fldCharType="begin"/>
        </w:r>
        <w:r>
          <w:rPr>
            <w:webHidden/>
          </w:rPr>
          <w:instrText xml:space="preserve"> PAGEREF _Toc204099995 \h </w:instrText>
        </w:r>
        <w:r>
          <w:rPr>
            <w:webHidden/>
          </w:rPr>
        </w:r>
        <w:r>
          <w:rPr>
            <w:webHidden/>
          </w:rPr>
          <w:fldChar w:fldCharType="separate"/>
        </w:r>
        <w:r>
          <w:rPr>
            <w:webHidden/>
          </w:rPr>
          <w:t>7</w:t>
        </w:r>
        <w:r>
          <w:rPr>
            <w:webHidden/>
          </w:rPr>
          <w:fldChar w:fldCharType="end"/>
        </w:r>
      </w:hyperlink>
    </w:p>
    <w:p w14:paraId="6E1D1F21" w14:textId="5CE53C92" w:rsidR="00F255EB" w:rsidRDefault="00F255EB">
      <w:pPr>
        <w:pStyle w:val="TOC3"/>
        <w:rPr>
          <w:rFonts w:asciiTheme="minorHAnsi" w:eastAsiaTheme="minorEastAsia" w:hAnsiTheme="minorHAnsi" w:cstheme="minorBidi"/>
          <w:kern w:val="2"/>
          <w:sz w:val="24"/>
          <w:szCs w:val="24"/>
          <w14:ligatures w14:val="standardContextual"/>
        </w:rPr>
      </w:pPr>
      <w:hyperlink w:anchor="_Toc204099996" w:history="1">
        <w:r w:rsidRPr="00C34322">
          <w:rPr>
            <w:rStyle w:val="Hyperlink"/>
          </w:rPr>
          <w:t>5.42</w:t>
        </w:r>
        <w:r>
          <w:rPr>
            <w:rFonts w:asciiTheme="minorHAnsi" w:eastAsiaTheme="minorEastAsia" w:hAnsiTheme="minorHAnsi" w:cstheme="minorBidi"/>
            <w:kern w:val="2"/>
            <w:sz w:val="24"/>
            <w:szCs w:val="24"/>
            <w14:ligatures w14:val="standardContextual"/>
          </w:rPr>
          <w:tab/>
        </w:r>
        <w:r w:rsidRPr="00C34322">
          <w:rPr>
            <w:rStyle w:val="Hyperlink"/>
          </w:rPr>
          <w:t>Energy Efficiency Assessment for Multi-Unit Dwellings</w:t>
        </w:r>
        <w:r>
          <w:rPr>
            <w:webHidden/>
          </w:rPr>
          <w:tab/>
        </w:r>
        <w:r>
          <w:rPr>
            <w:webHidden/>
          </w:rPr>
          <w:fldChar w:fldCharType="begin"/>
        </w:r>
        <w:r>
          <w:rPr>
            <w:webHidden/>
          </w:rPr>
          <w:instrText xml:space="preserve"> PAGEREF _Toc204099996 \h </w:instrText>
        </w:r>
        <w:r>
          <w:rPr>
            <w:webHidden/>
          </w:rPr>
        </w:r>
        <w:r>
          <w:rPr>
            <w:webHidden/>
          </w:rPr>
          <w:fldChar w:fldCharType="separate"/>
        </w:r>
        <w:r>
          <w:rPr>
            <w:webHidden/>
          </w:rPr>
          <w:t>9</w:t>
        </w:r>
        <w:r>
          <w:rPr>
            <w:webHidden/>
          </w:rPr>
          <w:fldChar w:fldCharType="end"/>
        </w:r>
      </w:hyperlink>
    </w:p>
    <w:p w14:paraId="6E402D78" w14:textId="371EE576" w:rsidR="00F255EB" w:rsidRDefault="00F255EB">
      <w:pPr>
        <w:pStyle w:val="TOC2"/>
        <w:rPr>
          <w:rFonts w:asciiTheme="minorHAnsi" w:eastAsiaTheme="minorEastAsia" w:hAnsiTheme="minorHAnsi" w:cstheme="minorBidi"/>
          <w:kern w:val="2"/>
          <w:sz w:val="24"/>
          <w:szCs w:val="24"/>
          <w14:ligatures w14:val="standardContextual"/>
        </w:rPr>
      </w:pPr>
      <w:hyperlink w:anchor="_Toc204099997" w:history="1">
        <w:r w:rsidRPr="00C34322">
          <w:rPr>
            <w:rStyle w:val="Hyperlink"/>
          </w:rPr>
          <w:t>5.50</w:t>
        </w:r>
        <w:r>
          <w:rPr>
            <w:rFonts w:asciiTheme="minorHAnsi" w:eastAsiaTheme="minorEastAsia" w:hAnsiTheme="minorHAnsi" w:cstheme="minorBidi"/>
            <w:kern w:val="2"/>
            <w:sz w:val="24"/>
            <w:szCs w:val="24"/>
            <w14:ligatures w14:val="standardContextual"/>
          </w:rPr>
          <w:tab/>
        </w:r>
        <w:r w:rsidRPr="00C34322">
          <w:rPr>
            <w:rStyle w:val="Hyperlink"/>
          </w:rPr>
          <w:t>REPAIRS</w:t>
        </w:r>
        <w:r>
          <w:rPr>
            <w:webHidden/>
          </w:rPr>
          <w:tab/>
        </w:r>
        <w:r>
          <w:rPr>
            <w:webHidden/>
          </w:rPr>
          <w:fldChar w:fldCharType="begin"/>
        </w:r>
        <w:r>
          <w:rPr>
            <w:webHidden/>
          </w:rPr>
          <w:instrText xml:space="preserve"> PAGEREF _Toc204099997 \h </w:instrText>
        </w:r>
        <w:r>
          <w:rPr>
            <w:webHidden/>
          </w:rPr>
        </w:r>
        <w:r>
          <w:rPr>
            <w:webHidden/>
          </w:rPr>
          <w:fldChar w:fldCharType="separate"/>
        </w:r>
        <w:r>
          <w:rPr>
            <w:webHidden/>
          </w:rPr>
          <w:t>11</w:t>
        </w:r>
        <w:r>
          <w:rPr>
            <w:webHidden/>
          </w:rPr>
          <w:fldChar w:fldCharType="end"/>
        </w:r>
      </w:hyperlink>
    </w:p>
    <w:p w14:paraId="2F1D57CB" w14:textId="1BF8C08B" w:rsidR="00F255EB" w:rsidRDefault="00F255EB">
      <w:pPr>
        <w:pStyle w:val="TOC3"/>
        <w:rPr>
          <w:rFonts w:asciiTheme="minorHAnsi" w:eastAsiaTheme="minorEastAsia" w:hAnsiTheme="minorHAnsi" w:cstheme="minorBidi"/>
          <w:kern w:val="2"/>
          <w:sz w:val="24"/>
          <w:szCs w:val="24"/>
          <w14:ligatures w14:val="standardContextual"/>
        </w:rPr>
      </w:pPr>
      <w:hyperlink w:anchor="_Toc204099998" w:history="1">
        <w:r w:rsidRPr="00C34322">
          <w:rPr>
            <w:rStyle w:val="Hyperlink"/>
          </w:rPr>
          <w:t>5.51</w:t>
        </w:r>
        <w:r>
          <w:rPr>
            <w:rFonts w:asciiTheme="minorHAnsi" w:eastAsiaTheme="minorEastAsia" w:hAnsiTheme="minorHAnsi" w:cstheme="minorBidi"/>
            <w:kern w:val="2"/>
            <w:sz w:val="24"/>
            <w:szCs w:val="24"/>
            <w14:ligatures w14:val="standardContextual"/>
          </w:rPr>
          <w:tab/>
        </w:r>
        <w:r w:rsidRPr="00C34322">
          <w:rPr>
            <w:rStyle w:val="Hyperlink"/>
          </w:rPr>
          <w:t>Incidental Repairs</w:t>
        </w:r>
        <w:r>
          <w:rPr>
            <w:webHidden/>
          </w:rPr>
          <w:tab/>
        </w:r>
        <w:r>
          <w:rPr>
            <w:webHidden/>
          </w:rPr>
          <w:fldChar w:fldCharType="begin"/>
        </w:r>
        <w:r>
          <w:rPr>
            <w:webHidden/>
          </w:rPr>
          <w:instrText xml:space="preserve"> PAGEREF _Toc204099998 \h </w:instrText>
        </w:r>
        <w:r>
          <w:rPr>
            <w:webHidden/>
          </w:rPr>
        </w:r>
        <w:r>
          <w:rPr>
            <w:webHidden/>
          </w:rPr>
          <w:fldChar w:fldCharType="separate"/>
        </w:r>
        <w:r>
          <w:rPr>
            <w:webHidden/>
          </w:rPr>
          <w:t>11</w:t>
        </w:r>
        <w:r>
          <w:rPr>
            <w:webHidden/>
          </w:rPr>
          <w:fldChar w:fldCharType="end"/>
        </w:r>
      </w:hyperlink>
    </w:p>
    <w:p w14:paraId="13BDE2B0" w14:textId="63BC5B09" w:rsidR="00F255EB" w:rsidRDefault="00F255EB">
      <w:pPr>
        <w:pStyle w:val="TOC3"/>
        <w:rPr>
          <w:rFonts w:asciiTheme="minorHAnsi" w:eastAsiaTheme="minorEastAsia" w:hAnsiTheme="minorHAnsi" w:cstheme="minorBidi"/>
          <w:kern w:val="2"/>
          <w:sz w:val="24"/>
          <w:szCs w:val="24"/>
          <w14:ligatures w14:val="standardContextual"/>
        </w:rPr>
      </w:pPr>
      <w:hyperlink w:anchor="_Toc204099999" w:history="1">
        <w:r w:rsidRPr="00C34322">
          <w:rPr>
            <w:rStyle w:val="Hyperlink"/>
          </w:rPr>
          <w:t>5.52</w:t>
        </w:r>
        <w:r>
          <w:rPr>
            <w:rFonts w:asciiTheme="minorHAnsi" w:eastAsiaTheme="minorEastAsia" w:hAnsiTheme="minorHAnsi" w:cstheme="minorBidi"/>
            <w:kern w:val="2"/>
            <w:sz w:val="24"/>
            <w:szCs w:val="24"/>
            <w14:ligatures w14:val="standardContextual"/>
          </w:rPr>
          <w:tab/>
        </w:r>
        <w:r w:rsidRPr="00C34322">
          <w:rPr>
            <w:rStyle w:val="Hyperlink"/>
          </w:rPr>
          <w:t>General Health and Safety Repairs</w:t>
        </w:r>
        <w:r>
          <w:rPr>
            <w:webHidden/>
          </w:rPr>
          <w:tab/>
        </w:r>
        <w:r>
          <w:rPr>
            <w:webHidden/>
          </w:rPr>
          <w:fldChar w:fldCharType="begin"/>
        </w:r>
        <w:r>
          <w:rPr>
            <w:webHidden/>
          </w:rPr>
          <w:instrText xml:space="preserve"> PAGEREF _Toc204099999 \h </w:instrText>
        </w:r>
        <w:r>
          <w:rPr>
            <w:webHidden/>
          </w:rPr>
        </w:r>
        <w:r>
          <w:rPr>
            <w:webHidden/>
          </w:rPr>
          <w:fldChar w:fldCharType="separate"/>
        </w:r>
        <w:r>
          <w:rPr>
            <w:webHidden/>
          </w:rPr>
          <w:t>11</w:t>
        </w:r>
        <w:r>
          <w:rPr>
            <w:webHidden/>
          </w:rPr>
          <w:fldChar w:fldCharType="end"/>
        </w:r>
      </w:hyperlink>
    </w:p>
    <w:p w14:paraId="76AE288A" w14:textId="5786551C" w:rsidR="00F255EB" w:rsidRDefault="00F255EB">
      <w:pPr>
        <w:pStyle w:val="TOC2"/>
        <w:rPr>
          <w:rFonts w:asciiTheme="minorHAnsi" w:eastAsiaTheme="minorEastAsia" w:hAnsiTheme="minorHAnsi" w:cstheme="minorBidi"/>
          <w:kern w:val="2"/>
          <w:sz w:val="24"/>
          <w:szCs w:val="24"/>
          <w14:ligatures w14:val="standardContextual"/>
        </w:rPr>
      </w:pPr>
      <w:hyperlink w:anchor="_Toc204100000" w:history="1">
        <w:r w:rsidRPr="00C34322">
          <w:rPr>
            <w:rStyle w:val="Hyperlink"/>
          </w:rPr>
          <w:t>5.60</w:t>
        </w:r>
        <w:r>
          <w:rPr>
            <w:rFonts w:asciiTheme="minorHAnsi" w:eastAsiaTheme="minorEastAsia" w:hAnsiTheme="minorHAnsi" w:cstheme="minorBidi"/>
            <w:kern w:val="2"/>
            <w:sz w:val="24"/>
            <w:szCs w:val="24"/>
            <w14:ligatures w14:val="standardContextual"/>
          </w:rPr>
          <w:tab/>
        </w:r>
        <w:r w:rsidRPr="00C34322">
          <w:rPr>
            <w:rStyle w:val="Hyperlink"/>
          </w:rPr>
          <w:t>REQUIREMENTS FOR A COMPLETED HOME</w:t>
        </w:r>
        <w:r>
          <w:rPr>
            <w:webHidden/>
          </w:rPr>
          <w:tab/>
        </w:r>
        <w:r>
          <w:rPr>
            <w:webHidden/>
          </w:rPr>
          <w:fldChar w:fldCharType="begin"/>
        </w:r>
        <w:r>
          <w:rPr>
            <w:webHidden/>
          </w:rPr>
          <w:instrText xml:space="preserve"> PAGEREF _Toc204100000 \h </w:instrText>
        </w:r>
        <w:r>
          <w:rPr>
            <w:webHidden/>
          </w:rPr>
        </w:r>
        <w:r>
          <w:rPr>
            <w:webHidden/>
          </w:rPr>
          <w:fldChar w:fldCharType="separate"/>
        </w:r>
        <w:r>
          <w:rPr>
            <w:webHidden/>
          </w:rPr>
          <w:t>12</w:t>
        </w:r>
        <w:r>
          <w:rPr>
            <w:webHidden/>
          </w:rPr>
          <w:fldChar w:fldCharType="end"/>
        </w:r>
      </w:hyperlink>
    </w:p>
    <w:p w14:paraId="12563597" w14:textId="6C27A35B" w:rsidR="00F255EB" w:rsidRDefault="00F255EB">
      <w:pPr>
        <w:pStyle w:val="TOC3"/>
        <w:rPr>
          <w:rFonts w:asciiTheme="minorHAnsi" w:eastAsiaTheme="minorEastAsia" w:hAnsiTheme="minorHAnsi" w:cstheme="minorBidi"/>
          <w:kern w:val="2"/>
          <w:sz w:val="24"/>
          <w:szCs w:val="24"/>
          <w14:ligatures w14:val="standardContextual"/>
        </w:rPr>
      </w:pPr>
      <w:hyperlink w:anchor="_Toc204100001" w:history="1">
        <w:r w:rsidRPr="00C34322">
          <w:rPr>
            <w:rStyle w:val="Hyperlink"/>
          </w:rPr>
          <w:t>5.61</w:t>
        </w:r>
        <w:r>
          <w:rPr>
            <w:rFonts w:asciiTheme="minorHAnsi" w:eastAsiaTheme="minorEastAsia" w:hAnsiTheme="minorHAnsi" w:cstheme="minorBidi"/>
            <w:kern w:val="2"/>
            <w:sz w:val="24"/>
            <w:szCs w:val="24"/>
            <w14:ligatures w14:val="standardContextual"/>
          </w:rPr>
          <w:tab/>
        </w:r>
        <w:r w:rsidRPr="00C34322">
          <w:rPr>
            <w:rStyle w:val="Hyperlink"/>
          </w:rPr>
          <w:t>Completed Homes</w:t>
        </w:r>
        <w:r>
          <w:rPr>
            <w:webHidden/>
          </w:rPr>
          <w:tab/>
        </w:r>
        <w:r>
          <w:rPr>
            <w:webHidden/>
          </w:rPr>
          <w:fldChar w:fldCharType="begin"/>
        </w:r>
        <w:r>
          <w:rPr>
            <w:webHidden/>
          </w:rPr>
          <w:instrText xml:space="preserve"> PAGEREF _Toc204100001 \h </w:instrText>
        </w:r>
        <w:r>
          <w:rPr>
            <w:webHidden/>
          </w:rPr>
        </w:r>
        <w:r>
          <w:rPr>
            <w:webHidden/>
          </w:rPr>
          <w:fldChar w:fldCharType="separate"/>
        </w:r>
        <w:r>
          <w:rPr>
            <w:webHidden/>
          </w:rPr>
          <w:t>12</w:t>
        </w:r>
        <w:r>
          <w:rPr>
            <w:webHidden/>
          </w:rPr>
          <w:fldChar w:fldCharType="end"/>
        </w:r>
      </w:hyperlink>
    </w:p>
    <w:p w14:paraId="10529449" w14:textId="14F1660C" w:rsidR="00F255EB" w:rsidRDefault="00F255EB">
      <w:pPr>
        <w:pStyle w:val="TOC3"/>
        <w:rPr>
          <w:rFonts w:asciiTheme="minorHAnsi" w:eastAsiaTheme="minorEastAsia" w:hAnsiTheme="minorHAnsi" w:cstheme="minorBidi"/>
          <w:kern w:val="2"/>
          <w:sz w:val="24"/>
          <w:szCs w:val="24"/>
          <w14:ligatures w14:val="standardContextual"/>
        </w:rPr>
      </w:pPr>
      <w:hyperlink w:anchor="_Toc204100002" w:history="1">
        <w:r w:rsidRPr="00C34322">
          <w:rPr>
            <w:rStyle w:val="Hyperlink"/>
          </w:rPr>
          <w:t xml:space="preserve">5.62 </w:t>
        </w:r>
        <w:r>
          <w:rPr>
            <w:rFonts w:asciiTheme="minorHAnsi" w:eastAsiaTheme="minorEastAsia" w:hAnsiTheme="minorHAnsi" w:cstheme="minorBidi"/>
            <w:kern w:val="2"/>
            <w:sz w:val="24"/>
            <w:szCs w:val="24"/>
            <w14:ligatures w14:val="standardContextual"/>
          </w:rPr>
          <w:tab/>
        </w:r>
        <w:r w:rsidRPr="00C34322">
          <w:rPr>
            <w:rStyle w:val="Hyperlink"/>
          </w:rPr>
          <w:t>Incomplete Homes</w:t>
        </w:r>
        <w:r>
          <w:rPr>
            <w:webHidden/>
          </w:rPr>
          <w:tab/>
        </w:r>
        <w:r>
          <w:rPr>
            <w:webHidden/>
          </w:rPr>
          <w:fldChar w:fldCharType="begin"/>
        </w:r>
        <w:r>
          <w:rPr>
            <w:webHidden/>
          </w:rPr>
          <w:instrText xml:space="preserve"> PAGEREF _Toc204100002 \h </w:instrText>
        </w:r>
        <w:r>
          <w:rPr>
            <w:webHidden/>
          </w:rPr>
        </w:r>
        <w:r>
          <w:rPr>
            <w:webHidden/>
          </w:rPr>
          <w:fldChar w:fldCharType="separate"/>
        </w:r>
        <w:r>
          <w:rPr>
            <w:webHidden/>
          </w:rPr>
          <w:t>12</w:t>
        </w:r>
        <w:r>
          <w:rPr>
            <w:webHidden/>
          </w:rPr>
          <w:fldChar w:fldCharType="end"/>
        </w:r>
      </w:hyperlink>
    </w:p>
    <w:p w14:paraId="4B0F715C" w14:textId="2020FCC2" w:rsidR="00F255EB" w:rsidRDefault="00F255EB">
      <w:pPr>
        <w:pStyle w:val="TOC2"/>
        <w:rPr>
          <w:rFonts w:asciiTheme="minorHAnsi" w:eastAsiaTheme="minorEastAsia" w:hAnsiTheme="minorHAnsi" w:cstheme="minorBidi"/>
          <w:kern w:val="2"/>
          <w:sz w:val="24"/>
          <w:szCs w:val="24"/>
          <w14:ligatures w14:val="standardContextual"/>
        </w:rPr>
      </w:pPr>
      <w:hyperlink w:anchor="_Toc204100003" w:history="1">
        <w:r w:rsidRPr="00C34322">
          <w:rPr>
            <w:rStyle w:val="Hyperlink"/>
          </w:rPr>
          <w:t>5.70</w:t>
        </w:r>
        <w:r>
          <w:rPr>
            <w:rFonts w:asciiTheme="minorHAnsi" w:eastAsiaTheme="minorEastAsia" w:hAnsiTheme="minorHAnsi" w:cstheme="minorBidi"/>
            <w:kern w:val="2"/>
            <w:sz w:val="24"/>
            <w:szCs w:val="24"/>
            <w14:ligatures w14:val="standardContextual"/>
          </w:rPr>
          <w:tab/>
        </w:r>
        <w:r w:rsidRPr="00C34322">
          <w:rPr>
            <w:rStyle w:val="Hyperlink"/>
          </w:rPr>
          <w:t>OTHER WEATHERIZATION WORK RELATED REQUIREMENTS AND ISSUES</w:t>
        </w:r>
        <w:r>
          <w:rPr>
            <w:webHidden/>
          </w:rPr>
          <w:tab/>
        </w:r>
        <w:r>
          <w:rPr>
            <w:webHidden/>
          </w:rPr>
          <w:fldChar w:fldCharType="begin"/>
        </w:r>
        <w:r>
          <w:rPr>
            <w:webHidden/>
          </w:rPr>
          <w:instrText xml:space="preserve"> PAGEREF _Toc204100003 \h </w:instrText>
        </w:r>
        <w:r>
          <w:rPr>
            <w:webHidden/>
          </w:rPr>
        </w:r>
        <w:r>
          <w:rPr>
            <w:webHidden/>
          </w:rPr>
          <w:fldChar w:fldCharType="separate"/>
        </w:r>
        <w:r>
          <w:rPr>
            <w:webHidden/>
          </w:rPr>
          <w:t>12</w:t>
        </w:r>
        <w:r>
          <w:rPr>
            <w:webHidden/>
          </w:rPr>
          <w:fldChar w:fldCharType="end"/>
        </w:r>
      </w:hyperlink>
    </w:p>
    <w:p w14:paraId="2A7CC325" w14:textId="3491FCA1" w:rsidR="00F255EB" w:rsidRDefault="00F255EB">
      <w:pPr>
        <w:pStyle w:val="TOC3"/>
        <w:rPr>
          <w:rFonts w:asciiTheme="minorHAnsi" w:eastAsiaTheme="minorEastAsia" w:hAnsiTheme="minorHAnsi" w:cstheme="minorBidi"/>
          <w:kern w:val="2"/>
          <w:sz w:val="24"/>
          <w:szCs w:val="24"/>
          <w14:ligatures w14:val="standardContextual"/>
        </w:rPr>
      </w:pPr>
      <w:hyperlink w:anchor="_Toc204100004" w:history="1">
        <w:r w:rsidRPr="00C34322">
          <w:rPr>
            <w:rStyle w:val="Hyperlink"/>
          </w:rPr>
          <w:t>5.71</w:t>
        </w:r>
        <w:r>
          <w:rPr>
            <w:rFonts w:asciiTheme="minorHAnsi" w:eastAsiaTheme="minorEastAsia" w:hAnsiTheme="minorHAnsi" w:cstheme="minorBidi"/>
            <w:kern w:val="2"/>
            <w:sz w:val="24"/>
            <w:szCs w:val="24"/>
            <w14:ligatures w14:val="standardContextual"/>
          </w:rPr>
          <w:tab/>
        </w:r>
        <w:r w:rsidRPr="00C34322">
          <w:rPr>
            <w:rStyle w:val="Hyperlink"/>
          </w:rPr>
          <w:t>Energy Auditor/Inspector/Crew/Contractor Health and Safety</w:t>
        </w:r>
        <w:r>
          <w:rPr>
            <w:webHidden/>
          </w:rPr>
          <w:tab/>
        </w:r>
        <w:r>
          <w:rPr>
            <w:webHidden/>
          </w:rPr>
          <w:fldChar w:fldCharType="begin"/>
        </w:r>
        <w:r>
          <w:rPr>
            <w:webHidden/>
          </w:rPr>
          <w:instrText xml:space="preserve"> PAGEREF _Toc204100004 \h </w:instrText>
        </w:r>
        <w:r>
          <w:rPr>
            <w:webHidden/>
          </w:rPr>
        </w:r>
        <w:r>
          <w:rPr>
            <w:webHidden/>
          </w:rPr>
          <w:fldChar w:fldCharType="separate"/>
        </w:r>
        <w:r>
          <w:rPr>
            <w:webHidden/>
          </w:rPr>
          <w:t>12</w:t>
        </w:r>
        <w:r>
          <w:rPr>
            <w:webHidden/>
          </w:rPr>
          <w:fldChar w:fldCharType="end"/>
        </w:r>
      </w:hyperlink>
    </w:p>
    <w:p w14:paraId="0F572B6D" w14:textId="0BC3E3A3" w:rsidR="00F255EB" w:rsidRDefault="00F255EB">
      <w:pPr>
        <w:pStyle w:val="TOC3"/>
        <w:rPr>
          <w:rFonts w:asciiTheme="minorHAnsi" w:eastAsiaTheme="minorEastAsia" w:hAnsiTheme="minorHAnsi" w:cstheme="minorBidi"/>
          <w:kern w:val="2"/>
          <w:sz w:val="24"/>
          <w:szCs w:val="24"/>
          <w14:ligatures w14:val="standardContextual"/>
        </w:rPr>
      </w:pPr>
      <w:hyperlink w:anchor="_Toc204100005" w:history="1">
        <w:r w:rsidRPr="00C34322">
          <w:rPr>
            <w:rStyle w:val="Hyperlink"/>
          </w:rPr>
          <w:t>5.72   Field Work Dress Code</w:t>
        </w:r>
        <w:r>
          <w:rPr>
            <w:webHidden/>
          </w:rPr>
          <w:tab/>
        </w:r>
        <w:r>
          <w:rPr>
            <w:webHidden/>
          </w:rPr>
          <w:fldChar w:fldCharType="begin"/>
        </w:r>
        <w:r>
          <w:rPr>
            <w:webHidden/>
          </w:rPr>
          <w:instrText xml:space="preserve"> PAGEREF _Toc204100005 \h </w:instrText>
        </w:r>
        <w:r>
          <w:rPr>
            <w:webHidden/>
          </w:rPr>
        </w:r>
        <w:r>
          <w:rPr>
            <w:webHidden/>
          </w:rPr>
          <w:fldChar w:fldCharType="separate"/>
        </w:r>
        <w:r>
          <w:rPr>
            <w:webHidden/>
          </w:rPr>
          <w:t>13</w:t>
        </w:r>
        <w:r>
          <w:rPr>
            <w:webHidden/>
          </w:rPr>
          <w:fldChar w:fldCharType="end"/>
        </w:r>
      </w:hyperlink>
    </w:p>
    <w:p w14:paraId="1E29A4EE" w14:textId="25D20CF0" w:rsidR="00F255EB" w:rsidRDefault="00F255EB">
      <w:pPr>
        <w:pStyle w:val="TOC3"/>
        <w:rPr>
          <w:rFonts w:asciiTheme="minorHAnsi" w:eastAsiaTheme="minorEastAsia" w:hAnsiTheme="minorHAnsi" w:cstheme="minorBidi"/>
          <w:kern w:val="2"/>
          <w:sz w:val="24"/>
          <w:szCs w:val="24"/>
          <w14:ligatures w14:val="standardContextual"/>
        </w:rPr>
      </w:pPr>
      <w:hyperlink w:anchor="_Toc204100006" w:history="1">
        <w:r w:rsidRPr="00C34322">
          <w:rPr>
            <w:rStyle w:val="Hyperlink"/>
          </w:rPr>
          <w:t>5.73</w:t>
        </w:r>
        <w:r>
          <w:rPr>
            <w:rFonts w:asciiTheme="minorHAnsi" w:eastAsiaTheme="minorEastAsia" w:hAnsiTheme="minorHAnsi" w:cstheme="minorBidi"/>
            <w:kern w:val="2"/>
            <w:sz w:val="24"/>
            <w:szCs w:val="24"/>
            <w14:ligatures w14:val="standardContextual"/>
          </w:rPr>
          <w:tab/>
        </w:r>
        <w:r w:rsidRPr="00C34322">
          <w:rPr>
            <w:rStyle w:val="Hyperlink"/>
          </w:rPr>
          <w:t>Materials Requirement</w:t>
        </w:r>
        <w:r>
          <w:rPr>
            <w:webHidden/>
          </w:rPr>
          <w:tab/>
        </w:r>
        <w:r>
          <w:rPr>
            <w:webHidden/>
          </w:rPr>
          <w:fldChar w:fldCharType="begin"/>
        </w:r>
        <w:r>
          <w:rPr>
            <w:webHidden/>
          </w:rPr>
          <w:instrText xml:space="preserve"> PAGEREF _Toc204100006 \h </w:instrText>
        </w:r>
        <w:r>
          <w:rPr>
            <w:webHidden/>
          </w:rPr>
        </w:r>
        <w:r>
          <w:rPr>
            <w:webHidden/>
          </w:rPr>
          <w:fldChar w:fldCharType="separate"/>
        </w:r>
        <w:r>
          <w:rPr>
            <w:webHidden/>
          </w:rPr>
          <w:t>13</w:t>
        </w:r>
        <w:r>
          <w:rPr>
            <w:webHidden/>
          </w:rPr>
          <w:fldChar w:fldCharType="end"/>
        </w:r>
      </w:hyperlink>
    </w:p>
    <w:p w14:paraId="3EA8F802" w14:textId="38810A3B" w:rsidR="00F255EB" w:rsidRDefault="00F255EB">
      <w:pPr>
        <w:pStyle w:val="TOC3"/>
        <w:rPr>
          <w:rFonts w:asciiTheme="minorHAnsi" w:eastAsiaTheme="minorEastAsia" w:hAnsiTheme="minorHAnsi" w:cstheme="minorBidi"/>
          <w:kern w:val="2"/>
          <w:sz w:val="24"/>
          <w:szCs w:val="24"/>
          <w14:ligatures w14:val="standardContextual"/>
        </w:rPr>
      </w:pPr>
      <w:hyperlink w:anchor="_Toc204100007" w:history="1">
        <w:r w:rsidRPr="00C34322">
          <w:rPr>
            <w:rStyle w:val="Hyperlink"/>
          </w:rPr>
          <w:t>5.74</w:t>
        </w:r>
        <w:r>
          <w:rPr>
            <w:rFonts w:asciiTheme="minorHAnsi" w:eastAsiaTheme="minorEastAsia" w:hAnsiTheme="minorHAnsi" w:cstheme="minorBidi"/>
            <w:kern w:val="2"/>
            <w:sz w:val="24"/>
            <w:szCs w:val="24"/>
            <w14:ligatures w14:val="standardContextual"/>
          </w:rPr>
          <w:tab/>
        </w:r>
        <w:r w:rsidRPr="00C34322">
          <w:rPr>
            <w:rStyle w:val="Hyperlink"/>
          </w:rPr>
          <w:t>Fuel Switching</w:t>
        </w:r>
        <w:r>
          <w:rPr>
            <w:webHidden/>
          </w:rPr>
          <w:tab/>
        </w:r>
        <w:r>
          <w:rPr>
            <w:webHidden/>
          </w:rPr>
          <w:fldChar w:fldCharType="begin"/>
        </w:r>
        <w:r>
          <w:rPr>
            <w:webHidden/>
          </w:rPr>
          <w:instrText xml:space="preserve"> PAGEREF _Toc204100007 \h </w:instrText>
        </w:r>
        <w:r>
          <w:rPr>
            <w:webHidden/>
          </w:rPr>
        </w:r>
        <w:r>
          <w:rPr>
            <w:webHidden/>
          </w:rPr>
          <w:fldChar w:fldCharType="separate"/>
        </w:r>
        <w:r>
          <w:rPr>
            <w:webHidden/>
          </w:rPr>
          <w:t>13</w:t>
        </w:r>
        <w:r>
          <w:rPr>
            <w:webHidden/>
          </w:rPr>
          <w:fldChar w:fldCharType="end"/>
        </w:r>
      </w:hyperlink>
    </w:p>
    <w:p w14:paraId="733F2B62" w14:textId="05495714" w:rsidR="00F255EB" w:rsidRDefault="00F255EB">
      <w:pPr>
        <w:pStyle w:val="TOC3"/>
        <w:rPr>
          <w:rFonts w:asciiTheme="minorHAnsi" w:eastAsiaTheme="minorEastAsia" w:hAnsiTheme="minorHAnsi" w:cstheme="minorBidi"/>
          <w:kern w:val="2"/>
          <w:sz w:val="24"/>
          <w:szCs w:val="24"/>
          <w14:ligatures w14:val="standardContextual"/>
        </w:rPr>
      </w:pPr>
      <w:hyperlink w:anchor="_Toc204100008" w:history="1">
        <w:r w:rsidRPr="00C34322">
          <w:rPr>
            <w:rStyle w:val="Hyperlink"/>
          </w:rPr>
          <w:t>5.75</w:t>
        </w:r>
        <w:r>
          <w:rPr>
            <w:rFonts w:asciiTheme="minorHAnsi" w:eastAsiaTheme="minorEastAsia" w:hAnsiTheme="minorHAnsi" w:cstheme="minorBidi"/>
            <w:kern w:val="2"/>
            <w:sz w:val="24"/>
            <w:szCs w:val="24"/>
            <w14:ligatures w14:val="standardContextual"/>
          </w:rPr>
          <w:tab/>
        </w:r>
        <w:r w:rsidRPr="00C34322">
          <w:rPr>
            <w:rStyle w:val="Hyperlink"/>
          </w:rPr>
          <w:t>Disaster Relief Activities</w:t>
        </w:r>
        <w:r>
          <w:rPr>
            <w:webHidden/>
          </w:rPr>
          <w:tab/>
        </w:r>
        <w:r>
          <w:rPr>
            <w:webHidden/>
          </w:rPr>
          <w:fldChar w:fldCharType="begin"/>
        </w:r>
        <w:r>
          <w:rPr>
            <w:webHidden/>
          </w:rPr>
          <w:instrText xml:space="preserve"> PAGEREF _Toc204100008 \h </w:instrText>
        </w:r>
        <w:r>
          <w:rPr>
            <w:webHidden/>
          </w:rPr>
        </w:r>
        <w:r>
          <w:rPr>
            <w:webHidden/>
          </w:rPr>
          <w:fldChar w:fldCharType="separate"/>
        </w:r>
        <w:r>
          <w:rPr>
            <w:webHidden/>
          </w:rPr>
          <w:t>13</w:t>
        </w:r>
        <w:r>
          <w:rPr>
            <w:webHidden/>
          </w:rPr>
          <w:fldChar w:fldCharType="end"/>
        </w:r>
      </w:hyperlink>
    </w:p>
    <w:p w14:paraId="59703374" w14:textId="510FBB43" w:rsidR="00F255EB" w:rsidRDefault="00F255EB">
      <w:pPr>
        <w:pStyle w:val="TOC3"/>
        <w:rPr>
          <w:rFonts w:asciiTheme="minorHAnsi" w:eastAsiaTheme="minorEastAsia" w:hAnsiTheme="minorHAnsi" w:cstheme="minorBidi"/>
          <w:kern w:val="2"/>
          <w:sz w:val="24"/>
          <w:szCs w:val="24"/>
          <w14:ligatures w14:val="standardContextual"/>
        </w:rPr>
      </w:pPr>
      <w:hyperlink w:anchor="_Toc204100009" w:history="1">
        <w:r w:rsidRPr="00C34322">
          <w:rPr>
            <w:rStyle w:val="Hyperlink"/>
          </w:rPr>
          <w:t>5.76</w:t>
        </w:r>
        <w:r>
          <w:rPr>
            <w:rFonts w:asciiTheme="minorHAnsi" w:eastAsiaTheme="minorEastAsia" w:hAnsiTheme="minorHAnsi" w:cstheme="minorBidi"/>
            <w:kern w:val="2"/>
            <w:sz w:val="24"/>
            <w:szCs w:val="24"/>
            <w14:ligatures w14:val="standardContextual"/>
          </w:rPr>
          <w:tab/>
        </w:r>
        <w:r w:rsidRPr="00C34322">
          <w:rPr>
            <w:rStyle w:val="Hyperlink"/>
          </w:rPr>
          <w:t>Dwellings Used for Commercial Purposes</w:t>
        </w:r>
        <w:r>
          <w:rPr>
            <w:webHidden/>
          </w:rPr>
          <w:tab/>
        </w:r>
        <w:r>
          <w:rPr>
            <w:webHidden/>
          </w:rPr>
          <w:fldChar w:fldCharType="begin"/>
        </w:r>
        <w:r>
          <w:rPr>
            <w:webHidden/>
          </w:rPr>
          <w:instrText xml:space="preserve"> PAGEREF _Toc204100009 \h </w:instrText>
        </w:r>
        <w:r>
          <w:rPr>
            <w:webHidden/>
          </w:rPr>
        </w:r>
        <w:r>
          <w:rPr>
            <w:webHidden/>
          </w:rPr>
          <w:fldChar w:fldCharType="separate"/>
        </w:r>
        <w:r>
          <w:rPr>
            <w:webHidden/>
          </w:rPr>
          <w:t>15</w:t>
        </w:r>
        <w:r>
          <w:rPr>
            <w:webHidden/>
          </w:rPr>
          <w:fldChar w:fldCharType="end"/>
        </w:r>
      </w:hyperlink>
    </w:p>
    <w:p w14:paraId="4072D5DD" w14:textId="07FF97C1" w:rsidR="00F255EB" w:rsidRDefault="00F255EB">
      <w:pPr>
        <w:pStyle w:val="TOC3"/>
        <w:rPr>
          <w:rFonts w:asciiTheme="minorHAnsi" w:eastAsiaTheme="minorEastAsia" w:hAnsiTheme="minorHAnsi" w:cstheme="minorBidi"/>
          <w:kern w:val="2"/>
          <w:sz w:val="24"/>
          <w:szCs w:val="24"/>
          <w14:ligatures w14:val="standardContextual"/>
        </w:rPr>
      </w:pPr>
      <w:hyperlink w:anchor="_Toc204100010" w:history="1">
        <w:r w:rsidRPr="00C34322">
          <w:rPr>
            <w:rStyle w:val="Hyperlink"/>
          </w:rPr>
          <w:t>5.77</w:t>
        </w:r>
        <w:r>
          <w:rPr>
            <w:rFonts w:asciiTheme="minorHAnsi" w:eastAsiaTheme="minorEastAsia" w:hAnsiTheme="minorHAnsi" w:cstheme="minorBidi"/>
            <w:kern w:val="2"/>
            <w:sz w:val="24"/>
            <w:szCs w:val="24"/>
            <w14:ligatures w14:val="standardContextual"/>
          </w:rPr>
          <w:tab/>
        </w:r>
        <w:r w:rsidRPr="00C34322">
          <w:rPr>
            <w:rStyle w:val="Hyperlink"/>
          </w:rPr>
          <w:t>Other Issues</w:t>
        </w:r>
        <w:r>
          <w:rPr>
            <w:webHidden/>
          </w:rPr>
          <w:tab/>
        </w:r>
        <w:r>
          <w:rPr>
            <w:webHidden/>
          </w:rPr>
          <w:fldChar w:fldCharType="begin"/>
        </w:r>
        <w:r>
          <w:rPr>
            <w:webHidden/>
          </w:rPr>
          <w:instrText xml:space="preserve"> PAGEREF _Toc204100010 \h </w:instrText>
        </w:r>
        <w:r>
          <w:rPr>
            <w:webHidden/>
          </w:rPr>
        </w:r>
        <w:r>
          <w:rPr>
            <w:webHidden/>
          </w:rPr>
          <w:fldChar w:fldCharType="separate"/>
        </w:r>
        <w:r>
          <w:rPr>
            <w:webHidden/>
          </w:rPr>
          <w:t>15</w:t>
        </w:r>
        <w:r>
          <w:rPr>
            <w:webHidden/>
          </w:rPr>
          <w:fldChar w:fldCharType="end"/>
        </w:r>
      </w:hyperlink>
    </w:p>
    <w:p w14:paraId="10834845" w14:textId="3FBAF836" w:rsidR="00F255EB" w:rsidRPr="00F255EB" w:rsidRDefault="00F255EB" w:rsidP="00F255EB">
      <w:pPr>
        <w:pStyle w:val="TOC4"/>
        <w:spacing w:after="0" w:line="240" w:lineRule="auto"/>
        <w:ind w:left="547"/>
        <w:rPr>
          <w:rFonts w:ascii="Arial" w:hAnsi="Arial" w:cs="Arial"/>
          <w:noProof/>
          <w:kern w:val="2"/>
          <w:sz w:val="16"/>
          <w:szCs w:val="16"/>
          <w14:ligatures w14:val="standardContextual"/>
        </w:rPr>
      </w:pPr>
      <w:hyperlink w:anchor="_Toc204100011" w:history="1">
        <w:r w:rsidRPr="00F255EB">
          <w:rPr>
            <w:rStyle w:val="Hyperlink"/>
            <w:rFonts w:ascii="Arial" w:hAnsi="Arial" w:cs="Arial"/>
            <w:noProof/>
            <w:sz w:val="16"/>
            <w:szCs w:val="16"/>
          </w:rPr>
          <w:t>5.77.1     Expenditure Limits and Allowances</w:t>
        </w:r>
        <w:r w:rsidRPr="00F255EB">
          <w:rPr>
            <w:rFonts w:ascii="Arial" w:hAnsi="Arial" w:cs="Arial"/>
            <w:noProof/>
            <w:webHidden/>
            <w:sz w:val="16"/>
            <w:szCs w:val="16"/>
          </w:rPr>
          <w:tab/>
        </w:r>
        <w:r w:rsidRPr="00F255EB">
          <w:rPr>
            <w:rFonts w:ascii="Arial" w:hAnsi="Arial" w:cs="Arial"/>
            <w:noProof/>
            <w:webHidden/>
            <w:sz w:val="16"/>
            <w:szCs w:val="16"/>
          </w:rPr>
          <w:fldChar w:fldCharType="begin"/>
        </w:r>
        <w:r w:rsidRPr="00F255EB">
          <w:rPr>
            <w:rFonts w:ascii="Arial" w:hAnsi="Arial" w:cs="Arial"/>
            <w:noProof/>
            <w:webHidden/>
            <w:sz w:val="16"/>
            <w:szCs w:val="16"/>
          </w:rPr>
          <w:instrText xml:space="preserve"> PAGEREF _Toc204100011 \h </w:instrText>
        </w:r>
        <w:r w:rsidRPr="00F255EB">
          <w:rPr>
            <w:rFonts w:ascii="Arial" w:hAnsi="Arial" w:cs="Arial"/>
            <w:noProof/>
            <w:webHidden/>
            <w:sz w:val="16"/>
            <w:szCs w:val="16"/>
          </w:rPr>
        </w:r>
        <w:r w:rsidRPr="00F255EB">
          <w:rPr>
            <w:rFonts w:ascii="Arial" w:hAnsi="Arial" w:cs="Arial"/>
            <w:noProof/>
            <w:webHidden/>
            <w:sz w:val="16"/>
            <w:szCs w:val="16"/>
          </w:rPr>
          <w:fldChar w:fldCharType="separate"/>
        </w:r>
        <w:r w:rsidRPr="00F255EB">
          <w:rPr>
            <w:rFonts w:ascii="Arial" w:hAnsi="Arial" w:cs="Arial"/>
            <w:noProof/>
            <w:webHidden/>
            <w:sz w:val="16"/>
            <w:szCs w:val="16"/>
          </w:rPr>
          <w:t>15</w:t>
        </w:r>
        <w:r w:rsidRPr="00F255EB">
          <w:rPr>
            <w:rFonts w:ascii="Arial" w:hAnsi="Arial" w:cs="Arial"/>
            <w:noProof/>
            <w:webHidden/>
            <w:sz w:val="16"/>
            <w:szCs w:val="16"/>
          </w:rPr>
          <w:fldChar w:fldCharType="end"/>
        </w:r>
      </w:hyperlink>
    </w:p>
    <w:p w14:paraId="17782F66" w14:textId="3D0F240A" w:rsidR="00F255EB" w:rsidRPr="00F255EB" w:rsidRDefault="00F255EB" w:rsidP="00F255EB">
      <w:pPr>
        <w:pStyle w:val="TOC4"/>
        <w:spacing w:after="0" w:line="240" w:lineRule="auto"/>
        <w:ind w:left="547"/>
        <w:rPr>
          <w:rFonts w:ascii="Arial" w:hAnsi="Arial" w:cs="Arial"/>
          <w:noProof/>
          <w:kern w:val="2"/>
          <w:sz w:val="16"/>
          <w:szCs w:val="16"/>
          <w14:ligatures w14:val="standardContextual"/>
        </w:rPr>
      </w:pPr>
      <w:hyperlink w:anchor="_Toc204100012" w:history="1">
        <w:r w:rsidRPr="00F255EB">
          <w:rPr>
            <w:rStyle w:val="Hyperlink"/>
            <w:rFonts w:ascii="Arial" w:hAnsi="Arial" w:cs="Arial"/>
            <w:noProof/>
            <w:sz w:val="16"/>
            <w:szCs w:val="16"/>
          </w:rPr>
          <w:t>5.77.2     Change Orders</w:t>
        </w:r>
        <w:r w:rsidRPr="00F255EB">
          <w:rPr>
            <w:rFonts w:ascii="Arial" w:hAnsi="Arial" w:cs="Arial"/>
            <w:noProof/>
            <w:webHidden/>
            <w:sz w:val="16"/>
            <w:szCs w:val="16"/>
          </w:rPr>
          <w:tab/>
        </w:r>
        <w:r w:rsidRPr="00F255EB">
          <w:rPr>
            <w:rFonts w:ascii="Arial" w:hAnsi="Arial" w:cs="Arial"/>
            <w:noProof/>
            <w:webHidden/>
            <w:sz w:val="16"/>
            <w:szCs w:val="16"/>
          </w:rPr>
          <w:fldChar w:fldCharType="begin"/>
        </w:r>
        <w:r w:rsidRPr="00F255EB">
          <w:rPr>
            <w:rFonts w:ascii="Arial" w:hAnsi="Arial" w:cs="Arial"/>
            <w:noProof/>
            <w:webHidden/>
            <w:sz w:val="16"/>
            <w:szCs w:val="16"/>
          </w:rPr>
          <w:instrText xml:space="preserve"> PAGEREF _Toc204100012 \h </w:instrText>
        </w:r>
        <w:r w:rsidRPr="00F255EB">
          <w:rPr>
            <w:rFonts w:ascii="Arial" w:hAnsi="Arial" w:cs="Arial"/>
            <w:noProof/>
            <w:webHidden/>
            <w:sz w:val="16"/>
            <w:szCs w:val="16"/>
          </w:rPr>
        </w:r>
        <w:r w:rsidRPr="00F255EB">
          <w:rPr>
            <w:rFonts w:ascii="Arial" w:hAnsi="Arial" w:cs="Arial"/>
            <w:noProof/>
            <w:webHidden/>
            <w:sz w:val="16"/>
            <w:szCs w:val="16"/>
          </w:rPr>
          <w:fldChar w:fldCharType="separate"/>
        </w:r>
        <w:r w:rsidRPr="00F255EB">
          <w:rPr>
            <w:rFonts w:ascii="Arial" w:hAnsi="Arial" w:cs="Arial"/>
            <w:noProof/>
            <w:webHidden/>
            <w:sz w:val="16"/>
            <w:szCs w:val="16"/>
          </w:rPr>
          <w:t>15</w:t>
        </w:r>
        <w:r w:rsidRPr="00F255EB">
          <w:rPr>
            <w:rFonts w:ascii="Arial" w:hAnsi="Arial" w:cs="Arial"/>
            <w:noProof/>
            <w:webHidden/>
            <w:sz w:val="16"/>
            <w:szCs w:val="16"/>
          </w:rPr>
          <w:fldChar w:fldCharType="end"/>
        </w:r>
      </w:hyperlink>
    </w:p>
    <w:p w14:paraId="78BF1599" w14:textId="05F7DBBC" w:rsidR="00F255EB" w:rsidRPr="00F255EB" w:rsidRDefault="00F255EB" w:rsidP="00F255EB">
      <w:pPr>
        <w:pStyle w:val="TOC4"/>
        <w:spacing w:after="0" w:line="240" w:lineRule="auto"/>
        <w:ind w:left="547"/>
        <w:rPr>
          <w:rFonts w:ascii="Arial" w:hAnsi="Arial" w:cs="Arial"/>
          <w:noProof/>
          <w:kern w:val="2"/>
          <w:sz w:val="16"/>
          <w:szCs w:val="16"/>
          <w14:ligatures w14:val="standardContextual"/>
        </w:rPr>
      </w:pPr>
      <w:hyperlink w:anchor="_Toc204100013" w:history="1">
        <w:r w:rsidRPr="00F255EB">
          <w:rPr>
            <w:rStyle w:val="Hyperlink"/>
            <w:rFonts w:ascii="Arial" w:hAnsi="Arial" w:cs="Arial"/>
            <w:noProof/>
            <w:sz w:val="16"/>
            <w:szCs w:val="16"/>
          </w:rPr>
          <w:t>5.77.3     Production</w:t>
        </w:r>
        <w:r w:rsidRPr="00F255EB">
          <w:rPr>
            <w:rFonts w:ascii="Arial" w:hAnsi="Arial" w:cs="Arial"/>
            <w:noProof/>
            <w:webHidden/>
            <w:sz w:val="16"/>
            <w:szCs w:val="16"/>
          </w:rPr>
          <w:tab/>
        </w:r>
        <w:r w:rsidRPr="00F255EB">
          <w:rPr>
            <w:rFonts w:ascii="Arial" w:hAnsi="Arial" w:cs="Arial"/>
            <w:noProof/>
            <w:webHidden/>
            <w:sz w:val="16"/>
            <w:szCs w:val="16"/>
          </w:rPr>
          <w:fldChar w:fldCharType="begin"/>
        </w:r>
        <w:r w:rsidRPr="00F255EB">
          <w:rPr>
            <w:rFonts w:ascii="Arial" w:hAnsi="Arial" w:cs="Arial"/>
            <w:noProof/>
            <w:webHidden/>
            <w:sz w:val="16"/>
            <w:szCs w:val="16"/>
          </w:rPr>
          <w:instrText xml:space="preserve"> PAGEREF _Toc204100013 \h </w:instrText>
        </w:r>
        <w:r w:rsidRPr="00F255EB">
          <w:rPr>
            <w:rFonts w:ascii="Arial" w:hAnsi="Arial" w:cs="Arial"/>
            <w:noProof/>
            <w:webHidden/>
            <w:sz w:val="16"/>
            <w:szCs w:val="16"/>
          </w:rPr>
        </w:r>
        <w:r w:rsidRPr="00F255EB">
          <w:rPr>
            <w:rFonts w:ascii="Arial" w:hAnsi="Arial" w:cs="Arial"/>
            <w:noProof/>
            <w:webHidden/>
            <w:sz w:val="16"/>
            <w:szCs w:val="16"/>
          </w:rPr>
          <w:fldChar w:fldCharType="separate"/>
        </w:r>
        <w:r w:rsidRPr="00F255EB">
          <w:rPr>
            <w:rFonts w:ascii="Arial" w:hAnsi="Arial" w:cs="Arial"/>
            <w:noProof/>
            <w:webHidden/>
            <w:sz w:val="16"/>
            <w:szCs w:val="16"/>
          </w:rPr>
          <w:t>16</w:t>
        </w:r>
        <w:r w:rsidRPr="00F255EB">
          <w:rPr>
            <w:rFonts w:ascii="Arial" w:hAnsi="Arial" w:cs="Arial"/>
            <w:noProof/>
            <w:webHidden/>
            <w:sz w:val="16"/>
            <w:szCs w:val="16"/>
          </w:rPr>
          <w:fldChar w:fldCharType="end"/>
        </w:r>
      </w:hyperlink>
    </w:p>
    <w:p w14:paraId="55AC7B9A" w14:textId="72664496" w:rsidR="00F255EB" w:rsidRPr="00F255EB" w:rsidRDefault="00F255EB" w:rsidP="00F255EB">
      <w:pPr>
        <w:pStyle w:val="TOC4"/>
        <w:spacing w:after="0" w:line="240" w:lineRule="auto"/>
        <w:ind w:left="547"/>
        <w:rPr>
          <w:rFonts w:ascii="Arial" w:hAnsi="Arial" w:cs="Arial"/>
          <w:noProof/>
          <w:kern w:val="2"/>
          <w:sz w:val="16"/>
          <w:szCs w:val="16"/>
          <w14:ligatures w14:val="standardContextual"/>
        </w:rPr>
      </w:pPr>
      <w:hyperlink w:anchor="_Toc204100014" w:history="1">
        <w:r w:rsidRPr="00F255EB">
          <w:rPr>
            <w:rStyle w:val="Hyperlink"/>
            <w:rFonts w:ascii="Arial" w:hAnsi="Arial" w:cs="Arial"/>
            <w:noProof/>
            <w:sz w:val="16"/>
            <w:szCs w:val="16"/>
          </w:rPr>
          <w:t>5.77.4     Quality of Work</w:t>
        </w:r>
        <w:r w:rsidRPr="00F255EB">
          <w:rPr>
            <w:rFonts w:ascii="Arial" w:hAnsi="Arial" w:cs="Arial"/>
            <w:noProof/>
            <w:webHidden/>
            <w:sz w:val="16"/>
            <w:szCs w:val="16"/>
          </w:rPr>
          <w:tab/>
        </w:r>
        <w:r w:rsidRPr="00F255EB">
          <w:rPr>
            <w:rFonts w:ascii="Arial" w:hAnsi="Arial" w:cs="Arial"/>
            <w:noProof/>
            <w:webHidden/>
            <w:sz w:val="16"/>
            <w:szCs w:val="16"/>
          </w:rPr>
          <w:fldChar w:fldCharType="begin"/>
        </w:r>
        <w:r w:rsidRPr="00F255EB">
          <w:rPr>
            <w:rFonts w:ascii="Arial" w:hAnsi="Arial" w:cs="Arial"/>
            <w:noProof/>
            <w:webHidden/>
            <w:sz w:val="16"/>
            <w:szCs w:val="16"/>
          </w:rPr>
          <w:instrText xml:space="preserve"> PAGEREF _Toc204100014 \h </w:instrText>
        </w:r>
        <w:r w:rsidRPr="00F255EB">
          <w:rPr>
            <w:rFonts w:ascii="Arial" w:hAnsi="Arial" w:cs="Arial"/>
            <w:noProof/>
            <w:webHidden/>
            <w:sz w:val="16"/>
            <w:szCs w:val="16"/>
          </w:rPr>
        </w:r>
        <w:r w:rsidRPr="00F255EB">
          <w:rPr>
            <w:rFonts w:ascii="Arial" w:hAnsi="Arial" w:cs="Arial"/>
            <w:noProof/>
            <w:webHidden/>
            <w:sz w:val="16"/>
            <w:szCs w:val="16"/>
          </w:rPr>
          <w:fldChar w:fldCharType="separate"/>
        </w:r>
        <w:r w:rsidRPr="00F255EB">
          <w:rPr>
            <w:rFonts w:ascii="Arial" w:hAnsi="Arial" w:cs="Arial"/>
            <w:noProof/>
            <w:webHidden/>
            <w:sz w:val="16"/>
            <w:szCs w:val="16"/>
          </w:rPr>
          <w:t>16</w:t>
        </w:r>
        <w:r w:rsidRPr="00F255EB">
          <w:rPr>
            <w:rFonts w:ascii="Arial" w:hAnsi="Arial" w:cs="Arial"/>
            <w:noProof/>
            <w:webHidden/>
            <w:sz w:val="16"/>
            <w:szCs w:val="16"/>
          </w:rPr>
          <w:fldChar w:fldCharType="end"/>
        </w:r>
      </w:hyperlink>
    </w:p>
    <w:p w14:paraId="550EA7DF" w14:textId="5CC68CD6" w:rsidR="00F255EB" w:rsidRPr="00F255EB" w:rsidRDefault="00F255EB" w:rsidP="00F255EB">
      <w:pPr>
        <w:pStyle w:val="TOC4"/>
        <w:spacing w:after="0" w:line="240" w:lineRule="auto"/>
        <w:ind w:left="547"/>
        <w:rPr>
          <w:rFonts w:ascii="Arial" w:hAnsi="Arial" w:cs="Arial"/>
          <w:noProof/>
          <w:kern w:val="2"/>
          <w:sz w:val="16"/>
          <w:szCs w:val="16"/>
          <w14:ligatures w14:val="standardContextual"/>
        </w:rPr>
      </w:pPr>
      <w:hyperlink w:anchor="_Toc204100015" w:history="1">
        <w:r w:rsidRPr="00F255EB">
          <w:rPr>
            <w:rStyle w:val="Hyperlink"/>
            <w:rFonts w:ascii="Arial" w:hAnsi="Arial" w:cs="Arial"/>
            <w:noProof/>
            <w:sz w:val="16"/>
            <w:szCs w:val="16"/>
          </w:rPr>
          <w:t>5.77.5     Other Funding Sources</w:t>
        </w:r>
        <w:r w:rsidRPr="00F255EB">
          <w:rPr>
            <w:rFonts w:ascii="Arial" w:hAnsi="Arial" w:cs="Arial"/>
            <w:noProof/>
            <w:webHidden/>
            <w:sz w:val="16"/>
            <w:szCs w:val="16"/>
          </w:rPr>
          <w:tab/>
        </w:r>
        <w:r w:rsidRPr="00F255EB">
          <w:rPr>
            <w:rFonts w:ascii="Arial" w:hAnsi="Arial" w:cs="Arial"/>
            <w:noProof/>
            <w:webHidden/>
            <w:sz w:val="16"/>
            <w:szCs w:val="16"/>
          </w:rPr>
          <w:fldChar w:fldCharType="begin"/>
        </w:r>
        <w:r w:rsidRPr="00F255EB">
          <w:rPr>
            <w:rFonts w:ascii="Arial" w:hAnsi="Arial" w:cs="Arial"/>
            <w:noProof/>
            <w:webHidden/>
            <w:sz w:val="16"/>
            <w:szCs w:val="16"/>
          </w:rPr>
          <w:instrText xml:space="preserve"> PAGEREF _Toc204100015 \h </w:instrText>
        </w:r>
        <w:r w:rsidRPr="00F255EB">
          <w:rPr>
            <w:rFonts w:ascii="Arial" w:hAnsi="Arial" w:cs="Arial"/>
            <w:noProof/>
            <w:webHidden/>
            <w:sz w:val="16"/>
            <w:szCs w:val="16"/>
          </w:rPr>
        </w:r>
        <w:r w:rsidRPr="00F255EB">
          <w:rPr>
            <w:rFonts w:ascii="Arial" w:hAnsi="Arial" w:cs="Arial"/>
            <w:noProof/>
            <w:webHidden/>
            <w:sz w:val="16"/>
            <w:szCs w:val="16"/>
          </w:rPr>
          <w:fldChar w:fldCharType="separate"/>
        </w:r>
        <w:r w:rsidRPr="00F255EB">
          <w:rPr>
            <w:rFonts w:ascii="Arial" w:hAnsi="Arial" w:cs="Arial"/>
            <w:noProof/>
            <w:webHidden/>
            <w:sz w:val="16"/>
            <w:szCs w:val="16"/>
          </w:rPr>
          <w:t>16</w:t>
        </w:r>
        <w:r w:rsidRPr="00F255EB">
          <w:rPr>
            <w:rFonts w:ascii="Arial" w:hAnsi="Arial" w:cs="Arial"/>
            <w:noProof/>
            <w:webHidden/>
            <w:sz w:val="16"/>
            <w:szCs w:val="16"/>
          </w:rPr>
          <w:fldChar w:fldCharType="end"/>
        </w:r>
      </w:hyperlink>
    </w:p>
    <w:p w14:paraId="2E4B098D" w14:textId="36B3C1D6" w:rsidR="00F255EB" w:rsidRPr="00F255EB" w:rsidRDefault="00F255EB" w:rsidP="00F255EB">
      <w:pPr>
        <w:pStyle w:val="TOC4"/>
        <w:spacing w:after="0" w:line="240" w:lineRule="auto"/>
        <w:ind w:left="547"/>
        <w:rPr>
          <w:rFonts w:ascii="Arial" w:hAnsi="Arial" w:cs="Arial"/>
          <w:noProof/>
          <w:kern w:val="2"/>
          <w:sz w:val="16"/>
          <w:szCs w:val="16"/>
          <w14:ligatures w14:val="standardContextual"/>
        </w:rPr>
      </w:pPr>
      <w:hyperlink w:anchor="_Toc204100016" w:history="1">
        <w:r w:rsidRPr="00F255EB">
          <w:rPr>
            <w:rStyle w:val="Hyperlink"/>
            <w:rFonts w:ascii="Arial" w:hAnsi="Arial" w:cs="Arial"/>
            <w:noProof/>
            <w:sz w:val="16"/>
            <w:szCs w:val="16"/>
          </w:rPr>
          <w:t>5.77.6     Energy Crisis Intervention Payment (ECIP) Funds</w:t>
        </w:r>
        <w:r w:rsidRPr="00F255EB">
          <w:rPr>
            <w:rFonts w:ascii="Arial" w:hAnsi="Arial" w:cs="Arial"/>
            <w:noProof/>
            <w:webHidden/>
            <w:sz w:val="16"/>
            <w:szCs w:val="16"/>
          </w:rPr>
          <w:tab/>
        </w:r>
        <w:r w:rsidRPr="00F255EB">
          <w:rPr>
            <w:rFonts w:ascii="Arial" w:hAnsi="Arial" w:cs="Arial"/>
            <w:noProof/>
            <w:webHidden/>
            <w:sz w:val="16"/>
            <w:szCs w:val="16"/>
          </w:rPr>
          <w:fldChar w:fldCharType="begin"/>
        </w:r>
        <w:r w:rsidRPr="00F255EB">
          <w:rPr>
            <w:rFonts w:ascii="Arial" w:hAnsi="Arial" w:cs="Arial"/>
            <w:noProof/>
            <w:webHidden/>
            <w:sz w:val="16"/>
            <w:szCs w:val="16"/>
          </w:rPr>
          <w:instrText xml:space="preserve"> PAGEREF _Toc204100016 \h </w:instrText>
        </w:r>
        <w:r w:rsidRPr="00F255EB">
          <w:rPr>
            <w:rFonts w:ascii="Arial" w:hAnsi="Arial" w:cs="Arial"/>
            <w:noProof/>
            <w:webHidden/>
            <w:sz w:val="16"/>
            <w:szCs w:val="16"/>
          </w:rPr>
        </w:r>
        <w:r w:rsidRPr="00F255EB">
          <w:rPr>
            <w:rFonts w:ascii="Arial" w:hAnsi="Arial" w:cs="Arial"/>
            <w:noProof/>
            <w:webHidden/>
            <w:sz w:val="16"/>
            <w:szCs w:val="16"/>
          </w:rPr>
          <w:fldChar w:fldCharType="separate"/>
        </w:r>
        <w:r w:rsidRPr="00F255EB">
          <w:rPr>
            <w:rFonts w:ascii="Arial" w:hAnsi="Arial" w:cs="Arial"/>
            <w:noProof/>
            <w:webHidden/>
            <w:sz w:val="16"/>
            <w:szCs w:val="16"/>
          </w:rPr>
          <w:t>16</w:t>
        </w:r>
        <w:r w:rsidRPr="00F255EB">
          <w:rPr>
            <w:rFonts w:ascii="Arial" w:hAnsi="Arial" w:cs="Arial"/>
            <w:noProof/>
            <w:webHidden/>
            <w:sz w:val="16"/>
            <w:szCs w:val="16"/>
          </w:rPr>
          <w:fldChar w:fldCharType="end"/>
        </w:r>
      </w:hyperlink>
    </w:p>
    <w:p w14:paraId="0FBA4383" w14:textId="304DE5A8" w:rsidR="00F255EB" w:rsidRPr="00F255EB" w:rsidRDefault="00F255EB" w:rsidP="00F255EB">
      <w:pPr>
        <w:pStyle w:val="TOC4"/>
        <w:spacing w:after="0" w:line="240" w:lineRule="auto"/>
        <w:ind w:left="547"/>
        <w:rPr>
          <w:rFonts w:ascii="Arial" w:hAnsi="Arial" w:cs="Arial"/>
          <w:noProof/>
          <w:kern w:val="2"/>
          <w:sz w:val="16"/>
          <w:szCs w:val="16"/>
          <w14:ligatures w14:val="standardContextual"/>
        </w:rPr>
      </w:pPr>
      <w:hyperlink w:anchor="_Toc204100017" w:history="1">
        <w:r w:rsidRPr="00F255EB">
          <w:rPr>
            <w:rStyle w:val="Hyperlink"/>
            <w:rFonts w:ascii="Arial" w:hAnsi="Arial" w:cs="Arial"/>
            <w:noProof/>
            <w:sz w:val="16"/>
            <w:szCs w:val="16"/>
          </w:rPr>
          <w:t>5.77.7     Customer Funds</w:t>
        </w:r>
        <w:r w:rsidRPr="00F255EB">
          <w:rPr>
            <w:rFonts w:ascii="Arial" w:hAnsi="Arial" w:cs="Arial"/>
            <w:noProof/>
            <w:webHidden/>
            <w:sz w:val="16"/>
            <w:szCs w:val="16"/>
          </w:rPr>
          <w:tab/>
        </w:r>
        <w:r w:rsidRPr="00F255EB">
          <w:rPr>
            <w:rFonts w:ascii="Arial" w:hAnsi="Arial" w:cs="Arial"/>
            <w:noProof/>
            <w:webHidden/>
            <w:sz w:val="16"/>
            <w:szCs w:val="16"/>
          </w:rPr>
          <w:fldChar w:fldCharType="begin"/>
        </w:r>
        <w:r w:rsidRPr="00F255EB">
          <w:rPr>
            <w:rFonts w:ascii="Arial" w:hAnsi="Arial" w:cs="Arial"/>
            <w:noProof/>
            <w:webHidden/>
            <w:sz w:val="16"/>
            <w:szCs w:val="16"/>
          </w:rPr>
          <w:instrText xml:space="preserve"> PAGEREF _Toc204100017 \h </w:instrText>
        </w:r>
        <w:r w:rsidRPr="00F255EB">
          <w:rPr>
            <w:rFonts w:ascii="Arial" w:hAnsi="Arial" w:cs="Arial"/>
            <w:noProof/>
            <w:webHidden/>
            <w:sz w:val="16"/>
            <w:szCs w:val="16"/>
          </w:rPr>
        </w:r>
        <w:r w:rsidRPr="00F255EB">
          <w:rPr>
            <w:rFonts w:ascii="Arial" w:hAnsi="Arial" w:cs="Arial"/>
            <w:noProof/>
            <w:webHidden/>
            <w:sz w:val="16"/>
            <w:szCs w:val="16"/>
          </w:rPr>
          <w:fldChar w:fldCharType="separate"/>
        </w:r>
        <w:r w:rsidRPr="00F255EB">
          <w:rPr>
            <w:rFonts w:ascii="Arial" w:hAnsi="Arial" w:cs="Arial"/>
            <w:noProof/>
            <w:webHidden/>
            <w:sz w:val="16"/>
            <w:szCs w:val="16"/>
          </w:rPr>
          <w:t>16</w:t>
        </w:r>
        <w:r w:rsidRPr="00F255EB">
          <w:rPr>
            <w:rFonts w:ascii="Arial" w:hAnsi="Arial" w:cs="Arial"/>
            <w:noProof/>
            <w:webHidden/>
            <w:sz w:val="16"/>
            <w:szCs w:val="16"/>
          </w:rPr>
          <w:fldChar w:fldCharType="end"/>
        </w:r>
      </w:hyperlink>
    </w:p>
    <w:p w14:paraId="77BCB188" w14:textId="09DABEE5" w:rsidR="00F255EB" w:rsidRPr="00F255EB" w:rsidRDefault="00F255EB" w:rsidP="00F255EB">
      <w:pPr>
        <w:pStyle w:val="TOC4"/>
        <w:spacing w:after="0" w:line="240" w:lineRule="auto"/>
        <w:ind w:left="547"/>
        <w:rPr>
          <w:rFonts w:ascii="Arial" w:hAnsi="Arial" w:cs="Arial"/>
          <w:noProof/>
          <w:kern w:val="2"/>
          <w:sz w:val="16"/>
          <w:szCs w:val="16"/>
          <w14:ligatures w14:val="standardContextual"/>
        </w:rPr>
      </w:pPr>
      <w:hyperlink w:anchor="_Toc204100018" w:history="1">
        <w:r w:rsidRPr="00F255EB">
          <w:rPr>
            <w:rStyle w:val="Hyperlink"/>
            <w:rFonts w:ascii="Arial" w:hAnsi="Arial" w:cs="Arial"/>
            <w:noProof/>
            <w:sz w:val="16"/>
            <w:szCs w:val="16"/>
          </w:rPr>
          <w:t>5.77.8     Other Funds</w:t>
        </w:r>
        <w:r w:rsidRPr="00F255EB">
          <w:rPr>
            <w:rFonts w:ascii="Arial" w:hAnsi="Arial" w:cs="Arial"/>
            <w:noProof/>
            <w:webHidden/>
            <w:sz w:val="16"/>
            <w:szCs w:val="16"/>
          </w:rPr>
          <w:tab/>
        </w:r>
        <w:r w:rsidRPr="00F255EB">
          <w:rPr>
            <w:rFonts w:ascii="Arial" w:hAnsi="Arial" w:cs="Arial"/>
            <w:noProof/>
            <w:webHidden/>
            <w:sz w:val="16"/>
            <w:szCs w:val="16"/>
          </w:rPr>
          <w:fldChar w:fldCharType="begin"/>
        </w:r>
        <w:r w:rsidRPr="00F255EB">
          <w:rPr>
            <w:rFonts w:ascii="Arial" w:hAnsi="Arial" w:cs="Arial"/>
            <w:noProof/>
            <w:webHidden/>
            <w:sz w:val="16"/>
            <w:szCs w:val="16"/>
          </w:rPr>
          <w:instrText xml:space="preserve"> PAGEREF _Toc204100018 \h </w:instrText>
        </w:r>
        <w:r w:rsidRPr="00F255EB">
          <w:rPr>
            <w:rFonts w:ascii="Arial" w:hAnsi="Arial" w:cs="Arial"/>
            <w:noProof/>
            <w:webHidden/>
            <w:sz w:val="16"/>
            <w:szCs w:val="16"/>
          </w:rPr>
        </w:r>
        <w:r w:rsidRPr="00F255EB">
          <w:rPr>
            <w:rFonts w:ascii="Arial" w:hAnsi="Arial" w:cs="Arial"/>
            <w:noProof/>
            <w:webHidden/>
            <w:sz w:val="16"/>
            <w:szCs w:val="16"/>
          </w:rPr>
          <w:fldChar w:fldCharType="separate"/>
        </w:r>
        <w:r w:rsidRPr="00F255EB">
          <w:rPr>
            <w:rFonts w:ascii="Arial" w:hAnsi="Arial" w:cs="Arial"/>
            <w:noProof/>
            <w:webHidden/>
            <w:sz w:val="16"/>
            <w:szCs w:val="16"/>
          </w:rPr>
          <w:t>17</w:t>
        </w:r>
        <w:r w:rsidRPr="00F255EB">
          <w:rPr>
            <w:rFonts w:ascii="Arial" w:hAnsi="Arial" w:cs="Arial"/>
            <w:noProof/>
            <w:webHidden/>
            <w:sz w:val="16"/>
            <w:szCs w:val="16"/>
          </w:rPr>
          <w:fldChar w:fldCharType="end"/>
        </w:r>
      </w:hyperlink>
    </w:p>
    <w:p w14:paraId="1CF3B069" w14:textId="36C5DBC9" w:rsidR="00F255EB" w:rsidRPr="00F255EB" w:rsidRDefault="00F255EB" w:rsidP="00F255EB">
      <w:pPr>
        <w:pStyle w:val="TOC4"/>
        <w:spacing w:after="0" w:line="240" w:lineRule="auto"/>
        <w:ind w:left="547"/>
        <w:rPr>
          <w:rFonts w:ascii="Arial" w:hAnsi="Arial" w:cs="Arial"/>
          <w:noProof/>
          <w:kern w:val="2"/>
          <w:sz w:val="16"/>
          <w:szCs w:val="16"/>
          <w14:ligatures w14:val="standardContextual"/>
        </w:rPr>
      </w:pPr>
      <w:hyperlink w:anchor="_Toc204100019" w:history="1">
        <w:r w:rsidRPr="00F255EB">
          <w:rPr>
            <w:rStyle w:val="Hyperlink"/>
            <w:rFonts w:ascii="Arial" w:hAnsi="Arial" w:cs="Arial"/>
            <w:noProof/>
            <w:sz w:val="16"/>
            <w:szCs w:val="16"/>
          </w:rPr>
          <w:t>5.77.9     Customer On-Site</w:t>
        </w:r>
        <w:r w:rsidRPr="00F255EB">
          <w:rPr>
            <w:rFonts w:ascii="Arial" w:hAnsi="Arial" w:cs="Arial"/>
            <w:noProof/>
            <w:webHidden/>
            <w:sz w:val="16"/>
            <w:szCs w:val="16"/>
          </w:rPr>
          <w:tab/>
        </w:r>
        <w:r w:rsidRPr="00F255EB">
          <w:rPr>
            <w:rFonts w:ascii="Arial" w:hAnsi="Arial" w:cs="Arial"/>
            <w:noProof/>
            <w:webHidden/>
            <w:sz w:val="16"/>
            <w:szCs w:val="16"/>
          </w:rPr>
          <w:fldChar w:fldCharType="begin"/>
        </w:r>
        <w:r w:rsidRPr="00F255EB">
          <w:rPr>
            <w:rFonts w:ascii="Arial" w:hAnsi="Arial" w:cs="Arial"/>
            <w:noProof/>
            <w:webHidden/>
            <w:sz w:val="16"/>
            <w:szCs w:val="16"/>
          </w:rPr>
          <w:instrText xml:space="preserve"> PAGEREF _Toc204100019 \h </w:instrText>
        </w:r>
        <w:r w:rsidRPr="00F255EB">
          <w:rPr>
            <w:rFonts w:ascii="Arial" w:hAnsi="Arial" w:cs="Arial"/>
            <w:noProof/>
            <w:webHidden/>
            <w:sz w:val="16"/>
            <w:szCs w:val="16"/>
          </w:rPr>
        </w:r>
        <w:r w:rsidRPr="00F255EB">
          <w:rPr>
            <w:rFonts w:ascii="Arial" w:hAnsi="Arial" w:cs="Arial"/>
            <w:noProof/>
            <w:webHidden/>
            <w:sz w:val="16"/>
            <w:szCs w:val="16"/>
          </w:rPr>
          <w:fldChar w:fldCharType="separate"/>
        </w:r>
        <w:r w:rsidRPr="00F255EB">
          <w:rPr>
            <w:rFonts w:ascii="Arial" w:hAnsi="Arial" w:cs="Arial"/>
            <w:noProof/>
            <w:webHidden/>
            <w:sz w:val="16"/>
            <w:szCs w:val="16"/>
          </w:rPr>
          <w:t>17</w:t>
        </w:r>
        <w:r w:rsidRPr="00F255EB">
          <w:rPr>
            <w:rFonts w:ascii="Arial" w:hAnsi="Arial" w:cs="Arial"/>
            <w:noProof/>
            <w:webHidden/>
            <w:sz w:val="16"/>
            <w:szCs w:val="16"/>
          </w:rPr>
          <w:fldChar w:fldCharType="end"/>
        </w:r>
      </w:hyperlink>
    </w:p>
    <w:p w14:paraId="4BC36550" w14:textId="1219398D" w:rsidR="00F255EB" w:rsidRPr="00F255EB" w:rsidRDefault="00F255EB">
      <w:pPr>
        <w:pStyle w:val="TOC2"/>
        <w:rPr>
          <w:rFonts w:eastAsiaTheme="minorEastAsia" w:cs="Arial"/>
          <w:kern w:val="2"/>
          <w:sz w:val="24"/>
          <w:szCs w:val="24"/>
          <w14:ligatures w14:val="standardContextual"/>
        </w:rPr>
      </w:pPr>
      <w:hyperlink w:anchor="_Toc204100020" w:history="1">
        <w:r w:rsidRPr="00F255EB">
          <w:rPr>
            <w:rStyle w:val="Hyperlink"/>
            <w:rFonts w:cs="Arial"/>
          </w:rPr>
          <w:t>5.80</w:t>
        </w:r>
        <w:r w:rsidRPr="00F255EB">
          <w:rPr>
            <w:rFonts w:eastAsiaTheme="minorEastAsia" w:cs="Arial"/>
            <w:kern w:val="2"/>
            <w:sz w:val="24"/>
            <w:szCs w:val="24"/>
            <w14:ligatures w14:val="standardContextual"/>
          </w:rPr>
          <w:tab/>
        </w:r>
        <w:r w:rsidRPr="00F255EB">
          <w:rPr>
            <w:rStyle w:val="Hyperlink"/>
            <w:rFonts w:cs="Arial"/>
          </w:rPr>
          <w:t>INSPECTIONS</w:t>
        </w:r>
        <w:r w:rsidRPr="00F255EB">
          <w:rPr>
            <w:rFonts w:cs="Arial"/>
            <w:webHidden/>
          </w:rPr>
          <w:tab/>
        </w:r>
        <w:r w:rsidRPr="00F255EB">
          <w:rPr>
            <w:rFonts w:cs="Arial"/>
            <w:webHidden/>
          </w:rPr>
          <w:fldChar w:fldCharType="begin"/>
        </w:r>
        <w:r w:rsidRPr="00F255EB">
          <w:rPr>
            <w:rFonts w:cs="Arial"/>
            <w:webHidden/>
          </w:rPr>
          <w:instrText xml:space="preserve"> PAGEREF _Toc204100020 \h </w:instrText>
        </w:r>
        <w:r w:rsidRPr="00F255EB">
          <w:rPr>
            <w:rFonts w:cs="Arial"/>
            <w:webHidden/>
          </w:rPr>
        </w:r>
        <w:r w:rsidRPr="00F255EB">
          <w:rPr>
            <w:rFonts w:cs="Arial"/>
            <w:webHidden/>
          </w:rPr>
          <w:fldChar w:fldCharType="separate"/>
        </w:r>
        <w:r w:rsidRPr="00F255EB">
          <w:rPr>
            <w:rFonts w:cs="Arial"/>
            <w:webHidden/>
          </w:rPr>
          <w:t>17</w:t>
        </w:r>
        <w:r w:rsidRPr="00F255EB">
          <w:rPr>
            <w:rFonts w:cs="Arial"/>
            <w:webHidden/>
          </w:rPr>
          <w:fldChar w:fldCharType="end"/>
        </w:r>
      </w:hyperlink>
    </w:p>
    <w:p w14:paraId="22129E9B" w14:textId="61DF9D21" w:rsidR="00F255EB" w:rsidRPr="00F255EB" w:rsidRDefault="00F255EB">
      <w:pPr>
        <w:pStyle w:val="TOC3"/>
        <w:rPr>
          <w:rFonts w:eastAsiaTheme="minorEastAsia" w:cs="Arial"/>
          <w:kern w:val="2"/>
          <w:sz w:val="24"/>
          <w:szCs w:val="24"/>
          <w14:ligatures w14:val="standardContextual"/>
        </w:rPr>
      </w:pPr>
      <w:hyperlink w:anchor="_Toc204100021" w:history="1">
        <w:r w:rsidRPr="00F255EB">
          <w:rPr>
            <w:rStyle w:val="Hyperlink"/>
            <w:rFonts w:cs="Arial"/>
          </w:rPr>
          <w:t>5.81</w:t>
        </w:r>
        <w:r w:rsidRPr="00F255EB">
          <w:rPr>
            <w:rFonts w:eastAsiaTheme="minorEastAsia" w:cs="Arial"/>
            <w:kern w:val="2"/>
            <w:sz w:val="24"/>
            <w:szCs w:val="24"/>
            <w14:ligatures w14:val="standardContextual"/>
          </w:rPr>
          <w:tab/>
        </w:r>
        <w:r w:rsidRPr="00F255EB">
          <w:rPr>
            <w:rStyle w:val="Hyperlink"/>
            <w:rFonts w:cs="Arial"/>
          </w:rPr>
          <w:t>Final Inspections by Subgrantees</w:t>
        </w:r>
        <w:r w:rsidRPr="00F255EB">
          <w:rPr>
            <w:rFonts w:cs="Arial"/>
            <w:webHidden/>
          </w:rPr>
          <w:tab/>
        </w:r>
        <w:r w:rsidRPr="00F255EB">
          <w:rPr>
            <w:rFonts w:cs="Arial"/>
            <w:webHidden/>
          </w:rPr>
          <w:fldChar w:fldCharType="begin"/>
        </w:r>
        <w:r w:rsidRPr="00F255EB">
          <w:rPr>
            <w:rFonts w:cs="Arial"/>
            <w:webHidden/>
          </w:rPr>
          <w:instrText xml:space="preserve"> PAGEREF _Toc204100021 \h </w:instrText>
        </w:r>
        <w:r w:rsidRPr="00F255EB">
          <w:rPr>
            <w:rFonts w:cs="Arial"/>
            <w:webHidden/>
          </w:rPr>
        </w:r>
        <w:r w:rsidRPr="00F255EB">
          <w:rPr>
            <w:rFonts w:cs="Arial"/>
            <w:webHidden/>
          </w:rPr>
          <w:fldChar w:fldCharType="separate"/>
        </w:r>
        <w:r w:rsidRPr="00F255EB">
          <w:rPr>
            <w:rFonts w:cs="Arial"/>
            <w:webHidden/>
          </w:rPr>
          <w:t>17</w:t>
        </w:r>
        <w:r w:rsidRPr="00F255EB">
          <w:rPr>
            <w:rFonts w:cs="Arial"/>
            <w:webHidden/>
          </w:rPr>
          <w:fldChar w:fldCharType="end"/>
        </w:r>
      </w:hyperlink>
    </w:p>
    <w:p w14:paraId="3F5B7368" w14:textId="7DA04852" w:rsidR="00F255EB" w:rsidRPr="00F255EB" w:rsidRDefault="00F255EB">
      <w:pPr>
        <w:pStyle w:val="TOC3"/>
        <w:rPr>
          <w:rFonts w:eastAsiaTheme="minorEastAsia" w:cs="Arial"/>
          <w:kern w:val="2"/>
          <w:sz w:val="24"/>
          <w:szCs w:val="24"/>
          <w14:ligatures w14:val="standardContextual"/>
        </w:rPr>
      </w:pPr>
      <w:hyperlink w:anchor="_Toc204100022" w:history="1">
        <w:r w:rsidRPr="00F255EB">
          <w:rPr>
            <w:rStyle w:val="Hyperlink"/>
            <w:rFonts w:cs="Arial"/>
          </w:rPr>
          <w:t>5.82</w:t>
        </w:r>
        <w:r w:rsidRPr="00F255EB">
          <w:rPr>
            <w:rFonts w:eastAsiaTheme="minorEastAsia" w:cs="Arial"/>
            <w:kern w:val="2"/>
            <w:sz w:val="24"/>
            <w:szCs w:val="24"/>
            <w14:ligatures w14:val="standardContextual"/>
          </w:rPr>
          <w:tab/>
        </w:r>
        <w:r w:rsidRPr="00F255EB">
          <w:rPr>
            <w:rStyle w:val="Hyperlink"/>
            <w:rFonts w:cs="Arial"/>
          </w:rPr>
          <w:t>Final Inspections by the State</w:t>
        </w:r>
        <w:r w:rsidRPr="00F255EB">
          <w:rPr>
            <w:rFonts w:cs="Arial"/>
            <w:webHidden/>
          </w:rPr>
          <w:tab/>
        </w:r>
        <w:r w:rsidRPr="00F255EB">
          <w:rPr>
            <w:rFonts w:cs="Arial"/>
            <w:webHidden/>
          </w:rPr>
          <w:fldChar w:fldCharType="begin"/>
        </w:r>
        <w:r w:rsidRPr="00F255EB">
          <w:rPr>
            <w:rFonts w:cs="Arial"/>
            <w:webHidden/>
          </w:rPr>
          <w:instrText xml:space="preserve"> PAGEREF _Toc204100022 \h </w:instrText>
        </w:r>
        <w:r w:rsidRPr="00F255EB">
          <w:rPr>
            <w:rFonts w:cs="Arial"/>
            <w:webHidden/>
          </w:rPr>
        </w:r>
        <w:r w:rsidRPr="00F255EB">
          <w:rPr>
            <w:rFonts w:cs="Arial"/>
            <w:webHidden/>
          </w:rPr>
          <w:fldChar w:fldCharType="separate"/>
        </w:r>
        <w:r w:rsidRPr="00F255EB">
          <w:rPr>
            <w:rFonts w:cs="Arial"/>
            <w:webHidden/>
          </w:rPr>
          <w:t>18</w:t>
        </w:r>
        <w:r w:rsidRPr="00F255EB">
          <w:rPr>
            <w:rFonts w:cs="Arial"/>
            <w:webHidden/>
          </w:rPr>
          <w:fldChar w:fldCharType="end"/>
        </w:r>
      </w:hyperlink>
    </w:p>
    <w:p w14:paraId="3267211E" w14:textId="39D28F0F" w:rsidR="00F255EB" w:rsidRPr="00F255EB" w:rsidRDefault="00F255EB">
      <w:pPr>
        <w:pStyle w:val="TOC1"/>
        <w:rPr>
          <w:rFonts w:eastAsiaTheme="minorEastAsia" w:cs="Arial"/>
          <w:b w:val="0"/>
          <w:kern w:val="2"/>
          <w:sz w:val="24"/>
          <w:szCs w:val="24"/>
          <w14:ligatures w14:val="standardContextual"/>
        </w:rPr>
      </w:pPr>
      <w:hyperlink w:anchor="_Toc204100023" w:history="1">
        <w:r w:rsidRPr="00F255EB">
          <w:rPr>
            <w:rStyle w:val="Hyperlink"/>
            <w:rFonts w:cs="Arial"/>
          </w:rPr>
          <w:t>6.00</w:t>
        </w:r>
        <w:r w:rsidRPr="00F255EB">
          <w:rPr>
            <w:rFonts w:eastAsiaTheme="minorEastAsia" w:cs="Arial"/>
            <w:b w:val="0"/>
            <w:kern w:val="2"/>
            <w:sz w:val="24"/>
            <w:szCs w:val="24"/>
            <w14:ligatures w14:val="standardContextual"/>
          </w:rPr>
          <w:tab/>
        </w:r>
        <w:r w:rsidRPr="00F255EB">
          <w:rPr>
            <w:rStyle w:val="Hyperlink"/>
            <w:rFonts w:cs="Arial"/>
          </w:rPr>
          <w:t>DOCUMENTATION AND RECORDKEEPING REQUIREMENTS</w:t>
        </w:r>
        <w:r w:rsidRPr="00F255EB">
          <w:rPr>
            <w:rFonts w:cs="Arial"/>
            <w:webHidden/>
          </w:rPr>
          <w:tab/>
        </w:r>
        <w:r w:rsidRPr="00F255EB">
          <w:rPr>
            <w:rFonts w:cs="Arial"/>
            <w:webHidden/>
          </w:rPr>
          <w:fldChar w:fldCharType="begin"/>
        </w:r>
        <w:r w:rsidRPr="00F255EB">
          <w:rPr>
            <w:rFonts w:cs="Arial"/>
            <w:webHidden/>
          </w:rPr>
          <w:instrText xml:space="preserve"> PAGEREF _Toc204100023 \h </w:instrText>
        </w:r>
        <w:r w:rsidRPr="00F255EB">
          <w:rPr>
            <w:rFonts w:cs="Arial"/>
            <w:webHidden/>
          </w:rPr>
        </w:r>
        <w:r w:rsidRPr="00F255EB">
          <w:rPr>
            <w:rFonts w:cs="Arial"/>
            <w:webHidden/>
          </w:rPr>
          <w:fldChar w:fldCharType="separate"/>
        </w:r>
        <w:r w:rsidRPr="00F255EB">
          <w:rPr>
            <w:rFonts w:cs="Arial"/>
            <w:webHidden/>
          </w:rPr>
          <w:t>1</w:t>
        </w:r>
        <w:r w:rsidRPr="00F255EB">
          <w:rPr>
            <w:rFonts w:cs="Arial"/>
            <w:webHidden/>
          </w:rPr>
          <w:fldChar w:fldCharType="end"/>
        </w:r>
      </w:hyperlink>
    </w:p>
    <w:p w14:paraId="396E488D" w14:textId="4607F34F" w:rsidR="00F255EB" w:rsidRPr="00F255EB" w:rsidRDefault="00F255EB">
      <w:pPr>
        <w:pStyle w:val="TOC2"/>
        <w:rPr>
          <w:rFonts w:eastAsiaTheme="minorEastAsia" w:cs="Arial"/>
          <w:kern w:val="2"/>
          <w:sz w:val="24"/>
          <w:szCs w:val="24"/>
          <w14:ligatures w14:val="standardContextual"/>
        </w:rPr>
      </w:pPr>
      <w:hyperlink w:anchor="_Toc204100024" w:history="1">
        <w:r w:rsidRPr="00F255EB">
          <w:rPr>
            <w:rStyle w:val="Hyperlink"/>
            <w:rFonts w:cs="Arial"/>
          </w:rPr>
          <w:t>6.10</w:t>
        </w:r>
        <w:r w:rsidRPr="00F255EB">
          <w:rPr>
            <w:rFonts w:eastAsiaTheme="minorEastAsia" w:cs="Arial"/>
            <w:kern w:val="2"/>
            <w:sz w:val="24"/>
            <w:szCs w:val="24"/>
            <w14:ligatures w14:val="standardContextual"/>
          </w:rPr>
          <w:tab/>
        </w:r>
        <w:r w:rsidRPr="00F255EB">
          <w:rPr>
            <w:rStyle w:val="Hyperlink"/>
            <w:rFonts w:cs="Arial"/>
          </w:rPr>
          <w:t>REQUIRED PROGRAM DOCUMENTATION</w:t>
        </w:r>
        <w:r w:rsidRPr="00F255EB">
          <w:rPr>
            <w:rFonts w:cs="Arial"/>
            <w:webHidden/>
          </w:rPr>
          <w:tab/>
        </w:r>
        <w:r w:rsidRPr="00F255EB">
          <w:rPr>
            <w:rFonts w:cs="Arial"/>
            <w:webHidden/>
          </w:rPr>
          <w:fldChar w:fldCharType="begin"/>
        </w:r>
        <w:r w:rsidRPr="00F255EB">
          <w:rPr>
            <w:rFonts w:cs="Arial"/>
            <w:webHidden/>
          </w:rPr>
          <w:instrText xml:space="preserve"> PAGEREF _Toc204100024 \h </w:instrText>
        </w:r>
        <w:r w:rsidRPr="00F255EB">
          <w:rPr>
            <w:rFonts w:cs="Arial"/>
            <w:webHidden/>
          </w:rPr>
        </w:r>
        <w:r w:rsidRPr="00F255EB">
          <w:rPr>
            <w:rFonts w:cs="Arial"/>
            <w:webHidden/>
          </w:rPr>
          <w:fldChar w:fldCharType="separate"/>
        </w:r>
        <w:r w:rsidRPr="00F255EB">
          <w:rPr>
            <w:rFonts w:cs="Arial"/>
            <w:webHidden/>
          </w:rPr>
          <w:t>1</w:t>
        </w:r>
        <w:r w:rsidRPr="00F255EB">
          <w:rPr>
            <w:rFonts w:cs="Arial"/>
            <w:webHidden/>
          </w:rPr>
          <w:fldChar w:fldCharType="end"/>
        </w:r>
      </w:hyperlink>
    </w:p>
    <w:p w14:paraId="56E21C18" w14:textId="32869CE4" w:rsidR="00F255EB" w:rsidRPr="00F255EB" w:rsidRDefault="00F255EB">
      <w:pPr>
        <w:pStyle w:val="TOC3"/>
        <w:rPr>
          <w:rFonts w:eastAsiaTheme="minorEastAsia" w:cs="Arial"/>
          <w:kern w:val="2"/>
          <w:sz w:val="24"/>
          <w:szCs w:val="24"/>
          <w14:ligatures w14:val="standardContextual"/>
        </w:rPr>
      </w:pPr>
      <w:hyperlink w:anchor="_Toc204100025" w:history="1">
        <w:r w:rsidRPr="00F255EB">
          <w:rPr>
            <w:rStyle w:val="Hyperlink"/>
            <w:rFonts w:cs="Arial"/>
          </w:rPr>
          <w:t>6.11</w:t>
        </w:r>
        <w:r w:rsidRPr="00F255EB">
          <w:rPr>
            <w:rFonts w:eastAsiaTheme="minorEastAsia" w:cs="Arial"/>
            <w:kern w:val="2"/>
            <w:sz w:val="24"/>
            <w:szCs w:val="24"/>
            <w14:ligatures w14:val="standardContextual"/>
          </w:rPr>
          <w:tab/>
        </w:r>
        <w:r w:rsidRPr="00F255EB">
          <w:rPr>
            <w:rStyle w:val="Hyperlink"/>
            <w:rFonts w:cs="Arial"/>
          </w:rPr>
          <w:t>House (Customer) File</w:t>
        </w:r>
        <w:r w:rsidRPr="00F255EB">
          <w:rPr>
            <w:rFonts w:cs="Arial"/>
            <w:webHidden/>
          </w:rPr>
          <w:tab/>
        </w:r>
        <w:r w:rsidRPr="00F255EB">
          <w:rPr>
            <w:rFonts w:cs="Arial"/>
            <w:webHidden/>
          </w:rPr>
          <w:fldChar w:fldCharType="begin"/>
        </w:r>
        <w:r w:rsidRPr="00F255EB">
          <w:rPr>
            <w:rFonts w:cs="Arial"/>
            <w:webHidden/>
          </w:rPr>
          <w:instrText xml:space="preserve"> PAGEREF _Toc204100025 \h </w:instrText>
        </w:r>
        <w:r w:rsidRPr="00F255EB">
          <w:rPr>
            <w:rFonts w:cs="Arial"/>
            <w:webHidden/>
          </w:rPr>
        </w:r>
        <w:r w:rsidRPr="00F255EB">
          <w:rPr>
            <w:rFonts w:cs="Arial"/>
            <w:webHidden/>
          </w:rPr>
          <w:fldChar w:fldCharType="separate"/>
        </w:r>
        <w:r w:rsidRPr="00F255EB">
          <w:rPr>
            <w:rFonts w:cs="Arial"/>
            <w:webHidden/>
          </w:rPr>
          <w:t>1</w:t>
        </w:r>
        <w:r w:rsidRPr="00F255EB">
          <w:rPr>
            <w:rFonts w:cs="Arial"/>
            <w:webHidden/>
          </w:rPr>
          <w:fldChar w:fldCharType="end"/>
        </w:r>
      </w:hyperlink>
    </w:p>
    <w:p w14:paraId="3B5C9A83" w14:textId="34601299" w:rsidR="00F255EB" w:rsidRPr="00F255EB" w:rsidRDefault="00F255EB">
      <w:pPr>
        <w:pStyle w:val="TOC3"/>
        <w:rPr>
          <w:rFonts w:eastAsiaTheme="minorEastAsia" w:cs="Arial"/>
          <w:kern w:val="2"/>
          <w:sz w:val="24"/>
          <w:szCs w:val="24"/>
          <w14:ligatures w14:val="standardContextual"/>
        </w:rPr>
      </w:pPr>
      <w:hyperlink w:anchor="_Toc204100026" w:history="1">
        <w:r w:rsidRPr="00F255EB">
          <w:rPr>
            <w:rStyle w:val="Hyperlink"/>
            <w:rFonts w:cs="Arial"/>
          </w:rPr>
          <w:t>6.12</w:t>
        </w:r>
        <w:r w:rsidRPr="00F255EB">
          <w:rPr>
            <w:rFonts w:eastAsiaTheme="minorEastAsia" w:cs="Arial"/>
            <w:kern w:val="2"/>
            <w:sz w:val="24"/>
            <w:szCs w:val="24"/>
            <w14:ligatures w14:val="standardContextual"/>
          </w:rPr>
          <w:tab/>
        </w:r>
        <w:r w:rsidRPr="00F255EB">
          <w:rPr>
            <w:rStyle w:val="Hyperlink"/>
            <w:rFonts w:cs="Arial"/>
          </w:rPr>
          <w:t>Contractor Files</w:t>
        </w:r>
        <w:r w:rsidRPr="00F255EB">
          <w:rPr>
            <w:rFonts w:cs="Arial"/>
            <w:webHidden/>
          </w:rPr>
          <w:tab/>
        </w:r>
        <w:r w:rsidRPr="00F255EB">
          <w:rPr>
            <w:rFonts w:cs="Arial"/>
            <w:webHidden/>
          </w:rPr>
          <w:fldChar w:fldCharType="begin"/>
        </w:r>
        <w:r w:rsidRPr="00F255EB">
          <w:rPr>
            <w:rFonts w:cs="Arial"/>
            <w:webHidden/>
          </w:rPr>
          <w:instrText xml:space="preserve"> PAGEREF _Toc204100026 \h </w:instrText>
        </w:r>
        <w:r w:rsidRPr="00F255EB">
          <w:rPr>
            <w:rFonts w:cs="Arial"/>
            <w:webHidden/>
          </w:rPr>
        </w:r>
        <w:r w:rsidRPr="00F255EB">
          <w:rPr>
            <w:rFonts w:cs="Arial"/>
            <w:webHidden/>
          </w:rPr>
          <w:fldChar w:fldCharType="separate"/>
        </w:r>
        <w:r w:rsidRPr="00F255EB">
          <w:rPr>
            <w:rFonts w:cs="Arial"/>
            <w:webHidden/>
          </w:rPr>
          <w:t>1</w:t>
        </w:r>
        <w:r w:rsidRPr="00F255EB">
          <w:rPr>
            <w:rFonts w:cs="Arial"/>
            <w:webHidden/>
          </w:rPr>
          <w:fldChar w:fldCharType="end"/>
        </w:r>
      </w:hyperlink>
    </w:p>
    <w:p w14:paraId="6AA06C9A" w14:textId="08ACDAD5" w:rsidR="00F255EB" w:rsidRPr="00F255EB" w:rsidRDefault="00F255EB">
      <w:pPr>
        <w:pStyle w:val="TOC3"/>
        <w:rPr>
          <w:rFonts w:eastAsiaTheme="minorEastAsia" w:cs="Arial"/>
          <w:kern w:val="2"/>
          <w:sz w:val="24"/>
          <w:szCs w:val="24"/>
          <w14:ligatures w14:val="standardContextual"/>
        </w:rPr>
      </w:pPr>
      <w:hyperlink w:anchor="_Toc204100027" w:history="1">
        <w:r w:rsidRPr="00F255EB">
          <w:rPr>
            <w:rStyle w:val="Hyperlink"/>
            <w:rFonts w:cs="Arial"/>
          </w:rPr>
          <w:t>6.13</w:t>
        </w:r>
        <w:r w:rsidRPr="00F255EB">
          <w:rPr>
            <w:rFonts w:eastAsiaTheme="minorEastAsia" w:cs="Arial"/>
            <w:kern w:val="2"/>
            <w:sz w:val="24"/>
            <w:szCs w:val="24"/>
            <w14:ligatures w14:val="standardContextual"/>
          </w:rPr>
          <w:tab/>
        </w:r>
        <w:r w:rsidRPr="00F255EB">
          <w:rPr>
            <w:rStyle w:val="Hyperlink"/>
            <w:rFonts w:cs="Arial"/>
          </w:rPr>
          <w:t>Bidding Documentation</w:t>
        </w:r>
        <w:r w:rsidRPr="00F255EB">
          <w:rPr>
            <w:rFonts w:cs="Arial"/>
            <w:webHidden/>
          </w:rPr>
          <w:tab/>
        </w:r>
        <w:r w:rsidRPr="00F255EB">
          <w:rPr>
            <w:rFonts w:cs="Arial"/>
            <w:webHidden/>
          </w:rPr>
          <w:fldChar w:fldCharType="begin"/>
        </w:r>
        <w:r w:rsidRPr="00F255EB">
          <w:rPr>
            <w:rFonts w:cs="Arial"/>
            <w:webHidden/>
          </w:rPr>
          <w:instrText xml:space="preserve"> PAGEREF _Toc204100027 \h </w:instrText>
        </w:r>
        <w:r w:rsidRPr="00F255EB">
          <w:rPr>
            <w:rFonts w:cs="Arial"/>
            <w:webHidden/>
          </w:rPr>
        </w:r>
        <w:r w:rsidRPr="00F255EB">
          <w:rPr>
            <w:rFonts w:cs="Arial"/>
            <w:webHidden/>
          </w:rPr>
          <w:fldChar w:fldCharType="separate"/>
        </w:r>
        <w:r w:rsidRPr="00F255EB">
          <w:rPr>
            <w:rFonts w:cs="Arial"/>
            <w:webHidden/>
          </w:rPr>
          <w:t>1</w:t>
        </w:r>
        <w:r w:rsidRPr="00F255EB">
          <w:rPr>
            <w:rFonts w:cs="Arial"/>
            <w:webHidden/>
          </w:rPr>
          <w:fldChar w:fldCharType="end"/>
        </w:r>
      </w:hyperlink>
    </w:p>
    <w:p w14:paraId="2773480F" w14:textId="0DEF6FA5" w:rsidR="00F255EB" w:rsidRPr="00F255EB" w:rsidRDefault="00F255EB">
      <w:pPr>
        <w:pStyle w:val="TOC3"/>
        <w:rPr>
          <w:rFonts w:eastAsiaTheme="minorEastAsia" w:cs="Arial"/>
          <w:kern w:val="2"/>
          <w:sz w:val="24"/>
          <w:szCs w:val="24"/>
          <w14:ligatures w14:val="standardContextual"/>
        </w:rPr>
      </w:pPr>
      <w:hyperlink w:anchor="_Toc204100028" w:history="1">
        <w:r w:rsidRPr="00F255EB">
          <w:rPr>
            <w:rStyle w:val="Hyperlink"/>
            <w:rFonts w:cs="Arial"/>
          </w:rPr>
          <w:t>6.14</w:t>
        </w:r>
        <w:r w:rsidRPr="00F255EB">
          <w:rPr>
            <w:rFonts w:eastAsiaTheme="minorEastAsia" w:cs="Arial"/>
            <w:kern w:val="2"/>
            <w:sz w:val="24"/>
            <w:szCs w:val="24"/>
            <w14:ligatures w14:val="standardContextual"/>
          </w:rPr>
          <w:tab/>
        </w:r>
        <w:r w:rsidRPr="00F255EB">
          <w:rPr>
            <w:rStyle w:val="Hyperlink"/>
            <w:rFonts w:cs="Arial"/>
          </w:rPr>
          <w:t>Previously Weatherized Homes File</w:t>
        </w:r>
        <w:r w:rsidRPr="00F255EB">
          <w:rPr>
            <w:rFonts w:cs="Arial"/>
            <w:webHidden/>
          </w:rPr>
          <w:tab/>
        </w:r>
        <w:r w:rsidRPr="00F255EB">
          <w:rPr>
            <w:rFonts w:cs="Arial"/>
            <w:webHidden/>
          </w:rPr>
          <w:fldChar w:fldCharType="begin"/>
        </w:r>
        <w:r w:rsidRPr="00F255EB">
          <w:rPr>
            <w:rFonts w:cs="Arial"/>
            <w:webHidden/>
          </w:rPr>
          <w:instrText xml:space="preserve"> PAGEREF _Toc204100028 \h </w:instrText>
        </w:r>
        <w:r w:rsidRPr="00F255EB">
          <w:rPr>
            <w:rFonts w:cs="Arial"/>
            <w:webHidden/>
          </w:rPr>
        </w:r>
        <w:r w:rsidRPr="00F255EB">
          <w:rPr>
            <w:rFonts w:cs="Arial"/>
            <w:webHidden/>
          </w:rPr>
          <w:fldChar w:fldCharType="separate"/>
        </w:r>
        <w:r w:rsidRPr="00F255EB">
          <w:rPr>
            <w:rFonts w:cs="Arial"/>
            <w:webHidden/>
          </w:rPr>
          <w:t>2</w:t>
        </w:r>
        <w:r w:rsidRPr="00F255EB">
          <w:rPr>
            <w:rFonts w:cs="Arial"/>
            <w:webHidden/>
          </w:rPr>
          <w:fldChar w:fldCharType="end"/>
        </w:r>
      </w:hyperlink>
    </w:p>
    <w:p w14:paraId="0CA02172" w14:textId="454DD1E7" w:rsidR="00F255EB" w:rsidRPr="00F255EB" w:rsidRDefault="00F255EB">
      <w:pPr>
        <w:pStyle w:val="TOC3"/>
        <w:rPr>
          <w:rFonts w:eastAsiaTheme="minorEastAsia" w:cs="Arial"/>
          <w:kern w:val="2"/>
          <w:sz w:val="24"/>
          <w:szCs w:val="24"/>
          <w14:ligatures w14:val="standardContextual"/>
        </w:rPr>
      </w:pPr>
      <w:hyperlink w:anchor="_Toc204100029" w:history="1">
        <w:r w:rsidRPr="00F255EB">
          <w:rPr>
            <w:rStyle w:val="Hyperlink"/>
            <w:rFonts w:cs="Arial"/>
          </w:rPr>
          <w:t>6.15</w:t>
        </w:r>
        <w:r w:rsidRPr="00F255EB">
          <w:rPr>
            <w:rFonts w:eastAsiaTheme="minorEastAsia" w:cs="Arial"/>
            <w:kern w:val="2"/>
            <w:sz w:val="24"/>
            <w:szCs w:val="24"/>
            <w14:ligatures w14:val="standardContextual"/>
          </w:rPr>
          <w:tab/>
        </w:r>
        <w:r w:rsidRPr="00F255EB">
          <w:rPr>
            <w:rStyle w:val="Hyperlink"/>
            <w:rFonts w:cs="Arial"/>
          </w:rPr>
          <w:t>Grant File</w:t>
        </w:r>
        <w:r w:rsidRPr="00F255EB">
          <w:rPr>
            <w:rFonts w:cs="Arial"/>
            <w:webHidden/>
          </w:rPr>
          <w:tab/>
        </w:r>
        <w:r w:rsidRPr="00F255EB">
          <w:rPr>
            <w:rFonts w:cs="Arial"/>
            <w:webHidden/>
          </w:rPr>
          <w:fldChar w:fldCharType="begin"/>
        </w:r>
        <w:r w:rsidRPr="00F255EB">
          <w:rPr>
            <w:rFonts w:cs="Arial"/>
            <w:webHidden/>
          </w:rPr>
          <w:instrText xml:space="preserve"> PAGEREF _Toc204100029 \h </w:instrText>
        </w:r>
        <w:r w:rsidRPr="00F255EB">
          <w:rPr>
            <w:rFonts w:cs="Arial"/>
            <w:webHidden/>
          </w:rPr>
        </w:r>
        <w:r w:rsidRPr="00F255EB">
          <w:rPr>
            <w:rFonts w:cs="Arial"/>
            <w:webHidden/>
          </w:rPr>
          <w:fldChar w:fldCharType="separate"/>
        </w:r>
        <w:r w:rsidRPr="00F255EB">
          <w:rPr>
            <w:rFonts w:cs="Arial"/>
            <w:webHidden/>
          </w:rPr>
          <w:t>2</w:t>
        </w:r>
        <w:r w:rsidRPr="00F255EB">
          <w:rPr>
            <w:rFonts w:cs="Arial"/>
            <w:webHidden/>
          </w:rPr>
          <w:fldChar w:fldCharType="end"/>
        </w:r>
      </w:hyperlink>
    </w:p>
    <w:p w14:paraId="762FDC84" w14:textId="3BD1C03C" w:rsidR="00F255EB" w:rsidRPr="00F255EB" w:rsidRDefault="00F255EB">
      <w:pPr>
        <w:pStyle w:val="TOC3"/>
        <w:rPr>
          <w:rFonts w:eastAsiaTheme="minorEastAsia" w:cs="Arial"/>
          <w:kern w:val="2"/>
          <w:sz w:val="24"/>
          <w:szCs w:val="24"/>
          <w14:ligatures w14:val="standardContextual"/>
        </w:rPr>
      </w:pPr>
      <w:hyperlink w:anchor="_Toc204100030" w:history="1">
        <w:r w:rsidRPr="00F255EB">
          <w:rPr>
            <w:rStyle w:val="Hyperlink"/>
            <w:rFonts w:cs="Arial"/>
          </w:rPr>
          <w:t>6.16</w:t>
        </w:r>
        <w:r w:rsidRPr="00F255EB">
          <w:rPr>
            <w:rFonts w:eastAsiaTheme="minorEastAsia" w:cs="Arial"/>
            <w:kern w:val="2"/>
            <w:sz w:val="24"/>
            <w:szCs w:val="24"/>
            <w14:ligatures w14:val="standardContextual"/>
          </w:rPr>
          <w:tab/>
        </w:r>
        <w:r w:rsidRPr="00F255EB">
          <w:rPr>
            <w:rStyle w:val="Hyperlink"/>
            <w:rFonts w:cs="Arial"/>
          </w:rPr>
          <w:t>Other Required Information</w:t>
        </w:r>
        <w:r w:rsidRPr="00F255EB">
          <w:rPr>
            <w:rFonts w:cs="Arial"/>
            <w:webHidden/>
          </w:rPr>
          <w:tab/>
        </w:r>
        <w:r w:rsidRPr="00F255EB">
          <w:rPr>
            <w:rFonts w:cs="Arial"/>
            <w:webHidden/>
          </w:rPr>
          <w:fldChar w:fldCharType="begin"/>
        </w:r>
        <w:r w:rsidRPr="00F255EB">
          <w:rPr>
            <w:rFonts w:cs="Arial"/>
            <w:webHidden/>
          </w:rPr>
          <w:instrText xml:space="preserve"> PAGEREF _Toc204100030 \h </w:instrText>
        </w:r>
        <w:r w:rsidRPr="00F255EB">
          <w:rPr>
            <w:rFonts w:cs="Arial"/>
            <w:webHidden/>
          </w:rPr>
        </w:r>
        <w:r w:rsidRPr="00F255EB">
          <w:rPr>
            <w:rFonts w:cs="Arial"/>
            <w:webHidden/>
          </w:rPr>
          <w:fldChar w:fldCharType="separate"/>
        </w:r>
        <w:r w:rsidRPr="00F255EB">
          <w:rPr>
            <w:rFonts w:cs="Arial"/>
            <w:webHidden/>
          </w:rPr>
          <w:t>2</w:t>
        </w:r>
        <w:r w:rsidRPr="00F255EB">
          <w:rPr>
            <w:rFonts w:cs="Arial"/>
            <w:webHidden/>
          </w:rPr>
          <w:fldChar w:fldCharType="end"/>
        </w:r>
      </w:hyperlink>
    </w:p>
    <w:p w14:paraId="252BA672" w14:textId="0368970A" w:rsidR="00F255EB" w:rsidRPr="00F255EB" w:rsidRDefault="00F255EB">
      <w:pPr>
        <w:pStyle w:val="TOC2"/>
        <w:rPr>
          <w:rFonts w:eastAsiaTheme="minorEastAsia" w:cs="Arial"/>
          <w:kern w:val="2"/>
          <w:sz w:val="24"/>
          <w:szCs w:val="24"/>
          <w14:ligatures w14:val="standardContextual"/>
        </w:rPr>
      </w:pPr>
      <w:hyperlink w:anchor="_Toc204100031" w:history="1">
        <w:r w:rsidRPr="00F255EB">
          <w:rPr>
            <w:rStyle w:val="Hyperlink"/>
            <w:rFonts w:cs="Arial"/>
          </w:rPr>
          <w:t>6.20</w:t>
        </w:r>
        <w:r w:rsidRPr="00F255EB">
          <w:rPr>
            <w:rFonts w:eastAsiaTheme="minorEastAsia" w:cs="Arial"/>
            <w:kern w:val="2"/>
            <w:sz w:val="24"/>
            <w:szCs w:val="24"/>
            <w14:ligatures w14:val="standardContextual"/>
          </w:rPr>
          <w:tab/>
        </w:r>
        <w:r w:rsidRPr="00F255EB">
          <w:rPr>
            <w:rStyle w:val="Hyperlink"/>
            <w:rFonts w:cs="Arial"/>
          </w:rPr>
          <w:t>MANAGEMENT OF FILE DOCUMENTATION</w:t>
        </w:r>
        <w:r w:rsidRPr="00F255EB">
          <w:rPr>
            <w:rFonts w:cs="Arial"/>
            <w:webHidden/>
          </w:rPr>
          <w:tab/>
        </w:r>
        <w:r w:rsidRPr="00F255EB">
          <w:rPr>
            <w:rFonts w:cs="Arial"/>
            <w:webHidden/>
          </w:rPr>
          <w:fldChar w:fldCharType="begin"/>
        </w:r>
        <w:r w:rsidRPr="00F255EB">
          <w:rPr>
            <w:rFonts w:cs="Arial"/>
            <w:webHidden/>
          </w:rPr>
          <w:instrText xml:space="preserve"> PAGEREF _Toc204100031 \h </w:instrText>
        </w:r>
        <w:r w:rsidRPr="00F255EB">
          <w:rPr>
            <w:rFonts w:cs="Arial"/>
            <w:webHidden/>
          </w:rPr>
        </w:r>
        <w:r w:rsidRPr="00F255EB">
          <w:rPr>
            <w:rFonts w:cs="Arial"/>
            <w:webHidden/>
          </w:rPr>
          <w:fldChar w:fldCharType="separate"/>
        </w:r>
        <w:r w:rsidRPr="00F255EB">
          <w:rPr>
            <w:rFonts w:cs="Arial"/>
            <w:webHidden/>
          </w:rPr>
          <w:t>3</w:t>
        </w:r>
        <w:r w:rsidRPr="00F255EB">
          <w:rPr>
            <w:rFonts w:cs="Arial"/>
            <w:webHidden/>
          </w:rPr>
          <w:fldChar w:fldCharType="end"/>
        </w:r>
      </w:hyperlink>
    </w:p>
    <w:p w14:paraId="169D2BDF" w14:textId="79FAA42D" w:rsidR="00F255EB" w:rsidRPr="00F255EB" w:rsidRDefault="00F255EB">
      <w:pPr>
        <w:pStyle w:val="TOC2"/>
        <w:rPr>
          <w:rFonts w:eastAsiaTheme="minorEastAsia" w:cs="Arial"/>
          <w:kern w:val="2"/>
          <w:sz w:val="24"/>
          <w:szCs w:val="24"/>
          <w14:ligatures w14:val="standardContextual"/>
        </w:rPr>
      </w:pPr>
      <w:hyperlink w:anchor="_Toc204100032" w:history="1">
        <w:r w:rsidRPr="00F255EB">
          <w:rPr>
            <w:rStyle w:val="Hyperlink"/>
            <w:rFonts w:cs="Arial"/>
          </w:rPr>
          <w:t>6.30</w:t>
        </w:r>
        <w:r w:rsidRPr="00F255EB">
          <w:rPr>
            <w:rFonts w:eastAsiaTheme="minorEastAsia" w:cs="Arial"/>
            <w:kern w:val="2"/>
            <w:sz w:val="24"/>
            <w:szCs w:val="24"/>
            <w14:ligatures w14:val="standardContextual"/>
          </w:rPr>
          <w:tab/>
        </w:r>
        <w:r w:rsidRPr="00F255EB">
          <w:rPr>
            <w:rStyle w:val="Hyperlink"/>
            <w:rFonts w:cs="Arial"/>
          </w:rPr>
          <w:t>RETENTION OF PROGRAM RECORDS AND DOCUMENTATION</w:t>
        </w:r>
        <w:r w:rsidRPr="00F255EB">
          <w:rPr>
            <w:rFonts w:cs="Arial"/>
            <w:webHidden/>
          </w:rPr>
          <w:tab/>
        </w:r>
        <w:r w:rsidRPr="00F255EB">
          <w:rPr>
            <w:rFonts w:cs="Arial"/>
            <w:webHidden/>
          </w:rPr>
          <w:fldChar w:fldCharType="begin"/>
        </w:r>
        <w:r w:rsidRPr="00F255EB">
          <w:rPr>
            <w:rFonts w:cs="Arial"/>
            <w:webHidden/>
          </w:rPr>
          <w:instrText xml:space="preserve"> PAGEREF _Toc204100032 \h </w:instrText>
        </w:r>
        <w:r w:rsidRPr="00F255EB">
          <w:rPr>
            <w:rFonts w:cs="Arial"/>
            <w:webHidden/>
          </w:rPr>
        </w:r>
        <w:r w:rsidRPr="00F255EB">
          <w:rPr>
            <w:rFonts w:cs="Arial"/>
            <w:webHidden/>
          </w:rPr>
          <w:fldChar w:fldCharType="separate"/>
        </w:r>
        <w:r w:rsidRPr="00F255EB">
          <w:rPr>
            <w:rFonts w:cs="Arial"/>
            <w:webHidden/>
          </w:rPr>
          <w:t>3</w:t>
        </w:r>
        <w:r w:rsidRPr="00F255EB">
          <w:rPr>
            <w:rFonts w:cs="Arial"/>
            <w:webHidden/>
          </w:rPr>
          <w:fldChar w:fldCharType="end"/>
        </w:r>
      </w:hyperlink>
    </w:p>
    <w:p w14:paraId="26A8D64A" w14:textId="4D167E0A" w:rsidR="00F255EB" w:rsidRPr="00F255EB" w:rsidRDefault="00F255EB">
      <w:pPr>
        <w:pStyle w:val="TOC2"/>
        <w:rPr>
          <w:rFonts w:eastAsiaTheme="minorEastAsia" w:cs="Arial"/>
          <w:kern w:val="2"/>
          <w:sz w:val="24"/>
          <w:szCs w:val="24"/>
          <w14:ligatures w14:val="standardContextual"/>
        </w:rPr>
      </w:pPr>
      <w:hyperlink w:anchor="_Toc204100033" w:history="1">
        <w:r w:rsidRPr="00F255EB">
          <w:rPr>
            <w:rStyle w:val="Hyperlink"/>
            <w:rFonts w:cs="Arial"/>
          </w:rPr>
          <w:t>6.40</w:t>
        </w:r>
        <w:r w:rsidRPr="00F255EB">
          <w:rPr>
            <w:rFonts w:eastAsiaTheme="minorEastAsia" w:cs="Arial"/>
            <w:kern w:val="2"/>
            <w:sz w:val="24"/>
            <w:szCs w:val="24"/>
            <w14:ligatures w14:val="standardContextual"/>
          </w:rPr>
          <w:tab/>
        </w:r>
        <w:r w:rsidRPr="00F255EB">
          <w:rPr>
            <w:rStyle w:val="Hyperlink"/>
            <w:rFonts w:cs="Arial"/>
          </w:rPr>
          <w:t>CONFIDENTIALITY OF PROGRAM RECORDS AND INFORMATION</w:t>
        </w:r>
        <w:r w:rsidRPr="00F255EB">
          <w:rPr>
            <w:rFonts w:cs="Arial"/>
            <w:webHidden/>
          </w:rPr>
          <w:tab/>
        </w:r>
        <w:r w:rsidRPr="00F255EB">
          <w:rPr>
            <w:rFonts w:cs="Arial"/>
            <w:webHidden/>
          </w:rPr>
          <w:fldChar w:fldCharType="begin"/>
        </w:r>
        <w:r w:rsidRPr="00F255EB">
          <w:rPr>
            <w:rFonts w:cs="Arial"/>
            <w:webHidden/>
          </w:rPr>
          <w:instrText xml:space="preserve"> PAGEREF _Toc204100033 \h </w:instrText>
        </w:r>
        <w:r w:rsidRPr="00F255EB">
          <w:rPr>
            <w:rFonts w:cs="Arial"/>
            <w:webHidden/>
          </w:rPr>
        </w:r>
        <w:r w:rsidRPr="00F255EB">
          <w:rPr>
            <w:rFonts w:cs="Arial"/>
            <w:webHidden/>
          </w:rPr>
          <w:fldChar w:fldCharType="separate"/>
        </w:r>
        <w:r w:rsidRPr="00F255EB">
          <w:rPr>
            <w:rFonts w:cs="Arial"/>
            <w:webHidden/>
          </w:rPr>
          <w:t>3</w:t>
        </w:r>
        <w:r w:rsidRPr="00F255EB">
          <w:rPr>
            <w:rFonts w:cs="Arial"/>
            <w:webHidden/>
          </w:rPr>
          <w:fldChar w:fldCharType="end"/>
        </w:r>
      </w:hyperlink>
    </w:p>
    <w:p w14:paraId="3631AB47" w14:textId="0E6C10FB" w:rsidR="00F255EB" w:rsidRPr="00F255EB" w:rsidRDefault="00F255EB">
      <w:pPr>
        <w:pStyle w:val="TOC1"/>
        <w:rPr>
          <w:rFonts w:eastAsiaTheme="minorEastAsia" w:cs="Arial"/>
          <w:b w:val="0"/>
          <w:kern w:val="2"/>
          <w:sz w:val="24"/>
          <w:szCs w:val="24"/>
          <w14:ligatures w14:val="standardContextual"/>
        </w:rPr>
      </w:pPr>
      <w:hyperlink w:anchor="_Toc204100034" w:history="1">
        <w:r w:rsidRPr="00F255EB">
          <w:rPr>
            <w:rStyle w:val="Hyperlink"/>
            <w:rFonts w:cs="Arial"/>
          </w:rPr>
          <w:t>7.00</w:t>
        </w:r>
        <w:r w:rsidRPr="00F255EB">
          <w:rPr>
            <w:rFonts w:eastAsiaTheme="minorEastAsia" w:cs="Arial"/>
            <w:b w:val="0"/>
            <w:kern w:val="2"/>
            <w:sz w:val="24"/>
            <w:szCs w:val="24"/>
            <w14:ligatures w14:val="standardContextual"/>
          </w:rPr>
          <w:tab/>
        </w:r>
        <w:r w:rsidRPr="00F255EB">
          <w:rPr>
            <w:rStyle w:val="Hyperlink"/>
            <w:rFonts w:cs="Arial"/>
          </w:rPr>
          <w:t>REPORTING REQUIREMENTS</w:t>
        </w:r>
        <w:r w:rsidRPr="00F255EB">
          <w:rPr>
            <w:rFonts w:cs="Arial"/>
            <w:webHidden/>
          </w:rPr>
          <w:tab/>
        </w:r>
        <w:r w:rsidRPr="00F255EB">
          <w:rPr>
            <w:rFonts w:cs="Arial"/>
            <w:webHidden/>
          </w:rPr>
          <w:fldChar w:fldCharType="begin"/>
        </w:r>
        <w:r w:rsidRPr="00F255EB">
          <w:rPr>
            <w:rFonts w:cs="Arial"/>
            <w:webHidden/>
          </w:rPr>
          <w:instrText xml:space="preserve"> PAGEREF _Toc204100034 \h </w:instrText>
        </w:r>
        <w:r w:rsidRPr="00F255EB">
          <w:rPr>
            <w:rFonts w:cs="Arial"/>
            <w:webHidden/>
          </w:rPr>
        </w:r>
        <w:r w:rsidRPr="00F255EB">
          <w:rPr>
            <w:rFonts w:cs="Arial"/>
            <w:webHidden/>
          </w:rPr>
          <w:fldChar w:fldCharType="separate"/>
        </w:r>
        <w:r w:rsidRPr="00F255EB">
          <w:rPr>
            <w:rFonts w:cs="Arial"/>
            <w:webHidden/>
          </w:rPr>
          <w:t>1</w:t>
        </w:r>
        <w:r w:rsidRPr="00F255EB">
          <w:rPr>
            <w:rFonts w:cs="Arial"/>
            <w:webHidden/>
          </w:rPr>
          <w:fldChar w:fldCharType="end"/>
        </w:r>
      </w:hyperlink>
    </w:p>
    <w:p w14:paraId="2A8486D4" w14:textId="1834CDDD" w:rsidR="00F255EB" w:rsidRPr="00F255EB" w:rsidRDefault="00F255EB">
      <w:pPr>
        <w:pStyle w:val="TOC2"/>
        <w:rPr>
          <w:rFonts w:eastAsiaTheme="minorEastAsia" w:cs="Arial"/>
          <w:kern w:val="2"/>
          <w:sz w:val="24"/>
          <w:szCs w:val="24"/>
          <w14:ligatures w14:val="standardContextual"/>
        </w:rPr>
      </w:pPr>
      <w:hyperlink w:anchor="_Toc204100035" w:history="1">
        <w:r w:rsidRPr="00F255EB">
          <w:rPr>
            <w:rStyle w:val="Hyperlink"/>
            <w:rFonts w:cs="Arial"/>
          </w:rPr>
          <w:t>7.10</w:t>
        </w:r>
        <w:r w:rsidRPr="00F255EB">
          <w:rPr>
            <w:rFonts w:eastAsiaTheme="minorEastAsia" w:cs="Arial"/>
            <w:kern w:val="2"/>
            <w:sz w:val="24"/>
            <w:szCs w:val="24"/>
            <w14:ligatures w14:val="standardContextual"/>
          </w:rPr>
          <w:tab/>
        </w:r>
        <w:r w:rsidRPr="00F255EB">
          <w:rPr>
            <w:rStyle w:val="Hyperlink"/>
            <w:rFonts w:cs="Arial"/>
          </w:rPr>
          <w:t>REPORTS</w:t>
        </w:r>
        <w:r w:rsidRPr="00F255EB">
          <w:rPr>
            <w:rFonts w:cs="Arial"/>
            <w:webHidden/>
          </w:rPr>
          <w:tab/>
        </w:r>
        <w:r w:rsidRPr="00F255EB">
          <w:rPr>
            <w:rFonts w:cs="Arial"/>
            <w:webHidden/>
          </w:rPr>
          <w:fldChar w:fldCharType="begin"/>
        </w:r>
        <w:r w:rsidRPr="00F255EB">
          <w:rPr>
            <w:rFonts w:cs="Arial"/>
            <w:webHidden/>
          </w:rPr>
          <w:instrText xml:space="preserve"> PAGEREF _Toc204100035 \h </w:instrText>
        </w:r>
        <w:r w:rsidRPr="00F255EB">
          <w:rPr>
            <w:rFonts w:cs="Arial"/>
            <w:webHidden/>
          </w:rPr>
        </w:r>
        <w:r w:rsidRPr="00F255EB">
          <w:rPr>
            <w:rFonts w:cs="Arial"/>
            <w:webHidden/>
          </w:rPr>
          <w:fldChar w:fldCharType="separate"/>
        </w:r>
        <w:r w:rsidRPr="00F255EB">
          <w:rPr>
            <w:rFonts w:cs="Arial"/>
            <w:webHidden/>
          </w:rPr>
          <w:t>1</w:t>
        </w:r>
        <w:r w:rsidRPr="00F255EB">
          <w:rPr>
            <w:rFonts w:cs="Arial"/>
            <w:webHidden/>
          </w:rPr>
          <w:fldChar w:fldCharType="end"/>
        </w:r>
      </w:hyperlink>
    </w:p>
    <w:p w14:paraId="39354A28" w14:textId="35A4166A" w:rsidR="00F255EB" w:rsidRPr="00F255EB" w:rsidRDefault="00F255EB">
      <w:pPr>
        <w:pStyle w:val="TOC3"/>
        <w:rPr>
          <w:rFonts w:eastAsiaTheme="minorEastAsia" w:cs="Arial"/>
          <w:kern w:val="2"/>
          <w:sz w:val="24"/>
          <w:szCs w:val="24"/>
          <w14:ligatures w14:val="standardContextual"/>
        </w:rPr>
      </w:pPr>
      <w:hyperlink w:anchor="_Toc204100036" w:history="1">
        <w:r w:rsidRPr="00F255EB">
          <w:rPr>
            <w:rStyle w:val="Hyperlink"/>
            <w:rFonts w:cs="Arial"/>
          </w:rPr>
          <w:t>7.11</w:t>
        </w:r>
        <w:r w:rsidRPr="00F255EB">
          <w:rPr>
            <w:rFonts w:eastAsiaTheme="minorEastAsia" w:cs="Arial"/>
            <w:kern w:val="2"/>
            <w:sz w:val="24"/>
            <w:szCs w:val="24"/>
            <w14:ligatures w14:val="standardContextual"/>
          </w:rPr>
          <w:tab/>
        </w:r>
        <w:r w:rsidRPr="00F255EB">
          <w:rPr>
            <w:rStyle w:val="Hyperlink"/>
            <w:rFonts w:cs="Arial"/>
          </w:rPr>
          <w:t>Fiscal Reports</w:t>
        </w:r>
        <w:r w:rsidRPr="00F255EB">
          <w:rPr>
            <w:rFonts w:cs="Arial"/>
            <w:webHidden/>
          </w:rPr>
          <w:tab/>
        </w:r>
        <w:r w:rsidRPr="00F255EB">
          <w:rPr>
            <w:rFonts w:cs="Arial"/>
            <w:webHidden/>
          </w:rPr>
          <w:fldChar w:fldCharType="begin"/>
        </w:r>
        <w:r w:rsidRPr="00F255EB">
          <w:rPr>
            <w:rFonts w:cs="Arial"/>
            <w:webHidden/>
          </w:rPr>
          <w:instrText xml:space="preserve"> PAGEREF _Toc204100036 \h </w:instrText>
        </w:r>
        <w:r w:rsidRPr="00F255EB">
          <w:rPr>
            <w:rFonts w:cs="Arial"/>
            <w:webHidden/>
          </w:rPr>
        </w:r>
        <w:r w:rsidRPr="00F255EB">
          <w:rPr>
            <w:rFonts w:cs="Arial"/>
            <w:webHidden/>
          </w:rPr>
          <w:fldChar w:fldCharType="separate"/>
        </w:r>
        <w:r w:rsidRPr="00F255EB">
          <w:rPr>
            <w:rFonts w:cs="Arial"/>
            <w:webHidden/>
          </w:rPr>
          <w:t>1</w:t>
        </w:r>
        <w:r w:rsidRPr="00F255EB">
          <w:rPr>
            <w:rFonts w:cs="Arial"/>
            <w:webHidden/>
          </w:rPr>
          <w:fldChar w:fldCharType="end"/>
        </w:r>
      </w:hyperlink>
    </w:p>
    <w:p w14:paraId="4C6AC3E3" w14:textId="4BEA99F8" w:rsidR="00F255EB" w:rsidRPr="00F255EB" w:rsidRDefault="00F255EB">
      <w:pPr>
        <w:pStyle w:val="TOC3"/>
        <w:rPr>
          <w:rFonts w:eastAsiaTheme="minorEastAsia" w:cs="Arial"/>
          <w:kern w:val="2"/>
          <w:sz w:val="24"/>
          <w:szCs w:val="24"/>
          <w14:ligatures w14:val="standardContextual"/>
        </w:rPr>
      </w:pPr>
      <w:hyperlink w:anchor="_Toc204100037" w:history="1">
        <w:r w:rsidRPr="00F255EB">
          <w:rPr>
            <w:rStyle w:val="Hyperlink"/>
            <w:rFonts w:cs="Arial"/>
          </w:rPr>
          <w:t>7.12</w:t>
        </w:r>
        <w:r w:rsidRPr="00F255EB">
          <w:rPr>
            <w:rFonts w:eastAsiaTheme="minorEastAsia" w:cs="Arial"/>
            <w:kern w:val="2"/>
            <w:sz w:val="24"/>
            <w:szCs w:val="24"/>
            <w14:ligatures w14:val="standardContextual"/>
          </w:rPr>
          <w:tab/>
        </w:r>
        <w:r w:rsidRPr="00F255EB">
          <w:rPr>
            <w:rStyle w:val="Hyperlink"/>
            <w:rFonts w:cs="Arial"/>
          </w:rPr>
          <w:t>Weatherization Expenditure Detail Report (102 Report)</w:t>
        </w:r>
        <w:r w:rsidRPr="00F255EB">
          <w:rPr>
            <w:rFonts w:cs="Arial"/>
            <w:webHidden/>
          </w:rPr>
          <w:tab/>
        </w:r>
        <w:r w:rsidRPr="00F255EB">
          <w:rPr>
            <w:rFonts w:cs="Arial"/>
            <w:webHidden/>
          </w:rPr>
          <w:fldChar w:fldCharType="begin"/>
        </w:r>
        <w:r w:rsidRPr="00F255EB">
          <w:rPr>
            <w:rFonts w:cs="Arial"/>
            <w:webHidden/>
          </w:rPr>
          <w:instrText xml:space="preserve"> PAGEREF _Toc204100037 \h </w:instrText>
        </w:r>
        <w:r w:rsidRPr="00F255EB">
          <w:rPr>
            <w:rFonts w:cs="Arial"/>
            <w:webHidden/>
          </w:rPr>
        </w:r>
        <w:r w:rsidRPr="00F255EB">
          <w:rPr>
            <w:rFonts w:cs="Arial"/>
            <w:webHidden/>
          </w:rPr>
          <w:fldChar w:fldCharType="separate"/>
        </w:r>
        <w:r w:rsidRPr="00F255EB">
          <w:rPr>
            <w:rFonts w:cs="Arial"/>
            <w:webHidden/>
          </w:rPr>
          <w:t>1</w:t>
        </w:r>
        <w:r w:rsidRPr="00F255EB">
          <w:rPr>
            <w:rFonts w:cs="Arial"/>
            <w:webHidden/>
          </w:rPr>
          <w:fldChar w:fldCharType="end"/>
        </w:r>
      </w:hyperlink>
    </w:p>
    <w:p w14:paraId="36E9AFC3" w14:textId="7DC29703" w:rsidR="00F255EB" w:rsidRPr="00F255EB" w:rsidRDefault="00F255EB">
      <w:pPr>
        <w:pStyle w:val="TOC3"/>
        <w:rPr>
          <w:rFonts w:eastAsiaTheme="minorEastAsia" w:cs="Arial"/>
          <w:kern w:val="2"/>
          <w:sz w:val="24"/>
          <w:szCs w:val="24"/>
          <w14:ligatures w14:val="standardContextual"/>
        </w:rPr>
      </w:pPr>
      <w:hyperlink w:anchor="_Toc204100038" w:history="1">
        <w:r w:rsidRPr="00F255EB">
          <w:rPr>
            <w:rStyle w:val="Hyperlink"/>
            <w:rFonts w:cs="Arial"/>
          </w:rPr>
          <w:t>7.13</w:t>
        </w:r>
        <w:r w:rsidRPr="00F255EB">
          <w:rPr>
            <w:rFonts w:eastAsiaTheme="minorEastAsia" w:cs="Arial"/>
            <w:kern w:val="2"/>
            <w:sz w:val="24"/>
            <w:szCs w:val="24"/>
            <w14:ligatures w14:val="standardContextual"/>
          </w:rPr>
          <w:tab/>
        </w:r>
        <w:r w:rsidRPr="00F255EB">
          <w:rPr>
            <w:rStyle w:val="Hyperlink"/>
            <w:rFonts w:cs="Arial"/>
          </w:rPr>
          <w:t>Weatherization Expenditure Summary Report (101 Report)</w:t>
        </w:r>
        <w:r w:rsidRPr="00F255EB">
          <w:rPr>
            <w:rFonts w:cs="Arial"/>
            <w:webHidden/>
          </w:rPr>
          <w:tab/>
        </w:r>
        <w:r w:rsidRPr="00F255EB">
          <w:rPr>
            <w:rFonts w:cs="Arial"/>
            <w:webHidden/>
          </w:rPr>
          <w:fldChar w:fldCharType="begin"/>
        </w:r>
        <w:r w:rsidRPr="00F255EB">
          <w:rPr>
            <w:rFonts w:cs="Arial"/>
            <w:webHidden/>
          </w:rPr>
          <w:instrText xml:space="preserve"> PAGEREF _Toc204100038 \h </w:instrText>
        </w:r>
        <w:r w:rsidRPr="00F255EB">
          <w:rPr>
            <w:rFonts w:cs="Arial"/>
            <w:webHidden/>
          </w:rPr>
        </w:r>
        <w:r w:rsidRPr="00F255EB">
          <w:rPr>
            <w:rFonts w:cs="Arial"/>
            <w:webHidden/>
          </w:rPr>
          <w:fldChar w:fldCharType="separate"/>
        </w:r>
        <w:r w:rsidRPr="00F255EB">
          <w:rPr>
            <w:rFonts w:cs="Arial"/>
            <w:webHidden/>
          </w:rPr>
          <w:t>2</w:t>
        </w:r>
        <w:r w:rsidRPr="00F255EB">
          <w:rPr>
            <w:rFonts w:cs="Arial"/>
            <w:webHidden/>
          </w:rPr>
          <w:fldChar w:fldCharType="end"/>
        </w:r>
      </w:hyperlink>
    </w:p>
    <w:p w14:paraId="3E088C94" w14:textId="63DECD4A" w:rsidR="00F255EB" w:rsidRPr="00F255EB" w:rsidRDefault="00F255EB">
      <w:pPr>
        <w:pStyle w:val="TOC3"/>
        <w:rPr>
          <w:rFonts w:eastAsiaTheme="minorEastAsia" w:cs="Arial"/>
          <w:kern w:val="2"/>
          <w:sz w:val="24"/>
          <w:szCs w:val="24"/>
          <w14:ligatures w14:val="standardContextual"/>
        </w:rPr>
      </w:pPr>
      <w:hyperlink w:anchor="_Toc204100039" w:history="1">
        <w:r w:rsidRPr="00F255EB">
          <w:rPr>
            <w:rStyle w:val="Hyperlink"/>
            <w:rFonts w:cs="Arial"/>
          </w:rPr>
          <w:t>7.14</w:t>
        </w:r>
        <w:r w:rsidRPr="00F255EB">
          <w:rPr>
            <w:rFonts w:eastAsiaTheme="minorEastAsia" w:cs="Arial"/>
            <w:kern w:val="2"/>
            <w:sz w:val="24"/>
            <w:szCs w:val="24"/>
            <w14:ligatures w14:val="standardContextual"/>
          </w:rPr>
          <w:tab/>
        </w:r>
        <w:r w:rsidRPr="00F255EB">
          <w:rPr>
            <w:rStyle w:val="Hyperlink"/>
            <w:rFonts w:cs="Arial"/>
          </w:rPr>
          <w:t>Iowa WAP Invoice/Payment Request Form</w:t>
        </w:r>
        <w:r w:rsidRPr="00F255EB">
          <w:rPr>
            <w:rFonts w:cs="Arial"/>
            <w:webHidden/>
          </w:rPr>
          <w:tab/>
        </w:r>
        <w:r w:rsidRPr="00F255EB">
          <w:rPr>
            <w:rFonts w:cs="Arial"/>
            <w:webHidden/>
          </w:rPr>
          <w:fldChar w:fldCharType="begin"/>
        </w:r>
        <w:r w:rsidRPr="00F255EB">
          <w:rPr>
            <w:rFonts w:cs="Arial"/>
            <w:webHidden/>
          </w:rPr>
          <w:instrText xml:space="preserve"> PAGEREF _Toc204100039 \h </w:instrText>
        </w:r>
        <w:r w:rsidRPr="00F255EB">
          <w:rPr>
            <w:rFonts w:cs="Arial"/>
            <w:webHidden/>
          </w:rPr>
        </w:r>
        <w:r w:rsidRPr="00F255EB">
          <w:rPr>
            <w:rFonts w:cs="Arial"/>
            <w:webHidden/>
          </w:rPr>
          <w:fldChar w:fldCharType="separate"/>
        </w:r>
        <w:r w:rsidRPr="00F255EB">
          <w:rPr>
            <w:rFonts w:cs="Arial"/>
            <w:webHidden/>
          </w:rPr>
          <w:t>3</w:t>
        </w:r>
        <w:r w:rsidRPr="00F255EB">
          <w:rPr>
            <w:rFonts w:cs="Arial"/>
            <w:webHidden/>
          </w:rPr>
          <w:fldChar w:fldCharType="end"/>
        </w:r>
      </w:hyperlink>
    </w:p>
    <w:p w14:paraId="6905E134" w14:textId="2715FF08" w:rsidR="00F255EB" w:rsidRPr="00F255EB" w:rsidRDefault="00F255EB">
      <w:pPr>
        <w:pStyle w:val="TOC3"/>
        <w:rPr>
          <w:rFonts w:eastAsiaTheme="minorEastAsia" w:cs="Arial"/>
          <w:kern w:val="2"/>
          <w:sz w:val="24"/>
          <w:szCs w:val="24"/>
          <w14:ligatures w14:val="standardContextual"/>
        </w:rPr>
      </w:pPr>
      <w:hyperlink w:anchor="_Toc204100040" w:history="1">
        <w:r w:rsidRPr="00F255EB">
          <w:rPr>
            <w:rStyle w:val="Hyperlink"/>
            <w:rFonts w:cs="Arial"/>
          </w:rPr>
          <w:t>7.15</w:t>
        </w:r>
        <w:r w:rsidRPr="00F255EB">
          <w:rPr>
            <w:rFonts w:eastAsiaTheme="minorEastAsia" w:cs="Arial"/>
            <w:kern w:val="2"/>
            <w:sz w:val="24"/>
            <w:szCs w:val="24"/>
            <w14:ligatures w14:val="standardContextual"/>
          </w:rPr>
          <w:tab/>
        </w:r>
        <w:r w:rsidRPr="00F255EB">
          <w:rPr>
            <w:rStyle w:val="Hyperlink"/>
            <w:rFonts w:cs="Arial"/>
          </w:rPr>
          <w:t>Close-Out Reports</w:t>
        </w:r>
        <w:r w:rsidRPr="00F255EB">
          <w:rPr>
            <w:rFonts w:cs="Arial"/>
            <w:webHidden/>
          </w:rPr>
          <w:tab/>
        </w:r>
        <w:r w:rsidRPr="00F255EB">
          <w:rPr>
            <w:rFonts w:cs="Arial"/>
            <w:webHidden/>
          </w:rPr>
          <w:fldChar w:fldCharType="begin"/>
        </w:r>
        <w:r w:rsidRPr="00F255EB">
          <w:rPr>
            <w:rFonts w:cs="Arial"/>
            <w:webHidden/>
          </w:rPr>
          <w:instrText xml:space="preserve"> PAGEREF _Toc204100040 \h </w:instrText>
        </w:r>
        <w:r w:rsidRPr="00F255EB">
          <w:rPr>
            <w:rFonts w:cs="Arial"/>
            <w:webHidden/>
          </w:rPr>
        </w:r>
        <w:r w:rsidRPr="00F255EB">
          <w:rPr>
            <w:rFonts w:cs="Arial"/>
            <w:webHidden/>
          </w:rPr>
          <w:fldChar w:fldCharType="separate"/>
        </w:r>
        <w:r w:rsidRPr="00F255EB">
          <w:rPr>
            <w:rFonts w:cs="Arial"/>
            <w:webHidden/>
          </w:rPr>
          <w:t>3</w:t>
        </w:r>
        <w:r w:rsidRPr="00F255EB">
          <w:rPr>
            <w:rFonts w:cs="Arial"/>
            <w:webHidden/>
          </w:rPr>
          <w:fldChar w:fldCharType="end"/>
        </w:r>
      </w:hyperlink>
    </w:p>
    <w:p w14:paraId="219D871F" w14:textId="0022DD31" w:rsidR="00F255EB" w:rsidRPr="00F255EB" w:rsidRDefault="00F255EB">
      <w:pPr>
        <w:pStyle w:val="TOC3"/>
        <w:rPr>
          <w:rFonts w:eastAsiaTheme="minorEastAsia" w:cs="Arial"/>
          <w:kern w:val="2"/>
          <w:sz w:val="24"/>
          <w:szCs w:val="24"/>
          <w14:ligatures w14:val="standardContextual"/>
        </w:rPr>
      </w:pPr>
      <w:hyperlink w:anchor="_Toc204100041" w:history="1">
        <w:r w:rsidRPr="00F255EB">
          <w:rPr>
            <w:rStyle w:val="Hyperlink"/>
            <w:rFonts w:cs="Arial"/>
          </w:rPr>
          <w:t>7.16</w:t>
        </w:r>
        <w:r w:rsidRPr="00F255EB">
          <w:rPr>
            <w:rFonts w:eastAsiaTheme="minorEastAsia" w:cs="Arial"/>
            <w:kern w:val="2"/>
            <w:sz w:val="24"/>
            <w:szCs w:val="24"/>
            <w14:ligatures w14:val="standardContextual"/>
          </w:rPr>
          <w:tab/>
        </w:r>
        <w:r w:rsidRPr="00F255EB">
          <w:rPr>
            <w:rStyle w:val="Hyperlink"/>
            <w:rFonts w:cs="Arial"/>
          </w:rPr>
          <w:t>Corrections and Adjustments to Reports</w:t>
        </w:r>
        <w:r w:rsidRPr="00F255EB">
          <w:rPr>
            <w:rFonts w:cs="Arial"/>
            <w:webHidden/>
          </w:rPr>
          <w:tab/>
        </w:r>
        <w:r w:rsidRPr="00F255EB">
          <w:rPr>
            <w:rFonts w:cs="Arial"/>
            <w:webHidden/>
          </w:rPr>
          <w:fldChar w:fldCharType="begin"/>
        </w:r>
        <w:r w:rsidRPr="00F255EB">
          <w:rPr>
            <w:rFonts w:cs="Arial"/>
            <w:webHidden/>
          </w:rPr>
          <w:instrText xml:space="preserve"> PAGEREF _Toc204100041 \h </w:instrText>
        </w:r>
        <w:r w:rsidRPr="00F255EB">
          <w:rPr>
            <w:rFonts w:cs="Arial"/>
            <w:webHidden/>
          </w:rPr>
        </w:r>
        <w:r w:rsidRPr="00F255EB">
          <w:rPr>
            <w:rFonts w:cs="Arial"/>
            <w:webHidden/>
          </w:rPr>
          <w:fldChar w:fldCharType="separate"/>
        </w:r>
        <w:r w:rsidRPr="00F255EB">
          <w:rPr>
            <w:rFonts w:cs="Arial"/>
            <w:webHidden/>
          </w:rPr>
          <w:t>3</w:t>
        </w:r>
        <w:r w:rsidRPr="00F255EB">
          <w:rPr>
            <w:rFonts w:cs="Arial"/>
            <w:webHidden/>
          </w:rPr>
          <w:fldChar w:fldCharType="end"/>
        </w:r>
      </w:hyperlink>
    </w:p>
    <w:p w14:paraId="33557413" w14:textId="669CFEC3" w:rsidR="00F255EB" w:rsidRPr="00F255EB" w:rsidRDefault="00F255EB">
      <w:pPr>
        <w:pStyle w:val="TOC3"/>
        <w:rPr>
          <w:rFonts w:eastAsiaTheme="minorEastAsia" w:cs="Arial"/>
          <w:kern w:val="2"/>
          <w:sz w:val="24"/>
          <w:szCs w:val="24"/>
          <w14:ligatures w14:val="standardContextual"/>
        </w:rPr>
      </w:pPr>
      <w:hyperlink w:anchor="_Toc204100042" w:history="1">
        <w:r w:rsidRPr="00F255EB">
          <w:rPr>
            <w:rStyle w:val="Hyperlink"/>
            <w:rFonts w:cs="Arial"/>
          </w:rPr>
          <w:t>7.17</w:t>
        </w:r>
        <w:r w:rsidRPr="00F255EB">
          <w:rPr>
            <w:rFonts w:eastAsiaTheme="minorEastAsia" w:cs="Arial"/>
            <w:kern w:val="2"/>
            <w:sz w:val="24"/>
            <w:szCs w:val="24"/>
            <w14:ligatures w14:val="standardContextual"/>
          </w:rPr>
          <w:tab/>
        </w:r>
        <w:r w:rsidRPr="00F255EB">
          <w:rPr>
            <w:rStyle w:val="Hyperlink"/>
            <w:rFonts w:cs="Arial"/>
          </w:rPr>
          <w:t>Other Reports</w:t>
        </w:r>
        <w:r w:rsidRPr="00F255EB">
          <w:rPr>
            <w:rFonts w:cs="Arial"/>
            <w:webHidden/>
          </w:rPr>
          <w:tab/>
        </w:r>
        <w:r w:rsidRPr="00F255EB">
          <w:rPr>
            <w:rFonts w:cs="Arial"/>
            <w:webHidden/>
          </w:rPr>
          <w:fldChar w:fldCharType="begin"/>
        </w:r>
        <w:r w:rsidRPr="00F255EB">
          <w:rPr>
            <w:rFonts w:cs="Arial"/>
            <w:webHidden/>
          </w:rPr>
          <w:instrText xml:space="preserve"> PAGEREF _Toc204100042 \h </w:instrText>
        </w:r>
        <w:r w:rsidRPr="00F255EB">
          <w:rPr>
            <w:rFonts w:cs="Arial"/>
            <w:webHidden/>
          </w:rPr>
        </w:r>
        <w:r w:rsidRPr="00F255EB">
          <w:rPr>
            <w:rFonts w:cs="Arial"/>
            <w:webHidden/>
          </w:rPr>
          <w:fldChar w:fldCharType="separate"/>
        </w:r>
        <w:r w:rsidRPr="00F255EB">
          <w:rPr>
            <w:rFonts w:cs="Arial"/>
            <w:webHidden/>
          </w:rPr>
          <w:t>4</w:t>
        </w:r>
        <w:r w:rsidRPr="00F255EB">
          <w:rPr>
            <w:rFonts w:cs="Arial"/>
            <w:webHidden/>
          </w:rPr>
          <w:fldChar w:fldCharType="end"/>
        </w:r>
      </w:hyperlink>
    </w:p>
    <w:p w14:paraId="7052BF23" w14:textId="3FF64533" w:rsidR="00F255EB" w:rsidRPr="00F255EB" w:rsidRDefault="00F255EB">
      <w:pPr>
        <w:pStyle w:val="TOC2"/>
        <w:rPr>
          <w:rFonts w:eastAsiaTheme="minorEastAsia" w:cs="Arial"/>
          <w:kern w:val="2"/>
          <w:sz w:val="24"/>
          <w:szCs w:val="24"/>
          <w14:ligatures w14:val="standardContextual"/>
        </w:rPr>
      </w:pPr>
      <w:hyperlink w:anchor="_Toc204100043" w:history="1">
        <w:r w:rsidRPr="00F255EB">
          <w:rPr>
            <w:rStyle w:val="Hyperlink"/>
            <w:rFonts w:cs="Arial"/>
          </w:rPr>
          <w:t>7.20</w:t>
        </w:r>
        <w:r w:rsidRPr="00F255EB">
          <w:rPr>
            <w:rFonts w:eastAsiaTheme="minorEastAsia" w:cs="Arial"/>
            <w:kern w:val="2"/>
            <w:sz w:val="24"/>
            <w:szCs w:val="24"/>
            <w14:ligatures w14:val="standardContextual"/>
          </w:rPr>
          <w:tab/>
        </w:r>
        <w:r w:rsidRPr="00F255EB">
          <w:rPr>
            <w:rStyle w:val="Hyperlink"/>
            <w:rFonts w:cs="Arial"/>
          </w:rPr>
          <w:t>MONTHLY COMPLETION FILE INFORMATION</w:t>
        </w:r>
        <w:r w:rsidRPr="00F255EB">
          <w:rPr>
            <w:rFonts w:cs="Arial"/>
            <w:webHidden/>
          </w:rPr>
          <w:tab/>
        </w:r>
        <w:r w:rsidRPr="00F255EB">
          <w:rPr>
            <w:rFonts w:cs="Arial"/>
            <w:webHidden/>
          </w:rPr>
          <w:fldChar w:fldCharType="begin"/>
        </w:r>
        <w:r w:rsidRPr="00F255EB">
          <w:rPr>
            <w:rFonts w:cs="Arial"/>
            <w:webHidden/>
          </w:rPr>
          <w:instrText xml:space="preserve"> PAGEREF _Toc204100043 \h </w:instrText>
        </w:r>
        <w:r w:rsidRPr="00F255EB">
          <w:rPr>
            <w:rFonts w:cs="Arial"/>
            <w:webHidden/>
          </w:rPr>
        </w:r>
        <w:r w:rsidRPr="00F255EB">
          <w:rPr>
            <w:rFonts w:cs="Arial"/>
            <w:webHidden/>
          </w:rPr>
          <w:fldChar w:fldCharType="separate"/>
        </w:r>
        <w:r w:rsidRPr="00F255EB">
          <w:rPr>
            <w:rFonts w:cs="Arial"/>
            <w:webHidden/>
          </w:rPr>
          <w:t>5</w:t>
        </w:r>
        <w:r w:rsidRPr="00F255EB">
          <w:rPr>
            <w:rFonts w:cs="Arial"/>
            <w:webHidden/>
          </w:rPr>
          <w:fldChar w:fldCharType="end"/>
        </w:r>
      </w:hyperlink>
    </w:p>
    <w:p w14:paraId="317B916F" w14:textId="7684C726" w:rsidR="00F255EB" w:rsidRPr="00F255EB" w:rsidRDefault="00F255EB">
      <w:pPr>
        <w:pStyle w:val="TOC2"/>
        <w:rPr>
          <w:rFonts w:eastAsiaTheme="minorEastAsia" w:cs="Arial"/>
          <w:kern w:val="2"/>
          <w:sz w:val="24"/>
          <w:szCs w:val="24"/>
          <w14:ligatures w14:val="standardContextual"/>
        </w:rPr>
      </w:pPr>
      <w:hyperlink w:anchor="_Toc204100044" w:history="1">
        <w:r w:rsidRPr="00F255EB">
          <w:rPr>
            <w:rStyle w:val="Hyperlink"/>
            <w:rFonts w:cs="Arial"/>
          </w:rPr>
          <w:t>7.30</w:t>
        </w:r>
        <w:r w:rsidRPr="00F255EB">
          <w:rPr>
            <w:rFonts w:eastAsiaTheme="minorEastAsia" w:cs="Arial"/>
            <w:kern w:val="2"/>
            <w:sz w:val="24"/>
            <w:szCs w:val="24"/>
            <w14:ligatures w14:val="standardContextual"/>
          </w:rPr>
          <w:tab/>
        </w:r>
        <w:r w:rsidRPr="00F255EB">
          <w:rPr>
            <w:rStyle w:val="Hyperlink"/>
            <w:rFonts w:cs="Arial"/>
          </w:rPr>
          <w:t>SUBMISSION REQUIREMENTS</w:t>
        </w:r>
        <w:r w:rsidRPr="00F255EB">
          <w:rPr>
            <w:rFonts w:cs="Arial"/>
            <w:webHidden/>
          </w:rPr>
          <w:tab/>
        </w:r>
        <w:r w:rsidRPr="00F255EB">
          <w:rPr>
            <w:rFonts w:cs="Arial"/>
            <w:webHidden/>
          </w:rPr>
          <w:fldChar w:fldCharType="begin"/>
        </w:r>
        <w:r w:rsidRPr="00F255EB">
          <w:rPr>
            <w:rFonts w:cs="Arial"/>
            <w:webHidden/>
          </w:rPr>
          <w:instrText xml:space="preserve"> PAGEREF _Toc204100044 \h </w:instrText>
        </w:r>
        <w:r w:rsidRPr="00F255EB">
          <w:rPr>
            <w:rFonts w:cs="Arial"/>
            <w:webHidden/>
          </w:rPr>
        </w:r>
        <w:r w:rsidRPr="00F255EB">
          <w:rPr>
            <w:rFonts w:cs="Arial"/>
            <w:webHidden/>
          </w:rPr>
          <w:fldChar w:fldCharType="separate"/>
        </w:r>
        <w:r w:rsidRPr="00F255EB">
          <w:rPr>
            <w:rFonts w:cs="Arial"/>
            <w:webHidden/>
          </w:rPr>
          <w:t>5</w:t>
        </w:r>
        <w:r w:rsidRPr="00F255EB">
          <w:rPr>
            <w:rFonts w:cs="Arial"/>
            <w:webHidden/>
          </w:rPr>
          <w:fldChar w:fldCharType="end"/>
        </w:r>
      </w:hyperlink>
    </w:p>
    <w:p w14:paraId="6C872291" w14:textId="7F05C5D0" w:rsidR="00F255EB" w:rsidRPr="00F255EB" w:rsidRDefault="00F255EB">
      <w:pPr>
        <w:pStyle w:val="TOC1"/>
        <w:rPr>
          <w:rFonts w:eastAsiaTheme="minorEastAsia" w:cs="Arial"/>
          <w:b w:val="0"/>
          <w:kern w:val="2"/>
          <w:sz w:val="24"/>
          <w:szCs w:val="24"/>
          <w14:ligatures w14:val="standardContextual"/>
        </w:rPr>
      </w:pPr>
      <w:hyperlink w:anchor="_Toc204100045" w:history="1">
        <w:r w:rsidRPr="00F255EB">
          <w:rPr>
            <w:rStyle w:val="Hyperlink"/>
            <w:rFonts w:cs="Arial"/>
          </w:rPr>
          <w:t>8.00</w:t>
        </w:r>
        <w:r w:rsidRPr="00F255EB">
          <w:rPr>
            <w:rFonts w:eastAsiaTheme="minorEastAsia" w:cs="Arial"/>
            <w:b w:val="0"/>
            <w:kern w:val="2"/>
            <w:sz w:val="24"/>
            <w:szCs w:val="24"/>
            <w14:ligatures w14:val="standardContextual"/>
          </w:rPr>
          <w:tab/>
        </w:r>
        <w:r w:rsidRPr="00F255EB">
          <w:rPr>
            <w:rStyle w:val="Hyperlink"/>
            <w:rFonts w:cs="Arial"/>
          </w:rPr>
          <w:t>FINANCIAL MANAGEMENT</w:t>
        </w:r>
        <w:r w:rsidRPr="00F255EB">
          <w:rPr>
            <w:rFonts w:cs="Arial"/>
            <w:webHidden/>
          </w:rPr>
          <w:tab/>
        </w:r>
        <w:r w:rsidRPr="00F255EB">
          <w:rPr>
            <w:rFonts w:cs="Arial"/>
            <w:webHidden/>
          </w:rPr>
          <w:fldChar w:fldCharType="begin"/>
        </w:r>
        <w:r w:rsidRPr="00F255EB">
          <w:rPr>
            <w:rFonts w:cs="Arial"/>
            <w:webHidden/>
          </w:rPr>
          <w:instrText xml:space="preserve"> PAGEREF _Toc204100045 \h </w:instrText>
        </w:r>
        <w:r w:rsidRPr="00F255EB">
          <w:rPr>
            <w:rFonts w:cs="Arial"/>
            <w:webHidden/>
          </w:rPr>
        </w:r>
        <w:r w:rsidRPr="00F255EB">
          <w:rPr>
            <w:rFonts w:cs="Arial"/>
            <w:webHidden/>
          </w:rPr>
          <w:fldChar w:fldCharType="separate"/>
        </w:r>
        <w:r w:rsidRPr="00F255EB">
          <w:rPr>
            <w:rFonts w:cs="Arial"/>
            <w:webHidden/>
          </w:rPr>
          <w:t>1</w:t>
        </w:r>
        <w:r w:rsidRPr="00F255EB">
          <w:rPr>
            <w:rFonts w:cs="Arial"/>
            <w:webHidden/>
          </w:rPr>
          <w:fldChar w:fldCharType="end"/>
        </w:r>
      </w:hyperlink>
    </w:p>
    <w:p w14:paraId="17460D50" w14:textId="2585B178" w:rsidR="00F255EB" w:rsidRPr="00F255EB" w:rsidRDefault="00F255EB">
      <w:pPr>
        <w:pStyle w:val="TOC2"/>
        <w:rPr>
          <w:rFonts w:eastAsiaTheme="minorEastAsia" w:cs="Arial"/>
          <w:kern w:val="2"/>
          <w:sz w:val="24"/>
          <w:szCs w:val="24"/>
          <w14:ligatures w14:val="standardContextual"/>
        </w:rPr>
      </w:pPr>
      <w:hyperlink w:anchor="_Toc204100046" w:history="1">
        <w:r w:rsidRPr="00F255EB">
          <w:rPr>
            <w:rStyle w:val="Hyperlink"/>
            <w:rFonts w:cs="Arial"/>
          </w:rPr>
          <w:t>8.10</w:t>
        </w:r>
        <w:r w:rsidRPr="00F255EB">
          <w:rPr>
            <w:rFonts w:eastAsiaTheme="minorEastAsia" w:cs="Arial"/>
            <w:kern w:val="2"/>
            <w:sz w:val="24"/>
            <w:szCs w:val="24"/>
            <w14:ligatures w14:val="standardContextual"/>
          </w:rPr>
          <w:tab/>
        </w:r>
        <w:r w:rsidRPr="00F255EB">
          <w:rPr>
            <w:rStyle w:val="Hyperlink"/>
            <w:rFonts w:cs="Arial"/>
          </w:rPr>
          <w:t>FUNDING: SOURCES, ALLOCATION, AND CONTRACTS</w:t>
        </w:r>
        <w:r w:rsidRPr="00F255EB">
          <w:rPr>
            <w:rFonts w:cs="Arial"/>
            <w:webHidden/>
          </w:rPr>
          <w:tab/>
        </w:r>
        <w:r w:rsidRPr="00F255EB">
          <w:rPr>
            <w:rFonts w:cs="Arial"/>
            <w:webHidden/>
          </w:rPr>
          <w:fldChar w:fldCharType="begin"/>
        </w:r>
        <w:r w:rsidRPr="00F255EB">
          <w:rPr>
            <w:rFonts w:cs="Arial"/>
            <w:webHidden/>
          </w:rPr>
          <w:instrText xml:space="preserve"> PAGEREF _Toc204100046 \h </w:instrText>
        </w:r>
        <w:r w:rsidRPr="00F255EB">
          <w:rPr>
            <w:rFonts w:cs="Arial"/>
            <w:webHidden/>
          </w:rPr>
        </w:r>
        <w:r w:rsidRPr="00F255EB">
          <w:rPr>
            <w:rFonts w:cs="Arial"/>
            <w:webHidden/>
          </w:rPr>
          <w:fldChar w:fldCharType="separate"/>
        </w:r>
        <w:r w:rsidRPr="00F255EB">
          <w:rPr>
            <w:rFonts w:cs="Arial"/>
            <w:webHidden/>
          </w:rPr>
          <w:t>1</w:t>
        </w:r>
        <w:r w:rsidRPr="00F255EB">
          <w:rPr>
            <w:rFonts w:cs="Arial"/>
            <w:webHidden/>
          </w:rPr>
          <w:fldChar w:fldCharType="end"/>
        </w:r>
      </w:hyperlink>
    </w:p>
    <w:p w14:paraId="75797A9E" w14:textId="2F37CA36" w:rsidR="00F255EB" w:rsidRPr="00F255EB" w:rsidRDefault="00F255EB">
      <w:pPr>
        <w:pStyle w:val="TOC3"/>
        <w:rPr>
          <w:rFonts w:eastAsiaTheme="minorEastAsia" w:cs="Arial"/>
          <w:kern w:val="2"/>
          <w:sz w:val="24"/>
          <w:szCs w:val="24"/>
          <w14:ligatures w14:val="standardContextual"/>
        </w:rPr>
      </w:pPr>
      <w:hyperlink w:anchor="_Toc204100047" w:history="1">
        <w:r w:rsidRPr="00F255EB">
          <w:rPr>
            <w:rStyle w:val="Hyperlink"/>
            <w:rFonts w:cs="Arial"/>
          </w:rPr>
          <w:t>8.11</w:t>
        </w:r>
        <w:r w:rsidRPr="00F255EB">
          <w:rPr>
            <w:rFonts w:eastAsiaTheme="minorEastAsia" w:cs="Arial"/>
            <w:kern w:val="2"/>
            <w:sz w:val="24"/>
            <w:szCs w:val="24"/>
            <w14:ligatures w14:val="standardContextual"/>
          </w:rPr>
          <w:tab/>
        </w:r>
        <w:r w:rsidRPr="00F255EB">
          <w:rPr>
            <w:rStyle w:val="Hyperlink"/>
            <w:rFonts w:cs="Arial"/>
          </w:rPr>
          <w:t>Funding Sources</w:t>
        </w:r>
        <w:r w:rsidRPr="00F255EB">
          <w:rPr>
            <w:rFonts w:cs="Arial"/>
            <w:webHidden/>
          </w:rPr>
          <w:tab/>
        </w:r>
        <w:r w:rsidRPr="00F255EB">
          <w:rPr>
            <w:rFonts w:cs="Arial"/>
            <w:webHidden/>
          </w:rPr>
          <w:fldChar w:fldCharType="begin"/>
        </w:r>
        <w:r w:rsidRPr="00F255EB">
          <w:rPr>
            <w:rFonts w:cs="Arial"/>
            <w:webHidden/>
          </w:rPr>
          <w:instrText xml:space="preserve"> PAGEREF _Toc204100047 \h </w:instrText>
        </w:r>
        <w:r w:rsidRPr="00F255EB">
          <w:rPr>
            <w:rFonts w:cs="Arial"/>
            <w:webHidden/>
          </w:rPr>
        </w:r>
        <w:r w:rsidRPr="00F255EB">
          <w:rPr>
            <w:rFonts w:cs="Arial"/>
            <w:webHidden/>
          </w:rPr>
          <w:fldChar w:fldCharType="separate"/>
        </w:r>
        <w:r w:rsidRPr="00F255EB">
          <w:rPr>
            <w:rFonts w:cs="Arial"/>
            <w:webHidden/>
          </w:rPr>
          <w:t>1</w:t>
        </w:r>
        <w:r w:rsidRPr="00F255EB">
          <w:rPr>
            <w:rFonts w:cs="Arial"/>
            <w:webHidden/>
          </w:rPr>
          <w:fldChar w:fldCharType="end"/>
        </w:r>
      </w:hyperlink>
    </w:p>
    <w:p w14:paraId="50620751" w14:textId="5B6765A0" w:rsidR="00F255EB" w:rsidRPr="00F255EB" w:rsidRDefault="00F255EB">
      <w:pPr>
        <w:pStyle w:val="TOC3"/>
        <w:rPr>
          <w:rFonts w:eastAsiaTheme="minorEastAsia" w:cs="Arial"/>
          <w:kern w:val="2"/>
          <w:sz w:val="24"/>
          <w:szCs w:val="24"/>
          <w14:ligatures w14:val="standardContextual"/>
        </w:rPr>
      </w:pPr>
      <w:hyperlink w:anchor="_Toc204100048" w:history="1">
        <w:r w:rsidRPr="00F255EB">
          <w:rPr>
            <w:rStyle w:val="Hyperlink"/>
            <w:rFonts w:cs="Arial"/>
          </w:rPr>
          <w:t>8.12</w:t>
        </w:r>
        <w:r w:rsidRPr="00F255EB">
          <w:rPr>
            <w:rFonts w:eastAsiaTheme="minorEastAsia" w:cs="Arial"/>
            <w:kern w:val="2"/>
            <w:sz w:val="24"/>
            <w:szCs w:val="24"/>
            <w14:ligatures w14:val="standardContextual"/>
          </w:rPr>
          <w:tab/>
        </w:r>
        <w:r w:rsidRPr="00F255EB">
          <w:rPr>
            <w:rStyle w:val="Hyperlink"/>
            <w:rFonts w:cs="Arial"/>
          </w:rPr>
          <w:t>Allocation of Funds</w:t>
        </w:r>
        <w:r w:rsidRPr="00F255EB">
          <w:rPr>
            <w:rFonts w:cs="Arial"/>
            <w:webHidden/>
          </w:rPr>
          <w:tab/>
        </w:r>
        <w:r w:rsidRPr="00F255EB">
          <w:rPr>
            <w:rFonts w:cs="Arial"/>
            <w:webHidden/>
          </w:rPr>
          <w:fldChar w:fldCharType="begin"/>
        </w:r>
        <w:r w:rsidRPr="00F255EB">
          <w:rPr>
            <w:rFonts w:cs="Arial"/>
            <w:webHidden/>
          </w:rPr>
          <w:instrText xml:space="preserve"> PAGEREF _Toc204100048 \h </w:instrText>
        </w:r>
        <w:r w:rsidRPr="00F255EB">
          <w:rPr>
            <w:rFonts w:cs="Arial"/>
            <w:webHidden/>
          </w:rPr>
        </w:r>
        <w:r w:rsidRPr="00F255EB">
          <w:rPr>
            <w:rFonts w:cs="Arial"/>
            <w:webHidden/>
          </w:rPr>
          <w:fldChar w:fldCharType="separate"/>
        </w:r>
        <w:r w:rsidRPr="00F255EB">
          <w:rPr>
            <w:rFonts w:cs="Arial"/>
            <w:webHidden/>
          </w:rPr>
          <w:t>1</w:t>
        </w:r>
        <w:r w:rsidRPr="00F255EB">
          <w:rPr>
            <w:rFonts w:cs="Arial"/>
            <w:webHidden/>
          </w:rPr>
          <w:fldChar w:fldCharType="end"/>
        </w:r>
      </w:hyperlink>
    </w:p>
    <w:p w14:paraId="5BBF9B72" w14:textId="34FFAD37" w:rsidR="00F255EB" w:rsidRPr="00F255EB" w:rsidRDefault="00F255EB">
      <w:pPr>
        <w:pStyle w:val="TOC3"/>
        <w:rPr>
          <w:rFonts w:eastAsiaTheme="minorEastAsia" w:cs="Arial"/>
          <w:kern w:val="2"/>
          <w:sz w:val="24"/>
          <w:szCs w:val="24"/>
          <w14:ligatures w14:val="standardContextual"/>
        </w:rPr>
      </w:pPr>
      <w:hyperlink w:anchor="_Toc204100049" w:history="1">
        <w:r w:rsidRPr="00F255EB">
          <w:rPr>
            <w:rStyle w:val="Hyperlink"/>
            <w:rFonts w:cs="Arial"/>
          </w:rPr>
          <w:t>8.13</w:t>
        </w:r>
        <w:r w:rsidRPr="00F255EB">
          <w:rPr>
            <w:rFonts w:eastAsiaTheme="minorEastAsia" w:cs="Arial"/>
            <w:kern w:val="2"/>
            <w:sz w:val="24"/>
            <w:szCs w:val="24"/>
            <w14:ligatures w14:val="standardContextual"/>
          </w:rPr>
          <w:tab/>
        </w:r>
        <w:r w:rsidRPr="00F255EB">
          <w:rPr>
            <w:rStyle w:val="Hyperlink"/>
            <w:rFonts w:cs="Arial"/>
          </w:rPr>
          <w:t>Contracts</w:t>
        </w:r>
        <w:r w:rsidRPr="00F255EB">
          <w:rPr>
            <w:rFonts w:cs="Arial"/>
            <w:webHidden/>
          </w:rPr>
          <w:tab/>
        </w:r>
        <w:r w:rsidRPr="00F255EB">
          <w:rPr>
            <w:rFonts w:cs="Arial"/>
            <w:webHidden/>
          </w:rPr>
          <w:fldChar w:fldCharType="begin"/>
        </w:r>
        <w:r w:rsidRPr="00F255EB">
          <w:rPr>
            <w:rFonts w:cs="Arial"/>
            <w:webHidden/>
          </w:rPr>
          <w:instrText xml:space="preserve"> PAGEREF _Toc204100049 \h </w:instrText>
        </w:r>
        <w:r w:rsidRPr="00F255EB">
          <w:rPr>
            <w:rFonts w:cs="Arial"/>
            <w:webHidden/>
          </w:rPr>
        </w:r>
        <w:r w:rsidRPr="00F255EB">
          <w:rPr>
            <w:rFonts w:cs="Arial"/>
            <w:webHidden/>
          </w:rPr>
          <w:fldChar w:fldCharType="separate"/>
        </w:r>
        <w:r w:rsidRPr="00F255EB">
          <w:rPr>
            <w:rFonts w:cs="Arial"/>
            <w:webHidden/>
          </w:rPr>
          <w:t>2</w:t>
        </w:r>
        <w:r w:rsidRPr="00F255EB">
          <w:rPr>
            <w:rFonts w:cs="Arial"/>
            <w:webHidden/>
          </w:rPr>
          <w:fldChar w:fldCharType="end"/>
        </w:r>
      </w:hyperlink>
    </w:p>
    <w:p w14:paraId="60BB4944" w14:textId="1BEF6BBF" w:rsidR="00F255EB" w:rsidRPr="00F255EB" w:rsidRDefault="00F255EB">
      <w:pPr>
        <w:pStyle w:val="TOC2"/>
        <w:rPr>
          <w:rFonts w:eastAsiaTheme="minorEastAsia" w:cs="Arial"/>
          <w:kern w:val="2"/>
          <w:sz w:val="24"/>
          <w:szCs w:val="24"/>
          <w14:ligatures w14:val="standardContextual"/>
        </w:rPr>
      </w:pPr>
      <w:hyperlink w:anchor="_Toc204100050" w:history="1">
        <w:r w:rsidRPr="00F255EB">
          <w:rPr>
            <w:rStyle w:val="Hyperlink"/>
            <w:rFonts w:cs="Arial"/>
          </w:rPr>
          <w:t>8.20</w:t>
        </w:r>
        <w:r w:rsidRPr="00F255EB">
          <w:rPr>
            <w:rFonts w:eastAsiaTheme="minorEastAsia" w:cs="Arial"/>
            <w:kern w:val="2"/>
            <w:sz w:val="24"/>
            <w:szCs w:val="24"/>
            <w14:ligatures w14:val="standardContextual"/>
          </w:rPr>
          <w:tab/>
        </w:r>
        <w:r w:rsidRPr="00F255EB">
          <w:rPr>
            <w:rStyle w:val="Hyperlink"/>
            <w:rFonts w:cs="Arial"/>
          </w:rPr>
          <w:t>OVERVIEW OF THE FISCAL PROCESS</w:t>
        </w:r>
        <w:r w:rsidRPr="00F255EB">
          <w:rPr>
            <w:rFonts w:cs="Arial"/>
            <w:webHidden/>
          </w:rPr>
          <w:tab/>
        </w:r>
        <w:r w:rsidRPr="00F255EB">
          <w:rPr>
            <w:rFonts w:cs="Arial"/>
            <w:webHidden/>
          </w:rPr>
          <w:fldChar w:fldCharType="begin"/>
        </w:r>
        <w:r w:rsidRPr="00F255EB">
          <w:rPr>
            <w:rFonts w:cs="Arial"/>
            <w:webHidden/>
          </w:rPr>
          <w:instrText xml:space="preserve"> PAGEREF _Toc204100050 \h </w:instrText>
        </w:r>
        <w:r w:rsidRPr="00F255EB">
          <w:rPr>
            <w:rFonts w:cs="Arial"/>
            <w:webHidden/>
          </w:rPr>
        </w:r>
        <w:r w:rsidRPr="00F255EB">
          <w:rPr>
            <w:rFonts w:cs="Arial"/>
            <w:webHidden/>
          </w:rPr>
          <w:fldChar w:fldCharType="separate"/>
        </w:r>
        <w:r w:rsidRPr="00F255EB">
          <w:rPr>
            <w:rFonts w:cs="Arial"/>
            <w:webHidden/>
          </w:rPr>
          <w:t>2</w:t>
        </w:r>
        <w:r w:rsidRPr="00F255EB">
          <w:rPr>
            <w:rFonts w:cs="Arial"/>
            <w:webHidden/>
          </w:rPr>
          <w:fldChar w:fldCharType="end"/>
        </w:r>
      </w:hyperlink>
    </w:p>
    <w:p w14:paraId="0BF6A247" w14:textId="489D7F46" w:rsidR="00F255EB" w:rsidRPr="00F255EB" w:rsidRDefault="00F255EB">
      <w:pPr>
        <w:pStyle w:val="TOC3"/>
        <w:rPr>
          <w:rFonts w:eastAsiaTheme="minorEastAsia" w:cs="Arial"/>
          <w:kern w:val="2"/>
          <w:sz w:val="24"/>
          <w:szCs w:val="24"/>
          <w14:ligatures w14:val="standardContextual"/>
        </w:rPr>
      </w:pPr>
      <w:hyperlink w:anchor="_Toc204100051" w:history="1">
        <w:r w:rsidRPr="00F255EB">
          <w:rPr>
            <w:rStyle w:val="Hyperlink"/>
            <w:rFonts w:cs="Arial"/>
          </w:rPr>
          <w:t>8.21</w:t>
        </w:r>
        <w:r w:rsidRPr="00F255EB">
          <w:rPr>
            <w:rFonts w:eastAsiaTheme="minorEastAsia" w:cs="Arial"/>
            <w:kern w:val="2"/>
            <w:sz w:val="24"/>
            <w:szCs w:val="24"/>
            <w14:ligatures w14:val="standardContextual"/>
          </w:rPr>
          <w:tab/>
        </w:r>
        <w:r w:rsidRPr="00F255EB">
          <w:rPr>
            <w:rStyle w:val="Hyperlink"/>
            <w:rFonts w:cs="Arial"/>
          </w:rPr>
          <w:t>Issuance of the Contract</w:t>
        </w:r>
        <w:r w:rsidRPr="00F255EB">
          <w:rPr>
            <w:rFonts w:cs="Arial"/>
            <w:webHidden/>
          </w:rPr>
          <w:tab/>
        </w:r>
        <w:r w:rsidRPr="00F255EB">
          <w:rPr>
            <w:rFonts w:cs="Arial"/>
            <w:webHidden/>
          </w:rPr>
          <w:fldChar w:fldCharType="begin"/>
        </w:r>
        <w:r w:rsidRPr="00F255EB">
          <w:rPr>
            <w:rFonts w:cs="Arial"/>
            <w:webHidden/>
          </w:rPr>
          <w:instrText xml:space="preserve"> PAGEREF _Toc204100051 \h </w:instrText>
        </w:r>
        <w:r w:rsidRPr="00F255EB">
          <w:rPr>
            <w:rFonts w:cs="Arial"/>
            <w:webHidden/>
          </w:rPr>
        </w:r>
        <w:r w:rsidRPr="00F255EB">
          <w:rPr>
            <w:rFonts w:cs="Arial"/>
            <w:webHidden/>
          </w:rPr>
          <w:fldChar w:fldCharType="separate"/>
        </w:r>
        <w:r w:rsidRPr="00F255EB">
          <w:rPr>
            <w:rFonts w:cs="Arial"/>
            <w:webHidden/>
          </w:rPr>
          <w:t>2</w:t>
        </w:r>
        <w:r w:rsidRPr="00F255EB">
          <w:rPr>
            <w:rFonts w:cs="Arial"/>
            <w:webHidden/>
          </w:rPr>
          <w:fldChar w:fldCharType="end"/>
        </w:r>
      </w:hyperlink>
    </w:p>
    <w:p w14:paraId="0FBC38D7" w14:textId="12EEC761" w:rsidR="00F255EB" w:rsidRPr="00F255EB" w:rsidRDefault="00F255EB">
      <w:pPr>
        <w:pStyle w:val="TOC3"/>
        <w:rPr>
          <w:rFonts w:eastAsiaTheme="minorEastAsia" w:cs="Arial"/>
          <w:kern w:val="2"/>
          <w:sz w:val="24"/>
          <w:szCs w:val="24"/>
          <w14:ligatures w14:val="standardContextual"/>
        </w:rPr>
      </w:pPr>
      <w:hyperlink w:anchor="_Toc204100052" w:history="1">
        <w:r w:rsidRPr="00F255EB">
          <w:rPr>
            <w:rStyle w:val="Hyperlink"/>
            <w:rFonts w:cs="Arial"/>
          </w:rPr>
          <w:t>8.22</w:t>
        </w:r>
        <w:r w:rsidRPr="00F255EB">
          <w:rPr>
            <w:rFonts w:eastAsiaTheme="minorEastAsia" w:cs="Arial"/>
            <w:kern w:val="2"/>
            <w:sz w:val="24"/>
            <w:szCs w:val="24"/>
            <w14:ligatures w14:val="standardContextual"/>
          </w:rPr>
          <w:tab/>
        </w:r>
        <w:r w:rsidRPr="00F255EB">
          <w:rPr>
            <w:rStyle w:val="Hyperlink"/>
            <w:rFonts w:cs="Arial"/>
          </w:rPr>
          <w:t>Obtaining Contract Funds</w:t>
        </w:r>
        <w:r w:rsidRPr="00F255EB">
          <w:rPr>
            <w:rFonts w:cs="Arial"/>
            <w:webHidden/>
          </w:rPr>
          <w:tab/>
        </w:r>
        <w:r w:rsidRPr="00F255EB">
          <w:rPr>
            <w:rFonts w:cs="Arial"/>
            <w:webHidden/>
          </w:rPr>
          <w:fldChar w:fldCharType="begin"/>
        </w:r>
        <w:r w:rsidRPr="00F255EB">
          <w:rPr>
            <w:rFonts w:cs="Arial"/>
            <w:webHidden/>
          </w:rPr>
          <w:instrText xml:space="preserve"> PAGEREF _Toc204100052 \h </w:instrText>
        </w:r>
        <w:r w:rsidRPr="00F255EB">
          <w:rPr>
            <w:rFonts w:cs="Arial"/>
            <w:webHidden/>
          </w:rPr>
        </w:r>
        <w:r w:rsidRPr="00F255EB">
          <w:rPr>
            <w:rFonts w:cs="Arial"/>
            <w:webHidden/>
          </w:rPr>
          <w:fldChar w:fldCharType="separate"/>
        </w:r>
        <w:r w:rsidRPr="00F255EB">
          <w:rPr>
            <w:rFonts w:cs="Arial"/>
            <w:webHidden/>
          </w:rPr>
          <w:t>2</w:t>
        </w:r>
        <w:r w:rsidRPr="00F255EB">
          <w:rPr>
            <w:rFonts w:cs="Arial"/>
            <w:webHidden/>
          </w:rPr>
          <w:fldChar w:fldCharType="end"/>
        </w:r>
      </w:hyperlink>
    </w:p>
    <w:p w14:paraId="42DD48AD" w14:textId="5F4F2415" w:rsidR="00F255EB" w:rsidRPr="00F255EB" w:rsidRDefault="00F255EB">
      <w:pPr>
        <w:pStyle w:val="TOC3"/>
        <w:rPr>
          <w:rFonts w:eastAsiaTheme="minorEastAsia" w:cs="Arial"/>
          <w:kern w:val="2"/>
          <w:sz w:val="24"/>
          <w:szCs w:val="24"/>
          <w14:ligatures w14:val="standardContextual"/>
        </w:rPr>
      </w:pPr>
      <w:hyperlink w:anchor="_Toc204100053" w:history="1">
        <w:r w:rsidRPr="00F255EB">
          <w:rPr>
            <w:rStyle w:val="Hyperlink"/>
            <w:rFonts w:cs="Arial"/>
          </w:rPr>
          <w:t>8.23</w:t>
        </w:r>
        <w:r w:rsidRPr="00F255EB">
          <w:rPr>
            <w:rFonts w:eastAsiaTheme="minorEastAsia" w:cs="Arial"/>
            <w:kern w:val="2"/>
            <w:sz w:val="24"/>
            <w:szCs w:val="24"/>
            <w14:ligatures w14:val="standardContextual"/>
          </w:rPr>
          <w:tab/>
        </w:r>
        <w:r w:rsidRPr="00F255EB">
          <w:rPr>
            <w:rStyle w:val="Hyperlink"/>
            <w:rFonts w:cs="Arial"/>
          </w:rPr>
          <w:t>Contract Close-Out</w:t>
        </w:r>
        <w:r w:rsidRPr="00F255EB">
          <w:rPr>
            <w:rFonts w:cs="Arial"/>
            <w:webHidden/>
          </w:rPr>
          <w:tab/>
        </w:r>
        <w:r w:rsidRPr="00F255EB">
          <w:rPr>
            <w:rFonts w:cs="Arial"/>
            <w:webHidden/>
          </w:rPr>
          <w:fldChar w:fldCharType="begin"/>
        </w:r>
        <w:r w:rsidRPr="00F255EB">
          <w:rPr>
            <w:rFonts w:cs="Arial"/>
            <w:webHidden/>
          </w:rPr>
          <w:instrText xml:space="preserve"> PAGEREF _Toc204100053 \h </w:instrText>
        </w:r>
        <w:r w:rsidRPr="00F255EB">
          <w:rPr>
            <w:rFonts w:cs="Arial"/>
            <w:webHidden/>
          </w:rPr>
        </w:r>
        <w:r w:rsidRPr="00F255EB">
          <w:rPr>
            <w:rFonts w:cs="Arial"/>
            <w:webHidden/>
          </w:rPr>
          <w:fldChar w:fldCharType="separate"/>
        </w:r>
        <w:r w:rsidRPr="00F255EB">
          <w:rPr>
            <w:rFonts w:cs="Arial"/>
            <w:webHidden/>
          </w:rPr>
          <w:t>3</w:t>
        </w:r>
        <w:r w:rsidRPr="00F255EB">
          <w:rPr>
            <w:rFonts w:cs="Arial"/>
            <w:webHidden/>
          </w:rPr>
          <w:fldChar w:fldCharType="end"/>
        </w:r>
      </w:hyperlink>
    </w:p>
    <w:p w14:paraId="3E39F402" w14:textId="3FBBE3A8" w:rsidR="00F255EB" w:rsidRPr="00F255EB" w:rsidRDefault="00F255EB">
      <w:pPr>
        <w:pStyle w:val="TOC3"/>
        <w:rPr>
          <w:rFonts w:eastAsiaTheme="minorEastAsia" w:cs="Arial"/>
          <w:kern w:val="2"/>
          <w:sz w:val="24"/>
          <w:szCs w:val="24"/>
          <w14:ligatures w14:val="standardContextual"/>
        </w:rPr>
      </w:pPr>
      <w:hyperlink w:anchor="_Toc204100054" w:history="1">
        <w:r w:rsidRPr="00F255EB">
          <w:rPr>
            <w:rStyle w:val="Hyperlink"/>
            <w:rFonts w:cs="Arial"/>
          </w:rPr>
          <w:t>8.24</w:t>
        </w:r>
        <w:r w:rsidRPr="00F255EB">
          <w:rPr>
            <w:rFonts w:eastAsiaTheme="minorEastAsia" w:cs="Arial"/>
            <w:kern w:val="2"/>
            <w:sz w:val="24"/>
            <w:szCs w:val="24"/>
            <w14:ligatures w14:val="standardContextual"/>
          </w:rPr>
          <w:tab/>
        </w:r>
        <w:r w:rsidRPr="00F255EB">
          <w:rPr>
            <w:rStyle w:val="Hyperlink"/>
            <w:rFonts w:cs="Arial"/>
          </w:rPr>
          <w:t>Monthly Claims Processing Process</w:t>
        </w:r>
        <w:r w:rsidRPr="00F255EB">
          <w:rPr>
            <w:rFonts w:cs="Arial"/>
            <w:webHidden/>
          </w:rPr>
          <w:tab/>
        </w:r>
        <w:r w:rsidRPr="00F255EB">
          <w:rPr>
            <w:rFonts w:cs="Arial"/>
            <w:webHidden/>
          </w:rPr>
          <w:fldChar w:fldCharType="begin"/>
        </w:r>
        <w:r w:rsidRPr="00F255EB">
          <w:rPr>
            <w:rFonts w:cs="Arial"/>
            <w:webHidden/>
          </w:rPr>
          <w:instrText xml:space="preserve"> PAGEREF _Toc204100054 \h </w:instrText>
        </w:r>
        <w:r w:rsidRPr="00F255EB">
          <w:rPr>
            <w:rFonts w:cs="Arial"/>
            <w:webHidden/>
          </w:rPr>
        </w:r>
        <w:r w:rsidRPr="00F255EB">
          <w:rPr>
            <w:rFonts w:cs="Arial"/>
            <w:webHidden/>
          </w:rPr>
          <w:fldChar w:fldCharType="separate"/>
        </w:r>
        <w:r w:rsidRPr="00F255EB">
          <w:rPr>
            <w:rFonts w:cs="Arial"/>
            <w:webHidden/>
          </w:rPr>
          <w:t>3</w:t>
        </w:r>
        <w:r w:rsidRPr="00F255EB">
          <w:rPr>
            <w:rFonts w:cs="Arial"/>
            <w:webHidden/>
          </w:rPr>
          <w:fldChar w:fldCharType="end"/>
        </w:r>
      </w:hyperlink>
    </w:p>
    <w:p w14:paraId="5052BE6D" w14:textId="3C364C11" w:rsidR="00F255EB" w:rsidRPr="00F255EB" w:rsidRDefault="00F255EB">
      <w:pPr>
        <w:pStyle w:val="TOC2"/>
        <w:rPr>
          <w:rFonts w:eastAsiaTheme="minorEastAsia" w:cs="Arial"/>
          <w:kern w:val="2"/>
          <w:sz w:val="24"/>
          <w:szCs w:val="24"/>
          <w14:ligatures w14:val="standardContextual"/>
        </w:rPr>
      </w:pPr>
      <w:hyperlink w:anchor="_Toc204100055" w:history="1">
        <w:r w:rsidRPr="00F255EB">
          <w:rPr>
            <w:rStyle w:val="Hyperlink"/>
            <w:rFonts w:cs="Arial"/>
          </w:rPr>
          <w:t>8.30</w:t>
        </w:r>
        <w:r w:rsidRPr="00F255EB">
          <w:rPr>
            <w:rFonts w:eastAsiaTheme="minorEastAsia" w:cs="Arial"/>
            <w:kern w:val="2"/>
            <w:sz w:val="24"/>
            <w:szCs w:val="24"/>
            <w14:ligatures w14:val="standardContextual"/>
          </w:rPr>
          <w:tab/>
        </w:r>
        <w:r w:rsidRPr="00F255EB">
          <w:rPr>
            <w:rStyle w:val="Hyperlink"/>
            <w:rFonts w:cs="Arial"/>
          </w:rPr>
          <w:t>ALLOWABLE EXPENDITURES</w:t>
        </w:r>
        <w:r w:rsidRPr="00F255EB">
          <w:rPr>
            <w:rFonts w:cs="Arial"/>
            <w:webHidden/>
          </w:rPr>
          <w:tab/>
        </w:r>
        <w:r w:rsidRPr="00F255EB">
          <w:rPr>
            <w:rFonts w:cs="Arial"/>
            <w:webHidden/>
          </w:rPr>
          <w:fldChar w:fldCharType="begin"/>
        </w:r>
        <w:r w:rsidRPr="00F255EB">
          <w:rPr>
            <w:rFonts w:cs="Arial"/>
            <w:webHidden/>
          </w:rPr>
          <w:instrText xml:space="preserve"> PAGEREF _Toc204100055 \h </w:instrText>
        </w:r>
        <w:r w:rsidRPr="00F255EB">
          <w:rPr>
            <w:rFonts w:cs="Arial"/>
            <w:webHidden/>
          </w:rPr>
        </w:r>
        <w:r w:rsidRPr="00F255EB">
          <w:rPr>
            <w:rFonts w:cs="Arial"/>
            <w:webHidden/>
          </w:rPr>
          <w:fldChar w:fldCharType="separate"/>
        </w:r>
        <w:r w:rsidRPr="00F255EB">
          <w:rPr>
            <w:rFonts w:cs="Arial"/>
            <w:webHidden/>
          </w:rPr>
          <w:t>4</w:t>
        </w:r>
        <w:r w:rsidRPr="00F255EB">
          <w:rPr>
            <w:rFonts w:cs="Arial"/>
            <w:webHidden/>
          </w:rPr>
          <w:fldChar w:fldCharType="end"/>
        </w:r>
      </w:hyperlink>
    </w:p>
    <w:p w14:paraId="1160434D" w14:textId="00AAD16E" w:rsidR="00F255EB" w:rsidRPr="00F255EB" w:rsidRDefault="00F255EB">
      <w:pPr>
        <w:pStyle w:val="TOC3"/>
        <w:rPr>
          <w:rFonts w:eastAsiaTheme="minorEastAsia" w:cs="Arial"/>
          <w:kern w:val="2"/>
          <w:sz w:val="24"/>
          <w:szCs w:val="24"/>
          <w14:ligatures w14:val="standardContextual"/>
        </w:rPr>
      </w:pPr>
      <w:hyperlink w:anchor="_Toc204100056" w:history="1">
        <w:r w:rsidRPr="00F255EB">
          <w:rPr>
            <w:rStyle w:val="Hyperlink"/>
            <w:rFonts w:cs="Arial"/>
          </w:rPr>
          <w:t>8.31</w:t>
        </w:r>
        <w:r w:rsidRPr="00F255EB">
          <w:rPr>
            <w:rFonts w:eastAsiaTheme="minorEastAsia" w:cs="Arial"/>
            <w:kern w:val="2"/>
            <w:sz w:val="24"/>
            <w:szCs w:val="24"/>
            <w14:ligatures w14:val="standardContextual"/>
          </w:rPr>
          <w:tab/>
        </w:r>
        <w:r w:rsidRPr="00F255EB">
          <w:rPr>
            <w:rStyle w:val="Hyperlink"/>
            <w:rFonts w:cs="Arial"/>
          </w:rPr>
          <w:t>Budget Line Items:</w:t>
        </w:r>
        <w:r w:rsidRPr="00F255EB">
          <w:rPr>
            <w:rFonts w:cs="Arial"/>
            <w:webHidden/>
          </w:rPr>
          <w:tab/>
        </w:r>
        <w:r w:rsidRPr="00F255EB">
          <w:rPr>
            <w:rFonts w:cs="Arial"/>
            <w:webHidden/>
          </w:rPr>
          <w:fldChar w:fldCharType="begin"/>
        </w:r>
        <w:r w:rsidRPr="00F255EB">
          <w:rPr>
            <w:rFonts w:cs="Arial"/>
            <w:webHidden/>
          </w:rPr>
          <w:instrText xml:space="preserve"> PAGEREF _Toc204100056 \h </w:instrText>
        </w:r>
        <w:r w:rsidRPr="00F255EB">
          <w:rPr>
            <w:rFonts w:cs="Arial"/>
            <w:webHidden/>
          </w:rPr>
        </w:r>
        <w:r w:rsidRPr="00F255EB">
          <w:rPr>
            <w:rFonts w:cs="Arial"/>
            <w:webHidden/>
          </w:rPr>
          <w:fldChar w:fldCharType="separate"/>
        </w:r>
        <w:r w:rsidRPr="00F255EB">
          <w:rPr>
            <w:rFonts w:cs="Arial"/>
            <w:webHidden/>
          </w:rPr>
          <w:t>4</w:t>
        </w:r>
        <w:r w:rsidRPr="00F255EB">
          <w:rPr>
            <w:rFonts w:cs="Arial"/>
            <w:webHidden/>
          </w:rPr>
          <w:fldChar w:fldCharType="end"/>
        </w:r>
      </w:hyperlink>
    </w:p>
    <w:p w14:paraId="3502A36F" w14:textId="7BD98060" w:rsidR="00F255EB" w:rsidRPr="00F255EB" w:rsidRDefault="00F255EB">
      <w:pPr>
        <w:pStyle w:val="TOC3"/>
        <w:rPr>
          <w:rFonts w:eastAsiaTheme="minorEastAsia" w:cs="Arial"/>
          <w:kern w:val="2"/>
          <w:sz w:val="24"/>
          <w:szCs w:val="24"/>
          <w14:ligatures w14:val="standardContextual"/>
        </w:rPr>
      </w:pPr>
      <w:hyperlink w:anchor="_Toc204100057" w:history="1">
        <w:r w:rsidRPr="00F255EB">
          <w:rPr>
            <w:rStyle w:val="Hyperlink"/>
            <w:rFonts w:cs="Arial"/>
          </w:rPr>
          <w:t>8.32</w:t>
        </w:r>
        <w:r w:rsidRPr="00F255EB">
          <w:rPr>
            <w:rFonts w:eastAsiaTheme="minorEastAsia" w:cs="Arial"/>
            <w:kern w:val="2"/>
            <w:sz w:val="24"/>
            <w:szCs w:val="24"/>
            <w14:ligatures w14:val="standardContextual"/>
          </w:rPr>
          <w:tab/>
        </w:r>
        <w:r w:rsidRPr="00F255EB">
          <w:rPr>
            <w:rStyle w:val="Hyperlink"/>
            <w:rFonts w:cs="Arial"/>
          </w:rPr>
          <w:t>Budget Line Item Flexibility</w:t>
        </w:r>
        <w:r w:rsidRPr="00F255EB">
          <w:rPr>
            <w:rFonts w:cs="Arial"/>
            <w:webHidden/>
          </w:rPr>
          <w:tab/>
        </w:r>
        <w:r w:rsidRPr="00F255EB">
          <w:rPr>
            <w:rFonts w:cs="Arial"/>
            <w:webHidden/>
          </w:rPr>
          <w:fldChar w:fldCharType="begin"/>
        </w:r>
        <w:r w:rsidRPr="00F255EB">
          <w:rPr>
            <w:rFonts w:cs="Arial"/>
            <w:webHidden/>
          </w:rPr>
          <w:instrText xml:space="preserve"> PAGEREF _Toc204100057 \h </w:instrText>
        </w:r>
        <w:r w:rsidRPr="00F255EB">
          <w:rPr>
            <w:rFonts w:cs="Arial"/>
            <w:webHidden/>
          </w:rPr>
        </w:r>
        <w:r w:rsidRPr="00F255EB">
          <w:rPr>
            <w:rFonts w:cs="Arial"/>
            <w:webHidden/>
          </w:rPr>
          <w:fldChar w:fldCharType="separate"/>
        </w:r>
        <w:r w:rsidRPr="00F255EB">
          <w:rPr>
            <w:rFonts w:cs="Arial"/>
            <w:webHidden/>
          </w:rPr>
          <w:t>6</w:t>
        </w:r>
        <w:r w:rsidRPr="00F255EB">
          <w:rPr>
            <w:rFonts w:cs="Arial"/>
            <w:webHidden/>
          </w:rPr>
          <w:fldChar w:fldCharType="end"/>
        </w:r>
      </w:hyperlink>
    </w:p>
    <w:p w14:paraId="4144B796" w14:textId="239C3D65" w:rsidR="00F255EB" w:rsidRPr="00F255EB" w:rsidRDefault="00F255EB">
      <w:pPr>
        <w:pStyle w:val="TOC3"/>
        <w:rPr>
          <w:rFonts w:eastAsiaTheme="minorEastAsia" w:cs="Arial"/>
          <w:kern w:val="2"/>
          <w:sz w:val="24"/>
          <w:szCs w:val="24"/>
          <w14:ligatures w14:val="standardContextual"/>
        </w:rPr>
      </w:pPr>
      <w:hyperlink w:anchor="_Toc204100058" w:history="1">
        <w:r w:rsidRPr="00F255EB">
          <w:rPr>
            <w:rStyle w:val="Hyperlink"/>
            <w:rFonts w:cs="Arial"/>
          </w:rPr>
          <w:t>8.33</w:t>
        </w:r>
        <w:r w:rsidRPr="00F255EB">
          <w:rPr>
            <w:rFonts w:eastAsiaTheme="minorEastAsia" w:cs="Arial"/>
            <w:kern w:val="2"/>
            <w:sz w:val="24"/>
            <w:szCs w:val="24"/>
            <w14:ligatures w14:val="standardContextual"/>
          </w:rPr>
          <w:tab/>
        </w:r>
        <w:r w:rsidRPr="00F255EB">
          <w:rPr>
            <w:rStyle w:val="Hyperlink"/>
            <w:rFonts w:cs="Arial"/>
          </w:rPr>
          <w:t>Average Cost per Unit (ACPU) Limit</w:t>
        </w:r>
        <w:r w:rsidRPr="00F255EB">
          <w:rPr>
            <w:rFonts w:cs="Arial"/>
            <w:webHidden/>
          </w:rPr>
          <w:tab/>
        </w:r>
        <w:r w:rsidRPr="00F255EB">
          <w:rPr>
            <w:rFonts w:cs="Arial"/>
            <w:webHidden/>
          </w:rPr>
          <w:fldChar w:fldCharType="begin"/>
        </w:r>
        <w:r w:rsidRPr="00F255EB">
          <w:rPr>
            <w:rFonts w:cs="Arial"/>
            <w:webHidden/>
          </w:rPr>
          <w:instrText xml:space="preserve"> PAGEREF _Toc204100058 \h </w:instrText>
        </w:r>
        <w:r w:rsidRPr="00F255EB">
          <w:rPr>
            <w:rFonts w:cs="Arial"/>
            <w:webHidden/>
          </w:rPr>
        </w:r>
        <w:r w:rsidRPr="00F255EB">
          <w:rPr>
            <w:rFonts w:cs="Arial"/>
            <w:webHidden/>
          </w:rPr>
          <w:fldChar w:fldCharType="separate"/>
        </w:r>
        <w:r w:rsidRPr="00F255EB">
          <w:rPr>
            <w:rFonts w:cs="Arial"/>
            <w:webHidden/>
          </w:rPr>
          <w:t>6</w:t>
        </w:r>
        <w:r w:rsidRPr="00F255EB">
          <w:rPr>
            <w:rFonts w:cs="Arial"/>
            <w:webHidden/>
          </w:rPr>
          <w:fldChar w:fldCharType="end"/>
        </w:r>
      </w:hyperlink>
    </w:p>
    <w:p w14:paraId="0443BC4E" w14:textId="0210D0C0" w:rsidR="00F255EB" w:rsidRPr="00F255EB" w:rsidRDefault="00F255EB">
      <w:pPr>
        <w:pStyle w:val="TOC3"/>
        <w:rPr>
          <w:rFonts w:eastAsiaTheme="minorEastAsia" w:cs="Arial"/>
          <w:kern w:val="2"/>
          <w:sz w:val="24"/>
          <w:szCs w:val="24"/>
          <w14:ligatures w14:val="standardContextual"/>
        </w:rPr>
      </w:pPr>
      <w:hyperlink w:anchor="_Toc204100059" w:history="1">
        <w:r w:rsidRPr="00F255EB">
          <w:rPr>
            <w:rStyle w:val="Hyperlink"/>
            <w:rFonts w:cs="Arial"/>
          </w:rPr>
          <w:t>8.34</w:t>
        </w:r>
        <w:r w:rsidRPr="00F255EB">
          <w:rPr>
            <w:rFonts w:eastAsiaTheme="minorEastAsia" w:cs="Arial"/>
            <w:kern w:val="2"/>
            <w:sz w:val="24"/>
            <w:szCs w:val="24"/>
            <w14:ligatures w14:val="standardContextual"/>
          </w:rPr>
          <w:tab/>
        </w:r>
        <w:r w:rsidRPr="00F255EB">
          <w:rPr>
            <w:rStyle w:val="Hyperlink"/>
            <w:rFonts w:cs="Arial"/>
          </w:rPr>
          <w:t>Health and Safety Expenditure Limit</w:t>
        </w:r>
        <w:r w:rsidRPr="00F255EB">
          <w:rPr>
            <w:rFonts w:cs="Arial"/>
            <w:webHidden/>
          </w:rPr>
          <w:tab/>
        </w:r>
        <w:r w:rsidRPr="00F255EB">
          <w:rPr>
            <w:rFonts w:cs="Arial"/>
            <w:webHidden/>
          </w:rPr>
          <w:fldChar w:fldCharType="begin"/>
        </w:r>
        <w:r w:rsidRPr="00F255EB">
          <w:rPr>
            <w:rFonts w:cs="Arial"/>
            <w:webHidden/>
          </w:rPr>
          <w:instrText xml:space="preserve"> PAGEREF _Toc204100059 \h </w:instrText>
        </w:r>
        <w:r w:rsidRPr="00F255EB">
          <w:rPr>
            <w:rFonts w:cs="Arial"/>
            <w:webHidden/>
          </w:rPr>
        </w:r>
        <w:r w:rsidRPr="00F255EB">
          <w:rPr>
            <w:rFonts w:cs="Arial"/>
            <w:webHidden/>
          </w:rPr>
          <w:fldChar w:fldCharType="separate"/>
        </w:r>
        <w:r w:rsidRPr="00F255EB">
          <w:rPr>
            <w:rFonts w:cs="Arial"/>
            <w:webHidden/>
          </w:rPr>
          <w:t>6</w:t>
        </w:r>
        <w:r w:rsidRPr="00F255EB">
          <w:rPr>
            <w:rFonts w:cs="Arial"/>
            <w:webHidden/>
          </w:rPr>
          <w:fldChar w:fldCharType="end"/>
        </w:r>
      </w:hyperlink>
    </w:p>
    <w:p w14:paraId="359BA267" w14:textId="4DB1BDBA" w:rsidR="00F255EB" w:rsidRPr="00F255EB" w:rsidRDefault="00F255EB">
      <w:pPr>
        <w:pStyle w:val="TOC3"/>
        <w:rPr>
          <w:rFonts w:eastAsiaTheme="minorEastAsia" w:cs="Arial"/>
          <w:kern w:val="2"/>
          <w:sz w:val="24"/>
          <w:szCs w:val="24"/>
          <w14:ligatures w14:val="standardContextual"/>
        </w:rPr>
      </w:pPr>
      <w:hyperlink w:anchor="_Toc204100060" w:history="1">
        <w:r w:rsidRPr="00F255EB">
          <w:rPr>
            <w:rStyle w:val="Hyperlink"/>
            <w:rFonts w:cs="Arial"/>
          </w:rPr>
          <w:t>8.35</w:t>
        </w:r>
        <w:r w:rsidRPr="00F255EB">
          <w:rPr>
            <w:rFonts w:eastAsiaTheme="minorEastAsia" w:cs="Arial"/>
            <w:kern w:val="2"/>
            <w:sz w:val="24"/>
            <w:szCs w:val="24"/>
            <w14:ligatures w14:val="standardContextual"/>
          </w:rPr>
          <w:tab/>
        </w:r>
        <w:r w:rsidRPr="00F255EB">
          <w:rPr>
            <w:rStyle w:val="Hyperlink"/>
            <w:rFonts w:cs="Arial"/>
          </w:rPr>
          <w:t>Other Expenditure Limits</w:t>
        </w:r>
        <w:r w:rsidRPr="00F255EB">
          <w:rPr>
            <w:rFonts w:cs="Arial"/>
            <w:webHidden/>
          </w:rPr>
          <w:tab/>
        </w:r>
        <w:r w:rsidRPr="00F255EB">
          <w:rPr>
            <w:rFonts w:cs="Arial"/>
            <w:webHidden/>
          </w:rPr>
          <w:fldChar w:fldCharType="begin"/>
        </w:r>
        <w:r w:rsidRPr="00F255EB">
          <w:rPr>
            <w:rFonts w:cs="Arial"/>
            <w:webHidden/>
          </w:rPr>
          <w:instrText xml:space="preserve"> PAGEREF _Toc204100060 \h </w:instrText>
        </w:r>
        <w:r w:rsidRPr="00F255EB">
          <w:rPr>
            <w:rFonts w:cs="Arial"/>
            <w:webHidden/>
          </w:rPr>
        </w:r>
        <w:r w:rsidRPr="00F255EB">
          <w:rPr>
            <w:rFonts w:cs="Arial"/>
            <w:webHidden/>
          </w:rPr>
          <w:fldChar w:fldCharType="separate"/>
        </w:r>
        <w:r w:rsidRPr="00F255EB">
          <w:rPr>
            <w:rFonts w:cs="Arial"/>
            <w:webHidden/>
          </w:rPr>
          <w:t>7</w:t>
        </w:r>
        <w:r w:rsidRPr="00F255EB">
          <w:rPr>
            <w:rFonts w:cs="Arial"/>
            <w:webHidden/>
          </w:rPr>
          <w:fldChar w:fldCharType="end"/>
        </w:r>
      </w:hyperlink>
    </w:p>
    <w:p w14:paraId="2EB20763" w14:textId="13912313" w:rsidR="00F255EB" w:rsidRPr="00F255EB" w:rsidRDefault="00F255EB">
      <w:pPr>
        <w:pStyle w:val="TOC2"/>
        <w:rPr>
          <w:rFonts w:eastAsiaTheme="minorEastAsia" w:cs="Arial"/>
          <w:kern w:val="2"/>
          <w:sz w:val="24"/>
          <w:szCs w:val="24"/>
          <w14:ligatures w14:val="standardContextual"/>
        </w:rPr>
      </w:pPr>
      <w:hyperlink w:anchor="_Toc204100061" w:history="1">
        <w:r w:rsidRPr="00F255EB">
          <w:rPr>
            <w:rStyle w:val="Hyperlink"/>
            <w:rFonts w:cs="Arial"/>
          </w:rPr>
          <w:t>8.40</w:t>
        </w:r>
        <w:r w:rsidRPr="00F255EB">
          <w:rPr>
            <w:rFonts w:eastAsiaTheme="minorEastAsia" w:cs="Arial"/>
            <w:kern w:val="2"/>
            <w:sz w:val="24"/>
            <w:szCs w:val="24"/>
            <w14:ligatures w14:val="standardContextual"/>
          </w:rPr>
          <w:tab/>
        </w:r>
        <w:r w:rsidRPr="00F255EB">
          <w:rPr>
            <w:rStyle w:val="Hyperlink"/>
            <w:rFonts w:cs="Arial"/>
          </w:rPr>
          <w:t>AUGMENTING FUNDS</w:t>
        </w:r>
        <w:r w:rsidRPr="00F255EB">
          <w:rPr>
            <w:rFonts w:cs="Arial"/>
            <w:webHidden/>
          </w:rPr>
          <w:tab/>
        </w:r>
        <w:r w:rsidRPr="00F255EB">
          <w:rPr>
            <w:rFonts w:cs="Arial"/>
            <w:webHidden/>
          </w:rPr>
          <w:fldChar w:fldCharType="begin"/>
        </w:r>
        <w:r w:rsidRPr="00F255EB">
          <w:rPr>
            <w:rFonts w:cs="Arial"/>
            <w:webHidden/>
          </w:rPr>
          <w:instrText xml:space="preserve"> PAGEREF _Toc204100061 \h </w:instrText>
        </w:r>
        <w:r w:rsidRPr="00F255EB">
          <w:rPr>
            <w:rFonts w:cs="Arial"/>
            <w:webHidden/>
          </w:rPr>
        </w:r>
        <w:r w:rsidRPr="00F255EB">
          <w:rPr>
            <w:rFonts w:cs="Arial"/>
            <w:webHidden/>
          </w:rPr>
          <w:fldChar w:fldCharType="separate"/>
        </w:r>
        <w:r w:rsidRPr="00F255EB">
          <w:rPr>
            <w:rFonts w:cs="Arial"/>
            <w:webHidden/>
          </w:rPr>
          <w:t>7</w:t>
        </w:r>
        <w:r w:rsidRPr="00F255EB">
          <w:rPr>
            <w:rFonts w:cs="Arial"/>
            <w:webHidden/>
          </w:rPr>
          <w:fldChar w:fldCharType="end"/>
        </w:r>
      </w:hyperlink>
    </w:p>
    <w:p w14:paraId="7ED21CC1" w14:textId="0FD02BC0" w:rsidR="00F255EB" w:rsidRPr="00F255EB" w:rsidRDefault="00F255EB">
      <w:pPr>
        <w:pStyle w:val="TOC3"/>
        <w:rPr>
          <w:rFonts w:eastAsiaTheme="minorEastAsia" w:cs="Arial"/>
          <w:kern w:val="2"/>
          <w:sz w:val="24"/>
          <w:szCs w:val="24"/>
          <w14:ligatures w14:val="standardContextual"/>
        </w:rPr>
      </w:pPr>
      <w:hyperlink w:anchor="_Toc204100062" w:history="1">
        <w:r w:rsidRPr="00F255EB">
          <w:rPr>
            <w:rStyle w:val="Hyperlink"/>
            <w:rFonts w:cs="Arial"/>
          </w:rPr>
          <w:t>8.41</w:t>
        </w:r>
        <w:r w:rsidRPr="00F255EB">
          <w:rPr>
            <w:rFonts w:eastAsiaTheme="minorEastAsia" w:cs="Arial"/>
            <w:kern w:val="2"/>
            <w:sz w:val="24"/>
            <w:szCs w:val="24"/>
            <w14:ligatures w14:val="standardContextual"/>
          </w:rPr>
          <w:tab/>
        </w:r>
        <w:r w:rsidRPr="00F255EB">
          <w:rPr>
            <w:rStyle w:val="Hyperlink"/>
            <w:rFonts w:cs="Arial"/>
          </w:rPr>
          <w:t>Augmenting the Average Expenditure per Home</w:t>
        </w:r>
        <w:r w:rsidRPr="00F255EB">
          <w:rPr>
            <w:rFonts w:cs="Arial"/>
            <w:webHidden/>
          </w:rPr>
          <w:tab/>
        </w:r>
        <w:r w:rsidRPr="00F255EB">
          <w:rPr>
            <w:rFonts w:cs="Arial"/>
            <w:webHidden/>
          </w:rPr>
          <w:fldChar w:fldCharType="begin"/>
        </w:r>
        <w:r w:rsidRPr="00F255EB">
          <w:rPr>
            <w:rFonts w:cs="Arial"/>
            <w:webHidden/>
          </w:rPr>
          <w:instrText xml:space="preserve"> PAGEREF _Toc204100062 \h </w:instrText>
        </w:r>
        <w:r w:rsidRPr="00F255EB">
          <w:rPr>
            <w:rFonts w:cs="Arial"/>
            <w:webHidden/>
          </w:rPr>
        </w:r>
        <w:r w:rsidRPr="00F255EB">
          <w:rPr>
            <w:rFonts w:cs="Arial"/>
            <w:webHidden/>
          </w:rPr>
          <w:fldChar w:fldCharType="separate"/>
        </w:r>
        <w:r w:rsidRPr="00F255EB">
          <w:rPr>
            <w:rFonts w:cs="Arial"/>
            <w:webHidden/>
          </w:rPr>
          <w:t>7</w:t>
        </w:r>
        <w:r w:rsidRPr="00F255EB">
          <w:rPr>
            <w:rFonts w:cs="Arial"/>
            <w:webHidden/>
          </w:rPr>
          <w:fldChar w:fldCharType="end"/>
        </w:r>
      </w:hyperlink>
    </w:p>
    <w:p w14:paraId="5DA6165E" w14:textId="22783CE1" w:rsidR="00F255EB" w:rsidRPr="00F255EB" w:rsidRDefault="00F255EB">
      <w:pPr>
        <w:pStyle w:val="TOC3"/>
        <w:rPr>
          <w:rFonts w:eastAsiaTheme="minorEastAsia" w:cs="Arial"/>
          <w:kern w:val="2"/>
          <w:sz w:val="24"/>
          <w:szCs w:val="24"/>
          <w14:ligatures w14:val="standardContextual"/>
        </w:rPr>
      </w:pPr>
      <w:hyperlink w:anchor="_Toc204100063" w:history="1">
        <w:r w:rsidRPr="00F255EB">
          <w:rPr>
            <w:rStyle w:val="Hyperlink"/>
            <w:rFonts w:cs="Arial"/>
          </w:rPr>
          <w:t>8.42</w:t>
        </w:r>
        <w:r w:rsidRPr="00F255EB">
          <w:rPr>
            <w:rFonts w:eastAsiaTheme="minorEastAsia" w:cs="Arial"/>
            <w:kern w:val="2"/>
            <w:sz w:val="24"/>
            <w:szCs w:val="24"/>
            <w14:ligatures w14:val="standardContextual"/>
          </w:rPr>
          <w:tab/>
        </w:r>
        <w:r w:rsidRPr="00F255EB">
          <w:rPr>
            <w:rStyle w:val="Hyperlink"/>
            <w:rFonts w:cs="Arial"/>
          </w:rPr>
          <w:t>Augmenting Health and Safety Costs</w:t>
        </w:r>
        <w:r w:rsidRPr="00F255EB">
          <w:rPr>
            <w:rFonts w:cs="Arial"/>
            <w:webHidden/>
          </w:rPr>
          <w:tab/>
        </w:r>
        <w:r w:rsidRPr="00F255EB">
          <w:rPr>
            <w:rFonts w:cs="Arial"/>
            <w:webHidden/>
          </w:rPr>
          <w:fldChar w:fldCharType="begin"/>
        </w:r>
        <w:r w:rsidRPr="00F255EB">
          <w:rPr>
            <w:rFonts w:cs="Arial"/>
            <w:webHidden/>
          </w:rPr>
          <w:instrText xml:space="preserve"> PAGEREF _Toc204100063 \h </w:instrText>
        </w:r>
        <w:r w:rsidRPr="00F255EB">
          <w:rPr>
            <w:rFonts w:cs="Arial"/>
            <w:webHidden/>
          </w:rPr>
        </w:r>
        <w:r w:rsidRPr="00F255EB">
          <w:rPr>
            <w:rFonts w:cs="Arial"/>
            <w:webHidden/>
          </w:rPr>
          <w:fldChar w:fldCharType="separate"/>
        </w:r>
        <w:r w:rsidRPr="00F255EB">
          <w:rPr>
            <w:rFonts w:cs="Arial"/>
            <w:webHidden/>
          </w:rPr>
          <w:t>7</w:t>
        </w:r>
        <w:r w:rsidRPr="00F255EB">
          <w:rPr>
            <w:rFonts w:cs="Arial"/>
            <w:webHidden/>
          </w:rPr>
          <w:fldChar w:fldCharType="end"/>
        </w:r>
      </w:hyperlink>
    </w:p>
    <w:p w14:paraId="47B4F089" w14:textId="5EEE2F70" w:rsidR="00F255EB" w:rsidRPr="00F255EB" w:rsidRDefault="00F255EB">
      <w:pPr>
        <w:pStyle w:val="TOC3"/>
        <w:rPr>
          <w:rFonts w:eastAsiaTheme="minorEastAsia" w:cs="Arial"/>
          <w:kern w:val="2"/>
          <w:sz w:val="24"/>
          <w:szCs w:val="24"/>
          <w14:ligatures w14:val="standardContextual"/>
        </w:rPr>
      </w:pPr>
      <w:hyperlink w:anchor="_Toc204100064" w:history="1">
        <w:r w:rsidRPr="00F255EB">
          <w:rPr>
            <w:rStyle w:val="Hyperlink"/>
            <w:rFonts w:cs="Arial"/>
          </w:rPr>
          <w:t>8.43</w:t>
        </w:r>
        <w:r w:rsidRPr="00F255EB">
          <w:rPr>
            <w:rFonts w:eastAsiaTheme="minorEastAsia" w:cs="Arial"/>
            <w:kern w:val="2"/>
            <w:sz w:val="24"/>
            <w:szCs w:val="24"/>
            <w14:ligatures w14:val="standardContextual"/>
          </w:rPr>
          <w:tab/>
        </w:r>
        <w:r w:rsidRPr="00F255EB">
          <w:rPr>
            <w:rStyle w:val="Hyperlink"/>
            <w:rFonts w:cs="Arial"/>
          </w:rPr>
          <w:t>The Augmenting Process</w:t>
        </w:r>
        <w:r w:rsidRPr="00F255EB">
          <w:rPr>
            <w:rFonts w:cs="Arial"/>
            <w:webHidden/>
          </w:rPr>
          <w:tab/>
        </w:r>
        <w:r w:rsidRPr="00F255EB">
          <w:rPr>
            <w:rFonts w:cs="Arial"/>
            <w:webHidden/>
          </w:rPr>
          <w:fldChar w:fldCharType="begin"/>
        </w:r>
        <w:r w:rsidRPr="00F255EB">
          <w:rPr>
            <w:rFonts w:cs="Arial"/>
            <w:webHidden/>
          </w:rPr>
          <w:instrText xml:space="preserve"> PAGEREF _Toc204100064 \h </w:instrText>
        </w:r>
        <w:r w:rsidRPr="00F255EB">
          <w:rPr>
            <w:rFonts w:cs="Arial"/>
            <w:webHidden/>
          </w:rPr>
        </w:r>
        <w:r w:rsidRPr="00F255EB">
          <w:rPr>
            <w:rFonts w:cs="Arial"/>
            <w:webHidden/>
          </w:rPr>
          <w:fldChar w:fldCharType="separate"/>
        </w:r>
        <w:r w:rsidRPr="00F255EB">
          <w:rPr>
            <w:rFonts w:cs="Arial"/>
            <w:webHidden/>
          </w:rPr>
          <w:t>7</w:t>
        </w:r>
        <w:r w:rsidRPr="00F255EB">
          <w:rPr>
            <w:rFonts w:cs="Arial"/>
            <w:webHidden/>
          </w:rPr>
          <w:fldChar w:fldCharType="end"/>
        </w:r>
      </w:hyperlink>
    </w:p>
    <w:p w14:paraId="037C9030" w14:textId="2FF4560B" w:rsidR="00F255EB" w:rsidRPr="00F255EB" w:rsidRDefault="00F255EB">
      <w:pPr>
        <w:pStyle w:val="TOC2"/>
        <w:rPr>
          <w:rFonts w:eastAsiaTheme="minorEastAsia" w:cs="Arial"/>
          <w:kern w:val="2"/>
          <w:sz w:val="24"/>
          <w:szCs w:val="24"/>
          <w14:ligatures w14:val="standardContextual"/>
        </w:rPr>
      </w:pPr>
      <w:hyperlink w:anchor="_Toc204100065" w:history="1">
        <w:r w:rsidRPr="00F255EB">
          <w:rPr>
            <w:rStyle w:val="Hyperlink"/>
            <w:rFonts w:cs="Arial"/>
          </w:rPr>
          <w:t>8.50</w:t>
        </w:r>
        <w:r w:rsidRPr="00F255EB">
          <w:rPr>
            <w:rFonts w:eastAsiaTheme="minorEastAsia" w:cs="Arial"/>
            <w:kern w:val="2"/>
            <w:sz w:val="24"/>
            <w:szCs w:val="24"/>
            <w14:ligatures w14:val="standardContextual"/>
          </w:rPr>
          <w:tab/>
        </w:r>
        <w:r w:rsidRPr="00F255EB">
          <w:rPr>
            <w:rStyle w:val="Hyperlink"/>
            <w:rFonts w:cs="Arial"/>
          </w:rPr>
          <w:t>CHARGING COSTS</w:t>
        </w:r>
        <w:r w:rsidRPr="00F255EB">
          <w:rPr>
            <w:rFonts w:cs="Arial"/>
            <w:webHidden/>
          </w:rPr>
          <w:tab/>
        </w:r>
        <w:r w:rsidRPr="00F255EB">
          <w:rPr>
            <w:rFonts w:cs="Arial"/>
            <w:webHidden/>
          </w:rPr>
          <w:fldChar w:fldCharType="begin"/>
        </w:r>
        <w:r w:rsidRPr="00F255EB">
          <w:rPr>
            <w:rFonts w:cs="Arial"/>
            <w:webHidden/>
          </w:rPr>
          <w:instrText xml:space="preserve"> PAGEREF _Toc204100065 \h </w:instrText>
        </w:r>
        <w:r w:rsidRPr="00F255EB">
          <w:rPr>
            <w:rFonts w:cs="Arial"/>
            <w:webHidden/>
          </w:rPr>
        </w:r>
        <w:r w:rsidRPr="00F255EB">
          <w:rPr>
            <w:rFonts w:cs="Arial"/>
            <w:webHidden/>
          </w:rPr>
          <w:fldChar w:fldCharType="separate"/>
        </w:r>
        <w:r w:rsidRPr="00F255EB">
          <w:rPr>
            <w:rFonts w:cs="Arial"/>
            <w:webHidden/>
          </w:rPr>
          <w:t>7</w:t>
        </w:r>
        <w:r w:rsidRPr="00F255EB">
          <w:rPr>
            <w:rFonts w:cs="Arial"/>
            <w:webHidden/>
          </w:rPr>
          <w:fldChar w:fldCharType="end"/>
        </w:r>
      </w:hyperlink>
    </w:p>
    <w:p w14:paraId="5CB441CD" w14:textId="24224EA1" w:rsidR="00F255EB" w:rsidRPr="00F255EB" w:rsidRDefault="00F255EB">
      <w:pPr>
        <w:pStyle w:val="TOC3"/>
        <w:rPr>
          <w:rFonts w:eastAsiaTheme="minorEastAsia" w:cs="Arial"/>
          <w:kern w:val="2"/>
          <w:sz w:val="24"/>
          <w:szCs w:val="24"/>
          <w14:ligatures w14:val="standardContextual"/>
        </w:rPr>
      </w:pPr>
      <w:hyperlink w:anchor="_Toc204100066" w:history="1">
        <w:r w:rsidRPr="00F255EB">
          <w:rPr>
            <w:rStyle w:val="Hyperlink"/>
            <w:rFonts w:cs="Arial"/>
          </w:rPr>
          <w:t>8.51</w:t>
        </w:r>
        <w:r w:rsidRPr="00F255EB">
          <w:rPr>
            <w:rFonts w:eastAsiaTheme="minorEastAsia" w:cs="Arial"/>
            <w:kern w:val="2"/>
            <w:sz w:val="24"/>
            <w:szCs w:val="24"/>
            <w14:ligatures w14:val="standardContextual"/>
          </w:rPr>
          <w:tab/>
        </w:r>
        <w:r w:rsidRPr="00F255EB">
          <w:rPr>
            <w:rStyle w:val="Hyperlink"/>
            <w:rFonts w:cs="Arial"/>
          </w:rPr>
          <w:t>Costs on Incomplete Homes</w:t>
        </w:r>
        <w:r w:rsidRPr="00F255EB">
          <w:rPr>
            <w:rFonts w:cs="Arial"/>
            <w:webHidden/>
          </w:rPr>
          <w:tab/>
        </w:r>
        <w:r w:rsidRPr="00F255EB">
          <w:rPr>
            <w:rFonts w:cs="Arial"/>
            <w:webHidden/>
          </w:rPr>
          <w:fldChar w:fldCharType="begin"/>
        </w:r>
        <w:r w:rsidRPr="00F255EB">
          <w:rPr>
            <w:rFonts w:cs="Arial"/>
            <w:webHidden/>
          </w:rPr>
          <w:instrText xml:space="preserve"> PAGEREF _Toc204100066 \h </w:instrText>
        </w:r>
        <w:r w:rsidRPr="00F255EB">
          <w:rPr>
            <w:rFonts w:cs="Arial"/>
            <w:webHidden/>
          </w:rPr>
        </w:r>
        <w:r w:rsidRPr="00F255EB">
          <w:rPr>
            <w:rFonts w:cs="Arial"/>
            <w:webHidden/>
          </w:rPr>
          <w:fldChar w:fldCharType="separate"/>
        </w:r>
        <w:r w:rsidRPr="00F255EB">
          <w:rPr>
            <w:rFonts w:cs="Arial"/>
            <w:webHidden/>
          </w:rPr>
          <w:t>8</w:t>
        </w:r>
        <w:r w:rsidRPr="00F255EB">
          <w:rPr>
            <w:rFonts w:cs="Arial"/>
            <w:webHidden/>
          </w:rPr>
          <w:fldChar w:fldCharType="end"/>
        </w:r>
      </w:hyperlink>
    </w:p>
    <w:p w14:paraId="0A4D3070" w14:textId="66BBDF6F" w:rsidR="00F255EB" w:rsidRPr="00F255EB" w:rsidRDefault="00F255EB">
      <w:pPr>
        <w:pStyle w:val="TOC3"/>
        <w:rPr>
          <w:rFonts w:eastAsiaTheme="minorEastAsia" w:cs="Arial"/>
          <w:kern w:val="2"/>
          <w:sz w:val="24"/>
          <w:szCs w:val="24"/>
          <w14:ligatures w14:val="standardContextual"/>
        </w:rPr>
      </w:pPr>
      <w:hyperlink w:anchor="_Toc204100067" w:history="1">
        <w:r w:rsidRPr="00F255EB">
          <w:rPr>
            <w:rStyle w:val="Hyperlink"/>
            <w:rFonts w:cs="Arial"/>
          </w:rPr>
          <w:t>8.52</w:t>
        </w:r>
        <w:r w:rsidRPr="00F255EB">
          <w:rPr>
            <w:rFonts w:eastAsiaTheme="minorEastAsia" w:cs="Arial"/>
            <w:kern w:val="2"/>
            <w:sz w:val="24"/>
            <w:szCs w:val="24"/>
            <w14:ligatures w14:val="standardContextual"/>
          </w:rPr>
          <w:tab/>
        </w:r>
        <w:r w:rsidRPr="00F255EB">
          <w:rPr>
            <w:rStyle w:val="Hyperlink"/>
            <w:rFonts w:cs="Arial"/>
          </w:rPr>
          <w:t>Costs on Homes In-Process</w:t>
        </w:r>
        <w:r w:rsidRPr="00F255EB">
          <w:rPr>
            <w:rFonts w:cs="Arial"/>
            <w:webHidden/>
          </w:rPr>
          <w:tab/>
        </w:r>
        <w:r w:rsidRPr="00F255EB">
          <w:rPr>
            <w:rFonts w:cs="Arial"/>
            <w:webHidden/>
          </w:rPr>
          <w:fldChar w:fldCharType="begin"/>
        </w:r>
        <w:r w:rsidRPr="00F255EB">
          <w:rPr>
            <w:rFonts w:cs="Arial"/>
            <w:webHidden/>
          </w:rPr>
          <w:instrText xml:space="preserve"> PAGEREF _Toc204100067 \h </w:instrText>
        </w:r>
        <w:r w:rsidRPr="00F255EB">
          <w:rPr>
            <w:rFonts w:cs="Arial"/>
            <w:webHidden/>
          </w:rPr>
        </w:r>
        <w:r w:rsidRPr="00F255EB">
          <w:rPr>
            <w:rFonts w:cs="Arial"/>
            <w:webHidden/>
          </w:rPr>
          <w:fldChar w:fldCharType="separate"/>
        </w:r>
        <w:r w:rsidRPr="00F255EB">
          <w:rPr>
            <w:rFonts w:cs="Arial"/>
            <w:webHidden/>
          </w:rPr>
          <w:t>8</w:t>
        </w:r>
        <w:r w:rsidRPr="00F255EB">
          <w:rPr>
            <w:rFonts w:cs="Arial"/>
            <w:webHidden/>
          </w:rPr>
          <w:fldChar w:fldCharType="end"/>
        </w:r>
      </w:hyperlink>
    </w:p>
    <w:p w14:paraId="4E47FFCB" w14:textId="294460F2" w:rsidR="00F255EB" w:rsidRPr="00F255EB" w:rsidRDefault="00F255EB">
      <w:pPr>
        <w:pStyle w:val="TOC3"/>
        <w:rPr>
          <w:rFonts w:eastAsiaTheme="minorEastAsia" w:cs="Arial"/>
          <w:kern w:val="2"/>
          <w:sz w:val="24"/>
          <w:szCs w:val="24"/>
          <w14:ligatures w14:val="standardContextual"/>
        </w:rPr>
      </w:pPr>
      <w:hyperlink w:anchor="_Toc204100068" w:history="1">
        <w:r w:rsidRPr="00F255EB">
          <w:rPr>
            <w:rStyle w:val="Hyperlink"/>
            <w:rFonts w:cs="Arial"/>
          </w:rPr>
          <w:t>8.53</w:t>
        </w:r>
        <w:r w:rsidRPr="00F255EB">
          <w:rPr>
            <w:rFonts w:eastAsiaTheme="minorEastAsia" w:cs="Arial"/>
            <w:kern w:val="2"/>
            <w:sz w:val="24"/>
            <w:szCs w:val="24"/>
            <w14:ligatures w14:val="standardContextual"/>
          </w:rPr>
          <w:tab/>
        </w:r>
        <w:r w:rsidRPr="00F255EB">
          <w:rPr>
            <w:rStyle w:val="Hyperlink"/>
            <w:rFonts w:cs="Arial"/>
          </w:rPr>
          <w:t>Go-Back, Corrective Work Required (CWR) Costs and Correcting Data</w:t>
        </w:r>
        <w:r w:rsidRPr="00F255EB">
          <w:rPr>
            <w:rFonts w:cs="Arial"/>
            <w:webHidden/>
          </w:rPr>
          <w:tab/>
        </w:r>
        <w:r w:rsidRPr="00F255EB">
          <w:rPr>
            <w:rFonts w:cs="Arial"/>
            <w:webHidden/>
          </w:rPr>
          <w:fldChar w:fldCharType="begin"/>
        </w:r>
        <w:r w:rsidRPr="00F255EB">
          <w:rPr>
            <w:rFonts w:cs="Arial"/>
            <w:webHidden/>
          </w:rPr>
          <w:instrText xml:space="preserve"> PAGEREF _Toc204100068 \h </w:instrText>
        </w:r>
        <w:r w:rsidRPr="00F255EB">
          <w:rPr>
            <w:rFonts w:cs="Arial"/>
            <w:webHidden/>
          </w:rPr>
        </w:r>
        <w:r w:rsidRPr="00F255EB">
          <w:rPr>
            <w:rFonts w:cs="Arial"/>
            <w:webHidden/>
          </w:rPr>
          <w:fldChar w:fldCharType="separate"/>
        </w:r>
        <w:r w:rsidRPr="00F255EB">
          <w:rPr>
            <w:rFonts w:cs="Arial"/>
            <w:webHidden/>
          </w:rPr>
          <w:t>8</w:t>
        </w:r>
        <w:r w:rsidRPr="00F255EB">
          <w:rPr>
            <w:rFonts w:cs="Arial"/>
            <w:webHidden/>
          </w:rPr>
          <w:fldChar w:fldCharType="end"/>
        </w:r>
      </w:hyperlink>
    </w:p>
    <w:p w14:paraId="3B2CF70C" w14:textId="6FB8EBBC" w:rsidR="00F255EB" w:rsidRPr="00F255EB" w:rsidRDefault="00F255EB">
      <w:pPr>
        <w:pStyle w:val="TOC3"/>
        <w:rPr>
          <w:rFonts w:eastAsiaTheme="minorEastAsia" w:cs="Arial"/>
          <w:kern w:val="2"/>
          <w:sz w:val="24"/>
          <w:szCs w:val="24"/>
          <w14:ligatures w14:val="standardContextual"/>
        </w:rPr>
      </w:pPr>
      <w:hyperlink w:anchor="_Toc204100069" w:history="1">
        <w:r w:rsidRPr="00F255EB">
          <w:rPr>
            <w:rStyle w:val="Hyperlink"/>
            <w:rFonts w:cs="Arial"/>
          </w:rPr>
          <w:t>8.54</w:t>
        </w:r>
        <w:r w:rsidRPr="00F255EB">
          <w:rPr>
            <w:rFonts w:eastAsiaTheme="minorEastAsia" w:cs="Arial"/>
            <w:kern w:val="2"/>
            <w:sz w:val="24"/>
            <w:szCs w:val="24"/>
            <w14:ligatures w14:val="standardContextual"/>
          </w:rPr>
          <w:tab/>
        </w:r>
        <w:r w:rsidRPr="00F255EB">
          <w:rPr>
            <w:rStyle w:val="Hyperlink"/>
            <w:rFonts w:cs="Arial"/>
          </w:rPr>
          <w:t>Rebates</w:t>
        </w:r>
        <w:r w:rsidRPr="00F255EB">
          <w:rPr>
            <w:rFonts w:cs="Arial"/>
            <w:webHidden/>
          </w:rPr>
          <w:tab/>
        </w:r>
        <w:r w:rsidRPr="00F255EB">
          <w:rPr>
            <w:rFonts w:cs="Arial"/>
            <w:webHidden/>
          </w:rPr>
          <w:fldChar w:fldCharType="begin"/>
        </w:r>
        <w:r w:rsidRPr="00F255EB">
          <w:rPr>
            <w:rFonts w:cs="Arial"/>
            <w:webHidden/>
          </w:rPr>
          <w:instrText xml:space="preserve"> PAGEREF _Toc204100069 \h </w:instrText>
        </w:r>
        <w:r w:rsidRPr="00F255EB">
          <w:rPr>
            <w:rFonts w:cs="Arial"/>
            <w:webHidden/>
          </w:rPr>
        </w:r>
        <w:r w:rsidRPr="00F255EB">
          <w:rPr>
            <w:rFonts w:cs="Arial"/>
            <w:webHidden/>
          </w:rPr>
          <w:fldChar w:fldCharType="separate"/>
        </w:r>
        <w:r w:rsidRPr="00F255EB">
          <w:rPr>
            <w:rFonts w:cs="Arial"/>
            <w:webHidden/>
          </w:rPr>
          <w:t>9</w:t>
        </w:r>
        <w:r w:rsidRPr="00F255EB">
          <w:rPr>
            <w:rFonts w:cs="Arial"/>
            <w:webHidden/>
          </w:rPr>
          <w:fldChar w:fldCharType="end"/>
        </w:r>
      </w:hyperlink>
    </w:p>
    <w:p w14:paraId="470E5B34" w14:textId="649091C9" w:rsidR="00F255EB" w:rsidRPr="00F255EB" w:rsidRDefault="00F255EB">
      <w:pPr>
        <w:pStyle w:val="TOC3"/>
        <w:rPr>
          <w:rFonts w:eastAsiaTheme="minorEastAsia" w:cs="Arial"/>
          <w:kern w:val="2"/>
          <w:sz w:val="24"/>
          <w:szCs w:val="24"/>
          <w14:ligatures w14:val="standardContextual"/>
        </w:rPr>
      </w:pPr>
      <w:hyperlink w:anchor="_Toc204100070" w:history="1">
        <w:r w:rsidRPr="00F255EB">
          <w:rPr>
            <w:rStyle w:val="Hyperlink"/>
            <w:rFonts w:cs="Arial"/>
          </w:rPr>
          <w:t>8.55</w:t>
        </w:r>
        <w:r w:rsidRPr="00F255EB">
          <w:rPr>
            <w:rFonts w:eastAsiaTheme="minorEastAsia" w:cs="Arial"/>
            <w:kern w:val="2"/>
            <w:sz w:val="24"/>
            <w:szCs w:val="24"/>
            <w14:ligatures w14:val="standardContextual"/>
          </w:rPr>
          <w:tab/>
        </w:r>
        <w:r w:rsidRPr="00F255EB">
          <w:rPr>
            <w:rStyle w:val="Hyperlink"/>
            <w:rFonts w:cs="Arial"/>
          </w:rPr>
          <w:t>Weatherization Equipment Rental</w:t>
        </w:r>
        <w:r w:rsidRPr="00F255EB">
          <w:rPr>
            <w:rFonts w:cs="Arial"/>
            <w:webHidden/>
          </w:rPr>
          <w:tab/>
        </w:r>
        <w:r w:rsidRPr="00F255EB">
          <w:rPr>
            <w:rFonts w:cs="Arial"/>
            <w:webHidden/>
          </w:rPr>
          <w:fldChar w:fldCharType="begin"/>
        </w:r>
        <w:r w:rsidRPr="00F255EB">
          <w:rPr>
            <w:rFonts w:cs="Arial"/>
            <w:webHidden/>
          </w:rPr>
          <w:instrText xml:space="preserve"> PAGEREF _Toc204100070 \h </w:instrText>
        </w:r>
        <w:r w:rsidRPr="00F255EB">
          <w:rPr>
            <w:rFonts w:cs="Arial"/>
            <w:webHidden/>
          </w:rPr>
        </w:r>
        <w:r w:rsidRPr="00F255EB">
          <w:rPr>
            <w:rFonts w:cs="Arial"/>
            <w:webHidden/>
          </w:rPr>
          <w:fldChar w:fldCharType="separate"/>
        </w:r>
        <w:r w:rsidRPr="00F255EB">
          <w:rPr>
            <w:rFonts w:cs="Arial"/>
            <w:webHidden/>
          </w:rPr>
          <w:t>9</w:t>
        </w:r>
        <w:r w:rsidRPr="00F255EB">
          <w:rPr>
            <w:rFonts w:cs="Arial"/>
            <w:webHidden/>
          </w:rPr>
          <w:fldChar w:fldCharType="end"/>
        </w:r>
      </w:hyperlink>
    </w:p>
    <w:p w14:paraId="0CCDBD8C" w14:textId="239B91F7" w:rsidR="00F255EB" w:rsidRPr="00F255EB" w:rsidRDefault="00F255EB">
      <w:pPr>
        <w:pStyle w:val="TOC3"/>
        <w:rPr>
          <w:rFonts w:eastAsiaTheme="minorEastAsia" w:cs="Arial"/>
          <w:kern w:val="2"/>
          <w:sz w:val="24"/>
          <w:szCs w:val="24"/>
          <w14:ligatures w14:val="standardContextual"/>
        </w:rPr>
      </w:pPr>
      <w:hyperlink w:anchor="_Toc204100071" w:history="1">
        <w:r w:rsidRPr="00F255EB">
          <w:rPr>
            <w:rStyle w:val="Hyperlink"/>
            <w:rFonts w:cs="Arial"/>
          </w:rPr>
          <w:t>8.56</w:t>
        </w:r>
        <w:r w:rsidRPr="00F255EB">
          <w:rPr>
            <w:rFonts w:eastAsiaTheme="minorEastAsia" w:cs="Arial"/>
            <w:kern w:val="2"/>
            <w:sz w:val="24"/>
            <w:szCs w:val="24"/>
            <w14:ligatures w14:val="standardContextual"/>
          </w:rPr>
          <w:tab/>
        </w:r>
        <w:r w:rsidRPr="00F255EB">
          <w:rPr>
            <w:rStyle w:val="Hyperlink"/>
            <w:rFonts w:cs="Arial"/>
          </w:rPr>
          <w:t>Funds Received through the Sale of Weatherization Equipment and Vehicles</w:t>
        </w:r>
        <w:r w:rsidRPr="00F255EB">
          <w:rPr>
            <w:rFonts w:cs="Arial"/>
            <w:webHidden/>
          </w:rPr>
          <w:tab/>
        </w:r>
        <w:r w:rsidRPr="00F255EB">
          <w:rPr>
            <w:rFonts w:cs="Arial"/>
            <w:webHidden/>
          </w:rPr>
          <w:fldChar w:fldCharType="begin"/>
        </w:r>
        <w:r w:rsidRPr="00F255EB">
          <w:rPr>
            <w:rFonts w:cs="Arial"/>
            <w:webHidden/>
          </w:rPr>
          <w:instrText xml:space="preserve"> PAGEREF _Toc204100071 \h </w:instrText>
        </w:r>
        <w:r w:rsidRPr="00F255EB">
          <w:rPr>
            <w:rFonts w:cs="Arial"/>
            <w:webHidden/>
          </w:rPr>
        </w:r>
        <w:r w:rsidRPr="00F255EB">
          <w:rPr>
            <w:rFonts w:cs="Arial"/>
            <w:webHidden/>
          </w:rPr>
          <w:fldChar w:fldCharType="separate"/>
        </w:r>
        <w:r w:rsidRPr="00F255EB">
          <w:rPr>
            <w:rFonts w:cs="Arial"/>
            <w:webHidden/>
          </w:rPr>
          <w:t>9</w:t>
        </w:r>
        <w:r w:rsidRPr="00F255EB">
          <w:rPr>
            <w:rFonts w:cs="Arial"/>
            <w:webHidden/>
          </w:rPr>
          <w:fldChar w:fldCharType="end"/>
        </w:r>
      </w:hyperlink>
    </w:p>
    <w:p w14:paraId="4BED6DAA" w14:textId="4A048B2A" w:rsidR="00F255EB" w:rsidRPr="00F255EB" w:rsidRDefault="00F255EB">
      <w:pPr>
        <w:pStyle w:val="TOC3"/>
        <w:rPr>
          <w:rFonts w:eastAsiaTheme="minorEastAsia" w:cs="Arial"/>
          <w:kern w:val="2"/>
          <w:sz w:val="24"/>
          <w:szCs w:val="24"/>
          <w14:ligatures w14:val="standardContextual"/>
        </w:rPr>
      </w:pPr>
      <w:hyperlink w:anchor="_Toc204100072" w:history="1">
        <w:r w:rsidRPr="00F255EB">
          <w:rPr>
            <w:rStyle w:val="Hyperlink"/>
            <w:rFonts w:cs="Arial"/>
          </w:rPr>
          <w:t>8.57</w:t>
        </w:r>
        <w:r w:rsidRPr="00F255EB">
          <w:rPr>
            <w:rFonts w:eastAsiaTheme="minorEastAsia" w:cs="Arial"/>
            <w:kern w:val="2"/>
            <w:sz w:val="24"/>
            <w:szCs w:val="24"/>
            <w14:ligatures w14:val="standardContextual"/>
          </w:rPr>
          <w:tab/>
        </w:r>
        <w:r w:rsidRPr="00F255EB">
          <w:rPr>
            <w:rStyle w:val="Hyperlink"/>
            <w:rFonts w:cs="Arial"/>
          </w:rPr>
          <w:t>Funds Received through the Sale of Weatherization Materials</w:t>
        </w:r>
        <w:r w:rsidRPr="00F255EB">
          <w:rPr>
            <w:rFonts w:cs="Arial"/>
            <w:webHidden/>
          </w:rPr>
          <w:tab/>
        </w:r>
        <w:r w:rsidRPr="00F255EB">
          <w:rPr>
            <w:rFonts w:cs="Arial"/>
            <w:webHidden/>
          </w:rPr>
          <w:fldChar w:fldCharType="begin"/>
        </w:r>
        <w:r w:rsidRPr="00F255EB">
          <w:rPr>
            <w:rFonts w:cs="Arial"/>
            <w:webHidden/>
          </w:rPr>
          <w:instrText xml:space="preserve"> PAGEREF _Toc204100072 \h </w:instrText>
        </w:r>
        <w:r w:rsidRPr="00F255EB">
          <w:rPr>
            <w:rFonts w:cs="Arial"/>
            <w:webHidden/>
          </w:rPr>
        </w:r>
        <w:r w:rsidRPr="00F255EB">
          <w:rPr>
            <w:rFonts w:cs="Arial"/>
            <w:webHidden/>
          </w:rPr>
          <w:fldChar w:fldCharType="separate"/>
        </w:r>
        <w:r w:rsidRPr="00F255EB">
          <w:rPr>
            <w:rFonts w:cs="Arial"/>
            <w:webHidden/>
          </w:rPr>
          <w:t>9</w:t>
        </w:r>
        <w:r w:rsidRPr="00F255EB">
          <w:rPr>
            <w:rFonts w:cs="Arial"/>
            <w:webHidden/>
          </w:rPr>
          <w:fldChar w:fldCharType="end"/>
        </w:r>
      </w:hyperlink>
    </w:p>
    <w:p w14:paraId="6E94E95F" w14:textId="4948E2D1" w:rsidR="00F255EB" w:rsidRPr="00F255EB" w:rsidRDefault="00F255EB">
      <w:pPr>
        <w:pStyle w:val="TOC2"/>
        <w:rPr>
          <w:rFonts w:eastAsiaTheme="minorEastAsia" w:cs="Arial"/>
          <w:kern w:val="2"/>
          <w:sz w:val="24"/>
          <w:szCs w:val="24"/>
          <w14:ligatures w14:val="standardContextual"/>
        </w:rPr>
      </w:pPr>
      <w:hyperlink w:anchor="_Toc204100073" w:history="1">
        <w:r w:rsidRPr="00F255EB">
          <w:rPr>
            <w:rStyle w:val="Hyperlink"/>
            <w:rFonts w:cs="Arial"/>
          </w:rPr>
          <w:t>8.60</w:t>
        </w:r>
        <w:r w:rsidRPr="00F255EB">
          <w:rPr>
            <w:rFonts w:eastAsiaTheme="minorEastAsia" w:cs="Arial"/>
            <w:kern w:val="2"/>
            <w:sz w:val="24"/>
            <w:szCs w:val="24"/>
            <w14:ligatures w14:val="standardContextual"/>
          </w:rPr>
          <w:tab/>
        </w:r>
        <w:r w:rsidRPr="00F255EB">
          <w:rPr>
            <w:rStyle w:val="Hyperlink"/>
            <w:rFonts w:cs="Arial"/>
          </w:rPr>
          <w:t>OTHER FINANCIAL ISSUES</w:t>
        </w:r>
        <w:r w:rsidRPr="00F255EB">
          <w:rPr>
            <w:rFonts w:cs="Arial"/>
            <w:webHidden/>
          </w:rPr>
          <w:tab/>
        </w:r>
        <w:r w:rsidRPr="00F255EB">
          <w:rPr>
            <w:rFonts w:cs="Arial"/>
            <w:webHidden/>
          </w:rPr>
          <w:fldChar w:fldCharType="begin"/>
        </w:r>
        <w:r w:rsidRPr="00F255EB">
          <w:rPr>
            <w:rFonts w:cs="Arial"/>
            <w:webHidden/>
          </w:rPr>
          <w:instrText xml:space="preserve"> PAGEREF _Toc204100073 \h </w:instrText>
        </w:r>
        <w:r w:rsidRPr="00F255EB">
          <w:rPr>
            <w:rFonts w:cs="Arial"/>
            <w:webHidden/>
          </w:rPr>
        </w:r>
        <w:r w:rsidRPr="00F255EB">
          <w:rPr>
            <w:rFonts w:cs="Arial"/>
            <w:webHidden/>
          </w:rPr>
          <w:fldChar w:fldCharType="separate"/>
        </w:r>
        <w:r w:rsidRPr="00F255EB">
          <w:rPr>
            <w:rFonts w:cs="Arial"/>
            <w:webHidden/>
          </w:rPr>
          <w:t>9</w:t>
        </w:r>
        <w:r w:rsidRPr="00F255EB">
          <w:rPr>
            <w:rFonts w:cs="Arial"/>
            <w:webHidden/>
          </w:rPr>
          <w:fldChar w:fldCharType="end"/>
        </w:r>
      </w:hyperlink>
    </w:p>
    <w:p w14:paraId="61C9E0D0" w14:textId="392E832A" w:rsidR="00F255EB" w:rsidRPr="00F255EB" w:rsidRDefault="00F255EB">
      <w:pPr>
        <w:pStyle w:val="TOC3"/>
        <w:rPr>
          <w:rFonts w:eastAsiaTheme="minorEastAsia" w:cs="Arial"/>
          <w:kern w:val="2"/>
          <w:sz w:val="24"/>
          <w:szCs w:val="24"/>
          <w14:ligatures w14:val="standardContextual"/>
        </w:rPr>
      </w:pPr>
      <w:hyperlink w:anchor="_Toc204100074" w:history="1">
        <w:r w:rsidRPr="00F255EB">
          <w:rPr>
            <w:rStyle w:val="Hyperlink"/>
            <w:rFonts w:cs="Arial"/>
          </w:rPr>
          <w:t>8.61</w:t>
        </w:r>
        <w:r w:rsidRPr="00F255EB">
          <w:rPr>
            <w:rFonts w:eastAsiaTheme="minorEastAsia" w:cs="Arial"/>
            <w:kern w:val="2"/>
            <w:sz w:val="24"/>
            <w:szCs w:val="24"/>
            <w14:ligatures w14:val="standardContextual"/>
          </w:rPr>
          <w:tab/>
        </w:r>
        <w:r w:rsidRPr="00F255EB">
          <w:rPr>
            <w:rStyle w:val="Hyperlink"/>
            <w:rFonts w:cs="Arial"/>
          </w:rPr>
          <w:t>Disallowed Costs</w:t>
        </w:r>
        <w:r w:rsidRPr="00F255EB">
          <w:rPr>
            <w:rFonts w:cs="Arial"/>
            <w:webHidden/>
          </w:rPr>
          <w:tab/>
        </w:r>
        <w:r w:rsidRPr="00F255EB">
          <w:rPr>
            <w:rFonts w:cs="Arial"/>
            <w:webHidden/>
          </w:rPr>
          <w:fldChar w:fldCharType="begin"/>
        </w:r>
        <w:r w:rsidRPr="00F255EB">
          <w:rPr>
            <w:rFonts w:cs="Arial"/>
            <w:webHidden/>
          </w:rPr>
          <w:instrText xml:space="preserve"> PAGEREF _Toc204100074 \h </w:instrText>
        </w:r>
        <w:r w:rsidRPr="00F255EB">
          <w:rPr>
            <w:rFonts w:cs="Arial"/>
            <w:webHidden/>
          </w:rPr>
        </w:r>
        <w:r w:rsidRPr="00F255EB">
          <w:rPr>
            <w:rFonts w:cs="Arial"/>
            <w:webHidden/>
          </w:rPr>
          <w:fldChar w:fldCharType="separate"/>
        </w:r>
        <w:r w:rsidRPr="00F255EB">
          <w:rPr>
            <w:rFonts w:cs="Arial"/>
            <w:webHidden/>
          </w:rPr>
          <w:t>9</w:t>
        </w:r>
        <w:r w:rsidRPr="00F255EB">
          <w:rPr>
            <w:rFonts w:cs="Arial"/>
            <w:webHidden/>
          </w:rPr>
          <w:fldChar w:fldCharType="end"/>
        </w:r>
      </w:hyperlink>
    </w:p>
    <w:p w14:paraId="18C27CC8" w14:textId="2B24F75F" w:rsidR="00F255EB" w:rsidRPr="00F255EB" w:rsidRDefault="00F255EB">
      <w:pPr>
        <w:pStyle w:val="TOC3"/>
        <w:rPr>
          <w:rFonts w:eastAsiaTheme="minorEastAsia" w:cs="Arial"/>
          <w:kern w:val="2"/>
          <w:sz w:val="24"/>
          <w:szCs w:val="24"/>
          <w14:ligatures w14:val="standardContextual"/>
        </w:rPr>
      </w:pPr>
      <w:hyperlink w:anchor="_Toc204100075" w:history="1">
        <w:r w:rsidRPr="00F255EB">
          <w:rPr>
            <w:rStyle w:val="Hyperlink"/>
            <w:rFonts w:cs="Arial"/>
          </w:rPr>
          <w:t>8.62</w:t>
        </w:r>
        <w:r w:rsidRPr="00F255EB">
          <w:rPr>
            <w:rFonts w:eastAsiaTheme="minorEastAsia" w:cs="Arial"/>
            <w:kern w:val="2"/>
            <w:sz w:val="24"/>
            <w:szCs w:val="24"/>
            <w14:ligatures w14:val="standardContextual"/>
          </w:rPr>
          <w:tab/>
        </w:r>
        <w:r w:rsidRPr="00F255EB">
          <w:rPr>
            <w:rStyle w:val="Hyperlink"/>
            <w:rFonts w:cs="Arial"/>
          </w:rPr>
          <w:t>Insurance</w:t>
        </w:r>
        <w:r w:rsidRPr="00F255EB">
          <w:rPr>
            <w:rFonts w:cs="Arial"/>
            <w:webHidden/>
          </w:rPr>
          <w:tab/>
        </w:r>
        <w:r w:rsidRPr="00F255EB">
          <w:rPr>
            <w:rFonts w:cs="Arial"/>
            <w:webHidden/>
          </w:rPr>
          <w:fldChar w:fldCharType="begin"/>
        </w:r>
        <w:r w:rsidRPr="00F255EB">
          <w:rPr>
            <w:rFonts w:cs="Arial"/>
            <w:webHidden/>
          </w:rPr>
          <w:instrText xml:space="preserve"> PAGEREF _Toc204100075 \h </w:instrText>
        </w:r>
        <w:r w:rsidRPr="00F255EB">
          <w:rPr>
            <w:rFonts w:cs="Arial"/>
            <w:webHidden/>
          </w:rPr>
        </w:r>
        <w:r w:rsidRPr="00F255EB">
          <w:rPr>
            <w:rFonts w:cs="Arial"/>
            <w:webHidden/>
          </w:rPr>
          <w:fldChar w:fldCharType="separate"/>
        </w:r>
        <w:r w:rsidRPr="00F255EB">
          <w:rPr>
            <w:rFonts w:cs="Arial"/>
            <w:webHidden/>
          </w:rPr>
          <w:t>10</w:t>
        </w:r>
        <w:r w:rsidRPr="00F255EB">
          <w:rPr>
            <w:rFonts w:cs="Arial"/>
            <w:webHidden/>
          </w:rPr>
          <w:fldChar w:fldCharType="end"/>
        </w:r>
      </w:hyperlink>
    </w:p>
    <w:p w14:paraId="7839C9BD" w14:textId="6C682EDC" w:rsidR="00F255EB" w:rsidRPr="00F255EB" w:rsidRDefault="00F255EB">
      <w:pPr>
        <w:pStyle w:val="TOC1"/>
        <w:rPr>
          <w:rFonts w:eastAsiaTheme="minorEastAsia" w:cs="Arial"/>
          <w:b w:val="0"/>
          <w:kern w:val="2"/>
          <w:sz w:val="24"/>
          <w:szCs w:val="24"/>
          <w14:ligatures w14:val="standardContextual"/>
        </w:rPr>
      </w:pPr>
      <w:hyperlink w:anchor="_Toc204100076" w:history="1">
        <w:r w:rsidRPr="00F255EB">
          <w:rPr>
            <w:rStyle w:val="Hyperlink"/>
            <w:rFonts w:cs="Arial"/>
          </w:rPr>
          <w:t>9.00</w:t>
        </w:r>
        <w:r w:rsidRPr="00F255EB">
          <w:rPr>
            <w:rFonts w:eastAsiaTheme="minorEastAsia" w:cs="Arial"/>
            <w:b w:val="0"/>
            <w:kern w:val="2"/>
            <w:sz w:val="24"/>
            <w:szCs w:val="24"/>
            <w14:ligatures w14:val="standardContextual"/>
          </w:rPr>
          <w:tab/>
        </w:r>
        <w:r w:rsidRPr="00F255EB">
          <w:rPr>
            <w:rStyle w:val="Hyperlink"/>
            <w:rFonts w:cs="Arial"/>
          </w:rPr>
          <w:t>PROCUREMENT AND CONTRACTING REQUIREMENTS</w:t>
        </w:r>
        <w:r w:rsidRPr="00F255EB">
          <w:rPr>
            <w:rFonts w:cs="Arial"/>
            <w:webHidden/>
          </w:rPr>
          <w:tab/>
        </w:r>
        <w:r w:rsidRPr="00F255EB">
          <w:rPr>
            <w:rFonts w:cs="Arial"/>
            <w:webHidden/>
          </w:rPr>
          <w:fldChar w:fldCharType="begin"/>
        </w:r>
        <w:r w:rsidRPr="00F255EB">
          <w:rPr>
            <w:rFonts w:cs="Arial"/>
            <w:webHidden/>
          </w:rPr>
          <w:instrText xml:space="preserve"> PAGEREF _Toc204100076 \h </w:instrText>
        </w:r>
        <w:r w:rsidRPr="00F255EB">
          <w:rPr>
            <w:rFonts w:cs="Arial"/>
            <w:webHidden/>
          </w:rPr>
        </w:r>
        <w:r w:rsidRPr="00F255EB">
          <w:rPr>
            <w:rFonts w:cs="Arial"/>
            <w:webHidden/>
          </w:rPr>
          <w:fldChar w:fldCharType="separate"/>
        </w:r>
        <w:r w:rsidRPr="00F255EB">
          <w:rPr>
            <w:rFonts w:cs="Arial"/>
            <w:webHidden/>
          </w:rPr>
          <w:t>1</w:t>
        </w:r>
        <w:r w:rsidRPr="00F255EB">
          <w:rPr>
            <w:rFonts w:cs="Arial"/>
            <w:webHidden/>
          </w:rPr>
          <w:fldChar w:fldCharType="end"/>
        </w:r>
      </w:hyperlink>
    </w:p>
    <w:p w14:paraId="5BFD43A1" w14:textId="478D544F" w:rsidR="00F255EB" w:rsidRPr="00F255EB" w:rsidRDefault="00F255EB">
      <w:pPr>
        <w:pStyle w:val="TOC2"/>
        <w:rPr>
          <w:rFonts w:eastAsiaTheme="minorEastAsia" w:cs="Arial"/>
          <w:kern w:val="2"/>
          <w:sz w:val="24"/>
          <w:szCs w:val="24"/>
          <w14:ligatures w14:val="standardContextual"/>
        </w:rPr>
      </w:pPr>
      <w:hyperlink w:anchor="_Toc204100077" w:history="1">
        <w:r w:rsidRPr="00F255EB">
          <w:rPr>
            <w:rStyle w:val="Hyperlink"/>
            <w:rFonts w:cs="Arial"/>
          </w:rPr>
          <w:t>9.10</w:t>
        </w:r>
        <w:r w:rsidRPr="00F255EB">
          <w:rPr>
            <w:rFonts w:eastAsiaTheme="minorEastAsia" w:cs="Arial"/>
            <w:kern w:val="2"/>
            <w:sz w:val="24"/>
            <w:szCs w:val="24"/>
            <w14:ligatures w14:val="standardContextual"/>
          </w:rPr>
          <w:tab/>
        </w:r>
        <w:r w:rsidRPr="00F255EB">
          <w:rPr>
            <w:rStyle w:val="Hyperlink"/>
            <w:rFonts w:cs="Arial"/>
          </w:rPr>
          <w:t>PROCEDURES FOR PROCURING VEHICLES, EQUIPMENT, MATERIALS, AND SERVICES</w:t>
        </w:r>
        <w:r w:rsidRPr="00F255EB">
          <w:rPr>
            <w:rFonts w:cs="Arial"/>
            <w:webHidden/>
          </w:rPr>
          <w:tab/>
        </w:r>
        <w:r w:rsidRPr="00F255EB">
          <w:rPr>
            <w:rFonts w:cs="Arial"/>
            <w:webHidden/>
          </w:rPr>
          <w:fldChar w:fldCharType="begin"/>
        </w:r>
        <w:r w:rsidRPr="00F255EB">
          <w:rPr>
            <w:rFonts w:cs="Arial"/>
            <w:webHidden/>
          </w:rPr>
          <w:instrText xml:space="preserve"> PAGEREF _Toc204100077 \h </w:instrText>
        </w:r>
        <w:r w:rsidRPr="00F255EB">
          <w:rPr>
            <w:rFonts w:cs="Arial"/>
            <w:webHidden/>
          </w:rPr>
        </w:r>
        <w:r w:rsidRPr="00F255EB">
          <w:rPr>
            <w:rFonts w:cs="Arial"/>
            <w:webHidden/>
          </w:rPr>
          <w:fldChar w:fldCharType="separate"/>
        </w:r>
        <w:r w:rsidRPr="00F255EB">
          <w:rPr>
            <w:rFonts w:cs="Arial"/>
            <w:webHidden/>
          </w:rPr>
          <w:t>1</w:t>
        </w:r>
        <w:r w:rsidRPr="00F255EB">
          <w:rPr>
            <w:rFonts w:cs="Arial"/>
            <w:webHidden/>
          </w:rPr>
          <w:fldChar w:fldCharType="end"/>
        </w:r>
      </w:hyperlink>
    </w:p>
    <w:p w14:paraId="1E186DF4" w14:textId="041E73E6" w:rsidR="00F255EB" w:rsidRPr="00F255EB" w:rsidRDefault="00F255EB">
      <w:pPr>
        <w:pStyle w:val="TOC3"/>
        <w:rPr>
          <w:rFonts w:eastAsiaTheme="minorEastAsia" w:cs="Arial"/>
          <w:kern w:val="2"/>
          <w:sz w:val="24"/>
          <w:szCs w:val="24"/>
          <w14:ligatures w14:val="standardContextual"/>
        </w:rPr>
      </w:pPr>
      <w:hyperlink w:anchor="_Toc204100078" w:history="1">
        <w:r w:rsidRPr="00F255EB">
          <w:rPr>
            <w:rStyle w:val="Hyperlink"/>
            <w:rFonts w:cs="Arial"/>
          </w:rPr>
          <w:t>9.11</w:t>
        </w:r>
        <w:r w:rsidRPr="00F255EB">
          <w:rPr>
            <w:rFonts w:eastAsiaTheme="minorEastAsia" w:cs="Arial"/>
            <w:kern w:val="2"/>
            <w:sz w:val="24"/>
            <w:szCs w:val="24"/>
            <w14:ligatures w14:val="standardContextual"/>
          </w:rPr>
          <w:tab/>
        </w:r>
        <w:r w:rsidRPr="00F255EB">
          <w:rPr>
            <w:rStyle w:val="Hyperlink"/>
            <w:rFonts w:cs="Arial"/>
          </w:rPr>
          <w:t>Procurement Process</w:t>
        </w:r>
        <w:r w:rsidRPr="00F255EB">
          <w:rPr>
            <w:rFonts w:cs="Arial"/>
            <w:webHidden/>
          </w:rPr>
          <w:tab/>
        </w:r>
        <w:r w:rsidRPr="00F255EB">
          <w:rPr>
            <w:rFonts w:cs="Arial"/>
            <w:webHidden/>
          </w:rPr>
          <w:fldChar w:fldCharType="begin"/>
        </w:r>
        <w:r w:rsidRPr="00F255EB">
          <w:rPr>
            <w:rFonts w:cs="Arial"/>
            <w:webHidden/>
          </w:rPr>
          <w:instrText xml:space="preserve"> PAGEREF _Toc204100078 \h </w:instrText>
        </w:r>
        <w:r w:rsidRPr="00F255EB">
          <w:rPr>
            <w:rFonts w:cs="Arial"/>
            <w:webHidden/>
          </w:rPr>
        </w:r>
        <w:r w:rsidRPr="00F255EB">
          <w:rPr>
            <w:rFonts w:cs="Arial"/>
            <w:webHidden/>
          </w:rPr>
          <w:fldChar w:fldCharType="separate"/>
        </w:r>
        <w:r w:rsidRPr="00F255EB">
          <w:rPr>
            <w:rFonts w:cs="Arial"/>
            <w:webHidden/>
          </w:rPr>
          <w:t>1</w:t>
        </w:r>
        <w:r w:rsidRPr="00F255EB">
          <w:rPr>
            <w:rFonts w:cs="Arial"/>
            <w:webHidden/>
          </w:rPr>
          <w:fldChar w:fldCharType="end"/>
        </w:r>
      </w:hyperlink>
    </w:p>
    <w:p w14:paraId="2A3EE3C9" w14:textId="5157FF78" w:rsidR="00F255EB" w:rsidRPr="00F255EB" w:rsidRDefault="00F255EB">
      <w:pPr>
        <w:pStyle w:val="TOC2"/>
        <w:rPr>
          <w:rFonts w:eastAsiaTheme="minorEastAsia" w:cs="Arial"/>
          <w:kern w:val="2"/>
          <w:sz w:val="24"/>
          <w:szCs w:val="24"/>
          <w14:ligatures w14:val="standardContextual"/>
        </w:rPr>
      </w:pPr>
      <w:hyperlink w:anchor="_Toc204100079" w:history="1">
        <w:r w:rsidRPr="00F255EB">
          <w:rPr>
            <w:rStyle w:val="Hyperlink"/>
            <w:rFonts w:cs="Arial"/>
          </w:rPr>
          <w:t>9.20</w:t>
        </w:r>
        <w:r w:rsidRPr="00F255EB">
          <w:rPr>
            <w:rFonts w:eastAsiaTheme="minorEastAsia" w:cs="Arial"/>
            <w:kern w:val="2"/>
            <w:sz w:val="24"/>
            <w:szCs w:val="24"/>
            <w14:ligatures w14:val="standardContextual"/>
          </w:rPr>
          <w:tab/>
        </w:r>
        <w:r w:rsidRPr="00F255EB">
          <w:rPr>
            <w:rStyle w:val="Hyperlink"/>
            <w:rFonts w:cs="Arial"/>
          </w:rPr>
          <w:t>Special Requirements for Purchasing Vehicles, Equipment, and materials</w:t>
        </w:r>
        <w:r w:rsidRPr="00F255EB">
          <w:rPr>
            <w:rFonts w:cs="Arial"/>
            <w:webHidden/>
          </w:rPr>
          <w:tab/>
        </w:r>
        <w:r w:rsidRPr="00F255EB">
          <w:rPr>
            <w:rFonts w:cs="Arial"/>
            <w:webHidden/>
          </w:rPr>
          <w:fldChar w:fldCharType="begin"/>
        </w:r>
        <w:r w:rsidRPr="00F255EB">
          <w:rPr>
            <w:rFonts w:cs="Arial"/>
            <w:webHidden/>
          </w:rPr>
          <w:instrText xml:space="preserve"> PAGEREF _Toc204100079 \h </w:instrText>
        </w:r>
        <w:r w:rsidRPr="00F255EB">
          <w:rPr>
            <w:rFonts w:cs="Arial"/>
            <w:webHidden/>
          </w:rPr>
        </w:r>
        <w:r w:rsidRPr="00F255EB">
          <w:rPr>
            <w:rFonts w:cs="Arial"/>
            <w:webHidden/>
          </w:rPr>
          <w:fldChar w:fldCharType="separate"/>
        </w:r>
        <w:r w:rsidRPr="00F255EB">
          <w:rPr>
            <w:rFonts w:cs="Arial"/>
            <w:webHidden/>
          </w:rPr>
          <w:t>4</w:t>
        </w:r>
        <w:r w:rsidRPr="00F255EB">
          <w:rPr>
            <w:rFonts w:cs="Arial"/>
            <w:webHidden/>
          </w:rPr>
          <w:fldChar w:fldCharType="end"/>
        </w:r>
      </w:hyperlink>
    </w:p>
    <w:p w14:paraId="49B56E0F" w14:textId="7985E76F" w:rsidR="00F255EB" w:rsidRPr="00F255EB" w:rsidRDefault="00F255EB">
      <w:pPr>
        <w:pStyle w:val="TOC3"/>
        <w:rPr>
          <w:rFonts w:eastAsiaTheme="minorEastAsia" w:cs="Arial"/>
          <w:kern w:val="2"/>
          <w:sz w:val="24"/>
          <w:szCs w:val="24"/>
          <w14:ligatures w14:val="standardContextual"/>
        </w:rPr>
      </w:pPr>
      <w:hyperlink w:anchor="_Toc204100080" w:history="1">
        <w:r w:rsidRPr="00F255EB">
          <w:rPr>
            <w:rStyle w:val="Hyperlink"/>
            <w:rFonts w:cs="Arial"/>
          </w:rPr>
          <w:t>9.21</w:t>
        </w:r>
        <w:r w:rsidRPr="00F255EB">
          <w:rPr>
            <w:rFonts w:eastAsiaTheme="minorEastAsia" w:cs="Arial"/>
            <w:kern w:val="2"/>
            <w:sz w:val="24"/>
            <w:szCs w:val="24"/>
            <w14:ligatures w14:val="standardContextual"/>
          </w:rPr>
          <w:tab/>
        </w:r>
        <w:r w:rsidRPr="00F255EB">
          <w:rPr>
            <w:rStyle w:val="Hyperlink"/>
            <w:rFonts w:cs="Arial"/>
          </w:rPr>
          <w:t>Special Requirements for Purchasing Vehicles</w:t>
        </w:r>
        <w:r w:rsidRPr="00F255EB">
          <w:rPr>
            <w:rFonts w:cs="Arial"/>
            <w:webHidden/>
          </w:rPr>
          <w:tab/>
        </w:r>
        <w:r w:rsidRPr="00F255EB">
          <w:rPr>
            <w:rFonts w:cs="Arial"/>
            <w:webHidden/>
          </w:rPr>
          <w:fldChar w:fldCharType="begin"/>
        </w:r>
        <w:r w:rsidRPr="00F255EB">
          <w:rPr>
            <w:rFonts w:cs="Arial"/>
            <w:webHidden/>
          </w:rPr>
          <w:instrText xml:space="preserve"> PAGEREF _Toc204100080 \h </w:instrText>
        </w:r>
        <w:r w:rsidRPr="00F255EB">
          <w:rPr>
            <w:rFonts w:cs="Arial"/>
            <w:webHidden/>
          </w:rPr>
        </w:r>
        <w:r w:rsidRPr="00F255EB">
          <w:rPr>
            <w:rFonts w:cs="Arial"/>
            <w:webHidden/>
          </w:rPr>
          <w:fldChar w:fldCharType="separate"/>
        </w:r>
        <w:r w:rsidRPr="00F255EB">
          <w:rPr>
            <w:rFonts w:cs="Arial"/>
            <w:webHidden/>
          </w:rPr>
          <w:t>4</w:t>
        </w:r>
        <w:r w:rsidRPr="00F255EB">
          <w:rPr>
            <w:rFonts w:cs="Arial"/>
            <w:webHidden/>
          </w:rPr>
          <w:fldChar w:fldCharType="end"/>
        </w:r>
      </w:hyperlink>
    </w:p>
    <w:p w14:paraId="504C1FB2" w14:textId="443C6B97" w:rsidR="00F255EB" w:rsidRPr="00F255EB" w:rsidRDefault="00F255EB">
      <w:pPr>
        <w:pStyle w:val="TOC3"/>
        <w:rPr>
          <w:rFonts w:eastAsiaTheme="minorEastAsia" w:cs="Arial"/>
          <w:kern w:val="2"/>
          <w:sz w:val="24"/>
          <w:szCs w:val="24"/>
          <w14:ligatures w14:val="standardContextual"/>
        </w:rPr>
      </w:pPr>
      <w:hyperlink w:anchor="_Toc204100081" w:history="1">
        <w:r w:rsidRPr="00F255EB">
          <w:rPr>
            <w:rStyle w:val="Hyperlink"/>
            <w:rFonts w:cs="Arial"/>
          </w:rPr>
          <w:t>9.22</w:t>
        </w:r>
        <w:r w:rsidRPr="00F255EB">
          <w:rPr>
            <w:rFonts w:eastAsiaTheme="minorEastAsia" w:cs="Arial"/>
            <w:kern w:val="2"/>
            <w:sz w:val="24"/>
            <w:szCs w:val="24"/>
            <w14:ligatures w14:val="standardContextual"/>
          </w:rPr>
          <w:tab/>
        </w:r>
        <w:r w:rsidRPr="00F255EB">
          <w:rPr>
            <w:rStyle w:val="Hyperlink"/>
            <w:rFonts w:cs="Arial"/>
          </w:rPr>
          <w:t>Special Requirements for Purchasing Equipment</w:t>
        </w:r>
        <w:r w:rsidRPr="00F255EB">
          <w:rPr>
            <w:rFonts w:cs="Arial"/>
            <w:webHidden/>
          </w:rPr>
          <w:tab/>
        </w:r>
        <w:r w:rsidRPr="00F255EB">
          <w:rPr>
            <w:rFonts w:cs="Arial"/>
            <w:webHidden/>
          </w:rPr>
          <w:fldChar w:fldCharType="begin"/>
        </w:r>
        <w:r w:rsidRPr="00F255EB">
          <w:rPr>
            <w:rFonts w:cs="Arial"/>
            <w:webHidden/>
          </w:rPr>
          <w:instrText xml:space="preserve"> PAGEREF _Toc204100081 \h </w:instrText>
        </w:r>
        <w:r w:rsidRPr="00F255EB">
          <w:rPr>
            <w:rFonts w:cs="Arial"/>
            <w:webHidden/>
          </w:rPr>
        </w:r>
        <w:r w:rsidRPr="00F255EB">
          <w:rPr>
            <w:rFonts w:cs="Arial"/>
            <w:webHidden/>
          </w:rPr>
          <w:fldChar w:fldCharType="separate"/>
        </w:r>
        <w:r w:rsidRPr="00F255EB">
          <w:rPr>
            <w:rFonts w:cs="Arial"/>
            <w:webHidden/>
          </w:rPr>
          <w:t>5</w:t>
        </w:r>
        <w:r w:rsidRPr="00F255EB">
          <w:rPr>
            <w:rFonts w:cs="Arial"/>
            <w:webHidden/>
          </w:rPr>
          <w:fldChar w:fldCharType="end"/>
        </w:r>
      </w:hyperlink>
    </w:p>
    <w:p w14:paraId="1368DF3C" w14:textId="51C0D352" w:rsidR="00F255EB" w:rsidRPr="00F255EB" w:rsidRDefault="00F255EB">
      <w:pPr>
        <w:pStyle w:val="TOC3"/>
        <w:rPr>
          <w:rFonts w:eastAsiaTheme="minorEastAsia" w:cs="Arial"/>
          <w:kern w:val="2"/>
          <w:sz w:val="24"/>
          <w:szCs w:val="24"/>
          <w14:ligatures w14:val="standardContextual"/>
        </w:rPr>
      </w:pPr>
      <w:hyperlink w:anchor="_Toc204100082" w:history="1">
        <w:r w:rsidRPr="00F255EB">
          <w:rPr>
            <w:rStyle w:val="Hyperlink"/>
            <w:rFonts w:cs="Arial"/>
          </w:rPr>
          <w:t>9.23</w:t>
        </w:r>
        <w:r w:rsidRPr="00F255EB">
          <w:rPr>
            <w:rFonts w:eastAsiaTheme="minorEastAsia" w:cs="Arial"/>
            <w:kern w:val="2"/>
            <w:sz w:val="24"/>
            <w:szCs w:val="24"/>
            <w14:ligatures w14:val="standardContextual"/>
          </w:rPr>
          <w:tab/>
        </w:r>
        <w:r w:rsidRPr="00F255EB">
          <w:rPr>
            <w:rStyle w:val="Hyperlink"/>
            <w:rFonts w:cs="Arial"/>
          </w:rPr>
          <w:t>Special Requirements for Purchasing Materials</w:t>
        </w:r>
        <w:r w:rsidRPr="00F255EB">
          <w:rPr>
            <w:rFonts w:cs="Arial"/>
            <w:webHidden/>
          </w:rPr>
          <w:tab/>
        </w:r>
        <w:r w:rsidRPr="00F255EB">
          <w:rPr>
            <w:rFonts w:cs="Arial"/>
            <w:webHidden/>
          </w:rPr>
          <w:fldChar w:fldCharType="begin"/>
        </w:r>
        <w:r w:rsidRPr="00F255EB">
          <w:rPr>
            <w:rFonts w:cs="Arial"/>
            <w:webHidden/>
          </w:rPr>
          <w:instrText xml:space="preserve"> PAGEREF _Toc204100082 \h </w:instrText>
        </w:r>
        <w:r w:rsidRPr="00F255EB">
          <w:rPr>
            <w:rFonts w:cs="Arial"/>
            <w:webHidden/>
          </w:rPr>
        </w:r>
        <w:r w:rsidRPr="00F255EB">
          <w:rPr>
            <w:rFonts w:cs="Arial"/>
            <w:webHidden/>
          </w:rPr>
          <w:fldChar w:fldCharType="separate"/>
        </w:r>
        <w:r w:rsidRPr="00F255EB">
          <w:rPr>
            <w:rFonts w:cs="Arial"/>
            <w:webHidden/>
          </w:rPr>
          <w:t>5</w:t>
        </w:r>
        <w:r w:rsidRPr="00F255EB">
          <w:rPr>
            <w:rFonts w:cs="Arial"/>
            <w:webHidden/>
          </w:rPr>
          <w:fldChar w:fldCharType="end"/>
        </w:r>
      </w:hyperlink>
    </w:p>
    <w:p w14:paraId="3948C608" w14:textId="787D93C1" w:rsidR="00F255EB" w:rsidRPr="00F255EB" w:rsidRDefault="00F255EB">
      <w:pPr>
        <w:pStyle w:val="TOC2"/>
        <w:rPr>
          <w:rFonts w:eastAsiaTheme="minorEastAsia" w:cs="Arial"/>
          <w:kern w:val="2"/>
          <w:sz w:val="24"/>
          <w:szCs w:val="24"/>
          <w14:ligatures w14:val="standardContextual"/>
        </w:rPr>
      </w:pPr>
      <w:hyperlink w:anchor="_Toc204100083" w:history="1">
        <w:r w:rsidRPr="00F255EB">
          <w:rPr>
            <w:rStyle w:val="Hyperlink"/>
            <w:rFonts w:cs="Arial"/>
          </w:rPr>
          <w:t>9.30</w:t>
        </w:r>
        <w:r w:rsidRPr="00F255EB">
          <w:rPr>
            <w:rFonts w:eastAsiaTheme="minorEastAsia" w:cs="Arial"/>
            <w:kern w:val="2"/>
            <w:sz w:val="24"/>
            <w:szCs w:val="24"/>
            <w14:ligatures w14:val="standardContextual"/>
          </w:rPr>
          <w:tab/>
        </w:r>
        <w:r w:rsidRPr="00F255EB">
          <w:rPr>
            <w:rStyle w:val="Hyperlink"/>
            <w:rFonts w:cs="Arial"/>
          </w:rPr>
          <w:t>SPECIAL REQUIREMENTS FOR PROCURING WEATHERIZATION AND FURNACE SERVICES</w:t>
        </w:r>
        <w:r w:rsidRPr="00F255EB">
          <w:rPr>
            <w:rFonts w:cs="Arial"/>
            <w:webHidden/>
          </w:rPr>
          <w:tab/>
        </w:r>
        <w:r w:rsidRPr="00F255EB">
          <w:rPr>
            <w:rFonts w:cs="Arial"/>
            <w:webHidden/>
          </w:rPr>
          <w:fldChar w:fldCharType="begin"/>
        </w:r>
        <w:r w:rsidRPr="00F255EB">
          <w:rPr>
            <w:rFonts w:cs="Arial"/>
            <w:webHidden/>
          </w:rPr>
          <w:instrText xml:space="preserve"> PAGEREF _Toc204100083 \h </w:instrText>
        </w:r>
        <w:r w:rsidRPr="00F255EB">
          <w:rPr>
            <w:rFonts w:cs="Arial"/>
            <w:webHidden/>
          </w:rPr>
        </w:r>
        <w:r w:rsidRPr="00F255EB">
          <w:rPr>
            <w:rFonts w:cs="Arial"/>
            <w:webHidden/>
          </w:rPr>
          <w:fldChar w:fldCharType="separate"/>
        </w:r>
        <w:r w:rsidRPr="00F255EB">
          <w:rPr>
            <w:rFonts w:cs="Arial"/>
            <w:webHidden/>
          </w:rPr>
          <w:t>6</w:t>
        </w:r>
        <w:r w:rsidRPr="00F255EB">
          <w:rPr>
            <w:rFonts w:cs="Arial"/>
            <w:webHidden/>
          </w:rPr>
          <w:fldChar w:fldCharType="end"/>
        </w:r>
      </w:hyperlink>
    </w:p>
    <w:p w14:paraId="37E1F474" w14:textId="6DB1A5F2" w:rsidR="00F255EB" w:rsidRPr="00F255EB" w:rsidRDefault="00F255EB">
      <w:pPr>
        <w:pStyle w:val="TOC3"/>
        <w:rPr>
          <w:rFonts w:eastAsiaTheme="minorEastAsia" w:cs="Arial"/>
          <w:kern w:val="2"/>
          <w:sz w:val="24"/>
          <w:szCs w:val="24"/>
          <w14:ligatures w14:val="standardContextual"/>
        </w:rPr>
      </w:pPr>
      <w:hyperlink w:anchor="_Toc204100084" w:history="1">
        <w:r w:rsidRPr="00F255EB">
          <w:rPr>
            <w:rStyle w:val="Hyperlink"/>
            <w:rFonts w:cs="Arial"/>
          </w:rPr>
          <w:t>9.31</w:t>
        </w:r>
        <w:r w:rsidRPr="00F255EB">
          <w:rPr>
            <w:rFonts w:eastAsiaTheme="minorEastAsia" w:cs="Arial"/>
            <w:kern w:val="2"/>
            <w:sz w:val="24"/>
            <w:szCs w:val="24"/>
            <w14:ligatures w14:val="standardContextual"/>
          </w:rPr>
          <w:tab/>
        </w:r>
        <w:r w:rsidRPr="00F255EB">
          <w:rPr>
            <w:rStyle w:val="Hyperlink"/>
            <w:rFonts w:cs="Arial"/>
          </w:rPr>
          <w:t>General Requirements</w:t>
        </w:r>
        <w:r w:rsidRPr="00F255EB">
          <w:rPr>
            <w:rFonts w:cs="Arial"/>
            <w:webHidden/>
          </w:rPr>
          <w:tab/>
        </w:r>
        <w:r w:rsidRPr="00F255EB">
          <w:rPr>
            <w:rFonts w:cs="Arial"/>
            <w:webHidden/>
          </w:rPr>
          <w:fldChar w:fldCharType="begin"/>
        </w:r>
        <w:r w:rsidRPr="00F255EB">
          <w:rPr>
            <w:rFonts w:cs="Arial"/>
            <w:webHidden/>
          </w:rPr>
          <w:instrText xml:space="preserve"> PAGEREF _Toc204100084 \h </w:instrText>
        </w:r>
        <w:r w:rsidRPr="00F255EB">
          <w:rPr>
            <w:rFonts w:cs="Arial"/>
            <w:webHidden/>
          </w:rPr>
        </w:r>
        <w:r w:rsidRPr="00F255EB">
          <w:rPr>
            <w:rFonts w:cs="Arial"/>
            <w:webHidden/>
          </w:rPr>
          <w:fldChar w:fldCharType="separate"/>
        </w:r>
        <w:r w:rsidRPr="00F255EB">
          <w:rPr>
            <w:rFonts w:cs="Arial"/>
            <w:webHidden/>
          </w:rPr>
          <w:t>6</w:t>
        </w:r>
        <w:r w:rsidRPr="00F255EB">
          <w:rPr>
            <w:rFonts w:cs="Arial"/>
            <w:webHidden/>
          </w:rPr>
          <w:fldChar w:fldCharType="end"/>
        </w:r>
      </w:hyperlink>
    </w:p>
    <w:p w14:paraId="726BCDEB" w14:textId="3C5152F4" w:rsidR="00F255EB" w:rsidRPr="00F255EB" w:rsidRDefault="00F255EB">
      <w:pPr>
        <w:pStyle w:val="TOC3"/>
        <w:rPr>
          <w:rFonts w:eastAsiaTheme="minorEastAsia" w:cs="Arial"/>
          <w:kern w:val="2"/>
          <w:sz w:val="24"/>
          <w:szCs w:val="24"/>
          <w14:ligatures w14:val="standardContextual"/>
        </w:rPr>
      </w:pPr>
      <w:hyperlink w:anchor="_Toc204100085" w:history="1">
        <w:r w:rsidRPr="00F255EB">
          <w:rPr>
            <w:rStyle w:val="Hyperlink"/>
            <w:rFonts w:cs="Arial"/>
          </w:rPr>
          <w:t>9.32</w:t>
        </w:r>
        <w:r w:rsidRPr="00F255EB">
          <w:rPr>
            <w:rFonts w:eastAsiaTheme="minorEastAsia" w:cs="Arial"/>
            <w:kern w:val="2"/>
            <w:sz w:val="24"/>
            <w:szCs w:val="24"/>
            <w14:ligatures w14:val="standardContextual"/>
          </w:rPr>
          <w:tab/>
        </w:r>
        <w:r w:rsidRPr="00F255EB">
          <w:rPr>
            <w:rStyle w:val="Hyperlink"/>
            <w:rFonts w:cs="Arial"/>
          </w:rPr>
          <w:t>Contract Content Requirements</w:t>
        </w:r>
        <w:r w:rsidRPr="00F255EB">
          <w:rPr>
            <w:rFonts w:cs="Arial"/>
            <w:webHidden/>
          </w:rPr>
          <w:tab/>
        </w:r>
        <w:r w:rsidRPr="00F255EB">
          <w:rPr>
            <w:rFonts w:cs="Arial"/>
            <w:webHidden/>
          </w:rPr>
          <w:fldChar w:fldCharType="begin"/>
        </w:r>
        <w:r w:rsidRPr="00F255EB">
          <w:rPr>
            <w:rFonts w:cs="Arial"/>
            <w:webHidden/>
          </w:rPr>
          <w:instrText xml:space="preserve"> PAGEREF _Toc204100085 \h </w:instrText>
        </w:r>
        <w:r w:rsidRPr="00F255EB">
          <w:rPr>
            <w:rFonts w:cs="Arial"/>
            <w:webHidden/>
          </w:rPr>
        </w:r>
        <w:r w:rsidRPr="00F255EB">
          <w:rPr>
            <w:rFonts w:cs="Arial"/>
            <w:webHidden/>
          </w:rPr>
          <w:fldChar w:fldCharType="separate"/>
        </w:r>
        <w:r w:rsidRPr="00F255EB">
          <w:rPr>
            <w:rFonts w:cs="Arial"/>
            <w:webHidden/>
          </w:rPr>
          <w:t>7</w:t>
        </w:r>
        <w:r w:rsidRPr="00F255EB">
          <w:rPr>
            <w:rFonts w:cs="Arial"/>
            <w:webHidden/>
          </w:rPr>
          <w:fldChar w:fldCharType="end"/>
        </w:r>
      </w:hyperlink>
    </w:p>
    <w:p w14:paraId="2CC7B106" w14:textId="2275B5B3" w:rsidR="00F255EB" w:rsidRPr="00F255EB" w:rsidRDefault="00F255EB">
      <w:pPr>
        <w:pStyle w:val="TOC3"/>
        <w:rPr>
          <w:rFonts w:eastAsiaTheme="minorEastAsia" w:cs="Arial"/>
          <w:kern w:val="2"/>
          <w:sz w:val="24"/>
          <w:szCs w:val="24"/>
          <w14:ligatures w14:val="standardContextual"/>
        </w:rPr>
      </w:pPr>
      <w:hyperlink w:anchor="_Toc204100086" w:history="1">
        <w:r w:rsidRPr="00F255EB">
          <w:rPr>
            <w:rStyle w:val="Hyperlink"/>
            <w:rFonts w:cs="Arial"/>
          </w:rPr>
          <w:t>9.33</w:t>
        </w:r>
        <w:r w:rsidRPr="00F255EB">
          <w:rPr>
            <w:rFonts w:eastAsiaTheme="minorEastAsia" w:cs="Arial"/>
            <w:kern w:val="2"/>
            <w:sz w:val="24"/>
            <w:szCs w:val="24"/>
            <w14:ligatures w14:val="standardContextual"/>
          </w:rPr>
          <w:tab/>
        </w:r>
        <w:r w:rsidRPr="00F255EB">
          <w:rPr>
            <w:rStyle w:val="Hyperlink"/>
            <w:rFonts w:cs="Arial"/>
          </w:rPr>
          <w:t>Recommended Contract Provisions</w:t>
        </w:r>
        <w:r w:rsidRPr="00F255EB">
          <w:rPr>
            <w:rFonts w:cs="Arial"/>
            <w:webHidden/>
          </w:rPr>
          <w:tab/>
        </w:r>
        <w:r w:rsidRPr="00F255EB">
          <w:rPr>
            <w:rFonts w:cs="Arial"/>
            <w:webHidden/>
          </w:rPr>
          <w:fldChar w:fldCharType="begin"/>
        </w:r>
        <w:r w:rsidRPr="00F255EB">
          <w:rPr>
            <w:rFonts w:cs="Arial"/>
            <w:webHidden/>
          </w:rPr>
          <w:instrText xml:space="preserve"> PAGEREF _Toc204100086 \h </w:instrText>
        </w:r>
        <w:r w:rsidRPr="00F255EB">
          <w:rPr>
            <w:rFonts w:cs="Arial"/>
            <w:webHidden/>
          </w:rPr>
        </w:r>
        <w:r w:rsidRPr="00F255EB">
          <w:rPr>
            <w:rFonts w:cs="Arial"/>
            <w:webHidden/>
          </w:rPr>
          <w:fldChar w:fldCharType="separate"/>
        </w:r>
        <w:r w:rsidRPr="00F255EB">
          <w:rPr>
            <w:rFonts w:cs="Arial"/>
            <w:webHidden/>
          </w:rPr>
          <w:t>12</w:t>
        </w:r>
        <w:r w:rsidRPr="00F255EB">
          <w:rPr>
            <w:rFonts w:cs="Arial"/>
            <w:webHidden/>
          </w:rPr>
          <w:fldChar w:fldCharType="end"/>
        </w:r>
      </w:hyperlink>
    </w:p>
    <w:p w14:paraId="03DF0861" w14:textId="6C4C535D" w:rsidR="00F255EB" w:rsidRPr="00F255EB" w:rsidRDefault="00F255EB">
      <w:pPr>
        <w:pStyle w:val="TOC3"/>
        <w:rPr>
          <w:rFonts w:eastAsiaTheme="minorEastAsia" w:cs="Arial"/>
          <w:kern w:val="2"/>
          <w:sz w:val="24"/>
          <w:szCs w:val="24"/>
          <w14:ligatures w14:val="standardContextual"/>
        </w:rPr>
      </w:pPr>
      <w:hyperlink w:anchor="_Toc204100087" w:history="1">
        <w:r w:rsidRPr="00F255EB">
          <w:rPr>
            <w:rStyle w:val="Hyperlink"/>
            <w:rFonts w:cs="Arial"/>
          </w:rPr>
          <w:t>9.34</w:t>
        </w:r>
        <w:r w:rsidRPr="00F255EB">
          <w:rPr>
            <w:rFonts w:eastAsiaTheme="minorEastAsia" w:cs="Arial"/>
            <w:kern w:val="2"/>
            <w:sz w:val="24"/>
            <w:szCs w:val="24"/>
            <w14:ligatures w14:val="standardContextual"/>
          </w:rPr>
          <w:tab/>
        </w:r>
        <w:r w:rsidRPr="00F255EB">
          <w:rPr>
            <w:rStyle w:val="Hyperlink"/>
            <w:rFonts w:cs="Arial"/>
          </w:rPr>
          <w:t>Other Contracting Issues</w:t>
        </w:r>
        <w:r w:rsidRPr="00F255EB">
          <w:rPr>
            <w:rFonts w:cs="Arial"/>
            <w:webHidden/>
          </w:rPr>
          <w:tab/>
        </w:r>
        <w:r w:rsidRPr="00F255EB">
          <w:rPr>
            <w:rFonts w:cs="Arial"/>
            <w:webHidden/>
          </w:rPr>
          <w:fldChar w:fldCharType="begin"/>
        </w:r>
        <w:r w:rsidRPr="00F255EB">
          <w:rPr>
            <w:rFonts w:cs="Arial"/>
            <w:webHidden/>
          </w:rPr>
          <w:instrText xml:space="preserve"> PAGEREF _Toc204100087 \h </w:instrText>
        </w:r>
        <w:r w:rsidRPr="00F255EB">
          <w:rPr>
            <w:rFonts w:cs="Arial"/>
            <w:webHidden/>
          </w:rPr>
        </w:r>
        <w:r w:rsidRPr="00F255EB">
          <w:rPr>
            <w:rFonts w:cs="Arial"/>
            <w:webHidden/>
          </w:rPr>
          <w:fldChar w:fldCharType="separate"/>
        </w:r>
        <w:r w:rsidRPr="00F255EB">
          <w:rPr>
            <w:rFonts w:cs="Arial"/>
            <w:webHidden/>
          </w:rPr>
          <w:t>13</w:t>
        </w:r>
        <w:r w:rsidRPr="00F255EB">
          <w:rPr>
            <w:rFonts w:cs="Arial"/>
            <w:webHidden/>
          </w:rPr>
          <w:fldChar w:fldCharType="end"/>
        </w:r>
      </w:hyperlink>
    </w:p>
    <w:p w14:paraId="1E511282" w14:textId="54B6575B" w:rsidR="00F255EB" w:rsidRPr="00F255EB" w:rsidRDefault="00F255EB">
      <w:pPr>
        <w:pStyle w:val="TOC2"/>
        <w:rPr>
          <w:rFonts w:eastAsiaTheme="minorEastAsia" w:cs="Arial"/>
          <w:kern w:val="2"/>
          <w:sz w:val="24"/>
          <w:szCs w:val="24"/>
          <w14:ligatures w14:val="standardContextual"/>
        </w:rPr>
      </w:pPr>
      <w:hyperlink w:anchor="_Toc204100088" w:history="1">
        <w:r w:rsidRPr="00F255EB">
          <w:rPr>
            <w:rStyle w:val="Hyperlink"/>
            <w:rFonts w:cs="Arial"/>
            <w:bCs/>
          </w:rPr>
          <w:t>9.40   FLAT RATE CONTRACTING – GENERAL WEATHERIZATION WORK</w:t>
        </w:r>
        <w:r w:rsidRPr="00F255EB">
          <w:rPr>
            <w:rFonts w:cs="Arial"/>
            <w:webHidden/>
          </w:rPr>
          <w:tab/>
        </w:r>
        <w:r w:rsidRPr="00F255EB">
          <w:rPr>
            <w:rFonts w:cs="Arial"/>
            <w:webHidden/>
          </w:rPr>
          <w:fldChar w:fldCharType="begin"/>
        </w:r>
        <w:r w:rsidRPr="00F255EB">
          <w:rPr>
            <w:rFonts w:cs="Arial"/>
            <w:webHidden/>
          </w:rPr>
          <w:instrText xml:space="preserve"> PAGEREF _Toc204100088 \h </w:instrText>
        </w:r>
        <w:r w:rsidRPr="00F255EB">
          <w:rPr>
            <w:rFonts w:cs="Arial"/>
            <w:webHidden/>
          </w:rPr>
        </w:r>
        <w:r w:rsidRPr="00F255EB">
          <w:rPr>
            <w:rFonts w:cs="Arial"/>
            <w:webHidden/>
          </w:rPr>
          <w:fldChar w:fldCharType="separate"/>
        </w:r>
        <w:r w:rsidRPr="00F255EB">
          <w:rPr>
            <w:rFonts w:cs="Arial"/>
            <w:webHidden/>
          </w:rPr>
          <w:t>13</w:t>
        </w:r>
        <w:r w:rsidRPr="00F255EB">
          <w:rPr>
            <w:rFonts w:cs="Arial"/>
            <w:webHidden/>
          </w:rPr>
          <w:fldChar w:fldCharType="end"/>
        </w:r>
      </w:hyperlink>
    </w:p>
    <w:p w14:paraId="273FD195" w14:textId="2443726C" w:rsidR="00F255EB" w:rsidRPr="00F255EB" w:rsidRDefault="00F255EB">
      <w:pPr>
        <w:pStyle w:val="TOC2"/>
        <w:rPr>
          <w:rFonts w:eastAsiaTheme="minorEastAsia" w:cs="Arial"/>
          <w:kern w:val="2"/>
          <w:sz w:val="24"/>
          <w:szCs w:val="24"/>
          <w14:ligatures w14:val="standardContextual"/>
        </w:rPr>
      </w:pPr>
      <w:hyperlink w:anchor="_Toc204100089" w:history="1">
        <w:r w:rsidRPr="00F255EB">
          <w:rPr>
            <w:rStyle w:val="Hyperlink"/>
            <w:rFonts w:cs="Arial"/>
          </w:rPr>
          <w:t>Change Orders</w:t>
        </w:r>
        <w:r w:rsidRPr="00F255EB">
          <w:rPr>
            <w:rFonts w:cs="Arial"/>
            <w:webHidden/>
          </w:rPr>
          <w:tab/>
        </w:r>
        <w:r w:rsidRPr="00F255EB">
          <w:rPr>
            <w:rFonts w:cs="Arial"/>
            <w:webHidden/>
          </w:rPr>
          <w:fldChar w:fldCharType="begin"/>
        </w:r>
        <w:r w:rsidRPr="00F255EB">
          <w:rPr>
            <w:rFonts w:cs="Arial"/>
            <w:webHidden/>
          </w:rPr>
          <w:instrText xml:space="preserve"> PAGEREF _Toc204100089 \h </w:instrText>
        </w:r>
        <w:r w:rsidRPr="00F255EB">
          <w:rPr>
            <w:rFonts w:cs="Arial"/>
            <w:webHidden/>
          </w:rPr>
        </w:r>
        <w:r w:rsidRPr="00F255EB">
          <w:rPr>
            <w:rFonts w:cs="Arial"/>
            <w:webHidden/>
          </w:rPr>
          <w:fldChar w:fldCharType="separate"/>
        </w:r>
        <w:r w:rsidRPr="00F255EB">
          <w:rPr>
            <w:rFonts w:cs="Arial"/>
            <w:webHidden/>
          </w:rPr>
          <w:t>14</w:t>
        </w:r>
        <w:r w:rsidRPr="00F255EB">
          <w:rPr>
            <w:rFonts w:cs="Arial"/>
            <w:webHidden/>
          </w:rPr>
          <w:fldChar w:fldCharType="end"/>
        </w:r>
      </w:hyperlink>
    </w:p>
    <w:p w14:paraId="5657F820" w14:textId="3C27CD56" w:rsidR="00F255EB" w:rsidRPr="00F255EB" w:rsidRDefault="00F255EB">
      <w:pPr>
        <w:pStyle w:val="TOC2"/>
        <w:rPr>
          <w:rFonts w:eastAsiaTheme="minorEastAsia" w:cs="Arial"/>
          <w:kern w:val="2"/>
          <w:sz w:val="24"/>
          <w:szCs w:val="24"/>
          <w14:ligatures w14:val="standardContextual"/>
        </w:rPr>
      </w:pPr>
      <w:hyperlink w:anchor="_Toc204100090" w:history="1">
        <w:r w:rsidRPr="00F255EB">
          <w:rPr>
            <w:rStyle w:val="Hyperlink"/>
            <w:rFonts w:cs="Arial"/>
          </w:rPr>
          <w:t>Awarding Jobs</w:t>
        </w:r>
        <w:r w:rsidRPr="00F255EB">
          <w:rPr>
            <w:rFonts w:cs="Arial"/>
            <w:webHidden/>
          </w:rPr>
          <w:tab/>
        </w:r>
        <w:r w:rsidRPr="00F255EB">
          <w:rPr>
            <w:rFonts w:cs="Arial"/>
            <w:webHidden/>
          </w:rPr>
          <w:fldChar w:fldCharType="begin"/>
        </w:r>
        <w:r w:rsidRPr="00F255EB">
          <w:rPr>
            <w:rFonts w:cs="Arial"/>
            <w:webHidden/>
          </w:rPr>
          <w:instrText xml:space="preserve"> PAGEREF _Toc204100090 \h </w:instrText>
        </w:r>
        <w:r w:rsidRPr="00F255EB">
          <w:rPr>
            <w:rFonts w:cs="Arial"/>
            <w:webHidden/>
          </w:rPr>
        </w:r>
        <w:r w:rsidRPr="00F255EB">
          <w:rPr>
            <w:rFonts w:cs="Arial"/>
            <w:webHidden/>
          </w:rPr>
          <w:fldChar w:fldCharType="separate"/>
        </w:r>
        <w:r w:rsidRPr="00F255EB">
          <w:rPr>
            <w:rFonts w:cs="Arial"/>
            <w:webHidden/>
          </w:rPr>
          <w:t>14</w:t>
        </w:r>
        <w:r w:rsidRPr="00F255EB">
          <w:rPr>
            <w:rFonts w:cs="Arial"/>
            <w:webHidden/>
          </w:rPr>
          <w:fldChar w:fldCharType="end"/>
        </w:r>
      </w:hyperlink>
    </w:p>
    <w:p w14:paraId="07D6C9E8" w14:textId="2E1AAD20" w:rsidR="00F255EB" w:rsidRPr="00F255EB" w:rsidRDefault="00F255EB">
      <w:pPr>
        <w:pStyle w:val="TOC2"/>
        <w:rPr>
          <w:rFonts w:eastAsiaTheme="minorEastAsia" w:cs="Arial"/>
          <w:kern w:val="2"/>
          <w:sz w:val="24"/>
          <w:szCs w:val="24"/>
          <w14:ligatures w14:val="standardContextual"/>
        </w:rPr>
      </w:pPr>
      <w:hyperlink w:anchor="_Toc204100091" w:history="1">
        <w:r w:rsidRPr="00F255EB">
          <w:rPr>
            <w:rStyle w:val="Hyperlink"/>
            <w:rFonts w:cs="Arial"/>
          </w:rPr>
          <w:t>9.50</w:t>
        </w:r>
        <w:r w:rsidRPr="00F255EB">
          <w:rPr>
            <w:rFonts w:eastAsiaTheme="minorEastAsia" w:cs="Arial"/>
            <w:kern w:val="2"/>
            <w:sz w:val="24"/>
            <w:szCs w:val="24"/>
            <w14:ligatures w14:val="standardContextual"/>
          </w:rPr>
          <w:tab/>
        </w:r>
        <w:r w:rsidRPr="00F255EB">
          <w:rPr>
            <w:rStyle w:val="Hyperlink"/>
            <w:rFonts w:cs="Arial"/>
          </w:rPr>
          <w:t>PROCEDURES FOR DISPOSING OF MATERIALS, EQUIPMENT, AND VEHICLES</w:t>
        </w:r>
        <w:r w:rsidRPr="00F255EB">
          <w:rPr>
            <w:rFonts w:cs="Arial"/>
            <w:webHidden/>
          </w:rPr>
          <w:tab/>
        </w:r>
        <w:r w:rsidRPr="00F255EB">
          <w:rPr>
            <w:rFonts w:cs="Arial"/>
            <w:webHidden/>
          </w:rPr>
          <w:fldChar w:fldCharType="begin"/>
        </w:r>
        <w:r w:rsidRPr="00F255EB">
          <w:rPr>
            <w:rFonts w:cs="Arial"/>
            <w:webHidden/>
          </w:rPr>
          <w:instrText xml:space="preserve"> PAGEREF _Toc204100091 \h </w:instrText>
        </w:r>
        <w:r w:rsidRPr="00F255EB">
          <w:rPr>
            <w:rFonts w:cs="Arial"/>
            <w:webHidden/>
          </w:rPr>
        </w:r>
        <w:r w:rsidRPr="00F255EB">
          <w:rPr>
            <w:rFonts w:cs="Arial"/>
            <w:webHidden/>
          </w:rPr>
          <w:fldChar w:fldCharType="separate"/>
        </w:r>
        <w:r w:rsidRPr="00F255EB">
          <w:rPr>
            <w:rFonts w:cs="Arial"/>
            <w:webHidden/>
          </w:rPr>
          <w:t>14</w:t>
        </w:r>
        <w:r w:rsidRPr="00F255EB">
          <w:rPr>
            <w:rFonts w:cs="Arial"/>
            <w:webHidden/>
          </w:rPr>
          <w:fldChar w:fldCharType="end"/>
        </w:r>
      </w:hyperlink>
    </w:p>
    <w:p w14:paraId="560C7A6F" w14:textId="3DD72A14" w:rsidR="00F255EB" w:rsidRPr="00F255EB" w:rsidRDefault="00F255EB">
      <w:pPr>
        <w:pStyle w:val="TOC3"/>
        <w:rPr>
          <w:rFonts w:eastAsiaTheme="minorEastAsia" w:cs="Arial"/>
          <w:kern w:val="2"/>
          <w:sz w:val="24"/>
          <w:szCs w:val="24"/>
          <w14:ligatures w14:val="standardContextual"/>
        </w:rPr>
      </w:pPr>
      <w:hyperlink w:anchor="_Toc204100092" w:history="1">
        <w:r w:rsidRPr="00F255EB">
          <w:rPr>
            <w:rStyle w:val="Hyperlink"/>
            <w:rFonts w:cs="Arial"/>
          </w:rPr>
          <w:t>9.51</w:t>
        </w:r>
        <w:r w:rsidRPr="00F255EB">
          <w:rPr>
            <w:rFonts w:eastAsiaTheme="minorEastAsia" w:cs="Arial"/>
            <w:kern w:val="2"/>
            <w:sz w:val="24"/>
            <w:szCs w:val="24"/>
            <w14:ligatures w14:val="standardContextual"/>
          </w:rPr>
          <w:tab/>
        </w:r>
        <w:r w:rsidRPr="00F255EB">
          <w:rPr>
            <w:rStyle w:val="Hyperlink"/>
            <w:rFonts w:cs="Arial"/>
            <w:shd w:val="clear" w:color="auto" w:fill="FFFFFF"/>
          </w:rPr>
          <w:t>Iowa WAP</w:t>
        </w:r>
        <w:r w:rsidRPr="00F255EB">
          <w:rPr>
            <w:rStyle w:val="Hyperlink"/>
            <w:rFonts w:cs="Arial"/>
          </w:rPr>
          <w:t xml:space="preserve"> Prior Approval</w:t>
        </w:r>
        <w:r w:rsidRPr="00F255EB">
          <w:rPr>
            <w:rFonts w:cs="Arial"/>
            <w:webHidden/>
          </w:rPr>
          <w:tab/>
        </w:r>
        <w:r w:rsidRPr="00F255EB">
          <w:rPr>
            <w:rFonts w:cs="Arial"/>
            <w:webHidden/>
          </w:rPr>
          <w:fldChar w:fldCharType="begin"/>
        </w:r>
        <w:r w:rsidRPr="00F255EB">
          <w:rPr>
            <w:rFonts w:cs="Arial"/>
            <w:webHidden/>
          </w:rPr>
          <w:instrText xml:space="preserve"> PAGEREF _Toc204100092 \h </w:instrText>
        </w:r>
        <w:r w:rsidRPr="00F255EB">
          <w:rPr>
            <w:rFonts w:cs="Arial"/>
            <w:webHidden/>
          </w:rPr>
        </w:r>
        <w:r w:rsidRPr="00F255EB">
          <w:rPr>
            <w:rFonts w:cs="Arial"/>
            <w:webHidden/>
          </w:rPr>
          <w:fldChar w:fldCharType="separate"/>
        </w:r>
        <w:r w:rsidRPr="00F255EB">
          <w:rPr>
            <w:rFonts w:cs="Arial"/>
            <w:webHidden/>
          </w:rPr>
          <w:t>14</w:t>
        </w:r>
        <w:r w:rsidRPr="00F255EB">
          <w:rPr>
            <w:rFonts w:cs="Arial"/>
            <w:webHidden/>
          </w:rPr>
          <w:fldChar w:fldCharType="end"/>
        </w:r>
      </w:hyperlink>
    </w:p>
    <w:p w14:paraId="37C1D429" w14:textId="32ADC93A" w:rsidR="00F255EB" w:rsidRPr="00F255EB" w:rsidRDefault="00F255EB">
      <w:pPr>
        <w:pStyle w:val="TOC3"/>
        <w:rPr>
          <w:rFonts w:eastAsiaTheme="minorEastAsia" w:cs="Arial"/>
          <w:kern w:val="2"/>
          <w:sz w:val="24"/>
          <w:szCs w:val="24"/>
          <w14:ligatures w14:val="standardContextual"/>
        </w:rPr>
      </w:pPr>
      <w:hyperlink w:anchor="_Toc204100093" w:history="1">
        <w:r w:rsidRPr="00F255EB">
          <w:rPr>
            <w:rStyle w:val="Hyperlink"/>
            <w:rFonts w:cs="Arial"/>
          </w:rPr>
          <w:t>9.52</w:t>
        </w:r>
        <w:r w:rsidRPr="00F255EB">
          <w:rPr>
            <w:rFonts w:eastAsiaTheme="minorEastAsia" w:cs="Arial"/>
            <w:kern w:val="2"/>
            <w:sz w:val="24"/>
            <w:szCs w:val="24"/>
            <w14:ligatures w14:val="standardContextual"/>
          </w:rPr>
          <w:tab/>
        </w:r>
        <w:r w:rsidRPr="00F255EB">
          <w:rPr>
            <w:rStyle w:val="Hyperlink"/>
            <w:rFonts w:cs="Arial"/>
          </w:rPr>
          <w:t>DOE Approval</w:t>
        </w:r>
        <w:r w:rsidRPr="00F255EB">
          <w:rPr>
            <w:rFonts w:cs="Arial"/>
            <w:webHidden/>
          </w:rPr>
          <w:tab/>
        </w:r>
        <w:r w:rsidRPr="00F255EB">
          <w:rPr>
            <w:rFonts w:cs="Arial"/>
            <w:webHidden/>
          </w:rPr>
          <w:fldChar w:fldCharType="begin"/>
        </w:r>
        <w:r w:rsidRPr="00F255EB">
          <w:rPr>
            <w:rFonts w:cs="Arial"/>
            <w:webHidden/>
          </w:rPr>
          <w:instrText xml:space="preserve"> PAGEREF _Toc204100093 \h </w:instrText>
        </w:r>
        <w:r w:rsidRPr="00F255EB">
          <w:rPr>
            <w:rFonts w:cs="Arial"/>
            <w:webHidden/>
          </w:rPr>
        </w:r>
        <w:r w:rsidRPr="00F255EB">
          <w:rPr>
            <w:rFonts w:cs="Arial"/>
            <w:webHidden/>
          </w:rPr>
          <w:fldChar w:fldCharType="separate"/>
        </w:r>
        <w:r w:rsidRPr="00F255EB">
          <w:rPr>
            <w:rFonts w:cs="Arial"/>
            <w:webHidden/>
          </w:rPr>
          <w:t>15</w:t>
        </w:r>
        <w:r w:rsidRPr="00F255EB">
          <w:rPr>
            <w:rFonts w:cs="Arial"/>
            <w:webHidden/>
          </w:rPr>
          <w:fldChar w:fldCharType="end"/>
        </w:r>
      </w:hyperlink>
    </w:p>
    <w:p w14:paraId="21F4E896" w14:textId="3003130E" w:rsidR="00F255EB" w:rsidRPr="00F255EB" w:rsidRDefault="00F255EB">
      <w:pPr>
        <w:pStyle w:val="TOC3"/>
        <w:rPr>
          <w:rFonts w:eastAsiaTheme="minorEastAsia" w:cs="Arial"/>
          <w:kern w:val="2"/>
          <w:sz w:val="24"/>
          <w:szCs w:val="24"/>
          <w14:ligatures w14:val="standardContextual"/>
        </w:rPr>
      </w:pPr>
      <w:hyperlink w:anchor="_Toc204100094" w:history="1">
        <w:r w:rsidRPr="00F255EB">
          <w:rPr>
            <w:rStyle w:val="Hyperlink"/>
            <w:rFonts w:cs="Arial"/>
          </w:rPr>
          <w:t>9.53</w:t>
        </w:r>
        <w:r w:rsidRPr="00F255EB">
          <w:rPr>
            <w:rFonts w:eastAsiaTheme="minorEastAsia" w:cs="Arial"/>
            <w:kern w:val="2"/>
            <w:sz w:val="24"/>
            <w:szCs w:val="24"/>
            <w14:ligatures w14:val="standardContextual"/>
          </w:rPr>
          <w:tab/>
        </w:r>
        <w:r w:rsidRPr="00F255EB">
          <w:rPr>
            <w:rStyle w:val="Hyperlink"/>
            <w:rFonts w:cs="Arial"/>
          </w:rPr>
          <w:t>Methods of Disposal</w:t>
        </w:r>
        <w:r w:rsidRPr="00F255EB">
          <w:rPr>
            <w:rFonts w:cs="Arial"/>
            <w:webHidden/>
          </w:rPr>
          <w:tab/>
        </w:r>
        <w:r w:rsidRPr="00F255EB">
          <w:rPr>
            <w:rFonts w:cs="Arial"/>
            <w:webHidden/>
          </w:rPr>
          <w:fldChar w:fldCharType="begin"/>
        </w:r>
        <w:r w:rsidRPr="00F255EB">
          <w:rPr>
            <w:rFonts w:cs="Arial"/>
            <w:webHidden/>
          </w:rPr>
          <w:instrText xml:space="preserve"> PAGEREF _Toc204100094 \h </w:instrText>
        </w:r>
        <w:r w:rsidRPr="00F255EB">
          <w:rPr>
            <w:rFonts w:cs="Arial"/>
            <w:webHidden/>
          </w:rPr>
        </w:r>
        <w:r w:rsidRPr="00F255EB">
          <w:rPr>
            <w:rFonts w:cs="Arial"/>
            <w:webHidden/>
          </w:rPr>
          <w:fldChar w:fldCharType="separate"/>
        </w:r>
        <w:r w:rsidRPr="00F255EB">
          <w:rPr>
            <w:rFonts w:cs="Arial"/>
            <w:webHidden/>
          </w:rPr>
          <w:t>15</w:t>
        </w:r>
        <w:r w:rsidRPr="00F255EB">
          <w:rPr>
            <w:rFonts w:cs="Arial"/>
            <w:webHidden/>
          </w:rPr>
          <w:fldChar w:fldCharType="end"/>
        </w:r>
      </w:hyperlink>
    </w:p>
    <w:p w14:paraId="4B8B851A" w14:textId="3E9812FD" w:rsidR="00F255EB" w:rsidRPr="00F255EB" w:rsidRDefault="00F255EB">
      <w:pPr>
        <w:pStyle w:val="TOC2"/>
        <w:rPr>
          <w:rFonts w:eastAsiaTheme="minorEastAsia" w:cs="Arial"/>
          <w:kern w:val="2"/>
          <w:sz w:val="24"/>
          <w:szCs w:val="24"/>
          <w14:ligatures w14:val="standardContextual"/>
        </w:rPr>
      </w:pPr>
      <w:hyperlink w:anchor="_Toc204100095" w:history="1">
        <w:r w:rsidRPr="00F255EB">
          <w:rPr>
            <w:rStyle w:val="Hyperlink"/>
            <w:rFonts w:cs="Arial"/>
          </w:rPr>
          <w:t>9.60</w:t>
        </w:r>
        <w:r w:rsidRPr="00F255EB">
          <w:rPr>
            <w:rFonts w:eastAsiaTheme="minorEastAsia" w:cs="Arial"/>
            <w:kern w:val="2"/>
            <w:sz w:val="24"/>
            <w:szCs w:val="24"/>
            <w14:ligatures w14:val="standardContextual"/>
          </w:rPr>
          <w:tab/>
        </w:r>
        <w:r w:rsidRPr="00F255EB">
          <w:rPr>
            <w:rStyle w:val="Hyperlink"/>
            <w:rFonts w:cs="Arial"/>
          </w:rPr>
          <w:t>PROCEDURES FOR RENTING AND LEASING EQUIPMENT AND VEHICLES</w:t>
        </w:r>
        <w:r w:rsidRPr="00F255EB">
          <w:rPr>
            <w:rFonts w:cs="Arial"/>
            <w:webHidden/>
          </w:rPr>
          <w:tab/>
        </w:r>
        <w:r w:rsidRPr="00F255EB">
          <w:rPr>
            <w:rFonts w:cs="Arial"/>
            <w:webHidden/>
          </w:rPr>
          <w:fldChar w:fldCharType="begin"/>
        </w:r>
        <w:r w:rsidRPr="00F255EB">
          <w:rPr>
            <w:rFonts w:cs="Arial"/>
            <w:webHidden/>
          </w:rPr>
          <w:instrText xml:space="preserve"> PAGEREF _Toc204100095 \h </w:instrText>
        </w:r>
        <w:r w:rsidRPr="00F255EB">
          <w:rPr>
            <w:rFonts w:cs="Arial"/>
            <w:webHidden/>
          </w:rPr>
        </w:r>
        <w:r w:rsidRPr="00F255EB">
          <w:rPr>
            <w:rFonts w:cs="Arial"/>
            <w:webHidden/>
          </w:rPr>
          <w:fldChar w:fldCharType="separate"/>
        </w:r>
        <w:r w:rsidRPr="00F255EB">
          <w:rPr>
            <w:rFonts w:cs="Arial"/>
            <w:webHidden/>
          </w:rPr>
          <w:t>15</w:t>
        </w:r>
        <w:r w:rsidRPr="00F255EB">
          <w:rPr>
            <w:rFonts w:cs="Arial"/>
            <w:webHidden/>
          </w:rPr>
          <w:fldChar w:fldCharType="end"/>
        </w:r>
      </w:hyperlink>
    </w:p>
    <w:p w14:paraId="427E22A4" w14:textId="3CB1BF27" w:rsidR="00F255EB" w:rsidRPr="00F255EB" w:rsidRDefault="00F255EB">
      <w:pPr>
        <w:pStyle w:val="TOC3"/>
        <w:rPr>
          <w:rFonts w:eastAsiaTheme="minorEastAsia" w:cs="Arial"/>
          <w:kern w:val="2"/>
          <w:sz w:val="24"/>
          <w:szCs w:val="24"/>
          <w14:ligatures w14:val="standardContextual"/>
        </w:rPr>
      </w:pPr>
      <w:hyperlink w:anchor="_Toc204100096" w:history="1">
        <w:r w:rsidRPr="00F255EB">
          <w:rPr>
            <w:rStyle w:val="Hyperlink"/>
            <w:rFonts w:cs="Arial"/>
          </w:rPr>
          <w:t>9.61</w:t>
        </w:r>
        <w:r w:rsidRPr="00F255EB">
          <w:rPr>
            <w:rFonts w:eastAsiaTheme="minorEastAsia" w:cs="Arial"/>
            <w:kern w:val="2"/>
            <w:sz w:val="24"/>
            <w:szCs w:val="24"/>
            <w14:ligatures w14:val="standardContextual"/>
          </w:rPr>
          <w:tab/>
        </w:r>
        <w:r w:rsidRPr="00F255EB">
          <w:rPr>
            <w:rStyle w:val="Hyperlink"/>
            <w:rFonts w:cs="Arial"/>
            <w:shd w:val="clear" w:color="auto" w:fill="FFFFFF"/>
          </w:rPr>
          <w:t>Iowa WAP</w:t>
        </w:r>
        <w:r w:rsidRPr="00F255EB">
          <w:rPr>
            <w:rStyle w:val="Hyperlink"/>
            <w:rFonts w:cs="Arial"/>
          </w:rPr>
          <w:t xml:space="preserve"> Prior Approval</w:t>
        </w:r>
        <w:r w:rsidRPr="00F255EB">
          <w:rPr>
            <w:rFonts w:cs="Arial"/>
            <w:webHidden/>
          </w:rPr>
          <w:tab/>
        </w:r>
        <w:r w:rsidRPr="00F255EB">
          <w:rPr>
            <w:rFonts w:cs="Arial"/>
            <w:webHidden/>
          </w:rPr>
          <w:fldChar w:fldCharType="begin"/>
        </w:r>
        <w:r w:rsidRPr="00F255EB">
          <w:rPr>
            <w:rFonts w:cs="Arial"/>
            <w:webHidden/>
          </w:rPr>
          <w:instrText xml:space="preserve"> PAGEREF _Toc204100096 \h </w:instrText>
        </w:r>
        <w:r w:rsidRPr="00F255EB">
          <w:rPr>
            <w:rFonts w:cs="Arial"/>
            <w:webHidden/>
          </w:rPr>
        </w:r>
        <w:r w:rsidRPr="00F255EB">
          <w:rPr>
            <w:rFonts w:cs="Arial"/>
            <w:webHidden/>
          </w:rPr>
          <w:fldChar w:fldCharType="separate"/>
        </w:r>
        <w:r w:rsidRPr="00F255EB">
          <w:rPr>
            <w:rFonts w:cs="Arial"/>
            <w:webHidden/>
          </w:rPr>
          <w:t>15</w:t>
        </w:r>
        <w:r w:rsidRPr="00F255EB">
          <w:rPr>
            <w:rFonts w:cs="Arial"/>
            <w:webHidden/>
          </w:rPr>
          <w:fldChar w:fldCharType="end"/>
        </w:r>
      </w:hyperlink>
    </w:p>
    <w:p w14:paraId="7C03D281" w14:textId="0ED58FEE" w:rsidR="00F255EB" w:rsidRPr="00F255EB" w:rsidRDefault="00F255EB">
      <w:pPr>
        <w:pStyle w:val="TOC3"/>
        <w:rPr>
          <w:rFonts w:eastAsiaTheme="minorEastAsia" w:cs="Arial"/>
          <w:kern w:val="2"/>
          <w:sz w:val="24"/>
          <w:szCs w:val="24"/>
          <w14:ligatures w14:val="standardContextual"/>
        </w:rPr>
      </w:pPr>
      <w:hyperlink w:anchor="_Toc204100097" w:history="1">
        <w:r w:rsidRPr="00F255EB">
          <w:rPr>
            <w:rStyle w:val="Hyperlink"/>
            <w:rFonts w:cs="Arial"/>
          </w:rPr>
          <w:t>9.62</w:t>
        </w:r>
        <w:r w:rsidRPr="00F255EB">
          <w:rPr>
            <w:rFonts w:eastAsiaTheme="minorEastAsia" w:cs="Arial"/>
            <w:kern w:val="2"/>
            <w:sz w:val="24"/>
            <w:szCs w:val="24"/>
            <w14:ligatures w14:val="standardContextual"/>
          </w:rPr>
          <w:tab/>
        </w:r>
        <w:r w:rsidRPr="00F255EB">
          <w:rPr>
            <w:rStyle w:val="Hyperlink"/>
            <w:rFonts w:cs="Arial"/>
          </w:rPr>
          <w:t>DOE Approval</w:t>
        </w:r>
        <w:r w:rsidRPr="00F255EB">
          <w:rPr>
            <w:rFonts w:cs="Arial"/>
            <w:webHidden/>
          </w:rPr>
          <w:tab/>
        </w:r>
        <w:r w:rsidRPr="00F255EB">
          <w:rPr>
            <w:rFonts w:cs="Arial"/>
            <w:webHidden/>
          </w:rPr>
          <w:fldChar w:fldCharType="begin"/>
        </w:r>
        <w:r w:rsidRPr="00F255EB">
          <w:rPr>
            <w:rFonts w:cs="Arial"/>
            <w:webHidden/>
          </w:rPr>
          <w:instrText xml:space="preserve"> PAGEREF _Toc204100097 \h </w:instrText>
        </w:r>
        <w:r w:rsidRPr="00F255EB">
          <w:rPr>
            <w:rFonts w:cs="Arial"/>
            <w:webHidden/>
          </w:rPr>
        </w:r>
        <w:r w:rsidRPr="00F255EB">
          <w:rPr>
            <w:rFonts w:cs="Arial"/>
            <w:webHidden/>
          </w:rPr>
          <w:fldChar w:fldCharType="separate"/>
        </w:r>
        <w:r w:rsidRPr="00F255EB">
          <w:rPr>
            <w:rFonts w:cs="Arial"/>
            <w:webHidden/>
          </w:rPr>
          <w:t>16</w:t>
        </w:r>
        <w:r w:rsidRPr="00F255EB">
          <w:rPr>
            <w:rFonts w:cs="Arial"/>
            <w:webHidden/>
          </w:rPr>
          <w:fldChar w:fldCharType="end"/>
        </w:r>
      </w:hyperlink>
    </w:p>
    <w:p w14:paraId="39AF9267" w14:textId="22EB28B2" w:rsidR="00F255EB" w:rsidRPr="00F255EB" w:rsidRDefault="00F255EB">
      <w:pPr>
        <w:pStyle w:val="TOC2"/>
        <w:rPr>
          <w:rFonts w:eastAsiaTheme="minorEastAsia" w:cs="Arial"/>
          <w:kern w:val="2"/>
          <w:sz w:val="24"/>
          <w:szCs w:val="24"/>
          <w14:ligatures w14:val="standardContextual"/>
        </w:rPr>
      </w:pPr>
      <w:hyperlink w:anchor="_Toc204100098" w:history="1">
        <w:r w:rsidRPr="00F255EB">
          <w:rPr>
            <w:rStyle w:val="Hyperlink"/>
            <w:rFonts w:cs="Arial"/>
          </w:rPr>
          <w:t>9.70</w:t>
        </w:r>
        <w:r w:rsidRPr="00F255EB">
          <w:rPr>
            <w:rFonts w:eastAsiaTheme="minorEastAsia" w:cs="Arial"/>
            <w:kern w:val="2"/>
            <w:sz w:val="24"/>
            <w:szCs w:val="24"/>
            <w14:ligatures w14:val="standardContextual"/>
          </w:rPr>
          <w:tab/>
        </w:r>
        <w:r w:rsidRPr="00F255EB">
          <w:rPr>
            <w:rStyle w:val="Hyperlink"/>
            <w:rFonts w:cs="Arial"/>
          </w:rPr>
          <w:t>SPECIAL REQUIREMENTS REGARDING THE USE OF EQUIPMENT AND VEHICLES</w:t>
        </w:r>
        <w:r w:rsidRPr="00F255EB">
          <w:rPr>
            <w:rFonts w:cs="Arial"/>
            <w:webHidden/>
          </w:rPr>
          <w:tab/>
        </w:r>
        <w:r w:rsidRPr="00F255EB">
          <w:rPr>
            <w:rFonts w:cs="Arial"/>
            <w:webHidden/>
          </w:rPr>
          <w:fldChar w:fldCharType="begin"/>
        </w:r>
        <w:r w:rsidRPr="00F255EB">
          <w:rPr>
            <w:rFonts w:cs="Arial"/>
            <w:webHidden/>
          </w:rPr>
          <w:instrText xml:space="preserve"> PAGEREF _Toc204100098 \h </w:instrText>
        </w:r>
        <w:r w:rsidRPr="00F255EB">
          <w:rPr>
            <w:rFonts w:cs="Arial"/>
            <w:webHidden/>
          </w:rPr>
        </w:r>
        <w:r w:rsidRPr="00F255EB">
          <w:rPr>
            <w:rFonts w:cs="Arial"/>
            <w:webHidden/>
          </w:rPr>
          <w:fldChar w:fldCharType="separate"/>
        </w:r>
        <w:r w:rsidRPr="00F255EB">
          <w:rPr>
            <w:rFonts w:cs="Arial"/>
            <w:webHidden/>
          </w:rPr>
          <w:t>16</w:t>
        </w:r>
        <w:r w:rsidRPr="00F255EB">
          <w:rPr>
            <w:rFonts w:cs="Arial"/>
            <w:webHidden/>
          </w:rPr>
          <w:fldChar w:fldCharType="end"/>
        </w:r>
      </w:hyperlink>
    </w:p>
    <w:p w14:paraId="1F9056DB" w14:textId="1601DCF9" w:rsidR="00F255EB" w:rsidRPr="00F255EB" w:rsidRDefault="00F255EB">
      <w:pPr>
        <w:pStyle w:val="TOC3"/>
        <w:rPr>
          <w:rFonts w:eastAsiaTheme="minorEastAsia" w:cs="Arial"/>
          <w:kern w:val="2"/>
          <w:sz w:val="24"/>
          <w:szCs w:val="24"/>
          <w14:ligatures w14:val="standardContextual"/>
        </w:rPr>
      </w:pPr>
      <w:hyperlink w:anchor="_Toc204100099" w:history="1">
        <w:r w:rsidRPr="00F255EB">
          <w:rPr>
            <w:rStyle w:val="Hyperlink"/>
            <w:rFonts w:cs="Arial"/>
          </w:rPr>
          <w:t>9.71</w:t>
        </w:r>
        <w:r w:rsidRPr="00F255EB">
          <w:rPr>
            <w:rFonts w:eastAsiaTheme="minorEastAsia" w:cs="Arial"/>
            <w:kern w:val="2"/>
            <w:sz w:val="24"/>
            <w:szCs w:val="24"/>
            <w14:ligatures w14:val="standardContextual"/>
          </w:rPr>
          <w:tab/>
        </w:r>
        <w:r w:rsidRPr="00F255EB">
          <w:rPr>
            <w:rStyle w:val="Hyperlink"/>
            <w:rFonts w:cs="Arial"/>
          </w:rPr>
          <w:t>Use of Weatherization Equipment by Contractors</w:t>
        </w:r>
        <w:r w:rsidRPr="00F255EB">
          <w:rPr>
            <w:rFonts w:cs="Arial"/>
            <w:webHidden/>
          </w:rPr>
          <w:tab/>
        </w:r>
        <w:r w:rsidRPr="00F255EB">
          <w:rPr>
            <w:rFonts w:cs="Arial"/>
            <w:webHidden/>
          </w:rPr>
          <w:fldChar w:fldCharType="begin"/>
        </w:r>
        <w:r w:rsidRPr="00F255EB">
          <w:rPr>
            <w:rFonts w:cs="Arial"/>
            <w:webHidden/>
          </w:rPr>
          <w:instrText xml:space="preserve"> PAGEREF _Toc204100099 \h </w:instrText>
        </w:r>
        <w:r w:rsidRPr="00F255EB">
          <w:rPr>
            <w:rFonts w:cs="Arial"/>
            <w:webHidden/>
          </w:rPr>
        </w:r>
        <w:r w:rsidRPr="00F255EB">
          <w:rPr>
            <w:rFonts w:cs="Arial"/>
            <w:webHidden/>
          </w:rPr>
          <w:fldChar w:fldCharType="separate"/>
        </w:r>
        <w:r w:rsidRPr="00F255EB">
          <w:rPr>
            <w:rFonts w:cs="Arial"/>
            <w:webHidden/>
          </w:rPr>
          <w:t>16</w:t>
        </w:r>
        <w:r w:rsidRPr="00F255EB">
          <w:rPr>
            <w:rFonts w:cs="Arial"/>
            <w:webHidden/>
          </w:rPr>
          <w:fldChar w:fldCharType="end"/>
        </w:r>
      </w:hyperlink>
    </w:p>
    <w:p w14:paraId="7F60D670" w14:textId="767F9CA1" w:rsidR="00F255EB" w:rsidRPr="00F255EB" w:rsidRDefault="00F255EB">
      <w:pPr>
        <w:pStyle w:val="TOC3"/>
        <w:rPr>
          <w:rFonts w:eastAsiaTheme="minorEastAsia" w:cs="Arial"/>
          <w:kern w:val="2"/>
          <w:sz w:val="24"/>
          <w:szCs w:val="24"/>
          <w14:ligatures w14:val="standardContextual"/>
        </w:rPr>
      </w:pPr>
      <w:hyperlink w:anchor="_Toc204100100" w:history="1">
        <w:r w:rsidRPr="00F255EB">
          <w:rPr>
            <w:rStyle w:val="Hyperlink"/>
            <w:rFonts w:cs="Arial"/>
          </w:rPr>
          <w:t>9.72</w:t>
        </w:r>
        <w:r w:rsidRPr="00F255EB">
          <w:rPr>
            <w:rFonts w:eastAsiaTheme="minorEastAsia" w:cs="Arial"/>
            <w:kern w:val="2"/>
            <w:sz w:val="24"/>
            <w:szCs w:val="24"/>
            <w14:ligatures w14:val="standardContextual"/>
          </w:rPr>
          <w:tab/>
        </w:r>
        <w:r w:rsidRPr="00F255EB">
          <w:rPr>
            <w:rStyle w:val="Hyperlink"/>
            <w:rFonts w:cs="Arial"/>
          </w:rPr>
          <w:t>Use of Equipment and Vehicles for Non-Weatherization Purposes – Subgrantee</w:t>
        </w:r>
        <w:r w:rsidRPr="00F255EB">
          <w:rPr>
            <w:rFonts w:cs="Arial"/>
            <w:webHidden/>
          </w:rPr>
          <w:tab/>
        </w:r>
        <w:r w:rsidRPr="00F255EB">
          <w:rPr>
            <w:rFonts w:cs="Arial"/>
            <w:webHidden/>
          </w:rPr>
          <w:fldChar w:fldCharType="begin"/>
        </w:r>
        <w:r w:rsidRPr="00F255EB">
          <w:rPr>
            <w:rFonts w:cs="Arial"/>
            <w:webHidden/>
          </w:rPr>
          <w:instrText xml:space="preserve"> PAGEREF _Toc204100100 \h </w:instrText>
        </w:r>
        <w:r w:rsidRPr="00F255EB">
          <w:rPr>
            <w:rFonts w:cs="Arial"/>
            <w:webHidden/>
          </w:rPr>
        </w:r>
        <w:r w:rsidRPr="00F255EB">
          <w:rPr>
            <w:rFonts w:cs="Arial"/>
            <w:webHidden/>
          </w:rPr>
          <w:fldChar w:fldCharType="separate"/>
        </w:r>
        <w:r w:rsidRPr="00F255EB">
          <w:rPr>
            <w:rFonts w:cs="Arial"/>
            <w:webHidden/>
          </w:rPr>
          <w:t>17</w:t>
        </w:r>
        <w:r w:rsidRPr="00F255EB">
          <w:rPr>
            <w:rFonts w:cs="Arial"/>
            <w:webHidden/>
          </w:rPr>
          <w:fldChar w:fldCharType="end"/>
        </w:r>
      </w:hyperlink>
    </w:p>
    <w:p w14:paraId="410F8072" w14:textId="41C85E01" w:rsidR="00F255EB" w:rsidRPr="00F255EB" w:rsidRDefault="00F255EB">
      <w:pPr>
        <w:pStyle w:val="TOC1"/>
        <w:rPr>
          <w:rFonts w:eastAsiaTheme="minorEastAsia" w:cs="Arial"/>
          <w:b w:val="0"/>
          <w:kern w:val="2"/>
          <w:sz w:val="24"/>
          <w:szCs w:val="24"/>
          <w14:ligatures w14:val="standardContextual"/>
        </w:rPr>
      </w:pPr>
      <w:hyperlink w:anchor="_Toc204100101" w:history="1">
        <w:r w:rsidRPr="00F255EB">
          <w:rPr>
            <w:rStyle w:val="Hyperlink"/>
            <w:rFonts w:cs="Arial"/>
          </w:rPr>
          <w:t>10.00</w:t>
        </w:r>
        <w:r w:rsidRPr="00F255EB">
          <w:rPr>
            <w:rFonts w:eastAsiaTheme="minorEastAsia" w:cs="Arial"/>
            <w:b w:val="0"/>
            <w:kern w:val="2"/>
            <w:sz w:val="24"/>
            <w:szCs w:val="24"/>
            <w14:ligatures w14:val="standardContextual"/>
          </w:rPr>
          <w:tab/>
        </w:r>
        <w:r w:rsidRPr="00F255EB">
          <w:rPr>
            <w:rStyle w:val="Hyperlink"/>
            <w:rFonts w:cs="Arial"/>
          </w:rPr>
          <w:t>CUSTOMER COMMUNICATION AND CUSTOMER EDUCATION</w:t>
        </w:r>
        <w:r w:rsidRPr="00F255EB">
          <w:rPr>
            <w:rFonts w:cs="Arial"/>
            <w:webHidden/>
          </w:rPr>
          <w:tab/>
        </w:r>
        <w:r w:rsidRPr="00F255EB">
          <w:rPr>
            <w:rFonts w:cs="Arial"/>
            <w:webHidden/>
          </w:rPr>
          <w:fldChar w:fldCharType="begin"/>
        </w:r>
        <w:r w:rsidRPr="00F255EB">
          <w:rPr>
            <w:rFonts w:cs="Arial"/>
            <w:webHidden/>
          </w:rPr>
          <w:instrText xml:space="preserve"> PAGEREF _Toc204100101 \h </w:instrText>
        </w:r>
        <w:r w:rsidRPr="00F255EB">
          <w:rPr>
            <w:rFonts w:cs="Arial"/>
            <w:webHidden/>
          </w:rPr>
        </w:r>
        <w:r w:rsidRPr="00F255EB">
          <w:rPr>
            <w:rFonts w:cs="Arial"/>
            <w:webHidden/>
          </w:rPr>
          <w:fldChar w:fldCharType="separate"/>
        </w:r>
        <w:r w:rsidRPr="00F255EB">
          <w:rPr>
            <w:rFonts w:cs="Arial"/>
            <w:webHidden/>
          </w:rPr>
          <w:t>1</w:t>
        </w:r>
        <w:r w:rsidRPr="00F255EB">
          <w:rPr>
            <w:rFonts w:cs="Arial"/>
            <w:webHidden/>
          </w:rPr>
          <w:fldChar w:fldCharType="end"/>
        </w:r>
      </w:hyperlink>
    </w:p>
    <w:p w14:paraId="0ABF75B3" w14:textId="663045CC" w:rsidR="00F255EB" w:rsidRPr="00F255EB" w:rsidRDefault="00F255EB">
      <w:pPr>
        <w:pStyle w:val="TOC2"/>
        <w:rPr>
          <w:rFonts w:eastAsiaTheme="minorEastAsia" w:cs="Arial"/>
          <w:kern w:val="2"/>
          <w:sz w:val="24"/>
          <w:szCs w:val="24"/>
          <w14:ligatures w14:val="standardContextual"/>
        </w:rPr>
      </w:pPr>
      <w:hyperlink w:anchor="_Toc204100102" w:history="1">
        <w:r w:rsidRPr="00F255EB">
          <w:rPr>
            <w:rStyle w:val="Hyperlink"/>
            <w:rFonts w:cs="Arial"/>
          </w:rPr>
          <w:t>10.10</w:t>
        </w:r>
        <w:r w:rsidRPr="00F255EB">
          <w:rPr>
            <w:rFonts w:eastAsiaTheme="minorEastAsia" w:cs="Arial"/>
            <w:kern w:val="2"/>
            <w:sz w:val="24"/>
            <w:szCs w:val="24"/>
            <w14:ligatures w14:val="standardContextual"/>
          </w:rPr>
          <w:tab/>
        </w:r>
        <w:r w:rsidRPr="00F255EB">
          <w:rPr>
            <w:rStyle w:val="Hyperlink"/>
            <w:rFonts w:cs="Arial"/>
          </w:rPr>
          <w:t>COMMUNICATION</w:t>
        </w:r>
        <w:r w:rsidRPr="00F255EB">
          <w:rPr>
            <w:rFonts w:cs="Arial"/>
            <w:webHidden/>
          </w:rPr>
          <w:tab/>
        </w:r>
        <w:r w:rsidRPr="00F255EB">
          <w:rPr>
            <w:rFonts w:cs="Arial"/>
            <w:webHidden/>
          </w:rPr>
          <w:fldChar w:fldCharType="begin"/>
        </w:r>
        <w:r w:rsidRPr="00F255EB">
          <w:rPr>
            <w:rFonts w:cs="Arial"/>
            <w:webHidden/>
          </w:rPr>
          <w:instrText xml:space="preserve"> PAGEREF _Toc204100102 \h </w:instrText>
        </w:r>
        <w:r w:rsidRPr="00F255EB">
          <w:rPr>
            <w:rFonts w:cs="Arial"/>
            <w:webHidden/>
          </w:rPr>
        </w:r>
        <w:r w:rsidRPr="00F255EB">
          <w:rPr>
            <w:rFonts w:cs="Arial"/>
            <w:webHidden/>
          </w:rPr>
          <w:fldChar w:fldCharType="separate"/>
        </w:r>
        <w:r w:rsidRPr="00F255EB">
          <w:rPr>
            <w:rFonts w:cs="Arial"/>
            <w:webHidden/>
          </w:rPr>
          <w:t>1</w:t>
        </w:r>
        <w:r w:rsidRPr="00F255EB">
          <w:rPr>
            <w:rFonts w:cs="Arial"/>
            <w:webHidden/>
          </w:rPr>
          <w:fldChar w:fldCharType="end"/>
        </w:r>
      </w:hyperlink>
    </w:p>
    <w:p w14:paraId="6E131729" w14:textId="2066A018" w:rsidR="00F255EB" w:rsidRPr="00F255EB" w:rsidRDefault="00F255EB">
      <w:pPr>
        <w:pStyle w:val="TOC2"/>
        <w:rPr>
          <w:rFonts w:eastAsiaTheme="minorEastAsia" w:cs="Arial"/>
          <w:kern w:val="2"/>
          <w:sz w:val="24"/>
          <w:szCs w:val="24"/>
          <w14:ligatures w14:val="standardContextual"/>
        </w:rPr>
      </w:pPr>
      <w:hyperlink w:anchor="_Toc204100103" w:history="1">
        <w:r w:rsidRPr="00F255EB">
          <w:rPr>
            <w:rStyle w:val="Hyperlink"/>
            <w:rFonts w:cs="Arial"/>
          </w:rPr>
          <w:t>10.20</w:t>
        </w:r>
        <w:r w:rsidRPr="00F255EB">
          <w:rPr>
            <w:rFonts w:eastAsiaTheme="minorEastAsia" w:cs="Arial"/>
            <w:kern w:val="2"/>
            <w:sz w:val="24"/>
            <w:szCs w:val="24"/>
            <w14:ligatures w14:val="standardContextual"/>
          </w:rPr>
          <w:tab/>
        </w:r>
        <w:r w:rsidRPr="00F255EB">
          <w:rPr>
            <w:rStyle w:val="Hyperlink"/>
            <w:rFonts w:cs="Arial"/>
          </w:rPr>
          <w:t>ENERGY EDUCATION</w:t>
        </w:r>
        <w:r w:rsidRPr="00F255EB">
          <w:rPr>
            <w:rFonts w:cs="Arial"/>
            <w:webHidden/>
          </w:rPr>
          <w:tab/>
        </w:r>
        <w:r w:rsidRPr="00F255EB">
          <w:rPr>
            <w:rFonts w:cs="Arial"/>
            <w:webHidden/>
          </w:rPr>
          <w:fldChar w:fldCharType="begin"/>
        </w:r>
        <w:r w:rsidRPr="00F255EB">
          <w:rPr>
            <w:rFonts w:cs="Arial"/>
            <w:webHidden/>
          </w:rPr>
          <w:instrText xml:space="preserve"> PAGEREF _Toc204100103 \h </w:instrText>
        </w:r>
        <w:r w:rsidRPr="00F255EB">
          <w:rPr>
            <w:rFonts w:cs="Arial"/>
            <w:webHidden/>
          </w:rPr>
        </w:r>
        <w:r w:rsidRPr="00F255EB">
          <w:rPr>
            <w:rFonts w:cs="Arial"/>
            <w:webHidden/>
          </w:rPr>
          <w:fldChar w:fldCharType="separate"/>
        </w:r>
        <w:r w:rsidRPr="00F255EB">
          <w:rPr>
            <w:rFonts w:cs="Arial"/>
            <w:webHidden/>
          </w:rPr>
          <w:t>1</w:t>
        </w:r>
        <w:r w:rsidRPr="00F255EB">
          <w:rPr>
            <w:rFonts w:cs="Arial"/>
            <w:webHidden/>
          </w:rPr>
          <w:fldChar w:fldCharType="end"/>
        </w:r>
      </w:hyperlink>
    </w:p>
    <w:p w14:paraId="6D6C7681" w14:textId="0BB62437" w:rsidR="00F255EB" w:rsidRPr="00F255EB" w:rsidRDefault="00F255EB">
      <w:pPr>
        <w:pStyle w:val="TOC2"/>
        <w:rPr>
          <w:rFonts w:eastAsiaTheme="minorEastAsia" w:cs="Arial"/>
          <w:kern w:val="2"/>
          <w:sz w:val="24"/>
          <w:szCs w:val="24"/>
          <w14:ligatures w14:val="standardContextual"/>
        </w:rPr>
      </w:pPr>
      <w:hyperlink w:anchor="_Toc204100104" w:history="1">
        <w:r w:rsidRPr="00F255EB">
          <w:rPr>
            <w:rStyle w:val="Hyperlink"/>
            <w:rFonts w:cs="Arial"/>
          </w:rPr>
          <w:t>10.30   HAZARDOUS EDUCATION</w:t>
        </w:r>
        <w:r w:rsidRPr="00F255EB">
          <w:rPr>
            <w:rFonts w:cs="Arial"/>
            <w:webHidden/>
          </w:rPr>
          <w:tab/>
        </w:r>
        <w:r w:rsidRPr="00F255EB">
          <w:rPr>
            <w:rFonts w:cs="Arial"/>
            <w:webHidden/>
          </w:rPr>
          <w:fldChar w:fldCharType="begin"/>
        </w:r>
        <w:r w:rsidRPr="00F255EB">
          <w:rPr>
            <w:rFonts w:cs="Arial"/>
            <w:webHidden/>
          </w:rPr>
          <w:instrText xml:space="preserve"> PAGEREF _Toc204100104 \h </w:instrText>
        </w:r>
        <w:r w:rsidRPr="00F255EB">
          <w:rPr>
            <w:rFonts w:cs="Arial"/>
            <w:webHidden/>
          </w:rPr>
        </w:r>
        <w:r w:rsidRPr="00F255EB">
          <w:rPr>
            <w:rFonts w:cs="Arial"/>
            <w:webHidden/>
          </w:rPr>
          <w:fldChar w:fldCharType="separate"/>
        </w:r>
        <w:r w:rsidRPr="00F255EB">
          <w:rPr>
            <w:rFonts w:cs="Arial"/>
            <w:webHidden/>
          </w:rPr>
          <w:t>1</w:t>
        </w:r>
        <w:r w:rsidRPr="00F255EB">
          <w:rPr>
            <w:rFonts w:cs="Arial"/>
            <w:webHidden/>
          </w:rPr>
          <w:fldChar w:fldCharType="end"/>
        </w:r>
      </w:hyperlink>
    </w:p>
    <w:p w14:paraId="750B2161" w14:textId="417505E4" w:rsidR="00F255EB" w:rsidRPr="00F255EB" w:rsidRDefault="00F255EB">
      <w:pPr>
        <w:pStyle w:val="TOC1"/>
        <w:rPr>
          <w:rFonts w:eastAsiaTheme="minorEastAsia" w:cs="Arial"/>
          <w:b w:val="0"/>
          <w:kern w:val="2"/>
          <w:sz w:val="24"/>
          <w:szCs w:val="24"/>
          <w14:ligatures w14:val="standardContextual"/>
        </w:rPr>
      </w:pPr>
      <w:hyperlink w:anchor="_Toc204100105" w:history="1">
        <w:r w:rsidRPr="00F255EB">
          <w:rPr>
            <w:rStyle w:val="Hyperlink"/>
            <w:rFonts w:cs="Arial"/>
          </w:rPr>
          <w:t>11.00</w:t>
        </w:r>
        <w:r w:rsidRPr="00F255EB">
          <w:rPr>
            <w:rFonts w:eastAsiaTheme="minorEastAsia" w:cs="Arial"/>
            <w:b w:val="0"/>
            <w:kern w:val="2"/>
            <w:sz w:val="24"/>
            <w:szCs w:val="24"/>
            <w14:ligatures w14:val="standardContextual"/>
          </w:rPr>
          <w:tab/>
        </w:r>
        <w:r w:rsidRPr="00F255EB">
          <w:rPr>
            <w:rStyle w:val="Hyperlink"/>
            <w:rFonts w:cs="Arial"/>
          </w:rPr>
          <w:t>EXPENDITURE LIMITS AND ALLOWANCES</w:t>
        </w:r>
        <w:r w:rsidRPr="00F255EB">
          <w:rPr>
            <w:rFonts w:cs="Arial"/>
            <w:webHidden/>
          </w:rPr>
          <w:tab/>
        </w:r>
        <w:r w:rsidRPr="00F255EB">
          <w:rPr>
            <w:rFonts w:cs="Arial"/>
            <w:webHidden/>
          </w:rPr>
          <w:fldChar w:fldCharType="begin"/>
        </w:r>
        <w:r w:rsidRPr="00F255EB">
          <w:rPr>
            <w:rFonts w:cs="Arial"/>
            <w:webHidden/>
          </w:rPr>
          <w:instrText xml:space="preserve"> PAGEREF _Toc204100105 \h </w:instrText>
        </w:r>
        <w:r w:rsidRPr="00F255EB">
          <w:rPr>
            <w:rFonts w:cs="Arial"/>
            <w:webHidden/>
          </w:rPr>
        </w:r>
        <w:r w:rsidRPr="00F255EB">
          <w:rPr>
            <w:rFonts w:cs="Arial"/>
            <w:webHidden/>
          </w:rPr>
          <w:fldChar w:fldCharType="separate"/>
        </w:r>
        <w:r w:rsidRPr="00F255EB">
          <w:rPr>
            <w:rFonts w:cs="Arial"/>
            <w:webHidden/>
          </w:rPr>
          <w:t>1</w:t>
        </w:r>
        <w:r w:rsidRPr="00F255EB">
          <w:rPr>
            <w:rFonts w:cs="Arial"/>
            <w:webHidden/>
          </w:rPr>
          <w:fldChar w:fldCharType="end"/>
        </w:r>
      </w:hyperlink>
    </w:p>
    <w:p w14:paraId="470C8371" w14:textId="20E245DE" w:rsidR="00F255EB" w:rsidRPr="00F255EB" w:rsidRDefault="00F255EB">
      <w:pPr>
        <w:pStyle w:val="TOC1"/>
        <w:rPr>
          <w:rFonts w:eastAsiaTheme="minorEastAsia" w:cs="Arial"/>
          <w:b w:val="0"/>
          <w:kern w:val="2"/>
          <w:sz w:val="24"/>
          <w:szCs w:val="24"/>
          <w14:ligatures w14:val="standardContextual"/>
        </w:rPr>
      </w:pPr>
      <w:hyperlink w:anchor="_Toc204100106" w:history="1">
        <w:r w:rsidRPr="00F255EB">
          <w:rPr>
            <w:rStyle w:val="Hyperlink"/>
            <w:rFonts w:cs="Arial"/>
          </w:rPr>
          <w:t>12.00</w:t>
        </w:r>
        <w:r w:rsidRPr="00F255EB">
          <w:rPr>
            <w:rFonts w:eastAsiaTheme="minorEastAsia" w:cs="Arial"/>
            <w:b w:val="0"/>
            <w:kern w:val="2"/>
            <w:sz w:val="24"/>
            <w:szCs w:val="24"/>
            <w14:ligatures w14:val="standardContextual"/>
          </w:rPr>
          <w:tab/>
        </w:r>
        <w:r w:rsidRPr="00F255EB">
          <w:rPr>
            <w:rStyle w:val="Hyperlink"/>
            <w:rFonts w:cs="Arial"/>
          </w:rPr>
          <w:t>STATE MONITORING</w:t>
        </w:r>
        <w:r w:rsidRPr="00F255EB">
          <w:rPr>
            <w:rFonts w:cs="Arial"/>
            <w:webHidden/>
          </w:rPr>
          <w:tab/>
        </w:r>
        <w:r w:rsidRPr="00F255EB">
          <w:rPr>
            <w:rFonts w:cs="Arial"/>
            <w:webHidden/>
          </w:rPr>
          <w:fldChar w:fldCharType="begin"/>
        </w:r>
        <w:r w:rsidRPr="00F255EB">
          <w:rPr>
            <w:rFonts w:cs="Arial"/>
            <w:webHidden/>
          </w:rPr>
          <w:instrText xml:space="preserve"> PAGEREF _Toc204100106 \h </w:instrText>
        </w:r>
        <w:r w:rsidRPr="00F255EB">
          <w:rPr>
            <w:rFonts w:cs="Arial"/>
            <w:webHidden/>
          </w:rPr>
        </w:r>
        <w:r w:rsidRPr="00F255EB">
          <w:rPr>
            <w:rFonts w:cs="Arial"/>
            <w:webHidden/>
          </w:rPr>
          <w:fldChar w:fldCharType="separate"/>
        </w:r>
        <w:r w:rsidRPr="00F255EB">
          <w:rPr>
            <w:rFonts w:cs="Arial"/>
            <w:webHidden/>
          </w:rPr>
          <w:t>1</w:t>
        </w:r>
        <w:r w:rsidRPr="00F255EB">
          <w:rPr>
            <w:rFonts w:cs="Arial"/>
            <w:webHidden/>
          </w:rPr>
          <w:fldChar w:fldCharType="end"/>
        </w:r>
      </w:hyperlink>
    </w:p>
    <w:p w14:paraId="461B73F8" w14:textId="72EA5BA0" w:rsidR="00F255EB" w:rsidRPr="00F255EB" w:rsidRDefault="00F255EB">
      <w:pPr>
        <w:pStyle w:val="TOC2"/>
        <w:rPr>
          <w:rFonts w:eastAsiaTheme="minorEastAsia" w:cs="Arial"/>
          <w:kern w:val="2"/>
          <w:sz w:val="24"/>
          <w:szCs w:val="24"/>
          <w14:ligatures w14:val="standardContextual"/>
        </w:rPr>
      </w:pPr>
      <w:hyperlink w:anchor="_Toc204100107" w:history="1">
        <w:r w:rsidRPr="00F255EB">
          <w:rPr>
            <w:rStyle w:val="Hyperlink"/>
            <w:rFonts w:cs="Arial"/>
          </w:rPr>
          <w:t>12.10</w:t>
        </w:r>
        <w:r w:rsidRPr="00F255EB">
          <w:rPr>
            <w:rFonts w:eastAsiaTheme="minorEastAsia" w:cs="Arial"/>
            <w:kern w:val="2"/>
            <w:sz w:val="24"/>
            <w:szCs w:val="24"/>
            <w14:ligatures w14:val="standardContextual"/>
          </w:rPr>
          <w:tab/>
        </w:r>
        <w:r w:rsidRPr="00F255EB">
          <w:rPr>
            <w:rStyle w:val="Hyperlink"/>
            <w:rFonts w:cs="Arial"/>
          </w:rPr>
          <w:t>HOUSE INSPECTIONS</w:t>
        </w:r>
        <w:r w:rsidRPr="00F255EB">
          <w:rPr>
            <w:rFonts w:cs="Arial"/>
            <w:webHidden/>
          </w:rPr>
          <w:tab/>
        </w:r>
        <w:r w:rsidRPr="00F255EB">
          <w:rPr>
            <w:rFonts w:cs="Arial"/>
            <w:webHidden/>
          </w:rPr>
          <w:fldChar w:fldCharType="begin"/>
        </w:r>
        <w:r w:rsidRPr="00F255EB">
          <w:rPr>
            <w:rFonts w:cs="Arial"/>
            <w:webHidden/>
          </w:rPr>
          <w:instrText xml:space="preserve"> PAGEREF _Toc204100107 \h </w:instrText>
        </w:r>
        <w:r w:rsidRPr="00F255EB">
          <w:rPr>
            <w:rFonts w:cs="Arial"/>
            <w:webHidden/>
          </w:rPr>
        </w:r>
        <w:r w:rsidRPr="00F255EB">
          <w:rPr>
            <w:rFonts w:cs="Arial"/>
            <w:webHidden/>
          </w:rPr>
          <w:fldChar w:fldCharType="separate"/>
        </w:r>
        <w:r w:rsidRPr="00F255EB">
          <w:rPr>
            <w:rFonts w:cs="Arial"/>
            <w:webHidden/>
          </w:rPr>
          <w:t>1</w:t>
        </w:r>
        <w:r w:rsidRPr="00F255EB">
          <w:rPr>
            <w:rFonts w:cs="Arial"/>
            <w:webHidden/>
          </w:rPr>
          <w:fldChar w:fldCharType="end"/>
        </w:r>
      </w:hyperlink>
    </w:p>
    <w:p w14:paraId="263CDCD8" w14:textId="5F9615E6" w:rsidR="00F255EB" w:rsidRPr="00F255EB" w:rsidRDefault="00F255EB">
      <w:pPr>
        <w:pStyle w:val="TOC2"/>
        <w:rPr>
          <w:rFonts w:eastAsiaTheme="minorEastAsia" w:cs="Arial"/>
          <w:kern w:val="2"/>
          <w:sz w:val="24"/>
          <w:szCs w:val="24"/>
          <w14:ligatures w14:val="standardContextual"/>
        </w:rPr>
      </w:pPr>
      <w:hyperlink w:anchor="_Toc204100108" w:history="1">
        <w:r w:rsidRPr="00F255EB">
          <w:rPr>
            <w:rStyle w:val="Hyperlink"/>
            <w:rFonts w:cs="Arial"/>
          </w:rPr>
          <w:t>12.20</w:t>
        </w:r>
        <w:r w:rsidRPr="00F255EB">
          <w:rPr>
            <w:rFonts w:eastAsiaTheme="minorEastAsia" w:cs="Arial"/>
            <w:kern w:val="2"/>
            <w:sz w:val="24"/>
            <w:szCs w:val="24"/>
            <w14:ligatures w14:val="standardContextual"/>
          </w:rPr>
          <w:tab/>
        </w:r>
        <w:r w:rsidRPr="00F255EB">
          <w:rPr>
            <w:rStyle w:val="Hyperlink"/>
            <w:rFonts w:cs="Arial"/>
          </w:rPr>
          <w:t>ADMINISTRATIVE PROGRAM MONITORING</w:t>
        </w:r>
        <w:r w:rsidRPr="00F255EB">
          <w:rPr>
            <w:rFonts w:cs="Arial"/>
            <w:webHidden/>
          </w:rPr>
          <w:tab/>
        </w:r>
        <w:r w:rsidRPr="00F255EB">
          <w:rPr>
            <w:rFonts w:cs="Arial"/>
            <w:webHidden/>
          </w:rPr>
          <w:fldChar w:fldCharType="begin"/>
        </w:r>
        <w:r w:rsidRPr="00F255EB">
          <w:rPr>
            <w:rFonts w:cs="Arial"/>
            <w:webHidden/>
          </w:rPr>
          <w:instrText xml:space="preserve"> PAGEREF _Toc204100108 \h </w:instrText>
        </w:r>
        <w:r w:rsidRPr="00F255EB">
          <w:rPr>
            <w:rFonts w:cs="Arial"/>
            <w:webHidden/>
          </w:rPr>
        </w:r>
        <w:r w:rsidRPr="00F255EB">
          <w:rPr>
            <w:rFonts w:cs="Arial"/>
            <w:webHidden/>
          </w:rPr>
          <w:fldChar w:fldCharType="separate"/>
        </w:r>
        <w:r w:rsidRPr="00F255EB">
          <w:rPr>
            <w:rFonts w:cs="Arial"/>
            <w:webHidden/>
          </w:rPr>
          <w:t>2</w:t>
        </w:r>
        <w:r w:rsidRPr="00F255EB">
          <w:rPr>
            <w:rFonts w:cs="Arial"/>
            <w:webHidden/>
          </w:rPr>
          <w:fldChar w:fldCharType="end"/>
        </w:r>
      </w:hyperlink>
    </w:p>
    <w:p w14:paraId="07F10597" w14:textId="769FDC85" w:rsidR="00F255EB" w:rsidRPr="00F255EB" w:rsidRDefault="00F255EB">
      <w:pPr>
        <w:pStyle w:val="TOC2"/>
        <w:rPr>
          <w:rFonts w:eastAsiaTheme="minorEastAsia" w:cs="Arial"/>
          <w:kern w:val="2"/>
          <w:sz w:val="24"/>
          <w:szCs w:val="24"/>
          <w14:ligatures w14:val="standardContextual"/>
        </w:rPr>
      </w:pPr>
      <w:hyperlink w:anchor="_Toc204100109" w:history="1">
        <w:r w:rsidRPr="00F255EB">
          <w:rPr>
            <w:rStyle w:val="Hyperlink"/>
            <w:rFonts w:cs="Arial"/>
          </w:rPr>
          <w:t>12.30</w:t>
        </w:r>
        <w:r w:rsidRPr="00F255EB">
          <w:rPr>
            <w:rFonts w:eastAsiaTheme="minorEastAsia" w:cs="Arial"/>
            <w:kern w:val="2"/>
            <w:sz w:val="24"/>
            <w:szCs w:val="24"/>
            <w14:ligatures w14:val="standardContextual"/>
          </w:rPr>
          <w:tab/>
        </w:r>
        <w:r w:rsidRPr="00F255EB">
          <w:rPr>
            <w:rStyle w:val="Hyperlink"/>
            <w:rFonts w:cs="Arial"/>
          </w:rPr>
          <w:t>FISCAL MONITORING</w:t>
        </w:r>
        <w:r w:rsidRPr="00F255EB">
          <w:rPr>
            <w:rFonts w:cs="Arial"/>
            <w:webHidden/>
          </w:rPr>
          <w:tab/>
        </w:r>
        <w:r w:rsidRPr="00F255EB">
          <w:rPr>
            <w:rFonts w:cs="Arial"/>
            <w:webHidden/>
          </w:rPr>
          <w:fldChar w:fldCharType="begin"/>
        </w:r>
        <w:r w:rsidRPr="00F255EB">
          <w:rPr>
            <w:rFonts w:cs="Arial"/>
            <w:webHidden/>
          </w:rPr>
          <w:instrText xml:space="preserve"> PAGEREF _Toc204100109 \h </w:instrText>
        </w:r>
        <w:r w:rsidRPr="00F255EB">
          <w:rPr>
            <w:rFonts w:cs="Arial"/>
            <w:webHidden/>
          </w:rPr>
        </w:r>
        <w:r w:rsidRPr="00F255EB">
          <w:rPr>
            <w:rFonts w:cs="Arial"/>
            <w:webHidden/>
          </w:rPr>
          <w:fldChar w:fldCharType="separate"/>
        </w:r>
        <w:r w:rsidRPr="00F255EB">
          <w:rPr>
            <w:rFonts w:cs="Arial"/>
            <w:webHidden/>
          </w:rPr>
          <w:t>3</w:t>
        </w:r>
        <w:r w:rsidRPr="00F255EB">
          <w:rPr>
            <w:rFonts w:cs="Arial"/>
            <w:webHidden/>
          </w:rPr>
          <w:fldChar w:fldCharType="end"/>
        </w:r>
      </w:hyperlink>
    </w:p>
    <w:p w14:paraId="19A9B060" w14:textId="44703165" w:rsidR="00FE762F" w:rsidRDefault="003C570A" w:rsidP="002C737B">
      <w:pPr>
        <w:autoSpaceDE w:val="0"/>
        <w:autoSpaceDN w:val="0"/>
        <w:adjustRightInd w:val="0"/>
        <w:jc w:val="both"/>
        <w:rPr>
          <w:rFonts w:cs="Arial"/>
          <w:sz w:val="16"/>
          <w:szCs w:val="16"/>
        </w:rPr>
      </w:pPr>
      <w:r>
        <w:rPr>
          <w:b/>
          <w:noProof/>
          <w:sz w:val="22"/>
          <w:szCs w:val="22"/>
        </w:rPr>
        <w:fldChar w:fldCharType="end"/>
      </w:r>
    </w:p>
    <w:p w14:paraId="1DE02200" w14:textId="77777777" w:rsidR="00FE762F" w:rsidRDefault="00FE762F" w:rsidP="00FE762F">
      <w:pPr>
        <w:spacing w:after="200" w:line="276" w:lineRule="auto"/>
        <w:rPr>
          <w:rFonts w:cs="Arial"/>
          <w:sz w:val="16"/>
          <w:szCs w:val="16"/>
        </w:rPr>
        <w:sectPr w:rsidR="00FE762F" w:rsidSect="00092931">
          <w:footerReference w:type="default" r:id="rId14"/>
          <w:pgSz w:w="12240" w:h="15840"/>
          <w:pgMar w:top="1440" w:right="1440" w:bottom="1440" w:left="1440" w:header="720" w:footer="720" w:gutter="0"/>
          <w:pgNumType w:start="1"/>
          <w:cols w:space="720"/>
          <w:docGrid w:linePitch="360"/>
        </w:sectPr>
      </w:pPr>
    </w:p>
    <w:p w14:paraId="26F319E7" w14:textId="3EEC9A68" w:rsidR="002C737B" w:rsidRPr="00E74E0C" w:rsidRDefault="00E74E0C" w:rsidP="00E74E0C">
      <w:pPr>
        <w:pStyle w:val="Heading1"/>
      </w:pPr>
      <w:bookmarkStart w:id="10" w:name="_Ref82394528"/>
      <w:bookmarkStart w:id="11" w:name="_Toc204099931"/>
      <w:r w:rsidRPr="00E74E0C">
        <w:lastRenderedPageBreak/>
        <w:t>1.00</w:t>
      </w:r>
      <w:r w:rsidR="002C737B" w:rsidRPr="00E74E0C">
        <w:tab/>
      </w:r>
      <w:bookmarkStart w:id="12" w:name="ProgramOverview100"/>
      <w:bookmarkEnd w:id="12"/>
      <w:r w:rsidR="002C737B" w:rsidRPr="00E74E0C">
        <w:t>PROGRAM OVERVIEW</w:t>
      </w:r>
      <w:bookmarkEnd w:id="10"/>
      <w:bookmarkEnd w:id="11"/>
    </w:p>
    <w:p w14:paraId="57356951" w14:textId="77777777" w:rsidR="002C737B" w:rsidRPr="00EB36F5" w:rsidRDefault="002C737B" w:rsidP="002C737B">
      <w:pPr>
        <w:rPr>
          <w:b/>
        </w:rPr>
      </w:pPr>
    </w:p>
    <w:p w14:paraId="37161D52" w14:textId="77777777" w:rsidR="002C737B" w:rsidRPr="00E74E0C" w:rsidRDefault="002C737B" w:rsidP="00E74E0C">
      <w:pPr>
        <w:pStyle w:val="Heading2"/>
      </w:pPr>
      <w:bookmarkStart w:id="13" w:name="_Toc204099932"/>
      <w:r w:rsidRPr="00E74E0C">
        <w:t>1.10</w:t>
      </w:r>
      <w:bookmarkStart w:id="14" w:name="Background110"/>
      <w:bookmarkEnd w:id="14"/>
      <w:r w:rsidRPr="00E74E0C">
        <w:tab/>
        <w:t>BACKGROUND</w:t>
      </w:r>
      <w:bookmarkEnd w:id="13"/>
    </w:p>
    <w:p w14:paraId="666FA4E9" w14:textId="77777777" w:rsidR="002C737B" w:rsidRPr="00E34FD6" w:rsidRDefault="002C737B" w:rsidP="002C737B">
      <w:pPr>
        <w:rPr>
          <w:b/>
        </w:rPr>
      </w:pPr>
    </w:p>
    <w:p w14:paraId="64165B7B" w14:textId="40F93E4C" w:rsidR="002C737B" w:rsidRDefault="002C737B" w:rsidP="002C737B">
      <w:pPr>
        <w:jc w:val="both"/>
      </w:pPr>
      <w:r>
        <w:t xml:space="preserve">The Low-Income Weatherization Assistance Program (Weatherization Program) is a federal grant program authorized by Title IV of the Energy Conservation and Production Act, Public Law 94-385, as amended. The U.S. Department of Energy (DOE) has the responsibility for administering the Weatherization Program. DOE allocates funds to the governors of the states for the administration of the Weatherization Program at the state level. The Governor of Iowa has designated the </w:t>
      </w:r>
      <w:r w:rsidR="00E0706B">
        <w:t xml:space="preserve">Iowa </w:t>
      </w:r>
      <w:r>
        <w:t xml:space="preserve">Department of </w:t>
      </w:r>
      <w:r w:rsidR="00E0706B">
        <w:t xml:space="preserve">Health and </w:t>
      </w:r>
      <w:r>
        <w:t xml:space="preserve">Human </w:t>
      </w:r>
      <w:r w:rsidR="00E0706B">
        <w:t>Services (Iowa HHS)</w:t>
      </w:r>
      <w:r>
        <w:t xml:space="preserve">, Division of Community </w:t>
      </w:r>
      <w:r w:rsidR="00E0706B">
        <w:t>Access</w:t>
      </w:r>
      <w:r w:rsidR="00AB1A05">
        <w:t xml:space="preserve"> and Eligibility</w:t>
      </w:r>
      <w:r w:rsidR="00E0706B">
        <w:t xml:space="preserve">, Community </w:t>
      </w:r>
      <w:r>
        <w:t>Action</w:t>
      </w:r>
      <w:r w:rsidR="002E749B">
        <w:t xml:space="preserve"> Agencies</w:t>
      </w:r>
      <w:r w:rsidR="00E0706B">
        <w:t xml:space="preserve"> Unit</w:t>
      </w:r>
      <w:r w:rsidR="00AB6D93">
        <w:t>,</w:t>
      </w:r>
      <w:r>
        <w:t xml:space="preserve"> </w:t>
      </w:r>
      <w:r w:rsidR="00841598">
        <w:t>Iowa WAP</w:t>
      </w:r>
      <w:r w:rsidR="00AB6D93">
        <w:t xml:space="preserve"> (WAP</w:t>
      </w:r>
      <w:r w:rsidR="002E749B">
        <w:t>)</w:t>
      </w:r>
      <w:r>
        <w:t>,</w:t>
      </w:r>
      <w:r w:rsidR="00517879">
        <w:t xml:space="preserve"> </w:t>
      </w:r>
      <w:r>
        <w:t xml:space="preserve">to administer the program in accordance with DOE rules and regulations. </w:t>
      </w:r>
    </w:p>
    <w:p w14:paraId="48C0598C" w14:textId="77777777" w:rsidR="002C737B" w:rsidRDefault="002C737B" w:rsidP="002C737B"/>
    <w:p w14:paraId="16381DDD" w14:textId="77777777" w:rsidR="002C737B" w:rsidRDefault="002C737B" w:rsidP="002C737B">
      <w:pPr>
        <w:jc w:val="both"/>
      </w:pPr>
      <w:r>
        <w:t>The program was created in 1976 in response to the oil crisis of the 1970’s. It was part of an overall national effort to conserve energy so the United States would be less dependent on foreign oil. Since then, the program has emerged as the leading residential energy program in the country.</w:t>
      </w:r>
    </w:p>
    <w:p w14:paraId="01DE5E23" w14:textId="77777777" w:rsidR="002C737B" w:rsidRDefault="002C737B" w:rsidP="002C737B"/>
    <w:p w14:paraId="4ACE16B1" w14:textId="77777777" w:rsidR="002C737B" w:rsidRDefault="002C737B" w:rsidP="00E74E0C">
      <w:pPr>
        <w:pStyle w:val="Heading2"/>
      </w:pPr>
      <w:bookmarkStart w:id="15" w:name="_Toc204099933"/>
      <w:r>
        <w:t>1.20</w:t>
      </w:r>
      <w:bookmarkStart w:id="16" w:name="PurposeandMission120"/>
      <w:bookmarkEnd w:id="16"/>
      <w:r>
        <w:tab/>
      </w:r>
      <w:r w:rsidRPr="001C282A">
        <w:t>P</w:t>
      </w:r>
      <w:r>
        <w:t>URPOSE AND MISSION</w:t>
      </w:r>
      <w:bookmarkEnd w:id="15"/>
    </w:p>
    <w:p w14:paraId="5F49640F" w14:textId="77777777" w:rsidR="002C737B" w:rsidRPr="001C282A" w:rsidRDefault="002C737B" w:rsidP="002C737B">
      <w:pPr>
        <w:rPr>
          <w:b/>
        </w:rPr>
      </w:pPr>
    </w:p>
    <w:p w14:paraId="1D90898A" w14:textId="77777777" w:rsidR="002C737B" w:rsidRDefault="002C737B" w:rsidP="002C737B">
      <w:pPr>
        <w:jc w:val="both"/>
      </w:pPr>
      <w:r>
        <w:t>The Weatherization Program installs energy saving measures in low-income homes, thereby making them more energy efficient. This helps correct the disproportionate energy burden faced by low-income persons. Consequently, the program helps low-income residents gain financial independence.</w:t>
      </w:r>
    </w:p>
    <w:p w14:paraId="4CF930CC" w14:textId="77777777" w:rsidR="002C737B" w:rsidRDefault="002C737B" w:rsidP="002C737B"/>
    <w:p w14:paraId="0ED1EEC2" w14:textId="77777777" w:rsidR="002C737B" w:rsidRDefault="002C737B" w:rsidP="002C737B">
      <w:pPr>
        <w:jc w:val="both"/>
      </w:pPr>
      <w:r>
        <w:t xml:space="preserve">The program also improves the health and safety of low-income homes by identifying and mitigating such health and safety problems as carbon monoxide, combustion appliance back-drafting, and high moisture levels. </w:t>
      </w:r>
    </w:p>
    <w:p w14:paraId="26C14A7E" w14:textId="77777777" w:rsidR="002C737B" w:rsidRDefault="002C737B" w:rsidP="002C737B">
      <w:pPr>
        <w:jc w:val="both"/>
      </w:pPr>
    </w:p>
    <w:p w14:paraId="60537839" w14:textId="610BCDF7" w:rsidR="002C737B" w:rsidRDefault="002C737B" w:rsidP="002C737B">
      <w:pPr>
        <w:jc w:val="both"/>
      </w:pPr>
      <w:r>
        <w:t xml:space="preserve">The Weatherization Program’s mission is to enhance the well-being of low-income residents, particularly those persons who are most vulnerable such as the elderly, the handicapped, and children, through the installation of energy efficiency and energy-related health and safety measures, thus benefiting </w:t>
      </w:r>
      <w:r w:rsidR="0032390A">
        <w:t>customer</w:t>
      </w:r>
      <w:r>
        <w:t xml:space="preserve">s through reduced energy bills, enhanced comfort, and the mitigation of energy-related health risks. </w:t>
      </w:r>
    </w:p>
    <w:p w14:paraId="7D38023D" w14:textId="77777777" w:rsidR="002C737B" w:rsidRDefault="002C737B" w:rsidP="002C737B"/>
    <w:p w14:paraId="68BACEB3" w14:textId="77777777" w:rsidR="002C737B" w:rsidRPr="00E34FD6" w:rsidRDefault="00E74E0C" w:rsidP="00E74E0C">
      <w:pPr>
        <w:pStyle w:val="Heading2"/>
      </w:pPr>
      <w:bookmarkStart w:id="17" w:name="Services130"/>
      <w:bookmarkStart w:id="18" w:name="_Toc204099934"/>
      <w:bookmarkEnd w:id="17"/>
      <w:r>
        <w:t>1.30</w:t>
      </w:r>
      <w:r>
        <w:tab/>
      </w:r>
      <w:r w:rsidR="002C737B" w:rsidRPr="00E34FD6">
        <w:t>S</w:t>
      </w:r>
      <w:r w:rsidR="002C737B">
        <w:t>ERVICES</w:t>
      </w:r>
      <w:bookmarkEnd w:id="18"/>
    </w:p>
    <w:p w14:paraId="6198A2A2" w14:textId="77777777" w:rsidR="002C737B" w:rsidRDefault="002C737B" w:rsidP="002C737B">
      <w:pPr>
        <w:jc w:val="both"/>
      </w:pPr>
    </w:p>
    <w:p w14:paraId="37A4197D" w14:textId="77777777" w:rsidR="002C737B" w:rsidRDefault="001F768B" w:rsidP="002C737B">
      <w:pPr>
        <w:jc w:val="both"/>
      </w:pPr>
      <w:r>
        <w:t xml:space="preserve">The </w:t>
      </w:r>
      <w:r w:rsidR="002C737B">
        <w:t xml:space="preserve">program </w:t>
      </w:r>
      <w:r w:rsidR="00F60A5F">
        <w:t>employ</w:t>
      </w:r>
      <w:r w:rsidR="006166AF">
        <w:t>s</w:t>
      </w:r>
      <w:r w:rsidR="002C737B">
        <w:t xml:space="preserve"> highly skilled and trained workers who use advanced diagnostic tools and sophisticated technologies in dealing with houses. Technologies such as duct sealing and balancing and pressure diagnostics are used. In addition to addressing the building shell, the heating system and ductwork are addressed. A computerized energy audit is used on every home to help determine what cost-effective measures to install on the houses.</w:t>
      </w:r>
    </w:p>
    <w:p w14:paraId="2D7294D2" w14:textId="77777777" w:rsidR="002C737B" w:rsidRDefault="002C737B" w:rsidP="002C737B"/>
    <w:p w14:paraId="1FC40FE9" w14:textId="403A7EBC" w:rsidR="002C737B" w:rsidRDefault="002C737B" w:rsidP="002C737B">
      <w:pPr>
        <w:jc w:val="both"/>
      </w:pPr>
      <w:r>
        <w:t xml:space="preserve">The Iowa Weatherization Program also has a significant health and safety component that includes the inspection of all combustion appliances in the homes and the repair or replacement of unsafe furnaces and water heaters. For rental units, landlords </w:t>
      </w:r>
      <w:r w:rsidR="0086719A">
        <w:t xml:space="preserve">may be </w:t>
      </w:r>
      <w:r>
        <w:t xml:space="preserve">required to pay for </w:t>
      </w:r>
      <w:r w:rsidR="001F768B">
        <w:t>a portion of the cost of completing the house.</w:t>
      </w:r>
    </w:p>
    <w:p w14:paraId="3FA32C65" w14:textId="77777777" w:rsidR="002C737B" w:rsidRDefault="002C737B" w:rsidP="002C737B"/>
    <w:p w14:paraId="71EAF4DB" w14:textId="77777777" w:rsidR="002C737B" w:rsidRDefault="002C737B" w:rsidP="002C737B">
      <w:pPr>
        <w:jc w:val="both"/>
      </w:pPr>
      <w:r>
        <w:t>Major weatherization measures installed by the program include attic and wall insulation, blower door guided air sealing, heating system tune-ups and replacements, and refrigerator/freezer replacement. Other energy efficiency measures include water pipe insulation wrap, low-flow shower heads, faucet aerators, and</w:t>
      </w:r>
      <w:r w:rsidR="001F768B">
        <w:t xml:space="preserve"> LED</w:t>
      </w:r>
      <w:r>
        <w:t xml:space="preserve"> light bulbs.</w:t>
      </w:r>
    </w:p>
    <w:p w14:paraId="5DC0716A" w14:textId="77777777" w:rsidR="002C737B" w:rsidRDefault="002C737B" w:rsidP="002C737B">
      <w:pPr>
        <w:jc w:val="both"/>
      </w:pPr>
    </w:p>
    <w:p w14:paraId="3ACBD317" w14:textId="7B56AD4D" w:rsidR="002C737B" w:rsidRDefault="00E74E0C" w:rsidP="00E74E0C">
      <w:pPr>
        <w:pStyle w:val="Heading2"/>
      </w:pPr>
      <w:bookmarkStart w:id="19" w:name="EligibilityandClientCharacteristics140"/>
      <w:bookmarkStart w:id="20" w:name="_Toc204099935"/>
      <w:bookmarkEnd w:id="19"/>
      <w:r>
        <w:t>1.40</w:t>
      </w:r>
      <w:r>
        <w:tab/>
      </w:r>
      <w:r w:rsidR="002C737B">
        <w:t xml:space="preserve">ELIGIBILITY AND </w:t>
      </w:r>
      <w:r w:rsidR="0032390A">
        <w:t>CUSTOMER</w:t>
      </w:r>
      <w:r w:rsidR="002C737B">
        <w:t xml:space="preserve"> CHARACTERISTICS</w:t>
      </w:r>
      <w:bookmarkEnd w:id="20"/>
    </w:p>
    <w:p w14:paraId="386DDC31" w14:textId="77777777" w:rsidR="002C737B" w:rsidRDefault="002C737B" w:rsidP="002C737B"/>
    <w:p w14:paraId="69A51E89" w14:textId="6789CD6D" w:rsidR="002C737B" w:rsidRDefault="002C737B" w:rsidP="002C737B">
      <w:pPr>
        <w:jc w:val="both"/>
      </w:pPr>
      <w:r>
        <w:t xml:space="preserve">Weatherization services are provided to homeowners and renters with priority given to high-energy users, elderly and disabled persons, and households containing children. Before eligible rental units are </w:t>
      </w:r>
      <w:r w:rsidR="00F60A5F">
        <w:t>audited</w:t>
      </w:r>
      <w:r>
        <w:t>, landlords of the rental properties must agree to and sign a landlord agreement.</w:t>
      </w:r>
      <w:r w:rsidR="00774684">
        <w:t xml:space="preserve"> </w:t>
      </w:r>
      <w:r w:rsidR="00AC0CFD">
        <w:t xml:space="preserve">When DOE Weatherization Readiness Funds (WRF) are used for an approved activity, the landlord is required to </w:t>
      </w:r>
      <w:r w:rsidR="00731ACF">
        <w:t>contribute</w:t>
      </w:r>
      <w:r w:rsidR="00AC0CFD">
        <w:t xml:space="preserve"> </w:t>
      </w:r>
      <w:r w:rsidR="00A76E48">
        <w:t>50</w:t>
      </w:r>
      <w:r w:rsidR="00AC0CFD">
        <w:t xml:space="preserve">% </w:t>
      </w:r>
      <w:r w:rsidR="00A76E48">
        <w:t xml:space="preserve">of the </w:t>
      </w:r>
      <w:r w:rsidR="00731ACF">
        <w:t xml:space="preserve">readiness activity </w:t>
      </w:r>
      <w:r w:rsidR="00A76E48">
        <w:t xml:space="preserve">costs </w:t>
      </w:r>
      <w:r w:rsidR="00FA4D9D">
        <w:t>prior to</w:t>
      </w:r>
      <w:r w:rsidR="00AC0CFD">
        <w:t xml:space="preserve"> </w:t>
      </w:r>
      <w:r w:rsidR="00A76E48">
        <w:t>WRF</w:t>
      </w:r>
      <w:r w:rsidR="00AC0CFD">
        <w:t xml:space="preserve"> work occu</w:t>
      </w:r>
      <w:r w:rsidR="00FA4D9D">
        <w:t>r</w:t>
      </w:r>
      <w:r w:rsidR="00AC0CFD">
        <w:t>r</w:t>
      </w:r>
      <w:r w:rsidR="00FA4D9D">
        <w:t>ing</w:t>
      </w:r>
      <w:r w:rsidR="00AC0CFD">
        <w:t xml:space="preserve">. </w:t>
      </w:r>
    </w:p>
    <w:p w14:paraId="6085666E" w14:textId="77777777" w:rsidR="00F13D9A" w:rsidRDefault="00F13D9A" w:rsidP="002C737B">
      <w:pPr>
        <w:jc w:val="both"/>
      </w:pPr>
    </w:p>
    <w:p w14:paraId="64F666E2" w14:textId="1020D7A7" w:rsidR="004B6746" w:rsidRDefault="002C737B" w:rsidP="002C737B">
      <w:pPr>
        <w:pStyle w:val="BodyText2"/>
      </w:pPr>
      <w:r>
        <w:t xml:space="preserve">Current </w:t>
      </w:r>
      <w:r w:rsidR="0032390A">
        <w:t>customer</w:t>
      </w:r>
      <w:r>
        <w:t xml:space="preserve"> statistics can be found on the Iowa Wea</w:t>
      </w:r>
      <w:r w:rsidR="00C57336">
        <w:t>therization Program’s website</w:t>
      </w:r>
      <w:r>
        <w:t>:</w:t>
      </w:r>
      <w:r w:rsidR="00C970BF">
        <w:t xml:space="preserve"> </w:t>
      </w:r>
      <w:hyperlink r:id="rId15" w:history="1">
        <w:r w:rsidR="00BC6EB3" w:rsidRPr="0093590A">
          <w:rPr>
            <w:rStyle w:val="Hyperlink"/>
          </w:rPr>
          <w:t>https://hhs.iowa.gov/weatherization-members</w:t>
        </w:r>
      </w:hyperlink>
      <w:r>
        <w:t xml:space="preserve">. </w:t>
      </w:r>
    </w:p>
    <w:p w14:paraId="051B75E4" w14:textId="77777777" w:rsidR="002C737B" w:rsidRDefault="002C737B" w:rsidP="002C737B">
      <w:pPr>
        <w:pStyle w:val="BodyText2"/>
      </w:pPr>
    </w:p>
    <w:p w14:paraId="0986629B" w14:textId="77777777" w:rsidR="002C737B" w:rsidRDefault="002C737B" w:rsidP="00E74E0C">
      <w:pPr>
        <w:pStyle w:val="Heading2"/>
      </w:pPr>
      <w:bookmarkStart w:id="21" w:name="_Toc204099936"/>
      <w:r>
        <w:t>1.50</w:t>
      </w:r>
      <w:bookmarkStart w:id="22" w:name="Funding150"/>
      <w:bookmarkEnd w:id="22"/>
      <w:r>
        <w:tab/>
        <w:t>FUNDING</w:t>
      </w:r>
      <w:bookmarkEnd w:id="21"/>
    </w:p>
    <w:p w14:paraId="03817F52" w14:textId="77777777" w:rsidR="002C737B" w:rsidRDefault="002C737B" w:rsidP="002C737B">
      <w:pPr>
        <w:rPr>
          <w:b/>
        </w:rPr>
      </w:pPr>
    </w:p>
    <w:p w14:paraId="19FE2A4F" w14:textId="77777777" w:rsidR="002C737B" w:rsidRDefault="002C737B" w:rsidP="002C737B">
      <w:pPr>
        <w:jc w:val="both"/>
      </w:pPr>
      <w:r>
        <w:t xml:space="preserve">The Iowa Weatherization Program currently receives funding from three sources. The Department of Energy provides the core funding for the program. The program supplements DOE funds with </w:t>
      </w:r>
      <w:r w:rsidRPr="00AC7D95">
        <w:t>a percentage</w:t>
      </w:r>
      <w:r>
        <w:rPr>
          <w:color w:val="FF0000"/>
        </w:rPr>
        <w:t xml:space="preserve"> </w:t>
      </w:r>
      <w:r>
        <w:t>of the Low-Income Home Energy Assistance Program (LIHEAP) funds received by the state. Utility funds comprise the third source of funds used by the program. Iowa’s investor</w:t>
      </w:r>
      <w:r w:rsidR="000B11F8">
        <w:t>-</w:t>
      </w:r>
      <w:r>
        <w:t xml:space="preserve">owned utilities have provided funds to the Iowa WAP since 1992. </w:t>
      </w:r>
    </w:p>
    <w:p w14:paraId="46A9D10C" w14:textId="77777777" w:rsidR="002C737B" w:rsidRDefault="002C737B" w:rsidP="002C737B"/>
    <w:p w14:paraId="7BC5839C" w14:textId="77777777" w:rsidR="002C737B" w:rsidRDefault="002C737B" w:rsidP="00E74E0C">
      <w:pPr>
        <w:pStyle w:val="Heading2"/>
      </w:pPr>
      <w:bookmarkStart w:id="23" w:name="_Toc204099937"/>
      <w:r>
        <w:t>1.60</w:t>
      </w:r>
      <w:bookmarkStart w:id="24" w:name="ProgramBenefits160"/>
      <w:bookmarkEnd w:id="24"/>
      <w:r>
        <w:tab/>
        <w:t>PROGRAM BENEFITS</w:t>
      </w:r>
      <w:bookmarkEnd w:id="23"/>
    </w:p>
    <w:p w14:paraId="6356F819" w14:textId="77777777" w:rsidR="002C737B" w:rsidRDefault="002C737B" w:rsidP="002C737B">
      <w:pPr>
        <w:rPr>
          <w:b/>
        </w:rPr>
      </w:pPr>
    </w:p>
    <w:p w14:paraId="1A78BDD0" w14:textId="77777777" w:rsidR="002C737B" w:rsidRDefault="00E74E0C" w:rsidP="000F27CE">
      <w:pPr>
        <w:pStyle w:val="Heading3"/>
      </w:pPr>
      <w:bookmarkStart w:id="25" w:name="EnergySavings161"/>
      <w:bookmarkStart w:id="26" w:name="_Toc204099938"/>
      <w:bookmarkEnd w:id="25"/>
      <w:r>
        <w:t>1.61</w:t>
      </w:r>
      <w:r>
        <w:tab/>
      </w:r>
      <w:r w:rsidR="002C737B">
        <w:t>Energy Savings</w:t>
      </w:r>
      <w:bookmarkEnd w:id="26"/>
    </w:p>
    <w:p w14:paraId="2516892A" w14:textId="40A723ED" w:rsidR="002C737B" w:rsidRPr="00B54EF7" w:rsidRDefault="002C737B" w:rsidP="00E74E0C">
      <w:pPr>
        <w:ind w:left="360"/>
        <w:jc w:val="both"/>
        <w:rPr>
          <w:strike/>
        </w:rPr>
      </w:pPr>
      <w:r>
        <w:t xml:space="preserve">The bureau conducts an annual evaluation of the </w:t>
      </w:r>
      <w:r w:rsidR="00841598">
        <w:t>Iowa WAP</w:t>
      </w:r>
      <w:r>
        <w:t xml:space="preserve">. This is called the SLICE Evaluation Report. A copy of the most current SLICE Evaluation Report is on the Iowa Weatherization Program website. </w:t>
      </w:r>
    </w:p>
    <w:p w14:paraId="6C98D75D" w14:textId="77777777" w:rsidR="002C737B" w:rsidRDefault="002C737B" w:rsidP="00E74E0C">
      <w:pPr>
        <w:ind w:left="360"/>
      </w:pPr>
      <w:r>
        <w:t xml:space="preserve"> </w:t>
      </w:r>
    </w:p>
    <w:p w14:paraId="3E8AF316" w14:textId="77777777" w:rsidR="002C737B" w:rsidRPr="00E74E0C" w:rsidRDefault="002C737B" w:rsidP="000F27CE">
      <w:pPr>
        <w:pStyle w:val="Heading3"/>
      </w:pPr>
      <w:bookmarkStart w:id="27" w:name="_Toc204099939"/>
      <w:r w:rsidRPr="00E74E0C">
        <w:t>1.62</w:t>
      </w:r>
      <w:bookmarkStart w:id="28" w:name="NonEnergyBenefitsOfProgram162"/>
      <w:bookmarkEnd w:id="28"/>
      <w:r w:rsidRPr="00E74E0C">
        <w:tab/>
        <w:t>Non-Energy Benefits of Program</w:t>
      </w:r>
      <w:bookmarkEnd w:id="27"/>
    </w:p>
    <w:p w14:paraId="739C66D6" w14:textId="77777777" w:rsidR="002C737B" w:rsidRDefault="002C737B" w:rsidP="00E74E0C">
      <w:pPr>
        <w:ind w:left="360"/>
        <w:jc w:val="both"/>
      </w:pPr>
      <w:r>
        <w:t>Federal funding of the program brings millions of dollars into Iowa while reducing the flow of money out of Iowa for imported energy.  Other non-energy benefits of the program include:</w:t>
      </w:r>
    </w:p>
    <w:p w14:paraId="52220365" w14:textId="77777777" w:rsidR="002C737B" w:rsidRDefault="002C737B" w:rsidP="00E74E0C">
      <w:pPr>
        <w:ind w:left="360"/>
        <w:jc w:val="both"/>
      </w:pPr>
    </w:p>
    <w:p w14:paraId="7DE92A01" w14:textId="1E553DB2" w:rsidR="002C737B" w:rsidRDefault="002C737B" w:rsidP="00182C81">
      <w:pPr>
        <w:numPr>
          <w:ilvl w:val="0"/>
          <w:numId w:val="1"/>
        </w:numPr>
        <w:jc w:val="both"/>
      </w:pPr>
      <w:r>
        <w:t xml:space="preserve">Improved </w:t>
      </w:r>
      <w:r w:rsidR="0032390A">
        <w:t>customer</w:t>
      </w:r>
      <w:r>
        <w:t xml:space="preserve"> health and safety through the identification and mitigation of carbon monoxide problems, moisture problems, and other indoor air quality problems.</w:t>
      </w:r>
    </w:p>
    <w:p w14:paraId="74FD7347" w14:textId="77777777" w:rsidR="002C737B" w:rsidRDefault="002C737B" w:rsidP="00182C81">
      <w:pPr>
        <w:numPr>
          <w:ilvl w:val="0"/>
          <w:numId w:val="1"/>
        </w:numPr>
        <w:jc w:val="both"/>
      </w:pPr>
      <w:r>
        <w:t>Retention of affordable housing for low-income persons.</w:t>
      </w:r>
    </w:p>
    <w:p w14:paraId="3A3C6201" w14:textId="77777777" w:rsidR="002C737B" w:rsidRDefault="002C737B" w:rsidP="00182C81">
      <w:pPr>
        <w:numPr>
          <w:ilvl w:val="0"/>
          <w:numId w:val="1"/>
        </w:numPr>
        <w:jc w:val="both"/>
      </w:pPr>
      <w:r>
        <w:t>Reduced utility arrearages.</w:t>
      </w:r>
    </w:p>
    <w:p w14:paraId="398899E7" w14:textId="77777777" w:rsidR="002C737B" w:rsidRDefault="002C737B" w:rsidP="00182C81">
      <w:pPr>
        <w:numPr>
          <w:ilvl w:val="0"/>
          <w:numId w:val="1"/>
        </w:numPr>
        <w:jc w:val="both"/>
      </w:pPr>
      <w:r>
        <w:t>Reduced homelessness.</w:t>
      </w:r>
    </w:p>
    <w:p w14:paraId="48850F14" w14:textId="77777777" w:rsidR="002C737B" w:rsidRDefault="002C737B" w:rsidP="00182C81">
      <w:pPr>
        <w:numPr>
          <w:ilvl w:val="0"/>
          <w:numId w:val="1"/>
        </w:numPr>
        <w:jc w:val="both"/>
      </w:pPr>
      <w:r>
        <w:t>Reduced environmental pollution as a result of reducing the amount of toxic air emissions. (Reduces residential and power plant emissions of carbon dioxide by 1 metric ton per year per home.)</w:t>
      </w:r>
    </w:p>
    <w:p w14:paraId="33A05C24" w14:textId="77777777" w:rsidR="002C737B" w:rsidRDefault="002C737B" w:rsidP="002C737B">
      <w:pPr>
        <w:jc w:val="both"/>
      </w:pPr>
    </w:p>
    <w:p w14:paraId="29FB9DCE" w14:textId="77777777" w:rsidR="002C737B" w:rsidRPr="007648A3" w:rsidRDefault="002C737B" w:rsidP="00E74E0C">
      <w:pPr>
        <w:pStyle w:val="Heading2"/>
      </w:pPr>
      <w:bookmarkStart w:id="29" w:name="_Toc204099940"/>
      <w:r w:rsidRPr="007648A3">
        <w:t>1.70</w:t>
      </w:r>
      <w:bookmarkStart w:id="30" w:name="WeatherizationWorkFlow170"/>
      <w:bookmarkEnd w:id="30"/>
      <w:r>
        <w:tab/>
      </w:r>
      <w:r w:rsidRPr="007648A3">
        <w:t>W</w:t>
      </w:r>
      <w:r>
        <w:t>EATHERIZATION WORKFLOW</w:t>
      </w:r>
      <w:bookmarkEnd w:id="29"/>
    </w:p>
    <w:p w14:paraId="34E1C1AD" w14:textId="77777777" w:rsidR="002C737B" w:rsidRDefault="002C737B" w:rsidP="002C737B"/>
    <w:p w14:paraId="53CFDB85" w14:textId="77777777" w:rsidR="002C737B" w:rsidRDefault="002C737B" w:rsidP="0072372F">
      <w:pPr>
        <w:jc w:val="both"/>
        <w:sectPr w:rsidR="002C737B" w:rsidSect="00516923">
          <w:headerReference w:type="default" r:id="rId16"/>
          <w:footerReference w:type="default" r:id="rId17"/>
          <w:pgSz w:w="12240" w:h="15840"/>
          <w:pgMar w:top="1440" w:right="1440" w:bottom="1440" w:left="1440" w:header="720" w:footer="720" w:gutter="0"/>
          <w:pgNumType w:start="1"/>
          <w:cols w:space="720"/>
          <w:docGrid w:linePitch="360"/>
        </w:sectPr>
      </w:pPr>
      <w:r>
        <w:t>The flowchart on the following page summarizes the basic workflow involved with the Weatherization Program.</w:t>
      </w:r>
    </w:p>
    <w:p w14:paraId="682556B4" w14:textId="77777777" w:rsidR="002C737B" w:rsidRDefault="00235457" w:rsidP="002C737B">
      <w:pPr>
        <w:sectPr w:rsidR="002C737B" w:rsidSect="009D6A0D">
          <w:headerReference w:type="default" r:id="rId18"/>
          <w:pgSz w:w="12240" w:h="15840"/>
          <w:pgMar w:top="1440" w:right="1440" w:bottom="1440" w:left="1440" w:header="720" w:footer="720" w:gutter="0"/>
          <w:cols w:space="720"/>
          <w:docGrid w:linePitch="360"/>
        </w:sectPr>
      </w:pPr>
      <w:r>
        <w:rPr>
          <w:noProof/>
        </w:rPr>
        <w:lastRenderedPageBreak/>
        <mc:AlternateContent>
          <mc:Choice Requires="wpc">
            <w:drawing>
              <wp:inline distT="0" distB="0" distL="0" distR="0" wp14:anchorId="5EA0CFCA" wp14:editId="5A50646E">
                <wp:extent cx="5667375" cy="9372600"/>
                <wp:effectExtent l="0" t="0" r="9525" b="0"/>
                <wp:docPr id="49" name="Canvas 1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 name="AutoShape 17"/>
                        <wps:cNvSpPr>
                          <a:spLocks noChangeArrowheads="1"/>
                        </wps:cNvSpPr>
                        <wps:spPr bwMode="auto">
                          <a:xfrm>
                            <a:off x="1781124" y="1371300"/>
                            <a:ext cx="2171729" cy="1029000"/>
                          </a:xfrm>
                          <a:prstGeom prst="flowChartProcess">
                            <a:avLst/>
                          </a:prstGeom>
                          <a:solidFill>
                            <a:srgbClr val="FFFFFF"/>
                          </a:solidFill>
                          <a:ln w="9525">
                            <a:solidFill>
                              <a:srgbClr val="000000"/>
                            </a:solidFill>
                            <a:miter lim="800000"/>
                            <a:headEnd/>
                            <a:tailEnd/>
                          </a:ln>
                        </wps:spPr>
                        <wps:txbx>
                          <w:txbxContent>
                            <w:p w14:paraId="69AD4113" w14:textId="77777777" w:rsidR="007A159C" w:rsidRPr="00940553" w:rsidRDefault="007A159C" w:rsidP="002C737B">
                              <w:pPr>
                                <w:jc w:val="center"/>
                                <w:rPr>
                                  <w:b/>
                                  <w:sz w:val="16"/>
                                  <w:szCs w:val="16"/>
                                  <w:u w:val="single"/>
                                </w:rPr>
                              </w:pPr>
                              <w:r w:rsidRPr="00940553">
                                <w:rPr>
                                  <w:b/>
                                  <w:sz w:val="16"/>
                                  <w:szCs w:val="16"/>
                                  <w:u w:val="single"/>
                                </w:rPr>
                                <w:t>Contact Client</w:t>
                              </w:r>
                            </w:p>
                            <w:p w14:paraId="36A66AB7" w14:textId="77777777" w:rsidR="007A159C" w:rsidRPr="00940553" w:rsidRDefault="007A159C" w:rsidP="002C737B">
                              <w:pPr>
                                <w:jc w:val="center"/>
                                <w:rPr>
                                  <w:sz w:val="16"/>
                                  <w:szCs w:val="16"/>
                                </w:rPr>
                              </w:pPr>
                            </w:p>
                            <w:p w14:paraId="2958CF24" w14:textId="77777777" w:rsidR="007A159C" w:rsidRDefault="007A159C" w:rsidP="00182C81">
                              <w:pPr>
                                <w:numPr>
                                  <w:ilvl w:val="0"/>
                                  <w:numId w:val="8"/>
                                </w:numPr>
                                <w:rPr>
                                  <w:sz w:val="16"/>
                                  <w:szCs w:val="16"/>
                                </w:rPr>
                              </w:pPr>
                              <w:r w:rsidRPr="00940553">
                                <w:rPr>
                                  <w:sz w:val="16"/>
                                  <w:szCs w:val="16"/>
                                </w:rPr>
                                <w:t>Obtain client’s permission</w:t>
                              </w:r>
                            </w:p>
                            <w:p w14:paraId="4F0F57B1" w14:textId="77777777" w:rsidR="007A159C" w:rsidRDefault="007A159C" w:rsidP="00182C81">
                              <w:pPr>
                                <w:numPr>
                                  <w:ilvl w:val="0"/>
                                  <w:numId w:val="8"/>
                                </w:numPr>
                                <w:rPr>
                                  <w:sz w:val="16"/>
                                  <w:szCs w:val="16"/>
                                </w:rPr>
                              </w:pPr>
                              <w:r w:rsidRPr="00940553">
                                <w:rPr>
                                  <w:sz w:val="16"/>
                                  <w:szCs w:val="16"/>
                                </w:rPr>
                                <w:t>Obtain landlord’s permission (when client is a renter)</w:t>
                              </w:r>
                            </w:p>
                            <w:p w14:paraId="1AA4034F" w14:textId="77777777" w:rsidR="007A159C" w:rsidRPr="00940553" w:rsidRDefault="007A159C" w:rsidP="00182C81">
                              <w:pPr>
                                <w:numPr>
                                  <w:ilvl w:val="0"/>
                                  <w:numId w:val="8"/>
                                </w:numPr>
                                <w:rPr>
                                  <w:sz w:val="16"/>
                                  <w:szCs w:val="16"/>
                                </w:rPr>
                              </w:pPr>
                              <w:r>
                                <w:rPr>
                                  <w:sz w:val="16"/>
                                  <w:szCs w:val="16"/>
                                </w:rPr>
                                <w:t>Schedule date/time for home energy audit</w:t>
                              </w:r>
                            </w:p>
                          </w:txbxContent>
                        </wps:txbx>
                        <wps:bodyPr rot="0" vert="horz" wrap="square" lIns="91440" tIns="45720" rIns="91440" bIns="45720" anchor="t" anchorCtr="0" upright="1">
                          <a:noAutofit/>
                        </wps:bodyPr>
                      </wps:wsp>
                      <wps:wsp>
                        <wps:cNvPr id="10" name="AutoShape 18"/>
                        <wps:cNvCnPr>
                          <a:cxnSpLocks noChangeShapeType="1"/>
                        </wps:cNvCnPr>
                        <wps:spPr bwMode="auto">
                          <a:xfrm flipH="1">
                            <a:off x="3952852" y="1029000"/>
                            <a:ext cx="228603" cy="1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AutoShape 19"/>
                        <wps:cNvSpPr>
                          <a:spLocks noChangeArrowheads="1"/>
                        </wps:cNvSpPr>
                        <wps:spPr bwMode="auto">
                          <a:xfrm>
                            <a:off x="1781124" y="2514400"/>
                            <a:ext cx="2171729" cy="915000"/>
                          </a:xfrm>
                          <a:prstGeom prst="flowChartProcess">
                            <a:avLst/>
                          </a:prstGeom>
                          <a:solidFill>
                            <a:srgbClr val="FFFFFF"/>
                          </a:solidFill>
                          <a:ln w="9525">
                            <a:solidFill>
                              <a:srgbClr val="000000"/>
                            </a:solidFill>
                            <a:miter lim="800000"/>
                            <a:headEnd/>
                            <a:tailEnd/>
                          </a:ln>
                        </wps:spPr>
                        <wps:txbx>
                          <w:txbxContent>
                            <w:p w14:paraId="58D56638" w14:textId="77777777" w:rsidR="007A159C" w:rsidRPr="00940553" w:rsidRDefault="007A159C" w:rsidP="002C737B">
                              <w:pPr>
                                <w:jc w:val="center"/>
                                <w:rPr>
                                  <w:b/>
                                  <w:sz w:val="16"/>
                                  <w:szCs w:val="16"/>
                                  <w:u w:val="single"/>
                                </w:rPr>
                              </w:pPr>
                              <w:r w:rsidRPr="00940553">
                                <w:rPr>
                                  <w:b/>
                                  <w:sz w:val="16"/>
                                  <w:szCs w:val="16"/>
                                  <w:u w:val="single"/>
                                </w:rPr>
                                <w:t xml:space="preserve">House </w:t>
                              </w:r>
                              <w:r>
                                <w:rPr>
                                  <w:b/>
                                  <w:sz w:val="16"/>
                                  <w:szCs w:val="16"/>
                                  <w:u w:val="single"/>
                                </w:rPr>
                                <w:t>Energy Audit</w:t>
                              </w:r>
                            </w:p>
                            <w:p w14:paraId="0DBF6968" w14:textId="77777777" w:rsidR="007A159C" w:rsidRPr="00940553" w:rsidRDefault="007A159C" w:rsidP="002C737B">
                              <w:pPr>
                                <w:jc w:val="center"/>
                                <w:rPr>
                                  <w:sz w:val="16"/>
                                  <w:szCs w:val="16"/>
                                </w:rPr>
                              </w:pPr>
                            </w:p>
                            <w:p w14:paraId="033B8650" w14:textId="77777777" w:rsidR="007A159C" w:rsidRDefault="007A159C" w:rsidP="00182C81">
                              <w:pPr>
                                <w:numPr>
                                  <w:ilvl w:val="0"/>
                                  <w:numId w:val="9"/>
                                </w:numPr>
                                <w:tabs>
                                  <w:tab w:val="clear" w:pos="720"/>
                                  <w:tab w:val="num" w:pos="360"/>
                                </w:tabs>
                                <w:ind w:left="360"/>
                                <w:rPr>
                                  <w:sz w:val="16"/>
                                  <w:szCs w:val="16"/>
                                </w:rPr>
                              </w:pPr>
                              <w:r w:rsidRPr="00940553">
                                <w:rPr>
                                  <w:sz w:val="16"/>
                                  <w:szCs w:val="16"/>
                                </w:rPr>
                                <w:t xml:space="preserve">Client Consent </w:t>
                              </w:r>
                            </w:p>
                            <w:p w14:paraId="1D9C6223" w14:textId="77777777" w:rsidR="007A159C" w:rsidRPr="00940553" w:rsidRDefault="007A159C" w:rsidP="00182C81">
                              <w:pPr>
                                <w:numPr>
                                  <w:ilvl w:val="0"/>
                                  <w:numId w:val="9"/>
                                </w:numPr>
                                <w:tabs>
                                  <w:tab w:val="clear" w:pos="720"/>
                                  <w:tab w:val="num" w:pos="360"/>
                                </w:tabs>
                                <w:ind w:left="360"/>
                                <w:rPr>
                                  <w:sz w:val="16"/>
                                  <w:szCs w:val="16"/>
                                </w:rPr>
                              </w:pPr>
                              <w:r w:rsidRPr="00940553">
                                <w:rPr>
                                  <w:sz w:val="16"/>
                                  <w:szCs w:val="16"/>
                                </w:rPr>
                                <w:t>Health &amp; Safety Assessment</w:t>
                              </w:r>
                            </w:p>
                            <w:p w14:paraId="136D9F9A" w14:textId="77777777" w:rsidR="007A159C" w:rsidRPr="00940553" w:rsidRDefault="007A159C" w:rsidP="00182C81">
                              <w:pPr>
                                <w:numPr>
                                  <w:ilvl w:val="0"/>
                                  <w:numId w:val="9"/>
                                </w:numPr>
                                <w:tabs>
                                  <w:tab w:val="clear" w:pos="720"/>
                                  <w:tab w:val="num" w:pos="360"/>
                                </w:tabs>
                                <w:ind w:left="360"/>
                                <w:rPr>
                                  <w:sz w:val="16"/>
                                  <w:szCs w:val="16"/>
                                </w:rPr>
                              </w:pPr>
                              <w:r w:rsidRPr="00940553">
                                <w:rPr>
                                  <w:sz w:val="16"/>
                                  <w:szCs w:val="16"/>
                                </w:rPr>
                                <w:t>Safety Tests</w:t>
                              </w:r>
                            </w:p>
                            <w:p w14:paraId="6F909AFA" w14:textId="77777777" w:rsidR="007A159C" w:rsidRPr="00940553" w:rsidRDefault="007A159C" w:rsidP="00182C81">
                              <w:pPr>
                                <w:numPr>
                                  <w:ilvl w:val="0"/>
                                  <w:numId w:val="9"/>
                                </w:numPr>
                                <w:tabs>
                                  <w:tab w:val="clear" w:pos="720"/>
                                  <w:tab w:val="num" w:pos="360"/>
                                </w:tabs>
                                <w:ind w:left="360"/>
                                <w:rPr>
                                  <w:sz w:val="16"/>
                                  <w:szCs w:val="16"/>
                                </w:rPr>
                              </w:pPr>
                              <w:r w:rsidRPr="00940553">
                                <w:rPr>
                                  <w:sz w:val="16"/>
                                  <w:szCs w:val="16"/>
                                </w:rPr>
                                <w:t>Diagnostic Tests</w:t>
                              </w:r>
                            </w:p>
                            <w:p w14:paraId="19966654" w14:textId="77777777" w:rsidR="007A159C" w:rsidRPr="00940553" w:rsidRDefault="007A159C" w:rsidP="00182C81">
                              <w:pPr>
                                <w:numPr>
                                  <w:ilvl w:val="0"/>
                                  <w:numId w:val="9"/>
                                </w:numPr>
                                <w:tabs>
                                  <w:tab w:val="clear" w:pos="720"/>
                                  <w:tab w:val="num" w:pos="360"/>
                                </w:tabs>
                                <w:ind w:left="360"/>
                                <w:rPr>
                                  <w:sz w:val="16"/>
                                  <w:szCs w:val="16"/>
                                </w:rPr>
                              </w:pPr>
                              <w:r w:rsidRPr="00940553">
                                <w:rPr>
                                  <w:sz w:val="16"/>
                                  <w:szCs w:val="16"/>
                                </w:rPr>
                                <w:t>Energy Efficiency Assessment</w:t>
                              </w:r>
                            </w:p>
                          </w:txbxContent>
                        </wps:txbx>
                        <wps:bodyPr rot="0" vert="horz" wrap="square" lIns="91440" tIns="45720" rIns="91440" bIns="45720" anchor="t" anchorCtr="0" upright="1">
                          <a:noAutofit/>
                        </wps:bodyPr>
                      </wps:wsp>
                      <wps:wsp>
                        <wps:cNvPr id="26" name="AutoShape 20"/>
                        <wps:cNvCnPr>
                          <a:cxnSpLocks noChangeShapeType="1"/>
                        </wps:cNvCnPr>
                        <wps:spPr bwMode="auto">
                          <a:xfrm>
                            <a:off x="2867038" y="2400300"/>
                            <a:ext cx="700" cy="114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AutoShape 21"/>
                        <wps:cNvSpPr>
                          <a:spLocks noChangeArrowheads="1"/>
                        </wps:cNvSpPr>
                        <wps:spPr bwMode="auto">
                          <a:xfrm>
                            <a:off x="66601" y="4343600"/>
                            <a:ext cx="1600221" cy="1076100"/>
                          </a:xfrm>
                          <a:prstGeom prst="flowChartProcess">
                            <a:avLst/>
                          </a:prstGeom>
                          <a:solidFill>
                            <a:srgbClr val="FFFFFF"/>
                          </a:solidFill>
                          <a:ln w="9525">
                            <a:solidFill>
                              <a:srgbClr val="000000"/>
                            </a:solidFill>
                            <a:miter lim="800000"/>
                            <a:headEnd/>
                            <a:tailEnd/>
                          </a:ln>
                        </wps:spPr>
                        <wps:txbx>
                          <w:txbxContent>
                            <w:p w14:paraId="700C6C64" w14:textId="77777777" w:rsidR="007A159C" w:rsidRPr="001059A5" w:rsidRDefault="007A159C" w:rsidP="002C737B">
                              <w:pPr>
                                <w:jc w:val="center"/>
                                <w:rPr>
                                  <w:b/>
                                  <w:sz w:val="16"/>
                                  <w:szCs w:val="16"/>
                                  <w:u w:val="single"/>
                                </w:rPr>
                              </w:pPr>
                              <w:r>
                                <w:rPr>
                                  <w:b/>
                                  <w:sz w:val="16"/>
                                  <w:szCs w:val="16"/>
                                  <w:u w:val="single"/>
                                </w:rPr>
                                <w:t>Plumbing &amp; Mechanical</w:t>
                              </w:r>
                              <w:r w:rsidRPr="001059A5">
                                <w:rPr>
                                  <w:b/>
                                  <w:sz w:val="16"/>
                                  <w:szCs w:val="16"/>
                                  <w:u w:val="single"/>
                                </w:rPr>
                                <w:t xml:space="preserve"> Contractor</w:t>
                              </w:r>
                            </w:p>
                            <w:p w14:paraId="27A71B4F" w14:textId="77777777" w:rsidR="007A159C" w:rsidRDefault="007A159C" w:rsidP="002C737B">
                              <w:pPr>
                                <w:rPr>
                                  <w:sz w:val="16"/>
                                  <w:szCs w:val="16"/>
                                </w:rPr>
                              </w:pPr>
                            </w:p>
                            <w:p w14:paraId="50CF7D97" w14:textId="77777777" w:rsidR="007A159C" w:rsidRDefault="007A159C" w:rsidP="00182C81">
                              <w:pPr>
                                <w:numPr>
                                  <w:ilvl w:val="0"/>
                                  <w:numId w:val="6"/>
                                </w:numPr>
                                <w:rPr>
                                  <w:sz w:val="16"/>
                                  <w:szCs w:val="16"/>
                                </w:rPr>
                              </w:pPr>
                              <w:r>
                                <w:rPr>
                                  <w:sz w:val="16"/>
                                  <w:szCs w:val="16"/>
                                </w:rPr>
                                <w:t>Tune &amp; Clean</w:t>
                              </w:r>
                            </w:p>
                            <w:p w14:paraId="4311E62B" w14:textId="77777777" w:rsidR="007A159C" w:rsidRDefault="007A159C" w:rsidP="00182C81">
                              <w:pPr>
                                <w:numPr>
                                  <w:ilvl w:val="0"/>
                                  <w:numId w:val="6"/>
                                </w:numPr>
                                <w:rPr>
                                  <w:sz w:val="16"/>
                                  <w:szCs w:val="16"/>
                                </w:rPr>
                              </w:pPr>
                              <w:r>
                                <w:rPr>
                                  <w:sz w:val="16"/>
                                  <w:szCs w:val="16"/>
                                </w:rPr>
                                <w:t>Heating System Repair/Replacement</w:t>
                              </w:r>
                            </w:p>
                            <w:p w14:paraId="20B7D112" w14:textId="77777777" w:rsidR="007A159C" w:rsidRDefault="007A159C" w:rsidP="00182C81">
                              <w:pPr>
                                <w:numPr>
                                  <w:ilvl w:val="0"/>
                                  <w:numId w:val="6"/>
                                </w:numPr>
                                <w:rPr>
                                  <w:sz w:val="16"/>
                                  <w:szCs w:val="16"/>
                                </w:rPr>
                              </w:pPr>
                              <w:r>
                                <w:rPr>
                                  <w:sz w:val="16"/>
                                  <w:szCs w:val="16"/>
                                </w:rPr>
                                <w:t xml:space="preserve">Water Heater </w:t>
                              </w:r>
                            </w:p>
                            <w:p w14:paraId="46DC6406" w14:textId="77777777" w:rsidR="007A159C" w:rsidRDefault="007A159C" w:rsidP="002C737B">
                              <w:pPr>
                                <w:ind w:firstLine="360"/>
                                <w:rPr>
                                  <w:sz w:val="16"/>
                                  <w:szCs w:val="16"/>
                                </w:rPr>
                              </w:pPr>
                              <w:r>
                                <w:rPr>
                                  <w:sz w:val="16"/>
                                  <w:szCs w:val="16"/>
                                </w:rPr>
                                <w:t>Repair/Replacement</w:t>
                              </w:r>
                            </w:p>
                          </w:txbxContent>
                        </wps:txbx>
                        <wps:bodyPr rot="0" vert="horz" wrap="square" lIns="91440" tIns="45720" rIns="91440" bIns="45720" anchor="t" anchorCtr="0" upright="1">
                          <a:noAutofit/>
                        </wps:bodyPr>
                      </wps:wsp>
                      <wps:wsp>
                        <wps:cNvPr id="28" name="AutoShape 22"/>
                        <wps:cNvSpPr>
                          <a:spLocks noChangeArrowheads="1"/>
                        </wps:cNvSpPr>
                        <wps:spPr bwMode="auto">
                          <a:xfrm>
                            <a:off x="2009727" y="4343600"/>
                            <a:ext cx="1714523" cy="914200"/>
                          </a:xfrm>
                          <a:prstGeom prst="flowChartDecision">
                            <a:avLst/>
                          </a:prstGeom>
                          <a:solidFill>
                            <a:srgbClr val="FFFFFF"/>
                          </a:solidFill>
                          <a:ln w="9525">
                            <a:solidFill>
                              <a:srgbClr val="000000"/>
                            </a:solidFill>
                            <a:miter lim="800000"/>
                            <a:headEnd/>
                            <a:tailEnd/>
                          </a:ln>
                        </wps:spPr>
                        <wps:txbx>
                          <w:txbxContent>
                            <w:p w14:paraId="6E879431" w14:textId="77777777" w:rsidR="007A159C" w:rsidRDefault="007A159C" w:rsidP="002C737B">
                              <w:pPr>
                                <w:jc w:val="center"/>
                              </w:pPr>
                              <w:r>
                                <w:rPr>
                                  <w:sz w:val="16"/>
                                  <w:szCs w:val="16"/>
                                </w:rPr>
                                <w:t>Determine work to be done on home</w:t>
                              </w:r>
                            </w:p>
                          </w:txbxContent>
                        </wps:txbx>
                        <wps:bodyPr rot="0" vert="horz" wrap="square" lIns="91440" tIns="45720" rIns="91440" bIns="45720" anchor="t" anchorCtr="0" upright="1">
                          <a:noAutofit/>
                        </wps:bodyPr>
                      </wps:wsp>
                      <wps:wsp>
                        <wps:cNvPr id="29" name="AutoShape 23"/>
                        <wps:cNvCnPr>
                          <a:cxnSpLocks noChangeShapeType="1"/>
                        </wps:cNvCnPr>
                        <wps:spPr bwMode="auto">
                          <a:xfrm>
                            <a:off x="1666822" y="4800700"/>
                            <a:ext cx="342905" cy="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AutoShape 24"/>
                        <wps:cNvSpPr>
                          <a:spLocks noChangeArrowheads="1"/>
                        </wps:cNvSpPr>
                        <wps:spPr bwMode="auto">
                          <a:xfrm>
                            <a:off x="4067154" y="4343600"/>
                            <a:ext cx="1600221" cy="914200"/>
                          </a:xfrm>
                          <a:prstGeom prst="flowChartProcess">
                            <a:avLst/>
                          </a:prstGeom>
                          <a:solidFill>
                            <a:srgbClr val="FFFFFF"/>
                          </a:solidFill>
                          <a:ln w="9525">
                            <a:solidFill>
                              <a:srgbClr val="000000"/>
                            </a:solidFill>
                            <a:miter lim="800000"/>
                            <a:headEnd/>
                            <a:tailEnd/>
                          </a:ln>
                        </wps:spPr>
                        <wps:txbx>
                          <w:txbxContent>
                            <w:p w14:paraId="42B9A9CD" w14:textId="77777777" w:rsidR="007A159C" w:rsidRDefault="007A159C" w:rsidP="002C737B">
                              <w:pPr>
                                <w:jc w:val="center"/>
                                <w:rPr>
                                  <w:b/>
                                  <w:sz w:val="16"/>
                                  <w:szCs w:val="16"/>
                                  <w:u w:val="single"/>
                                </w:rPr>
                              </w:pPr>
                              <w:r w:rsidRPr="001059A5">
                                <w:rPr>
                                  <w:b/>
                                  <w:sz w:val="16"/>
                                  <w:szCs w:val="16"/>
                                  <w:u w:val="single"/>
                                </w:rPr>
                                <w:t>Refrigeration Appliance Vendor</w:t>
                              </w:r>
                            </w:p>
                            <w:p w14:paraId="67B3F357" w14:textId="77777777" w:rsidR="007A159C" w:rsidRPr="001059A5" w:rsidRDefault="007A159C" w:rsidP="002C737B">
                              <w:pPr>
                                <w:jc w:val="center"/>
                                <w:rPr>
                                  <w:b/>
                                  <w:sz w:val="16"/>
                                  <w:szCs w:val="16"/>
                                  <w:u w:val="single"/>
                                </w:rPr>
                              </w:pPr>
                            </w:p>
                            <w:p w14:paraId="7D8B3096" w14:textId="77777777" w:rsidR="007A159C" w:rsidRPr="001059A5" w:rsidRDefault="007A159C" w:rsidP="002C737B">
                              <w:pPr>
                                <w:jc w:val="center"/>
                                <w:rPr>
                                  <w:sz w:val="16"/>
                                  <w:szCs w:val="16"/>
                                </w:rPr>
                              </w:pPr>
                              <w:r>
                                <w:rPr>
                                  <w:sz w:val="16"/>
                                  <w:szCs w:val="16"/>
                                </w:rPr>
                                <w:t>Replace inefficient refrigerators/freezers</w:t>
                              </w:r>
                            </w:p>
                          </w:txbxContent>
                        </wps:txbx>
                        <wps:bodyPr rot="0" vert="horz" wrap="square" lIns="91440" tIns="45720" rIns="91440" bIns="45720" anchor="t" anchorCtr="0" upright="1">
                          <a:noAutofit/>
                        </wps:bodyPr>
                      </wps:wsp>
                      <wps:wsp>
                        <wps:cNvPr id="31" name="AutoShape 25"/>
                        <wps:cNvSpPr>
                          <a:spLocks noChangeArrowheads="1"/>
                        </wps:cNvSpPr>
                        <wps:spPr bwMode="auto">
                          <a:xfrm>
                            <a:off x="1895425" y="5486000"/>
                            <a:ext cx="1943126" cy="915000"/>
                          </a:xfrm>
                          <a:prstGeom prst="flowChartProcess">
                            <a:avLst/>
                          </a:prstGeom>
                          <a:solidFill>
                            <a:srgbClr val="FFFFFF"/>
                          </a:solidFill>
                          <a:ln w="9525">
                            <a:solidFill>
                              <a:srgbClr val="000000"/>
                            </a:solidFill>
                            <a:miter lim="800000"/>
                            <a:headEnd/>
                            <a:tailEnd/>
                          </a:ln>
                        </wps:spPr>
                        <wps:txbx>
                          <w:txbxContent>
                            <w:p w14:paraId="5E0AF56A" w14:textId="77777777" w:rsidR="007A159C" w:rsidRPr="003E4A71" w:rsidRDefault="007A159C" w:rsidP="002C737B">
                              <w:pPr>
                                <w:jc w:val="center"/>
                                <w:rPr>
                                  <w:b/>
                                  <w:sz w:val="16"/>
                                  <w:szCs w:val="16"/>
                                  <w:u w:val="single"/>
                                </w:rPr>
                              </w:pPr>
                              <w:r w:rsidRPr="003E4A71">
                                <w:rPr>
                                  <w:b/>
                                  <w:sz w:val="16"/>
                                  <w:szCs w:val="16"/>
                                  <w:u w:val="single"/>
                                </w:rPr>
                                <w:t>Crews or Contractors</w:t>
                              </w:r>
                            </w:p>
                            <w:p w14:paraId="6575D074" w14:textId="77777777" w:rsidR="007A159C" w:rsidRDefault="007A159C" w:rsidP="002C737B">
                              <w:pPr>
                                <w:jc w:val="center"/>
                                <w:rPr>
                                  <w:sz w:val="16"/>
                                  <w:szCs w:val="16"/>
                                </w:rPr>
                              </w:pPr>
                            </w:p>
                            <w:p w14:paraId="73CAD006" w14:textId="77777777" w:rsidR="007A159C" w:rsidRDefault="007A159C" w:rsidP="00182C81">
                              <w:pPr>
                                <w:numPr>
                                  <w:ilvl w:val="0"/>
                                  <w:numId w:val="7"/>
                                </w:numPr>
                                <w:rPr>
                                  <w:sz w:val="16"/>
                                  <w:szCs w:val="16"/>
                                </w:rPr>
                              </w:pPr>
                              <w:r w:rsidRPr="003E4A71">
                                <w:rPr>
                                  <w:sz w:val="16"/>
                                  <w:szCs w:val="16"/>
                                </w:rPr>
                                <w:t>Install weatherization measures</w:t>
                              </w:r>
                            </w:p>
                            <w:p w14:paraId="469B66DF" w14:textId="77777777" w:rsidR="007A159C" w:rsidRDefault="007A159C" w:rsidP="00182C81">
                              <w:pPr>
                                <w:numPr>
                                  <w:ilvl w:val="0"/>
                                  <w:numId w:val="7"/>
                                </w:numPr>
                                <w:rPr>
                                  <w:sz w:val="16"/>
                                  <w:szCs w:val="16"/>
                                </w:rPr>
                              </w:pPr>
                              <w:r>
                                <w:rPr>
                                  <w:sz w:val="16"/>
                                  <w:szCs w:val="16"/>
                                </w:rPr>
                                <w:t>Remediate certain health &amp; safety problems</w:t>
                              </w:r>
                            </w:p>
                            <w:p w14:paraId="52C65A0B" w14:textId="77777777" w:rsidR="007A159C" w:rsidRDefault="007A159C" w:rsidP="00182C81">
                              <w:pPr>
                                <w:numPr>
                                  <w:ilvl w:val="0"/>
                                  <w:numId w:val="7"/>
                                </w:numPr>
                                <w:rPr>
                                  <w:sz w:val="16"/>
                                  <w:szCs w:val="16"/>
                                </w:rPr>
                              </w:pPr>
                              <w:r>
                                <w:rPr>
                                  <w:sz w:val="16"/>
                                  <w:szCs w:val="16"/>
                                </w:rPr>
                                <w:t>Minor repair work, when necessary</w:t>
                              </w:r>
                            </w:p>
                            <w:p w14:paraId="1E793A74" w14:textId="77777777" w:rsidR="007A159C" w:rsidRPr="003E4A71" w:rsidRDefault="007A159C" w:rsidP="002C737B">
                              <w:pPr>
                                <w:jc w:val="center"/>
                                <w:rPr>
                                  <w:sz w:val="16"/>
                                  <w:szCs w:val="16"/>
                                </w:rPr>
                              </w:pPr>
                            </w:p>
                          </w:txbxContent>
                        </wps:txbx>
                        <wps:bodyPr rot="0" vert="horz" wrap="square" lIns="91440" tIns="45720" rIns="91440" bIns="45720" anchor="t" anchorCtr="0" upright="1">
                          <a:noAutofit/>
                        </wps:bodyPr>
                      </wps:wsp>
                      <wps:wsp>
                        <wps:cNvPr id="32" name="AutoShape 26"/>
                        <wps:cNvCnPr>
                          <a:cxnSpLocks noChangeShapeType="1"/>
                        </wps:cNvCnPr>
                        <wps:spPr bwMode="auto">
                          <a:xfrm>
                            <a:off x="2867038" y="5257800"/>
                            <a:ext cx="700" cy="228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AutoShape 27"/>
                        <wps:cNvSpPr>
                          <a:spLocks noChangeArrowheads="1"/>
                        </wps:cNvSpPr>
                        <wps:spPr bwMode="auto">
                          <a:xfrm>
                            <a:off x="1895425" y="6629200"/>
                            <a:ext cx="1943126" cy="571200"/>
                          </a:xfrm>
                          <a:prstGeom prst="flowChartProcess">
                            <a:avLst/>
                          </a:prstGeom>
                          <a:solidFill>
                            <a:srgbClr val="FFFFFF"/>
                          </a:solidFill>
                          <a:ln w="9525">
                            <a:solidFill>
                              <a:srgbClr val="000000"/>
                            </a:solidFill>
                            <a:miter lim="800000"/>
                            <a:headEnd/>
                            <a:tailEnd/>
                          </a:ln>
                        </wps:spPr>
                        <wps:txbx>
                          <w:txbxContent>
                            <w:p w14:paraId="23133D53" w14:textId="77777777" w:rsidR="007A159C" w:rsidRPr="003E4A71" w:rsidRDefault="007A159C" w:rsidP="002C737B">
                              <w:pPr>
                                <w:jc w:val="center"/>
                                <w:rPr>
                                  <w:b/>
                                  <w:sz w:val="16"/>
                                  <w:szCs w:val="16"/>
                                  <w:u w:val="single"/>
                                </w:rPr>
                              </w:pPr>
                              <w:r w:rsidRPr="003E4A71">
                                <w:rPr>
                                  <w:b/>
                                  <w:sz w:val="16"/>
                                  <w:szCs w:val="16"/>
                                  <w:u w:val="single"/>
                                </w:rPr>
                                <w:t>Final Inspection</w:t>
                              </w:r>
                            </w:p>
                            <w:p w14:paraId="34246C19" w14:textId="77777777" w:rsidR="007A159C" w:rsidRPr="003E4A71" w:rsidRDefault="007A159C" w:rsidP="002C737B">
                              <w:pPr>
                                <w:rPr>
                                  <w:sz w:val="16"/>
                                  <w:szCs w:val="16"/>
                                </w:rPr>
                              </w:pPr>
                            </w:p>
                            <w:p w14:paraId="7453D7D7" w14:textId="77777777" w:rsidR="007A159C" w:rsidRPr="003E4A71" w:rsidRDefault="007A159C" w:rsidP="00182C81">
                              <w:pPr>
                                <w:numPr>
                                  <w:ilvl w:val="0"/>
                                  <w:numId w:val="7"/>
                                </w:numPr>
                                <w:rPr>
                                  <w:sz w:val="16"/>
                                  <w:szCs w:val="16"/>
                                </w:rPr>
                              </w:pPr>
                              <w:r w:rsidRPr="003E4A71">
                                <w:rPr>
                                  <w:sz w:val="16"/>
                                  <w:szCs w:val="16"/>
                                </w:rPr>
                                <w:t>Diagnostic and Safety Tests</w:t>
                              </w:r>
                            </w:p>
                            <w:p w14:paraId="4F8C4E5D" w14:textId="77777777" w:rsidR="007A159C" w:rsidRPr="003E4A71" w:rsidRDefault="007A159C" w:rsidP="00182C81">
                              <w:pPr>
                                <w:numPr>
                                  <w:ilvl w:val="0"/>
                                  <w:numId w:val="7"/>
                                </w:numPr>
                                <w:rPr>
                                  <w:sz w:val="16"/>
                                  <w:szCs w:val="16"/>
                                </w:rPr>
                              </w:pPr>
                              <w:r w:rsidRPr="003E4A71">
                                <w:rPr>
                                  <w:sz w:val="16"/>
                                  <w:szCs w:val="16"/>
                                </w:rPr>
                                <w:t>Inspect Work</w:t>
                              </w:r>
                            </w:p>
                          </w:txbxContent>
                        </wps:txbx>
                        <wps:bodyPr rot="0" vert="horz" wrap="square" lIns="91440" tIns="45720" rIns="91440" bIns="45720" anchor="t" anchorCtr="0" upright="1">
                          <a:noAutofit/>
                        </wps:bodyPr>
                      </wps:wsp>
                      <wps:wsp>
                        <wps:cNvPr id="34" name="AutoShape 28"/>
                        <wps:cNvSpPr>
                          <a:spLocks noChangeArrowheads="1"/>
                        </wps:cNvSpPr>
                        <wps:spPr bwMode="auto">
                          <a:xfrm>
                            <a:off x="1895425" y="7429300"/>
                            <a:ext cx="1943126" cy="800100"/>
                          </a:xfrm>
                          <a:prstGeom prst="flowChartProcess">
                            <a:avLst/>
                          </a:prstGeom>
                          <a:solidFill>
                            <a:srgbClr val="FFFFFF"/>
                          </a:solidFill>
                          <a:ln w="9525">
                            <a:solidFill>
                              <a:srgbClr val="000000"/>
                            </a:solidFill>
                            <a:miter lim="800000"/>
                            <a:headEnd/>
                            <a:tailEnd/>
                          </a:ln>
                        </wps:spPr>
                        <wps:txbx>
                          <w:txbxContent>
                            <w:p w14:paraId="294FDBFD" w14:textId="77777777" w:rsidR="007A159C" w:rsidRDefault="007A159C" w:rsidP="002C737B">
                              <w:pPr>
                                <w:jc w:val="center"/>
                                <w:rPr>
                                  <w:b/>
                                  <w:sz w:val="16"/>
                                  <w:szCs w:val="16"/>
                                  <w:u w:val="single"/>
                                </w:rPr>
                              </w:pPr>
                              <w:r w:rsidRPr="003E4A71">
                                <w:rPr>
                                  <w:b/>
                                  <w:sz w:val="16"/>
                                  <w:szCs w:val="16"/>
                                  <w:u w:val="single"/>
                                </w:rPr>
                                <w:t>Report to State</w:t>
                              </w:r>
                            </w:p>
                            <w:p w14:paraId="77B750A6" w14:textId="77777777" w:rsidR="007A159C" w:rsidRPr="003E4A71" w:rsidRDefault="007A159C" w:rsidP="002C737B">
                              <w:pPr>
                                <w:jc w:val="center"/>
                                <w:rPr>
                                  <w:b/>
                                  <w:sz w:val="16"/>
                                  <w:szCs w:val="16"/>
                                  <w:u w:val="single"/>
                                </w:rPr>
                              </w:pPr>
                            </w:p>
                            <w:p w14:paraId="4E9DE50B" w14:textId="77777777" w:rsidR="007A159C" w:rsidRPr="003E4A71" w:rsidRDefault="007A159C" w:rsidP="00182C81">
                              <w:pPr>
                                <w:numPr>
                                  <w:ilvl w:val="0"/>
                                  <w:numId w:val="10"/>
                                </w:numPr>
                                <w:rPr>
                                  <w:sz w:val="16"/>
                                  <w:szCs w:val="16"/>
                                </w:rPr>
                              </w:pPr>
                              <w:r w:rsidRPr="003E4A71">
                                <w:rPr>
                                  <w:sz w:val="16"/>
                                  <w:szCs w:val="16"/>
                                </w:rPr>
                                <w:t>Expenditures</w:t>
                              </w:r>
                            </w:p>
                            <w:p w14:paraId="1A68B0D6" w14:textId="77777777" w:rsidR="007A159C" w:rsidRDefault="007A159C" w:rsidP="00182C81">
                              <w:pPr>
                                <w:numPr>
                                  <w:ilvl w:val="0"/>
                                  <w:numId w:val="10"/>
                                </w:numPr>
                                <w:rPr>
                                  <w:sz w:val="16"/>
                                  <w:szCs w:val="16"/>
                                </w:rPr>
                              </w:pPr>
                              <w:r w:rsidRPr="003E4A71">
                                <w:rPr>
                                  <w:sz w:val="16"/>
                                  <w:szCs w:val="16"/>
                                </w:rPr>
                                <w:t>House/Client Information</w:t>
                              </w:r>
                            </w:p>
                            <w:p w14:paraId="3D54D36A" w14:textId="77777777" w:rsidR="007A159C" w:rsidRDefault="007A159C" w:rsidP="00182C81">
                              <w:pPr>
                                <w:numPr>
                                  <w:ilvl w:val="0"/>
                                  <w:numId w:val="10"/>
                                </w:numPr>
                                <w:rPr>
                                  <w:sz w:val="16"/>
                                  <w:szCs w:val="16"/>
                                </w:rPr>
                              </w:pPr>
                              <w:r>
                                <w:rPr>
                                  <w:sz w:val="16"/>
                                  <w:szCs w:val="16"/>
                                </w:rPr>
                                <w:t>Measures Installed</w:t>
                              </w:r>
                            </w:p>
                            <w:p w14:paraId="7A3F62E5" w14:textId="77777777" w:rsidR="007A159C" w:rsidRPr="003E4A71" w:rsidRDefault="007A159C" w:rsidP="00182C81">
                              <w:pPr>
                                <w:numPr>
                                  <w:ilvl w:val="0"/>
                                  <w:numId w:val="10"/>
                                </w:numPr>
                                <w:rPr>
                                  <w:sz w:val="16"/>
                                  <w:szCs w:val="16"/>
                                </w:rPr>
                              </w:pPr>
                              <w:r>
                                <w:rPr>
                                  <w:sz w:val="16"/>
                                  <w:szCs w:val="16"/>
                                </w:rPr>
                                <w:t>Test Results</w:t>
                              </w:r>
                            </w:p>
                          </w:txbxContent>
                        </wps:txbx>
                        <wps:bodyPr rot="0" vert="horz" wrap="square" lIns="91440" tIns="45720" rIns="91440" bIns="45720" anchor="t" anchorCtr="0" upright="1">
                          <a:noAutofit/>
                        </wps:bodyPr>
                      </wps:wsp>
                      <wps:wsp>
                        <wps:cNvPr id="35" name="AutoShape 29"/>
                        <wps:cNvCnPr>
                          <a:cxnSpLocks noChangeShapeType="1"/>
                        </wps:cNvCnPr>
                        <wps:spPr bwMode="auto">
                          <a:xfrm>
                            <a:off x="2867038" y="7200400"/>
                            <a:ext cx="700" cy="228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Text Box 30"/>
                        <wps:cNvSpPr txBox="1">
                          <a:spLocks noChangeArrowheads="1"/>
                        </wps:cNvSpPr>
                        <wps:spPr bwMode="auto">
                          <a:xfrm>
                            <a:off x="1552521" y="114000"/>
                            <a:ext cx="2628935" cy="343100"/>
                          </a:xfrm>
                          <a:prstGeom prst="rect">
                            <a:avLst/>
                          </a:prstGeom>
                          <a:solidFill>
                            <a:srgbClr val="FFFFFF"/>
                          </a:solidFill>
                          <a:ln w="9525">
                            <a:solidFill>
                              <a:srgbClr val="000000"/>
                            </a:solidFill>
                            <a:miter lim="800000"/>
                            <a:headEnd/>
                            <a:tailEnd/>
                          </a:ln>
                        </wps:spPr>
                        <wps:txbx>
                          <w:txbxContent>
                            <w:p w14:paraId="64B2C768" w14:textId="77777777" w:rsidR="007A159C" w:rsidRPr="00940553" w:rsidRDefault="007A159C" w:rsidP="002C737B">
                              <w:pPr>
                                <w:jc w:val="center"/>
                                <w:rPr>
                                  <w:b/>
                                  <w:sz w:val="28"/>
                                  <w:szCs w:val="28"/>
                                </w:rPr>
                              </w:pPr>
                              <w:r w:rsidRPr="00940553">
                                <w:rPr>
                                  <w:b/>
                                  <w:sz w:val="28"/>
                                  <w:szCs w:val="28"/>
                                </w:rPr>
                                <w:t>Weatherization Workflow</w:t>
                              </w:r>
                            </w:p>
                          </w:txbxContent>
                        </wps:txbx>
                        <wps:bodyPr rot="0" vert="horz" wrap="square" lIns="91440" tIns="45720" rIns="91440" bIns="45720" anchor="t" anchorCtr="0" upright="1">
                          <a:noAutofit/>
                        </wps:bodyPr>
                      </wps:wsp>
                      <wps:wsp>
                        <wps:cNvPr id="37" name="AutoShape 31"/>
                        <wps:cNvCnPr>
                          <a:cxnSpLocks noChangeShapeType="1"/>
                        </wps:cNvCnPr>
                        <wps:spPr bwMode="auto">
                          <a:xfrm>
                            <a:off x="3724249" y="4800700"/>
                            <a:ext cx="342905" cy="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AutoShape 32"/>
                        <wps:cNvCnPr>
                          <a:cxnSpLocks noChangeShapeType="1"/>
                        </wps:cNvCnPr>
                        <wps:spPr bwMode="auto">
                          <a:xfrm>
                            <a:off x="2867038" y="6401000"/>
                            <a:ext cx="700" cy="228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AutoShape 33"/>
                        <wps:cNvCnPr>
                          <a:cxnSpLocks noChangeShapeType="1"/>
                        </wps:cNvCnPr>
                        <wps:spPr bwMode="auto">
                          <a:xfrm>
                            <a:off x="2867038" y="1256400"/>
                            <a:ext cx="700" cy="114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AutoShape 34"/>
                        <wps:cNvSpPr>
                          <a:spLocks noChangeArrowheads="1"/>
                        </wps:cNvSpPr>
                        <wps:spPr bwMode="auto">
                          <a:xfrm>
                            <a:off x="1781124" y="686000"/>
                            <a:ext cx="2171729" cy="570400"/>
                          </a:xfrm>
                          <a:prstGeom prst="flowChartProcess">
                            <a:avLst/>
                          </a:prstGeom>
                          <a:solidFill>
                            <a:srgbClr val="FFFFFF"/>
                          </a:solidFill>
                          <a:ln w="9525">
                            <a:solidFill>
                              <a:srgbClr val="000000"/>
                            </a:solidFill>
                            <a:miter lim="800000"/>
                            <a:headEnd/>
                            <a:tailEnd/>
                          </a:ln>
                        </wps:spPr>
                        <wps:txbx>
                          <w:txbxContent>
                            <w:p w14:paraId="36EB0D04" w14:textId="77777777" w:rsidR="007A159C" w:rsidRPr="00940553" w:rsidRDefault="007A159C" w:rsidP="002C737B">
                              <w:pPr>
                                <w:jc w:val="center"/>
                                <w:rPr>
                                  <w:b/>
                                  <w:sz w:val="16"/>
                                  <w:szCs w:val="16"/>
                                  <w:u w:val="single"/>
                                </w:rPr>
                              </w:pPr>
                              <w:r w:rsidRPr="00940553">
                                <w:rPr>
                                  <w:b/>
                                  <w:sz w:val="16"/>
                                  <w:szCs w:val="16"/>
                                  <w:u w:val="single"/>
                                </w:rPr>
                                <w:t>Client Priority List</w:t>
                              </w:r>
                            </w:p>
                            <w:p w14:paraId="725F22D9" w14:textId="77777777" w:rsidR="007A159C" w:rsidRDefault="007A159C" w:rsidP="002C737B">
                              <w:pPr>
                                <w:jc w:val="center"/>
                                <w:rPr>
                                  <w:sz w:val="16"/>
                                  <w:szCs w:val="16"/>
                                </w:rPr>
                              </w:pPr>
                            </w:p>
                            <w:p w14:paraId="46C8DB37" w14:textId="77777777" w:rsidR="007A159C" w:rsidRPr="00940553" w:rsidRDefault="007A159C" w:rsidP="002C737B">
                              <w:pPr>
                                <w:jc w:val="center"/>
                                <w:rPr>
                                  <w:sz w:val="16"/>
                                  <w:szCs w:val="16"/>
                                </w:rPr>
                              </w:pPr>
                              <w:r>
                                <w:rPr>
                                  <w:sz w:val="16"/>
                                  <w:szCs w:val="16"/>
                                </w:rPr>
                                <w:t>Assign priority points to clients in client pool</w:t>
                              </w:r>
                            </w:p>
                            <w:p w14:paraId="228E948A" w14:textId="77777777" w:rsidR="007A159C" w:rsidRPr="00940553" w:rsidRDefault="007A159C" w:rsidP="002C737B">
                              <w:pPr>
                                <w:jc w:val="center"/>
                                <w:rPr>
                                  <w:sz w:val="16"/>
                                  <w:szCs w:val="16"/>
                                </w:rPr>
                              </w:pPr>
                              <w:r>
                                <w:rPr>
                                  <w:sz w:val="16"/>
                                  <w:szCs w:val="16"/>
                                </w:rPr>
                                <w:t>and s</w:t>
                              </w:r>
                              <w:r w:rsidRPr="00940553">
                                <w:rPr>
                                  <w:sz w:val="16"/>
                                  <w:szCs w:val="16"/>
                                </w:rPr>
                                <w:t xml:space="preserve">elect clients with highest priority </w:t>
                              </w:r>
                              <w:r w:rsidRPr="00940553">
                                <w:rPr>
                                  <w:sz w:val="16"/>
                                  <w:szCs w:val="16"/>
                                </w:rPr>
                                <w:br/>
                              </w:r>
                            </w:p>
                          </w:txbxContent>
                        </wps:txbx>
                        <wps:bodyPr rot="0" vert="horz" wrap="square" lIns="91440" tIns="45720" rIns="91440" bIns="45720" anchor="t" anchorCtr="0" upright="1">
                          <a:noAutofit/>
                        </wps:bodyPr>
                      </wps:wsp>
                      <wps:wsp>
                        <wps:cNvPr id="41" name="Text Box 35"/>
                        <wps:cNvSpPr txBox="1">
                          <a:spLocks noChangeArrowheads="1"/>
                        </wps:cNvSpPr>
                        <wps:spPr bwMode="auto">
                          <a:xfrm>
                            <a:off x="4181455" y="686000"/>
                            <a:ext cx="1485920" cy="1028300"/>
                          </a:xfrm>
                          <a:prstGeom prst="rect">
                            <a:avLst/>
                          </a:prstGeom>
                          <a:solidFill>
                            <a:srgbClr val="FFFFFF"/>
                          </a:solidFill>
                          <a:ln w="9525">
                            <a:solidFill>
                              <a:srgbClr val="000000"/>
                            </a:solidFill>
                            <a:miter lim="800000"/>
                            <a:headEnd/>
                            <a:tailEnd/>
                          </a:ln>
                        </wps:spPr>
                        <wps:txbx>
                          <w:txbxContent>
                            <w:p w14:paraId="3E8FA46F" w14:textId="77777777" w:rsidR="007A159C" w:rsidRPr="00B10F64" w:rsidRDefault="007A159C" w:rsidP="002C737B">
                              <w:pPr>
                                <w:jc w:val="center"/>
                                <w:rPr>
                                  <w:b/>
                                  <w:sz w:val="16"/>
                                  <w:szCs w:val="16"/>
                                  <w:u w:val="single"/>
                                </w:rPr>
                              </w:pPr>
                              <w:r w:rsidRPr="00B10F64">
                                <w:rPr>
                                  <w:b/>
                                  <w:sz w:val="16"/>
                                  <w:szCs w:val="16"/>
                                  <w:u w:val="single"/>
                                </w:rPr>
                                <w:t>Request Fuel Consumption</w:t>
                              </w:r>
                              <w:r>
                                <w:rPr>
                                  <w:b/>
                                  <w:sz w:val="16"/>
                                  <w:szCs w:val="16"/>
                                  <w:u w:val="single"/>
                                </w:rPr>
                                <w:br/>
                              </w:r>
                            </w:p>
                            <w:p w14:paraId="27A41C3A" w14:textId="77777777" w:rsidR="007A159C" w:rsidRPr="00B10F64" w:rsidRDefault="007A159C" w:rsidP="002C737B">
                              <w:pPr>
                                <w:jc w:val="center"/>
                                <w:rPr>
                                  <w:sz w:val="16"/>
                                  <w:szCs w:val="16"/>
                                </w:rPr>
                              </w:pPr>
                              <w:r w:rsidRPr="00B10F64">
                                <w:rPr>
                                  <w:sz w:val="16"/>
                                  <w:szCs w:val="16"/>
                                </w:rPr>
                                <w:t>Request household fuel consumption data</w:t>
                              </w:r>
                              <w:r>
                                <w:rPr>
                                  <w:sz w:val="16"/>
                                  <w:szCs w:val="16"/>
                                </w:rPr>
                                <w:t xml:space="preserve"> </w:t>
                              </w:r>
                              <w:r w:rsidRPr="00B10F64">
                                <w:rPr>
                                  <w:sz w:val="16"/>
                                  <w:szCs w:val="16"/>
                                </w:rPr>
                                <w:t>from municipal utilities, RECs, and deliverable fuel vendors</w:t>
                              </w:r>
                            </w:p>
                          </w:txbxContent>
                        </wps:txbx>
                        <wps:bodyPr rot="0" vert="horz" wrap="square" lIns="91440" tIns="45720" rIns="91440" bIns="45720" anchor="t" anchorCtr="0" upright="1">
                          <a:noAutofit/>
                        </wps:bodyPr>
                      </wps:wsp>
                      <wps:wsp>
                        <wps:cNvPr id="42" name="AutoShape 36"/>
                        <wps:cNvCnPr>
                          <a:cxnSpLocks noChangeShapeType="1"/>
                        </wps:cNvCnPr>
                        <wps:spPr bwMode="auto">
                          <a:xfrm>
                            <a:off x="3952852" y="914200"/>
                            <a:ext cx="228603" cy="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Line 37"/>
                        <wps:cNvCnPr/>
                        <wps:spPr bwMode="auto">
                          <a:xfrm flipH="1">
                            <a:off x="3952852" y="1029000"/>
                            <a:ext cx="228603" cy="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Text Box 38"/>
                        <wps:cNvSpPr txBox="1">
                          <a:spLocks noChangeArrowheads="1"/>
                        </wps:cNvSpPr>
                        <wps:spPr bwMode="auto">
                          <a:xfrm>
                            <a:off x="66601" y="686000"/>
                            <a:ext cx="1485920" cy="685300"/>
                          </a:xfrm>
                          <a:prstGeom prst="rect">
                            <a:avLst/>
                          </a:prstGeom>
                          <a:solidFill>
                            <a:srgbClr val="FFFFFF"/>
                          </a:solidFill>
                          <a:ln w="9525">
                            <a:solidFill>
                              <a:srgbClr val="000000"/>
                            </a:solidFill>
                            <a:miter lim="800000"/>
                            <a:headEnd/>
                            <a:tailEnd/>
                          </a:ln>
                        </wps:spPr>
                        <wps:txbx>
                          <w:txbxContent>
                            <w:p w14:paraId="5132D83F" w14:textId="2E811A22" w:rsidR="007A159C" w:rsidRPr="00B10F64" w:rsidRDefault="007A159C" w:rsidP="002C737B">
                              <w:pPr>
                                <w:jc w:val="center"/>
                                <w:rPr>
                                  <w:b/>
                                  <w:sz w:val="16"/>
                                  <w:szCs w:val="16"/>
                                  <w:u w:val="single"/>
                                </w:rPr>
                              </w:pPr>
                              <w:r>
                                <w:rPr>
                                  <w:b/>
                                  <w:sz w:val="16"/>
                                  <w:szCs w:val="16"/>
                                  <w:u w:val="single"/>
                                </w:rPr>
                                <w:t xml:space="preserve">Receive </w:t>
                              </w:r>
                              <w:r w:rsidRPr="009E2D76">
                                <w:rPr>
                                  <w:b/>
                                  <w:sz w:val="16"/>
                                  <w:szCs w:val="16"/>
                                  <w:u w:val="single"/>
                                </w:rPr>
                                <w:t xml:space="preserve">from </w:t>
                              </w:r>
                              <w:r w:rsidRPr="009E2D76">
                                <w:rPr>
                                  <w:b/>
                                  <w:color w:val="000000"/>
                                  <w:sz w:val="16"/>
                                  <w:szCs w:val="16"/>
                                  <w:u w:val="single"/>
                                  <w:shd w:val="clear" w:color="auto" w:fill="FFFFFF"/>
                                </w:rPr>
                                <w:t>CAA Unit</w:t>
                              </w:r>
                              <w:r>
                                <w:rPr>
                                  <w:b/>
                                  <w:sz w:val="16"/>
                                  <w:szCs w:val="16"/>
                                  <w:u w:val="single"/>
                                </w:rPr>
                                <w:br/>
                              </w:r>
                            </w:p>
                            <w:p w14:paraId="269ECD11" w14:textId="77777777" w:rsidR="007A159C" w:rsidRPr="00B10F64" w:rsidRDefault="007A159C" w:rsidP="002C737B">
                              <w:pPr>
                                <w:jc w:val="center"/>
                                <w:rPr>
                                  <w:sz w:val="16"/>
                                  <w:szCs w:val="16"/>
                                </w:rPr>
                              </w:pPr>
                              <w:r>
                                <w:rPr>
                                  <w:sz w:val="16"/>
                                  <w:szCs w:val="16"/>
                                </w:rPr>
                                <w:t>Household fuel consumption data for investor-owned utility clients</w:t>
                              </w:r>
                            </w:p>
                          </w:txbxContent>
                        </wps:txbx>
                        <wps:bodyPr rot="0" vert="horz" wrap="square" lIns="91440" tIns="45720" rIns="91440" bIns="45720" anchor="t" anchorCtr="0" upright="1">
                          <a:noAutofit/>
                        </wps:bodyPr>
                      </wps:wsp>
                      <wps:wsp>
                        <wps:cNvPr id="45" name="AutoShape 39"/>
                        <wps:cNvCnPr>
                          <a:cxnSpLocks noChangeShapeType="1"/>
                        </wps:cNvCnPr>
                        <wps:spPr bwMode="auto">
                          <a:xfrm flipV="1">
                            <a:off x="1552521" y="971200"/>
                            <a:ext cx="228603" cy="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 name="AutoShape 40"/>
                        <wps:cNvSpPr>
                          <a:spLocks noChangeArrowheads="1"/>
                        </wps:cNvSpPr>
                        <wps:spPr bwMode="auto">
                          <a:xfrm>
                            <a:off x="1781124" y="3657600"/>
                            <a:ext cx="2171729" cy="457100"/>
                          </a:xfrm>
                          <a:prstGeom prst="flowChartProcess">
                            <a:avLst/>
                          </a:prstGeom>
                          <a:solidFill>
                            <a:srgbClr val="FFFFFF"/>
                          </a:solidFill>
                          <a:ln w="9525">
                            <a:solidFill>
                              <a:srgbClr val="000000"/>
                            </a:solidFill>
                            <a:miter lim="800000"/>
                            <a:headEnd/>
                            <a:tailEnd/>
                          </a:ln>
                        </wps:spPr>
                        <wps:txbx>
                          <w:txbxContent>
                            <w:p w14:paraId="3AF9D7D3" w14:textId="7A0B1575" w:rsidR="007A159C" w:rsidRPr="00E756E7" w:rsidRDefault="00ED1B9F" w:rsidP="002C737B">
                              <w:pPr>
                                <w:jc w:val="center"/>
                                <w:rPr>
                                  <w:sz w:val="16"/>
                                  <w:szCs w:val="16"/>
                                </w:rPr>
                              </w:pPr>
                              <w:r>
                                <w:rPr>
                                  <w:b/>
                                  <w:sz w:val="16"/>
                                  <w:szCs w:val="16"/>
                                </w:rPr>
                                <w:t>WAweb (</w:t>
                              </w:r>
                              <w:r w:rsidR="007A159C" w:rsidRPr="00E756E7">
                                <w:rPr>
                                  <w:b/>
                                  <w:sz w:val="16"/>
                                  <w:szCs w:val="16"/>
                                </w:rPr>
                                <w:t>NEAT</w:t>
                              </w:r>
                              <w:r w:rsidR="007A159C">
                                <w:rPr>
                                  <w:b/>
                                  <w:sz w:val="16"/>
                                  <w:szCs w:val="16"/>
                                </w:rPr>
                                <w:t>/MHEA</w:t>
                              </w:r>
                              <w:r w:rsidR="007A159C" w:rsidRPr="00E756E7">
                                <w:rPr>
                                  <w:b/>
                                  <w:sz w:val="16"/>
                                  <w:szCs w:val="16"/>
                                </w:rPr>
                                <w:t xml:space="preserve"> Audit</w:t>
                              </w:r>
                              <w:r>
                                <w:rPr>
                                  <w:b/>
                                  <w:sz w:val="16"/>
                                  <w:szCs w:val="16"/>
                                </w:rPr>
                                <w:t>)</w:t>
                              </w:r>
                            </w:p>
                            <w:p w14:paraId="1DD99538" w14:textId="77777777" w:rsidR="007A159C" w:rsidRDefault="007A159C" w:rsidP="002C737B">
                              <w:pPr>
                                <w:jc w:val="center"/>
                                <w:rPr>
                                  <w:b/>
                                  <w:sz w:val="16"/>
                                  <w:szCs w:val="16"/>
                                </w:rPr>
                              </w:pPr>
                            </w:p>
                            <w:p w14:paraId="3F3E3779" w14:textId="77777777" w:rsidR="007A159C" w:rsidRPr="00E756E7" w:rsidRDefault="007A159C" w:rsidP="002C737B">
                              <w:pPr>
                                <w:jc w:val="center"/>
                                <w:rPr>
                                  <w:sz w:val="16"/>
                                  <w:szCs w:val="16"/>
                                </w:rPr>
                              </w:pPr>
                              <w:r>
                                <w:rPr>
                                  <w:b/>
                                  <w:sz w:val="16"/>
                                  <w:szCs w:val="16"/>
                                </w:rPr>
                                <w:t>Baseload Appliance Rating Tool (</w:t>
                              </w:r>
                              <w:r w:rsidRPr="00E756E7">
                                <w:rPr>
                                  <w:b/>
                                  <w:sz w:val="16"/>
                                  <w:szCs w:val="16"/>
                                </w:rPr>
                                <w:t>BART</w:t>
                              </w:r>
                              <w:r>
                                <w:rPr>
                                  <w:b/>
                                  <w:sz w:val="16"/>
                                  <w:szCs w:val="16"/>
                                </w:rPr>
                                <w:t>)</w:t>
                              </w:r>
                            </w:p>
                          </w:txbxContent>
                        </wps:txbx>
                        <wps:bodyPr rot="0" vert="horz" wrap="square" lIns="91440" tIns="45720" rIns="91440" bIns="45720" anchor="t" anchorCtr="0" upright="1">
                          <a:noAutofit/>
                        </wps:bodyPr>
                      </wps:wsp>
                      <wps:wsp>
                        <wps:cNvPr id="47" name="AutoShape 41"/>
                        <wps:cNvCnPr>
                          <a:cxnSpLocks noChangeShapeType="1"/>
                        </wps:cNvCnPr>
                        <wps:spPr bwMode="auto">
                          <a:xfrm>
                            <a:off x="2867038" y="4114700"/>
                            <a:ext cx="700" cy="228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 name="AutoShape 42"/>
                        <wps:cNvCnPr>
                          <a:cxnSpLocks noChangeShapeType="1"/>
                        </wps:cNvCnPr>
                        <wps:spPr bwMode="auto">
                          <a:xfrm>
                            <a:off x="2867038" y="3429400"/>
                            <a:ext cx="700" cy="228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5EA0CFCA" id="Canvas 15" o:spid="_x0000_s1041" editas="canvas" style="width:446.25pt;height:738pt;mso-position-horizontal-relative:char;mso-position-vertical-relative:line" coordsize="56673,93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width:56673;height:93726;visibility:visible;mso-wrap-style:square">
                  <v:fill o:detectmouseclick="t"/>
                  <v:path o:connecttype="none"/>
                </v:shape>
                <v:shapetype id="_x0000_t109" coordsize="21600,21600" o:spt="109" path="m,l,21600r21600,l21600,xe">
                  <v:stroke joinstyle="miter"/>
                  <v:path gradientshapeok="t" o:connecttype="rect"/>
                </v:shapetype>
                <v:shape id="AutoShape 17" o:spid="_x0000_s1043" type="#_x0000_t109" style="position:absolute;left:17811;top:13713;width:21717;height:10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">
                  <v:textbox>
                    <w:txbxContent>
                      <w:p w14:paraId="69AD4113" w14:textId="77777777" w:rsidR="007A159C" w:rsidRPr="00940553" w:rsidRDefault="007A159C" w:rsidP="002C737B">
                        <w:pPr>
                          <w:jc w:val="center"/>
                          <w:rPr>
                            <w:b/>
                            <w:sz w:val="16"/>
                            <w:szCs w:val="16"/>
                            <w:u w:val="single"/>
                          </w:rPr>
                        </w:pPr>
                        <w:r w:rsidRPr="00940553">
                          <w:rPr>
                            <w:b/>
                            <w:sz w:val="16"/>
                            <w:szCs w:val="16"/>
                            <w:u w:val="single"/>
                          </w:rPr>
                          <w:t>Contact Client</w:t>
                        </w:r>
                      </w:p>
                      <w:p w14:paraId="36A66AB7" w14:textId="77777777" w:rsidR="007A159C" w:rsidRPr="00940553" w:rsidRDefault="007A159C" w:rsidP="002C737B">
                        <w:pPr>
                          <w:jc w:val="center"/>
                          <w:rPr>
                            <w:sz w:val="16"/>
                            <w:szCs w:val="16"/>
                          </w:rPr>
                        </w:pPr>
                      </w:p>
                      <w:p w14:paraId="2958CF24" w14:textId="77777777" w:rsidR="007A159C" w:rsidRDefault="007A159C" w:rsidP="00182C81">
                        <w:pPr>
                          <w:numPr>
                            <w:ilvl w:val="0"/>
                            <w:numId w:val="8"/>
                          </w:numPr>
                          <w:rPr>
                            <w:sz w:val="16"/>
                            <w:szCs w:val="16"/>
                          </w:rPr>
                        </w:pPr>
                        <w:r w:rsidRPr="00940553">
                          <w:rPr>
                            <w:sz w:val="16"/>
                            <w:szCs w:val="16"/>
                          </w:rPr>
                          <w:t>Obtain client’s permission</w:t>
                        </w:r>
                      </w:p>
                      <w:p w14:paraId="4F0F57B1" w14:textId="77777777" w:rsidR="007A159C" w:rsidRDefault="007A159C" w:rsidP="00182C81">
                        <w:pPr>
                          <w:numPr>
                            <w:ilvl w:val="0"/>
                            <w:numId w:val="8"/>
                          </w:numPr>
                          <w:rPr>
                            <w:sz w:val="16"/>
                            <w:szCs w:val="16"/>
                          </w:rPr>
                        </w:pPr>
                        <w:r w:rsidRPr="00940553">
                          <w:rPr>
                            <w:sz w:val="16"/>
                            <w:szCs w:val="16"/>
                          </w:rPr>
                          <w:t>Obtain landlord’s permission (when client is a renter)</w:t>
                        </w:r>
                      </w:p>
                      <w:p w14:paraId="1AA4034F" w14:textId="77777777" w:rsidR="007A159C" w:rsidRPr="00940553" w:rsidRDefault="007A159C" w:rsidP="00182C81">
                        <w:pPr>
                          <w:numPr>
                            <w:ilvl w:val="0"/>
                            <w:numId w:val="8"/>
                          </w:numPr>
                          <w:rPr>
                            <w:sz w:val="16"/>
                            <w:szCs w:val="16"/>
                          </w:rPr>
                        </w:pPr>
                        <w:r>
                          <w:rPr>
                            <w:sz w:val="16"/>
                            <w:szCs w:val="16"/>
                          </w:rPr>
                          <w:t>Schedule date/time for home energy audit</w:t>
                        </w:r>
                      </w:p>
                    </w:txbxContent>
                  </v:textbox>
                </v:shape>
                <v:shape id="AutoShape 18" o:spid="_x0000_s1044" type="#_x0000_t32" style="position:absolute;left:39528;top:10290;width:2286;height:1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">
                  <v:stroke endarrow="block"/>
                </v:shape>
                <v:shape id="AutoShape 19" o:spid="_x0000_s1045" type="#_x0000_t109" style="position:absolute;left:17811;top:25144;width:21717;height:9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">
                  <v:textbox>
                    <w:txbxContent>
                      <w:p w14:paraId="58D56638" w14:textId="77777777" w:rsidR="007A159C" w:rsidRPr="00940553" w:rsidRDefault="007A159C" w:rsidP="002C737B">
                        <w:pPr>
                          <w:jc w:val="center"/>
                          <w:rPr>
                            <w:b/>
                            <w:sz w:val="16"/>
                            <w:szCs w:val="16"/>
                            <w:u w:val="single"/>
                          </w:rPr>
                        </w:pPr>
                        <w:r w:rsidRPr="00940553">
                          <w:rPr>
                            <w:b/>
                            <w:sz w:val="16"/>
                            <w:szCs w:val="16"/>
                            <w:u w:val="single"/>
                          </w:rPr>
                          <w:t xml:space="preserve">House </w:t>
                        </w:r>
                        <w:r>
                          <w:rPr>
                            <w:b/>
                            <w:sz w:val="16"/>
                            <w:szCs w:val="16"/>
                            <w:u w:val="single"/>
                          </w:rPr>
                          <w:t>Energy Audit</w:t>
                        </w:r>
                      </w:p>
                      <w:p w14:paraId="0DBF6968" w14:textId="77777777" w:rsidR="007A159C" w:rsidRPr="00940553" w:rsidRDefault="007A159C" w:rsidP="002C737B">
                        <w:pPr>
                          <w:jc w:val="center"/>
                          <w:rPr>
                            <w:sz w:val="16"/>
                            <w:szCs w:val="16"/>
                          </w:rPr>
                        </w:pPr>
                      </w:p>
                      <w:p w14:paraId="033B8650" w14:textId="77777777" w:rsidR="007A159C" w:rsidRDefault="007A159C" w:rsidP="00182C81">
                        <w:pPr>
                          <w:numPr>
                            <w:ilvl w:val="0"/>
                            <w:numId w:val="9"/>
                          </w:numPr>
                          <w:tabs>
                            <w:tab w:val="clear" w:pos="720"/>
                            <w:tab w:val="num" w:pos="360"/>
                          </w:tabs>
                          <w:ind w:left="360"/>
                          <w:rPr>
                            <w:sz w:val="16"/>
                            <w:szCs w:val="16"/>
                          </w:rPr>
                        </w:pPr>
                        <w:r w:rsidRPr="00940553">
                          <w:rPr>
                            <w:sz w:val="16"/>
                            <w:szCs w:val="16"/>
                          </w:rPr>
                          <w:t xml:space="preserve">Client Consent </w:t>
                        </w:r>
                      </w:p>
                      <w:p w14:paraId="1D9C6223" w14:textId="77777777" w:rsidR="007A159C" w:rsidRPr="00940553" w:rsidRDefault="007A159C" w:rsidP="00182C81">
                        <w:pPr>
                          <w:numPr>
                            <w:ilvl w:val="0"/>
                            <w:numId w:val="9"/>
                          </w:numPr>
                          <w:tabs>
                            <w:tab w:val="clear" w:pos="720"/>
                            <w:tab w:val="num" w:pos="360"/>
                          </w:tabs>
                          <w:ind w:left="360"/>
                          <w:rPr>
                            <w:sz w:val="16"/>
                            <w:szCs w:val="16"/>
                          </w:rPr>
                        </w:pPr>
                        <w:r w:rsidRPr="00940553">
                          <w:rPr>
                            <w:sz w:val="16"/>
                            <w:szCs w:val="16"/>
                          </w:rPr>
                          <w:t>Health &amp; Safety Assessment</w:t>
                        </w:r>
                      </w:p>
                      <w:p w14:paraId="136D9F9A" w14:textId="77777777" w:rsidR="007A159C" w:rsidRPr="00940553" w:rsidRDefault="007A159C" w:rsidP="00182C81">
                        <w:pPr>
                          <w:numPr>
                            <w:ilvl w:val="0"/>
                            <w:numId w:val="9"/>
                          </w:numPr>
                          <w:tabs>
                            <w:tab w:val="clear" w:pos="720"/>
                            <w:tab w:val="num" w:pos="360"/>
                          </w:tabs>
                          <w:ind w:left="360"/>
                          <w:rPr>
                            <w:sz w:val="16"/>
                            <w:szCs w:val="16"/>
                          </w:rPr>
                        </w:pPr>
                        <w:r w:rsidRPr="00940553">
                          <w:rPr>
                            <w:sz w:val="16"/>
                            <w:szCs w:val="16"/>
                          </w:rPr>
                          <w:t>Safety Tests</w:t>
                        </w:r>
                      </w:p>
                      <w:p w14:paraId="6F909AFA" w14:textId="77777777" w:rsidR="007A159C" w:rsidRPr="00940553" w:rsidRDefault="007A159C" w:rsidP="00182C81">
                        <w:pPr>
                          <w:numPr>
                            <w:ilvl w:val="0"/>
                            <w:numId w:val="9"/>
                          </w:numPr>
                          <w:tabs>
                            <w:tab w:val="clear" w:pos="720"/>
                            <w:tab w:val="num" w:pos="360"/>
                          </w:tabs>
                          <w:ind w:left="360"/>
                          <w:rPr>
                            <w:sz w:val="16"/>
                            <w:szCs w:val="16"/>
                          </w:rPr>
                        </w:pPr>
                        <w:r w:rsidRPr="00940553">
                          <w:rPr>
                            <w:sz w:val="16"/>
                            <w:szCs w:val="16"/>
                          </w:rPr>
                          <w:t>Diagnostic Tests</w:t>
                        </w:r>
                      </w:p>
                      <w:p w14:paraId="19966654" w14:textId="77777777" w:rsidR="007A159C" w:rsidRPr="00940553" w:rsidRDefault="007A159C" w:rsidP="00182C81">
                        <w:pPr>
                          <w:numPr>
                            <w:ilvl w:val="0"/>
                            <w:numId w:val="9"/>
                          </w:numPr>
                          <w:tabs>
                            <w:tab w:val="clear" w:pos="720"/>
                            <w:tab w:val="num" w:pos="360"/>
                          </w:tabs>
                          <w:ind w:left="360"/>
                          <w:rPr>
                            <w:sz w:val="16"/>
                            <w:szCs w:val="16"/>
                          </w:rPr>
                        </w:pPr>
                        <w:r w:rsidRPr="00940553">
                          <w:rPr>
                            <w:sz w:val="16"/>
                            <w:szCs w:val="16"/>
                          </w:rPr>
                          <w:t>Energy Efficiency Assessment</w:t>
                        </w:r>
                      </w:p>
                    </w:txbxContent>
                  </v:textbox>
                </v:shape>
                <v:shape id="AutoShape 20" o:spid="_x0000_s1046" type="#_x0000_t32" style="position:absolute;left:28670;top:24003;width:7;height:11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">
                  <v:stroke endarrow="block"/>
                </v:shape>
                <v:shape id="AutoShape 21" o:spid="_x0000_s1047" type="#_x0000_t109" style="position:absolute;left:666;top:43436;width:16002;height:107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">
                  <v:textbox>
                    <w:txbxContent>
                      <w:p w14:paraId="700C6C64" w14:textId="77777777" w:rsidR="007A159C" w:rsidRPr="001059A5" w:rsidRDefault="007A159C" w:rsidP="002C737B">
                        <w:pPr>
                          <w:jc w:val="center"/>
                          <w:rPr>
                            <w:b/>
                            <w:sz w:val="16"/>
                            <w:szCs w:val="16"/>
                            <w:u w:val="single"/>
                          </w:rPr>
                        </w:pPr>
                        <w:r>
                          <w:rPr>
                            <w:b/>
                            <w:sz w:val="16"/>
                            <w:szCs w:val="16"/>
                            <w:u w:val="single"/>
                          </w:rPr>
                          <w:t>Plumbing &amp; Mechanical</w:t>
                        </w:r>
                        <w:r w:rsidRPr="001059A5">
                          <w:rPr>
                            <w:b/>
                            <w:sz w:val="16"/>
                            <w:szCs w:val="16"/>
                            <w:u w:val="single"/>
                          </w:rPr>
                          <w:t xml:space="preserve"> Contractor</w:t>
                        </w:r>
                      </w:p>
                      <w:p w14:paraId="27A71B4F" w14:textId="77777777" w:rsidR="007A159C" w:rsidRDefault="007A159C" w:rsidP="002C737B">
                        <w:pPr>
                          <w:rPr>
                            <w:sz w:val="16"/>
                            <w:szCs w:val="16"/>
                          </w:rPr>
                        </w:pPr>
                      </w:p>
                      <w:p w14:paraId="50CF7D97" w14:textId="77777777" w:rsidR="007A159C" w:rsidRDefault="007A159C" w:rsidP="00182C81">
                        <w:pPr>
                          <w:numPr>
                            <w:ilvl w:val="0"/>
                            <w:numId w:val="6"/>
                          </w:numPr>
                          <w:rPr>
                            <w:sz w:val="16"/>
                            <w:szCs w:val="16"/>
                          </w:rPr>
                        </w:pPr>
                        <w:r>
                          <w:rPr>
                            <w:sz w:val="16"/>
                            <w:szCs w:val="16"/>
                          </w:rPr>
                          <w:t>Tune &amp; Clean</w:t>
                        </w:r>
                      </w:p>
                      <w:p w14:paraId="4311E62B" w14:textId="77777777" w:rsidR="007A159C" w:rsidRDefault="007A159C" w:rsidP="00182C81">
                        <w:pPr>
                          <w:numPr>
                            <w:ilvl w:val="0"/>
                            <w:numId w:val="6"/>
                          </w:numPr>
                          <w:rPr>
                            <w:sz w:val="16"/>
                            <w:szCs w:val="16"/>
                          </w:rPr>
                        </w:pPr>
                        <w:r>
                          <w:rPr>
                            <w:sz w:val="16"/>
                            <w:szCs w:val="16"/>
                          </w:rPr>
                          <w:t>Heating System Repair/Replacement</w:t>
                        </w:r>
                      </w:p>
                      <w:p w14:paraId="20B7D112" w14:textId="77777777" w:rsidR="007A159C" w:rsidRDefault="007A159C" w:rsidP="00182C81">
                        <w:pPr>
                          <w:numPr>
                            <w:ilvl w:val="0"/>
                            <w:numId w:val="6"/>
                          </w:numPr>
                          <w:rPr>
                            <w:sz w:val="16"/>
                            <w:szCs w:val="16"/>
                          </w:rPr>
                        </w:pPr>
                        <w:r>
                          <w:rPr>
                            <w:sz w:val="16"/>
                            <w:szCs w:val="16"/>
                          </w:rPr>
                          <w:t xml:space="preserve">Water Heater </w:t>
                        </w:r>
                      </w:p>
                      <w:p w14:paraId="46DC6406" w14:textId="77777777" w:rsidR="007A159C" w:rsidRDefault="007A159C" w:rsidP="002C737B">
                        <w:pPr>
                          <w:ind w:firstLine="360"/>
                          <w:rPr>
                            <w:sz w:val="16"/>
                            <w:szCs w:val="16"/>
                          </w:rPr>
                        </w:pPr>
                        <w:r>
                          <w:rPr>
                            <w:sz w:val="16"/>
                            <w:szCs w:val="16"/>
                          </w:rPr>
                          <w:t>Repair/Replacement</w:t>
                        </w:r>
                      </w:p>
                    </w:txbxContent>
                  </v:textbox>
                </v:shape>
                <v:shapetype id="_x0000_t110" coordsize="21600,21600" o:spt="110" path="m10800,l,10800,10800,21600,21600,10800xe">
                  <v:stroke joinstyle="miter"/>
                  <v:path gradientshapeok="t" o:connecttype="rect" textboxrect="5400,5400,16200,16200"/>
                </v:shapetype>
                <v:shape id="AutoShape 22" o:spid="_x0000_s1048" type="#_x0000_t110" style="position:absolute;left:20097;top:43436;width:17145;height:91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">
                  <v:textbox>
                    <w:txbxContent>
                      <w:p w14:paraId="6E879431" w14:textId="77777777" w:rsidR="007A159C" w:rsidRDefault="007A159C" w:rsidP="002C737B">
                        <w:pPr>
                          <w:jc w:val="center"/>
                        </w:pPr>
                        <w:r>
                          <w:rPr>
                            <w:sz w:val="16"/>
                            <w:szCs w:val="16"/>
                          </w:rPr>
                          <w:t>Determine work to be done on home</w:t>
                        </w:r>
                      </w:p>
                    </w:txbxContent>
                  </v:textbox>
                </v:shape>
                <v:shape id="AutoShape 23" o:spid="_x0000_s1049" type="#_x0000_t32" style="position:absolute;left:16668;top:48007;width:3429;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"/>
                <v:shape id="AutoShape 24" o:spid="_x0000_s1050" type="#_x0000_t109" style="position:absolute;left:40671;top:43436;width:16002;height:91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">
                  <v:textbox>
                    <w:txbxContent>
                      <w:p w14:paraId="42B9A9CD" w14:textId="77777777" w:rsidR="007A159C" w:rsidRDefault="007A159C" w:rsidP="002C737B">
                        <w:pPr>
                          <w:jc w:val="center"/>
                          <w:rPr>
                            <w:b/>
                            <w:sz w:val="16"/>
                            <w:szCs w:val="16"/>
                            <w:u w:val="single"/>
                          </w:rPr>
                        </w:pPr>
                        <w:r w:rsidRPr="001059A5">
                          <w:rPr>
                            <w:b/>
                            <w:sz w:val="16"/>
                            <w:szCs w:val="16"/>
                            <w:u w:val="single"/>
                          </w:rPr>
                          <w:t>Refrigeration Appliance Vendor</w:t>
                        </w:r>
                      </w:p>
                      <w:p w14:paraId="67B3F357" w14:textId="77777777" w:rsidR="007A159C" w:rsidRPr="001059A5" w:rsidRDefault="007A159C" w:rsidP="002C737B">
                        <w:pPr>
                          <w:jc w:val="center"/>
                          <w:rPr>
                            <w:b/>
                            <w:sz w:val="16"/>
                            <w:szCs w:val="16"/>
                            <w:u w:val="single"/>
                          </w:rPr>
                        </w:pPr>
                      </w:p>
                      <w:p w14:paraId="7D8B3096" w14:textId="77777777" w:rsidR="007A159C" w:rsidRPr="001059A5" w:rsidRDefault="007A159C" w:rsidP="002C737B">
                        <w:pPr>
                          <w:jc w:val="center"/>
                          <w:rPr>
                            <w:sz w:val="16"/>
                            <w:szCs w:val="16"/>
                          </w:rPr>
                        </w:pPr>
                        <w:r>
                          <w:rPr>
                            <w:sz w:val="16"/>
                            <w:szCs w:val="16"/>
                          </w:rPr>
                          <w:t>Replace inefficient refrigerators/freezers</w:t>
                        </w:r>
                      </w:p>
                    </w:txbxContent>
                  </v:textbox>
                </v:shape>
                <v:shape id="AutoShape 25" o:spid="_x0000_s1051" type="#_x0000_t109" style="position:absolute;left:18954;top:54860;width:19431;height:9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">
                  <v:textbox>
                    <w:txbxContent>
                      <w:p w14:paraId="5E0AF56A" w14:textId="77777777" w:rsidR="007A159C" w:rsidRPr="003E4A71" w:rsidRDefault="007A159C" w:rsidP="002C737B">
                        <w:pPr>
                          <w:jc w:val="center"/>
                          <w:rPr>
                            <w:b/>
                            <w:sz w:val="16"/>
                            <w:szCs w:val="16"/>
                            <w:u w:val="single"/>
                          </w:rPr>
                        </w:pPr>
                        <w:r w:rsidRPr="003E4A71">
                          <w:rPr>
                            <w:b/>
                            <w:sz w:val="16"/>
                            <w:szCs w:val="16"/>
                            <w:u w:val="single"/>
                          </w:rPr>
                          <w:t>Crews or Contractors</w:t>
                        </w:r>
                      </w:p>
                      <w:p w14:paraId="6575D074" w14:textId="77777777" w:rsidR="007A159C" w:rsidRDefault="007A159C" w:rsidP="002C737B">
                        <w:pPr>
                          <w:jc w:val="center"/>
                          <w:rPr>
                            <w:sz w:val="16"/>
                            <w:szCs w:val="16"/>
                          </w:rPr>
                        </w:pPr>
                      </w:p>
                      <w:p w14:paraId="73CAD006" w14:textId="77777777" w:rsidR="007A159C" w:rsidRDefault="007A159C" w:rsidP="00182C81">
                        <w:pPr>
                          <w:numPr>
                            <w:ilvl w:val="0"/>
                            <w:numId w:val="7"/>
                          </w:numPr>
                          <w:rPr>
                            <w:sz w:val="16"/>
                            <w:szCs w:val="16"/>
                          </w:rPr>
                        </w:pPr>
                        <w:r w:rsidRPr="003E4A71">
                          <w:rPr>
                            <w:sz w:val="16"/>
                            <w:szCs w:val="16"/>
                          </w:rPr>
                          <w:t>Install weatherization measures</w:t>
                        </w:r>
                      </w:p>
                      <w:p w14:paraId="469B66DF" w14:textId="77777777" w:rsidR="007A159C" w:rsidRDefault="007A159C" w:rsidP="00182C81">
                        <w:pPr>
                          <w:numPr>
                            <w:ilvl w:val="0"/>
                            <w:numId w:val="7"/>
                          </w:numPr>
                          <w:rPr>
                            <w:sz w:val="16"/>
                            <w:szCs w:val="16"/>
                          </w:rPr>
                        </w:pPr>
                        <w:r>
                          <w:rPr>
                            <w:sz w:val="16"/>
                            <w:szCs w:val="16"/>
                          </w:rPr>
                          <w:t>Remediate certain health &amp; safety problems</w:t>
                        </w:r>
                      </w:p>
                      <w:p w14:paraId="52C65A0B" w14:textId="77777777" w:rsidR="007A159C" w:rsidRDefault="007A159C" w:rsidP="00182C81">
                        <w:pPr>
                          <w:numPr>
                            <w:ilvl w:val="0"/>
                            <w:numId w:val="7"/>
                          </w:numPr>
                          <w:rPr>
                            <w:sz w:val="16"/>
                            <w:szCs w:val="16"/>
                          </w:rPr>
                        </w:pPr>
                        <w:r>
                          <w:rPr>
                            <w:sz w:val="16"/>
                            <w:szCs w:val="16"/>
                          </w:rPr>
                          <w:t>Minor repair work, when necessary</w:t>
                        </w:r>
                      </w:p>
                      <w:p w14:paraId="1E793A74" w14:textId="77777777" w:rsidR="007A159C" w:rsidRPr="003E4A71" w:rsidRDefault="007A159C" w:rsidP="002C737B">
                        <w:pPr>
                          <w:jc w:val="center"/>
                          <w:rPr>
                            <w:sz w:val="16"/>
                            <w:szCs w:val="16"/>
                          </w:rPr>
                        </w:pPr>
                      </w:p>
                    </w:txbxContent>
                  </v:textbox>
                </v:shape>
                <v:shape id="AutoShape 26" o:spid="_x0000_s1052" type="#_x0000_t32" style="position:absolute;left:28670;top:52578;width:7;height:22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">
                  <v:stroke endarrow="block"/>
                </v:shape>
                <v:shape id="AutoShape 27" o:spid="_x0000_s1053" type="#_x0000_t109" style="position:absolute;left:18954;top:66292;width:19431;height:57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">
                  <v:textbox>
                    <w:txbxContent>
                      <w:p w14:paraId="23133D53" w14:textId="77777777" w:rsidR="007A159C" w:rsidRPr="003E4A71" w:rsidRDefault="007A159C" w:rsidP="002C737B">
                        <w:pPr>
                          <w:jc w:val="center"/>
                          <w:rPr>
                            <w:b/>
                            <w:sz w:val="16"/>
                            <w:szCs w:val="16"/>
                            <w:u w:val="single"/>
                          </w:rPr>
                        </w:pPr>
                        <w:r w:rsidRPr="003E4A71">
                          <w:rPr>
                            <w:b/>
                            <w:sz w:val="16"/>
                            <w:szCs w:val="16"/>
                            <w:u w:val="single"/>
                          </w:rPr>
                          <w:t>Final Inspection</w:t>
                        </w:r>
                      </w:p>
                      <w:p w14:paraId="34246C19" w14:textId="77777777" w:rsidR="007A159C" w:rsidRPr="003E4A71" w:rsidRDefault="007A159C" w:rsidP="002C737B">
                        <w:pPr>
                          <w:rPr>
                            <w:sz w:val="16"/>
                            <w:szCs w:val="16"/>
                          </w:rPr>
                        </w:pPr>
                      </w:p>
                      <w:p w14:paraId="7453D7D7" w14:textId="77777777" w:rsidR="007A159C" w:rsidRPr="003E4A71" w:rsidRDefault="007A159C" w:rsidP="00182C81">
                        <w:pPr>
                          <w:numPr>
                            <w:ilvl w:val="0"/>
                            <w:numId w:val="7"/>
                          </w:numPr>
                          <w:rPr>
                            <w:sz w:val="16"/>
                            <w:szCs w:val="16"/>
                          </w:rPr>
                        </w:pPr>
                        <w:r w:rsidRPr="003E4A71">
                          <w:rPr>
                            <w:sz w:val="16"/>
                            <w:szCs w:val="16"/>
                          </w:rPr>
                          <w:t>Diagnostic and Safety Tests</w:t>
                        </w:r>
                      </w:p>
                      <w:p w14:paraId="4F8C4E5D" w14:textId="77777777" w:rsidR="007A159C" w:rsidRPr="003E4A71" w:rsidRDefault="007A159C" w:rsidP="00182C81">
                        <w:pPr>
                          <w:numPr>
                            <w:ilvl w:val="0"/>
                            <w:numId w:val="7"/>
                          </w:numPr>
                          <w:rPr>
                            <w:sz w:val="16"/>
                            <w:szCs w:val="16"/>
                          </w:rPr>
                        </w:pPr>
                        <w:r w:rsidRPr="003E4A71">
                          <w:rPr>
                            <w:sz w:val="16"/>
                            <w:szCs w:val="16"/>
                          </w:rPr>
                          <w:t>Inspect Work</w:t>
                        </w:r>
                      </w:p>
                    </w:txbxContent>
                  </v:textbox>
                </v:shape>
                <v:shape id="AutoShape 28" o:spid="_x0000_s1054" type="#_x0000_t109" style="position:absolute;left:18954;top:74293;width:19431;height:8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">
                  <v:textbox>
                    <w:txbxContent>
                      <w:p w14:paraId="294FDBFD" w14:textId="77777777" w:rsidR="007A159C" w:rsidRDefault="007A159C" w:rsidP="002C737B">
                        <w:pPr>
                          <w:jc w:val="center"/>
                          <w:rPr>
                            <w:b/>
                            <w:sz w:val="16"/>
                            <w:szCs w:val="16"/>
                            <w:u w:val="single"/>
                          </w:rPr>
                        </w:pPr>
                        <w:r w:rsidRPr="003E4A71">
                          <w:rPr>
                            <w:b/>
                            <w:sz w:val="16"/>
                            <w:szCs w:val="16"/>
                            <w:u w:val="single"/>
                          </w:rPr>
                          <w:t>Report to State</w:t>
                        </w:r>
                      </w:p>
                      <w:p w14:paraId="77B750A6" w14:textId="77777777" w:rsidR="007A159C" w:rsidRPr="003E4A71" w:rsidRDefault="007A159C" w:rsidP="002C737B">
                        <w:pPr>
                          <w:jc w:val="center"/>
                          <w:rPr>
                            <w:b/>
                            <w:sz w:val="16"/>
                            <w:szCs w:val="16"/>
                            <w:u w:val="single"/>
                          </w:rPr>
                        </w:pPr>
                      </w:p>
                      <w:p w14:paraId="4E9DE50B" w14:textId="77777777" w:rsidR="007A159C" w:rsidRPr="003E4A71" w:rsidRDefault="007A159C" w:rsidP="00182C81">
                        <w:pPr>
                          <w:numPr>
                            <w:ilvl w:val="0"/>
                            <w:numId w:val="10"/>
                          </w:numPr>
                          <w:rPr>
                            <w:sz w:val="16"/>
                            <w:szCs w:val="16"/>
                          </w:rPr>
                        </w:pPr>
                        <w:r w:rsidRPr="003E4A71">
                          <w:rPr>
                            <w:sz w:val="16"/>
                            <w:szCs w:val="16"/>
                          </w:rPr>
                          <w:t>Expenditures</w:t>
                        </w:r>
                      </w:p>
                      <w:p w14:paraId="1A68B0D6" w14:textId="77777777" w:rsidR="007A159C" w:rsidRDefault="007A159C" w:rsidP="00182C81">
                        <w:pPr>
                          <w:numPr>
                            <w:ilvl w:val="0"/>
                            <w:numId w:val="10"/>
                          </w:numPr>
                          <w:rPr>
                            <w:sz w:val="16"/>
                            <w:szCs w:val="16"/>
                          </w:rPr>
                        </w:pPr>
                        <w:r w:rsidRPr="003E4A71">
                          <w:rPr>
                            <w:sz w:val="16"/>
                            <w:szCs w:val="16"/>
                          </w:rPr>
                          <w:t>House/Client Information</w:t>
                        </w:r>
                      </w:p>
                      <w:p w14:paraId="3D54D36A" w14:textId="77777777" w:rsidR="007A159C" w:rsidRDefault="007A159C" w:rsidP="00182C81">
                        <w:pPr>
                          <w:numPr>
                            <w:ilvl w:val="0"/>
                            <w:numId w:val="10"/>
                          </w:numPr>
                          <w:rPr>
                            <w:sz w:val="16"/>
                            <w:szCs w:val="16"/>
                          </w:rPr>
                        </w:pPr>
                        <w:r>
                          <w:rPr>
                            <w:sz w:val="16"/>
                            <w:szCs w:val="16"/>
                          </w:rPr>
                          <w:t>Measures Installed</w:t>
                        </w:r>
                      </w:p>
                      <w:p w14:paraId="7A3F62E5" w14:textId="77777777" w:rsidR="007A159C" w:rsidRPr="003E4A71" w:rsidRDefault="007A159C" w:rsidP="00182C81">
                        <w:pPr>
                          <w:numPr>
                            <w:ilvl w:val="0"/>
                            <w:numId w:val="10"/>
                          </w:numPr>
                          <w:rPr>
                            <w:sz w:val="16"/>
                            <w:szCs w:val="16"/>
                          </w:rPr>
                        </w:pPr>
                        <w:r>
                          <w:rPr>
                            <w:sz w:val="16"/>
                            <w:szCs w:val="16"/>
                          </w:rPr>
                          <w:t>Test Results</w:t>
                        </w:r>
                      </w:p>
                    </w:txbxContent>
                  </v:textbox>
                </v:shape>
                <v:shape id="AutoShape 29" o:spid="_x0000_s1055" type="#_x0000_t32" style="position:absolute;left:28670;top:72004;width:7;height:22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">
                  <v:stroke endarrow="block"/>
                </v:shape>
                <v:shapetype id="_x0000_t202" coordsize="21600,21600" o:spt="202" path="m,l,21600r21600,l21600,xe">
                  <v:stroke joinstyle="miter"/>
                  <v:path gradientshapeok="t" o:connecttype="rect"/>
                </v:shapetype>
                <v:shape id="Text Box 30" o:spid="_x0000_s1056" type="#_x0000_t202" style="position:absolute;left:15525;top:1140;width:26289;height:3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">
                  <v:textbox>
                    <w:txbxContent>
                      <w:p w14:paraId="64B2C768" w14:textId="77777777" w:rsidR="007A159C" w:rsidRPr="00940553" w:rsidRDefault="007A159C" w:rsidP="002C737B">
                        <w:pPr>
                          <w:jc w:val="center"/>
                          <w:rPr>
                            <w:b/>
                            <w:sz w:val="28"/>
                            <w:szCs w:val="28"/>
                          </w:rPr>
                        </w:pPr>
                        <w:r w:rsidRPr="00940553">
                          <w:rPr>
                            <w:b/>
                            <w:sz w:val="28"/>
                            <w:szCs w:val="28"/>
                          </w:rPr>
                          <w:t>Weatherization Workflow</w:t>
                        </w:r>
                      </w:p>
                    </w:txbxContent>
                  </v:textbox>
                </v:shape>
                <v:shape id="AutoShape 31" o:spid="_x0000_s1057" type="#_x0000_t32" style="position:absolute;left:37242;top:48007;width:3429;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"/>
                <v:shape id="AutoShape 32" o:spid="_x0000_s1058" type="#_x0000_t32" style="position:absolute;left:28670;top:64010;width:7;height:22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">
                  <v:stroke endarrow="block"/>
                </v:shape>
                <v:shape id="AutoShape 33" o:spid="_x0000_s1059" type="#_x0000_t32" style="position:absolute;left:28670;top:12564;width:7;height:11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">
                  <v:stroke endarrow="block"/>
                </v:shape>
                <v:shape id="AutoShape 34" o:spid="_x0000_s1060" type="#_x0000_t109" style="position:absolute;left:17811;top:6860;width:21717;height:5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">
                  <v:textbox>
                    <w:txbxContent>
                      <w:p w14:paraId="36EB0D04" w14:textId="77777777" w:rsidR="007A159C" w:rsidRPr="00940553" w:rsidRDefault="007A159C" w:rsidP="002C737B">
                        <w:pPr>
                          <w:jc w:val="center"/>
                          <w:rPr>
                            <w:b/>
                            <w:sz w:val="16"/>
                            <w:szCs w:val="16"/>
                            <w:u w:val="single"/>
                          </w:rPr>
                        </w:pPr>
                        <w:r w:rsidRPr="00940553">
                          <w:rPr>
                            <w:b/>
                            <w:sz w:val="16"/>
                            <w:szCs w:val="16"/>
                            <w:u w:val="single"/>
                          </w:rPr>
                          <w:t>Client Priority List</w:t>
                        </w:r>
                      </w:p>
                      <w:p w14:paraId="725F22D9" w14:textId="77777777" w:rsidR="007A159C" w:rsidRDefault="007A159C" w:rsidP="002C737B">
                        <w:pPr>
                          <w:jc w:val="center"/>
                          <w:rPr>
                            <w:sz w:val="16"/>
                            <w:szCs w:val="16"/>
                          </w:rPr>
                        </w:pPr>
                      </w:p>
                      <w:p w14:paraId="46C8DB37" w14:textId="77777777" w:rsidR="007A159C" w:rsidRPr="00940553" w:rsidRDefault="007A159C" w:rsidP="002C737B">
                        <w:pPr>
                          <w:jc w:val="center"/>
                          <w:rPr>
                            <w:sz w:val="16"/>
                            <w:szCs w:val="16"/>
                          </w:rPr>
                        </w:pPr>
                        <w:r>
                          <w:rPr>
                            <w:sz w:val="16"/>
                            <w:szCs w:val="16"/>
                          </w:rPr>
                          <w:t>Assign priority points to clients in client pool</w:t>
                        </w:r>
                      </w:p>
                      <w:p w14:paraId="228E948A" w14:textId="77777777" w:rsidR="007A159C" w:rsidRPr="00940553" w:rsidRDefault="007A159C" w:rsidP="002C737B">
                        <w:pPr>
                          <w:jc w:val="center"/>
                          <w:rPr>
                            <w:sz w:val="16"/>
                            <w:szCs w:val="16"/>
                          </w:rPr>
                        </w:pPr>
                        <w:r>
                          <w:rPr>
                            <w:sz w:val="16"/>
                            <w:szCs w:val="16"/>
                          </w:rPr>
                          <w:t>and s</w:t>
                        </w:r>
                        <w:r w:rsidRPr="00940553">
                          <w:rPr>
                            <w:sz w:val="16"/>
                            <w:szCs w:val="16"/>
                          </w:rPr>
                          <w:t xml:space="preserve">elect clients with highest priority </w:t>
                        </w:r>
                        <w:r w:rsidRPr="00940553">
                          <w:rPr>
                            <w:sz w:val="16"/>
                            <w:szCs w:val="16"/>
                          </w:rPr>
                          <w:br/>
                        </w:r>
                      </w:p>
                    </w:txbxContent>
                  </v:textbox>
                </v:shape>
                <v:shape id="Text Box 35" o:spid="_x0000_s1061" type="#_x0000_t202" style="position:absolute;left:41814;top:6860;width:14859;height:10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">
                  <v:textbox>
                    <w:txbxContent>
                      <w:p w14:paraId="3E8FA46F" w14:textId="77777777" w:rsidR="007A159C" w:rsidRPr="00B10F64" w:rsidRDefault="007A159C" w:rsidP="002C737B">
                        <w:pPr>
                          <w:jc w:val="center"/>
                          <w:rPr>
                            <w:b/>
                            <w:sz w:val="16"/>
                            <w:szCs w:val="16"/>
                            <w:u w:val="single"/>
                          </w:rPr>
                        </w:pPr>
                        <w:r w:rsidRPr="00B10F64">
                          <w:rPr>
                            <w:b/>
                            <w:sz w:val="16"/>
                            <w:szCs w:val="16"/>
                            <w:u w:val="single"/>
                          </w:rPr>
                          <w:t>Request Fuel Consumption</w:t>
                        </w:r>
                        <w:r>
                          <w:rPr>
                            <w:b/>
                            <w:sz w:val="16"/>
                            <w:szCs w:val="16"/>
                            <w:u w:val="single"/>
                          </w:rPr>
                          <w:br/>
                        </w:r>
                      </w:p>
                      <w:p w14:paraId="27A41C3A" w14:textId="77777777" w:rsidR="007A159C" w:rsidRPr="00B10F64" w:rsidRDefault="007A159C" w:rsidP="002C737B">
                        <w:pPr>
                          <w:jc w:val="center"/>
                          <w:rPr>
                            <w:sz w:val="16"/>
                            <w:szCs w:val="16"/>
                          </w:rPr>
                        </w:pPr>
                        <w:r w:rsidRPr="00B10F64">
                          <w:rPr>
                            <w:sz w:val="16"/>
                            <w:szCs w:val="16"/>
                          </w:rPr>
                          <w:t>Request household fuel consumption data</w:t>
                        </w:r>
                        <w:r>
                          <w:rPr>
                            <w:sz w:val="16"/>
                            <w:szCs w:val="16"/>
                          </w:rPr>
                          <w:t xml:space="preserve"> </w:t>
                        </w:r>
                        <w:r w:rsidRPr="00B10F64">
                          <w:rPr>
                            <w:sz w:val="16"/>
                            <w:szCs w:val="16"/>
                          </w:rPr>
                          <w:t>from municipal utilities, RECs, and deliverable fuel vendors</w:t>
                        </w:r>
                      </w:p>
                    </w:txbxContent>
                  </v:textbox>
                </v:shape>
                <v:shape id="AutoShape 36" o:spid="_x0000_s1062" type="#_x0000_t32" style="position:absolute;left:39528;top:9142;width:2286;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">
                  <v:stroke endarrow="block"/>
                </v:shape>
                <v:line id="Line 37" o:spid="_x0000_s1063" style="position:absolute;flip:x;visibility:visible;mso-wrap-style:square" from="39528,10290" to="41814,1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">
                  <v:stroke endarrow="block"/>
                </v:line>
                <v:shape id="Text Box 38" o:spid="_x0000_s1064" type="#_x0000_t202" style="position:absolute;left:666;top:6860;width:14859;height:68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">
                  <v:textbox>
                    <w:txbxContent>
                      <w:p w14:paraId="5132D83F" w14:textId="2E811A22" w:rsidR="007A159C" w:rsidRPr="00B10F64" w:rsidRDefault="007A159C" w:rsidP="002C737B">
                        <w:pPr>
                          <w:jc w:val="center"/>
                          <w:rPr>
                            <w:b/>
                            <w:sz w:val="16"/>
                            <w:szCs w:val="16"/>
                            <w:u w:val="single"/>
                          </w:rPr>
                        </w:pPr>
                        <w:r>
                          <w:rPr>
                            <w:b/>
                            <w:sz w:val="16"/>
                            <w:szCs w:val="16"/>
                            <w:u w:val="single"/>
                          </w:rPr>
                          <w:t xml:space="preserve">Receive </w:t>
                        </w:r>
                        <w:r w:rsidRPr="009E2D76">
                          <w:rPr>
                            <w:b/>
                            <w:sz w:val="16"/>
                            <w:szCs w:val="16"/>
                            <w:u w:val="single"/>
                          </w:rPr>
                          <w:t xml:space="preserve">from </w:t>
                        </w:r>
                        <w:r w:rsidRPr="009E2D76">
                          <w:rPr>
                            <w:b/>
                            <w:color w:val="000000"/>
                            <w:sz w:val="16"/>
                            <w:szCs w:val="16"/>
                            <w:u w:val="single"/>
                            <w:shd w:val="clear" w:color="auto" w:fill="FFFFFF"/>
                          </w:rPr>
                          <w:t>CAA Unit</w:t>
                        </w:r>
                        <w:r>
                          <w:rPr>
                            <w:b/>
                            <w:sz w:val="16"/>
                            <w:szCs w:val="16"/>
                            <w:u w:val="single"/>
                          </w:rPr>
                          <w:br/>
                        </w:r>
                      </w:p>
                      <w:p w14:paraId="269ECD11" w14:textId="77777777" w:rsidR="007A159C" w:rsidRPr="00B10F64" w:rsidRDefault="007A159C" w:rsidP="002C737B">
                        <w:pPr>
                          <w:jc w:val="center"/>
                          <w:rPr>
                            <w:sz w:val="16"/>
                            <w:szCs w:val="16"/>
                          </w:rPr>
                        </w:pPr>
                        <w:r>
                          <w:rPr>
                            <w:sz w:val="16"/>
                            <w:szCs w:val="16"/>
                          </w:rPr>
                          <w:t>Household fuel consumption data for investor-owned utility clients</w:t>
                        </w:r>
                      </w:p>
                    </w:txbxContent>
                  </v:textbox>
                </v:shape>
                <v:shape id="AutoShape 39" o:spid="_x0000_s1065" type="#_x0000_t32" style="position:absolute;left:15525;top:9712;width:2286;height: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">
                  <v:stroke endarrow="block"/>
                </v:shape>
                <v:shape id="AutoShape 40" o:spid="_x0000_s1066" type="#_x0000_t109" style="position:absolute;left:17811;top:36576;width:21717;height:4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">
                  <v:textbox>
                    <w:txbxContent>
                      <w:p w14:paraId="3AF9D7D3" w14:textId="7A0B1575" w:rsidR="007A159C" w:rsidRPr="00E756E7" w:rsidRDefault="00ED1B9F" w:rsidP="002C737B">
                        <w:pPr>
                          <w:jc w:val="center"/>
                          <w:rPr>
                            <w:sz w:val="16"/>
                            <w:szCs w:val="16"/>
                          </w:rPr>
                        </w:pPr>
                        <w:r>
                          <w:rPr>
                            <w:b/>
                            <w:sz w:val="16"/>
                            <w:szCs w:val="16"/>
                          </w:rPr>
                          <w:t>WAweb (</w:t>
                        </w:r>
                        <w:r w:rsidR="007A159C" w:rsidRPr="00E756E7">
                          <w:rPr>
                            <w:b/>
                            <w:sz w:val="16"/>
                            <w:szCs w:val="16"/>
                          </w:rPr>
                          <w:t>NEAT</w:t>
                        </w:r>
                        <w:r w:rsidR="007A159C">
                          <w:rPr>
                            <w:b/>
                            <w:sz w:val="16"/>
                            <w:szCs w:val="16"/>
                          </w:rPr>
                          <w:t>/MHEA</w:t>
                        </w:r>
                        <w:r w:rsidR="007A159C" w:rsidRPr="00E756E7">
                          <w:rPr>
                            <w:b/>
                            <w:sz w:val="16"/>
                            <w:szCs w:val="16"/>
                          </w:rPr>
                          <w:t xml:space="preserve"> Audit</w:t>
                        </w:r>
                        <w:r>
                          <w:rPr>
                            <w:b/>
                            <w:sz w:val="16"/>
                            <w:szCs w:val="16"/>
                          </w:rPr>
                          <w:t>)</w:t>
                        </w:r>
                      </w:p>
                      <w:p w14:paraId="1DD99538" w14:textId="77777777" w:rsidR="007A159C" w:rsidRDefault="007A159C" w:rsidP="002C737B">
                        <w:pPr>
                          <w:jc w:val="center"/>
                          <w:rPr>
                            <w:b/>
                            <w:sz w:val="16"/>
                            <w:szCs w:val="16"/>
                          </w:rPr>
                        </w:pPr>
                      </w:p>
                      <w:p w14:paraId="3F3E3779" w14:textId="77777777" w:rsidR="007A159C" w:rsidRPr="00E756E7" w:rsidRDefault="007A159C" w:rsidP="002C737B">
                        <w:pPr>
                          <w:jc w:val="center"/>
                          <w:rPr>
                            <w:sz w:val="16"/>
                            <w:szCs w:val="16"/>
                          </w:rPr>
                        </w:pPr>
                        <w:r>
                          <w:rPr>
                            <w:b/>
                            <w:sz w:val="16"/>
                            <w:szCs w:val="16"/>
                          </w:rPr>
                          <w:t>Baseload Appliance Rating Tool (</w:t>
                        </w:r>
                        <w:r w:rsidRPr="00E756E7">
                          <w:rPr>
                            <w:b/>
                            <w:sz w:val="16"/>
                            <w:szCs w:val="16"/>
                          </w:rPr>
                          <w:t>BART</w:t>
                        </w:r>
                        <w:r>
                          <w:rPr>
                            <w:b/>
                            <w:sz w:val="16"/>
                            <w:szCs w:val="16"/>
                          </w:rPr>
                          <w:t>)</w:t>
                        </w:r>
                      </w:p>
                    </w:txbxContent>
                  </v:textbox>
                </v:shape>
                <v:shape id="AutoShape 41" o:spid="_x0000_s1067" type="#_x0000_t32" style="position:absolute;left:28670;top:41147;width:7;height:22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">
                  <v:stroke endarrow="block"/>
                </v:shape>
                <v:shape id="AutoShape 42" o:spid="_x0000_s1068" type="#_x0000_t32" style="position:absolute;left:28670;top:34294;width:7;height:22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">
                  <v:stroke endarrow="block"/>
                </v:shape>
                <w10:anchorlock/>
              </v:group>
            </w:pict>
          </mc:Fallback>
        </mc:AlternateContent>
      </w:r>
    </w:p>
    <w:p w14:paraId="121A32D7" w14:textId="77777777" w:rsidR="00431A99" w:rsidRDefault="00431A99" w:rsidP="00E74E0C">
      <w:pPr>
        <w:pStyle w:val="Heading1"/>
        <w:rPr>
          <w:caps/>
        </w:rPr>
      </w:pPr>
      <w:bookmarkStart w:id="34" w:name="_Toc204099941"/>
      <w:r>
        <w:lastRenderedPageBreak/>
        <w:t>2.00</w:t>
      </w:r>
      <w:bookmarkStart w:id="35" w:name="InformationAndTraining200"/>
      <w:bookmarkEnd w:id="35"/>
      <w:r>
        <w:tab/>
        <w:t>INFORMATION AND TRAINING</w:t>
      </w:r>
      <w:bookmarkEnd w:id="34"/>
      <w:r>
        <w:rPr>
          <w:caps/>
        </w:rPr>
        <w:t xml:space="preserve"> </w:t>
      </w:r>
    </w:p>
    <w:p w14:paraId="121D2E16" w14:textId="77777777" w:rsidR="00431A99" w:rsidRDefault="00431A99" w:rsidP="00431A99">
      <w:pPr>
        <w:rPr>
          <w:b/>
          <w:caps/>
        </w:rPr>
      </w:pPr>
    </w:p>
    <w:p w14:paraId="047DBC84" w14:textId="77777777" w:rsidR="00431A99" w:rsidRDefault="00431A99" w:rsidP="00431A99">
      <w:pPr>
        <w:pStyle w:val="BodyText2"/>
      </w:pPr>
      <w:r>
        <w:t>Due to the administrative and technical complexity of the Weatherization Assistance Program, it is important to have, or have access to, all program related information in order to effectively administer the program. This section lists the program information the weatherization coordinator or staff should have or have access to.</w:t>
      </w:r>
    </w:p>
    <w:p w14:paraId="66B5C21B" w14:textId="77777777" w:rsidR="00431A99" w:rsidRDefault="00431A99" w:rsidP="00431A99"/>
    <w:p w14:paraId="65E481D0" w14:textId="77777777" w:rsidR="00431A99" w:rsidRDefault="00431A99" w:rsidP="00E74E0C">
      <w:pPr>
        <w:pStyle w:val="Heading2"/>
      </w:pPr>
      <w:bookmarkStart w:id="36" w:name="_Toc204099942"/>
      <w:r>
        <w:t>2.10</w:t>
      </w:r>
      <w:bookmarkStart w:id="37" w:name="ProgramInformationAndDocuments210"/>
      <w:bookmarkEnd w:id="37"/>
      <w:r>
        <w:tab/>
        <w:t>PROGRAM INFORMATION AND DOCUMENTS</w:t>
      </w:r>
      <w:bookmarkEnd w:id="36"/>
    </w:p>
    <w:p w14:paraId="0A54FA02" w14:textId="77777777" w:rsidR="00431A99" w:rsidRDefault="00431A99" w:rsidP="00431A99"/>
    <w:p w14:paraId="7907D259" w14:textId="77777777" w:rsidR="00431A99" w:rsidRDefault="00431A99" w:rsidP="00431A99">
      <w:pPr>
        <w:jc w:val="both"/>
      </w:pPr>
      <w:r>
        <w:t xml:space="preserve">Following are the documents and the information describing the policies, procedures, and work standards of the Iowa Weatherization Program. </w:t>
      </w:r>
    </w:p>
    <w:p w14:paraId="3C1DA64E" w14:textId="77777777" w:rsidR="00431A99" w:rsidRDefault="00431A99" w:rsidP="00431A99">
      <w:pPr>
        <w:jc w:val="both"/>
      </w:pPr>
    </w:p>
    <w:p w14:paraId="5881CF7B" w14:textId="77777777" w:rsidR="00431A99" w:rsidRDefault="00431A99" w:rsidP="00182C81">
      <w:pPr>
        <w:numPr>
          <w:ilvl w:val="0"/>
          <w:numId w:val="2"/>
        </w:numPr>
      </w:pPr>
      <w:r>
        <w:t xml:space="preserve">Weatherization Contracts, including the Special Conditions and the General Conditions   </w:t>
      </w:r>
    </w:p>
    <w:p w14:paraId="07019706" w14:textId="77777777" w:rsidR="00431A99" w:rsidRDefault="00431A99" w:rsidP="00182C81">
      <w:pPr>
        <w:numPr>
          <w:ilvl w:val="0"/>
          <w:numId w:val="2"/>
        </w:numPr>
      </w:pPr>
      <w:r>
        <w:t>Iowa Weatherization State Plan</w:t>
      </w:r>
    </w:p>
    <w:p w14:paraId="630B85E3" w14:textId="77777777" w:rsidR="00431A99" w:rsidRDefault="00431A99" w:rsidP="00182C81">
      <w:pPr>
        <w:numPr>
          <w:ilvl w:val="0"/>
          <w:numId w:val="2"/>
        </w:numPr>
      </w:pPr>
      <w:r>
        <w:t xml:space="preserve">DOE and other federal regulations:  </w:t>
      </w:r>
    </w:p>
    <w:p w14:paraId="4C1C44F5" w14:textId="77777777" w:rsidR="006166AF" w:rsidRDefault="00431A99" w:rsidP="00102572">
      <w:pPr>
        <w:numPr>
          <w:ilvl w:val="0"/>
          <w:numId w:val="36"/>
        </w:numPr>
        <w:ind w:left="720"/>
        <w:jc w:val="both"/>
      </w:pPr>
      <w:r>
        <w:t>10 CFR Part 440, DOE regulations for the Weatherization Assistance Program for Low Income Persons</w:t>
      </w:r>
    </w:p>
    <w:p w14:paraId="738E4FA1" w14:textId="77777777" w:rsidR="00431A99" w:rsidRDefault="00405725" w:rsidP="00102572">
      <w:pPr>
        <w:numPr>
          <w:ilvl w:val="0"/>
          <w:numId w:val="36"/>
        </w:numPr>
        <w:ind w:left="720"/>
        <w:jc w:val="both"/>
      </w:pPr>
      <w:r>
        <w:t xml:space="preserve">2 CFR 200, Uniform Administrative Requirements, Cost Principles, and Audit Requirements for Federal Awards, </w:t>
      </w:r>
      <w:r w:rsidR="00431A99">
        <w:t>10 CFR Part 600, DOE Financial Assistance Rules</w:t>
      </w:r>
    </w:p>
    <w:p w14:paraId="3591D185" w14:textId="77777777" w:rsidR="00431A99" w:rsidRDefault="00431A99" w:rsidP="00182C81">
      <w:pPr>
        <w:numPr>
          <w:ilvl w:val="0"/>
          <w:numId w:val="2"/>
        </w:numPr>
        <w:jc w:val="both"/>
      </w:pPr>
      <w:r>
        <w:t>Written correspondence from the Bureau of Weatherization</w:t>
      </w:r>
    </w:p>
    <w:p w14:paraId="361FA2E0" w14:textId="77777777" w:rsidR="00431A99" w:rsidRDefault="00431A99" w:rsidP="00182C81">
      <w:pPr>
        <w:numPr>
          <w:ilvl w:val="0"/>
          <w:numId w:val="2"/>
        </w:numPr>
        <w:jc w:val="both"/>
      </w:pPr>
      <w:r>
        <w:t>Program Manuals</w:t>
      </w:r>
    </w:p>
    <w:p w14:paraId="76B830C1" w14:textId="77777777" w:rsidR="00431A99" w:rsidRDefault="00431A99" w:rsidP="00102572">
      <w:pPr>
        <w:numPr>
          <w:ilvl w:val="0"/>
          <w:numId w:val="37"/>
        </w:numPr>
        <w:jc w:val="both"/>
      </w:pPr>
      <w:r>
        <w:t>Iowa Weatherization Program’s manuals. These include the following:</w:t>
      </w:r>
    </w:p>
    <w:p w14:paraId="133363F6" w14:textId="2F91B5BB" w:rsidR="00431A99" w:rsidRPr="000F7DA3" w:rsidRDefault="00DA4825" w:rsidP="00102572">
      <w:pPr>
        <w:pStyle w:val="ListParagraph"/>
        <w:numPr>
          <w:ilvl w:val="1"/>
          <w:numId w:val="40"/>
        </w:numPr>
        <w:ind w:left="1080"/>
        <w:jc w:val="both"/>
        <w:rPr>
          <w:i/>
        </w:rPr>
      </w:pPr>
      <w:r>
        <w:rPr>
          <w:i/>
        </w:rPr>
        <w:t>Policy</w:t>
      </w:r>
      <w:r w:rsidR="00431A99" w:rsidRPr="000F7DA3">
        <w:rPr>
          <w:i/>
        </w:rPr>
        <w:t xml:space="preserve"> and Procedures Manual</w:t>
      </w:r>
    </w:p>
    <w:p w14:paraId="61414C64" w14:textId="472C8A0A" w:rsidR="00E02FFC" w:rsidRDefault="00853EE7" w:rsidP="00102572">
      <w:pPr>
        <w:pStyle w:val="ListParagraph"/>
        <w:numPr>
          <w:ilvl w:val="1"/>
          <w:numId w:val="40"/>
        </w:numPr>
        <w:ind w:left="1080"/>
        <w:jc w:val="both"/>
        <w:rPr>
          <w:i/>
        </w:rPr>
      </w:pPr>
      <w:r>
        <w:rPr>
          <w:i/>
        </w:rPr>
        <w:t>Iowa Weatherization</w:t>
      </w:r>
      <w:r w:rsidR="00E02FFC">
        <w:rPr>
          <w:i/>
        </w:rPr>
        <w:t xml:space="preserve"> Work</w:t>
      </w:r>
      <w:r>
        <w:rPr>
          <w:i/>
        </w:rPr>
        <w:t xml:space="preserve"> Standards </w:t>
      </w:r>
    </w:p>
    <w:p w14:paraId="358E93FB" w14:textId="4A34C4D4" w:rsidR="00431A99" w:rsidRPr="000F7DA3" w:rsidRDefault="00E02FFC" w:rsidP="00102572">
      <w:pPr>
        <w:pStyle w:val="ListParagraph"/>
        <w:numPr>
          <w:ilvl w:val="1"/>
          <w:numId w:val="40"/>
        </w:numPr>
        <w:ind w:left="1080"/>
        <w:jc w:val="both"/>
        <w:rPr>
          <w:i/>
        </w:rPr>
      </w:pPr>
      <w:r>
        <w:rPr>
          <w:i/>
        </w:rPr>
        <w:t xml:space="preserve">Iowa Weatherization </w:t>
      </w:r>
      <w:r w:rsidR="001A1BE1">
        <w:rPr>
          <w:i/>
        </w:rPr>
        <w:t xml:space="preserve">Retrofitting </w:t>
      </w:r>
      <w:r w:rsidR="00853EE7">
        <w:rPr>
          <w:i/>
        </w:rPr>
        <w:t>Guide</w:t>
      </w:r>
      <w:r w:rsidR="00CC17D5">
        <w:rPr>
          <w:i/>
        </w:rPr>
        <w:t xml:space="preserve"> (Retrofitting Guide)</w:t>
      </w:r>
      <w:r w:rsidR="00431A99" w:rsidRPr="000F7DA3">
        <w:rPr>
          <w:i/>
        </w:rPr>
        <w:t xml:space="preserve"> </w:t>
      </w:r>
    </w:p>
    <w:p w14:paraId="39CFE631" w14:textId="77777777" w:rsidR="00431A99" w:rsidRPr="000F7DA3" w:rsidRDefault="00431A99" w:rsidP="00102572">
      <w:pPr>
        <w:pStyle w:val="ListParagraph"/>
        <w:numPr>
          <w:ilvl w:val="1"/>
          <w:numId w:val="40"/>
        </w:numPr>
        <w:ind w:left="1080"/>
        <w:jc w:val="both"/>
        <w:rPr>
          <w:i/>
        </w:rPr>
      </w:pPr>
      <w:r w:rsidRPr="000F7DA3">
        <w:rPr>
          <w:i/>
        </w:rPr>
        <w:t>Weatherization General Appendix</w:t>
      </w:r>
    </w:p>
    <w:p w14:paraId="77BEAFC0" w14:textId="77777777" w:rsidR="00431A99" w:rsidRPr="000F7DA3" w:rsidRDefault="00431A99" w:rsidP="00102572">
      <w:pPr>
        <w:pStyle w:val="ListParagraph"/>
        <w:numPr>
          <w:ilvl w:val="1"/>
          <w:numId w:val="40"/>
        </w:numPr>
        <w:ind w:left="1080"/>
        <w:jc w:val="both"/>
        <w:rPr>
          <w:i/>
        </w:rPr>
      </w:pPr>
      <w:r w:rsidRPr="000F7DA3">
        <w:rPr>
          <w:i/>
        </w:rPr>
        <w:t>Weatherization Automated Management System (WAMS) Instruction Manual</w:t>
      </w:r>
    </w:p>
    <w:p w14:paraId="7EFF9FAE" w14:textId="3BC6040A" w:rsidR="00ED1B9F" w:rsidRDefault="00ED1B9F" w:rsidP="00102572">
      <w:pPr>
        <w:numPr>
          <w:ilvl w:val="0"/>
          <w:numId w:val="37"/>
        </w:numPr>
        <w:jc w:val="both"/>
        <w:rPr>
          <w:i/>
        </w:rPr>
      </w:pPr>
      <w:r>
        <w:rPr>
          <w:i/>
        </w:rPr>
        <w:t>WAweb (NEAT/MHEA Audit) Manual</w:t>
      </w:r>
    </w:p>
    <w:p w14:paraId="1B9E6E90" w14:textId="77777777" w:rsidR="00431A99" w:rsidRDefault="00431A99" w:rsidP="00431A99">
      <w:pPr>
        <w:ind w:left="720"/>
        <w:jc w:val="both"/>
        <w:rPr>
          <w:i/>
        </w:rPr>
      </w:pPr>
    </w:p>
    <w:p w14:paraId="28043925" w14:textId="77777777" w:rsidR="00431A99" w:rsidRDefault="00431A99" w:rsidP="000F27CE">
      <w:pPr>
        <w:pStyle w:val="Heading3"/>
      </w:pPr>
      <w:bookmarkStart w:id="38" w:name="_Toc204099943"/>
      <w:r>
        <w:t>2.11</w:t>
      </w:r>
      <w:bookmarkStart w:id="39" w:name="Documents211"/>
      <w:bookmarkEnd w:id="39"/>
      <w:r>
        <w:tab/>
        <w:t>Documents</w:t>
      </w:r>
      <w:bookmarkEnd w:id="38"/>
    </w:p>
    <w:p w14:paraId="45110813" w14:textId="77777777" w:rsidR="00431A99" w:rsidRPr="00C12FAD" w:rsidRDefault="00431A99" w:rsidP="00C12FAD">
      <w:pPr>
        <w:ind w:firstLine="360"/>
        <w:rPr>
          <w:b/>
        </w:rPr>
      </w:pPr>
      <w:r w:rsidRPr="00C12FAD">
        <w:rPr>
          <w:b/>
        </w:rPr>
        <w:t>Weatherization Contracts</w:t>
      </w:r>
    </w:p>
    <w:p w14:paraId="396F8D41" w14:textId="1AA3BC0C" w:rsidR="00431A99" w:rsidRPr="000D705D" w:rsidRDefault="00431A99" w:rsidP="00E74E0C">
      <w:pPr>
        <w:ind w:left="360"/>
        <w:jc w:val="both"/>
        <w:rPr>
          <w:i/>
        </w:rPr>
      </w:pPr>
      <w:r>
        <w:t xml:space="preserve">Weatherization Program contracts are issued each program year to </w:t>
      </w:r>
      <w:r w:rsidR="004D4484">
        <w:t>subgrantee</w:t>
      </w:r>
      <w:r w:rsidR="00EF1BB1">
        <w:t>s</w:t>
      </w:r>
      <w:r>
        <w:t xml:space="preserve">. Each weatherization funding source (DOE, HEAP, and utilities) has a separate contract. Detailed information about the contracts is contained in </w:t>
      </w:r>
      <w:hyperlink w:anchor="FinancialManagement800" w:history="1">
        <w:r w:rsidRPr="00D65F61">
          <w:rPr>
            <w:rStyle w:val="Hyperlink"/>
          </w:rPr>
          <w:t>Section 8.00</w:t>
        </w:r>
      </w:hyperlink>
      <w:r w:rsidRPr="000D705D">
        <w:t>.</w:t>
      </w:r>
    </w:p>
    <w:p w14:paraId="078AD3FA" w14:textId="77777777" w:rsidR="00431A99" w:rsidRDefault="00431A99" w:rsidP="00E74E0C">
      <w:pPr>
        <w:ind w:left="360"/>
        <w:jc w:val="both"/>
      </w:pPr>
    </w:p>
    <w:p w14:paraId="73F2DDBB" w14:textId="77777777" w:rsidR="00431A99" w:rsidRPr="00C12FAD" w:rsidRDefault="00431A99" w:rsidP="00C12FAD">
      <w:pPr>
        <w:ind w:firstLine="360"/>
        <w:rPr>
          <w:b/>
        </w:rPr>
      </w:pPr>
      <w:r w:rsidRPr="00C12FAD">
        <w:rPr>
          <w:b/>
        </w:rPr>
        <w:t>Weatherization State Plan</w:t>
      </w:r>
    </w:p>
    <w:p w14:paraId="47314CD0" w14:textId="77777777" w:rsidR="00431A99" w:rsidRDefault="00431A99" w:rsidP="00E74E0C">
      <w:pPr>
        <w:ind w:left="360"/>
        <w:jc w:val="both"/>
      </w:pPr>
      <w:r>
        <w:t>DOE requires states to submit a Weatherization State Plan each year addressing the requirements contained in 10 CFR Part 440 and in the grant guidance issued each year by DOE. States are required to hold a public comment period and a public hearing on each year’s state plan.</w:t>
      </w:r>
    </w:p>
    <w:p w14:paraId="495CA765" w14:textId="77777777" w:rsidR="00431A99" w:rsidRDefault="00431A99" w:rsidP="00E74E0C">
      <w:pPr>
        <w:ind w:left="360"/>
        <w:jc w:val="both"/>
      </w:pPr>
    </w:p>
    <w:p w14:paraId="028EB3BF" w14:textId="77777777" w:rsidR="00431A99" w:rsidRPr="00C12FAD" w:rsidRDefault="00431A99" w:rsidP="00C12FAD">
      <w:pPr>
        <w:ind w:firstLine="360"/>
        <w:rPr>
          <w:b/>
        </w:rPr>
      </w:pPr>
      <w:r w:rsidRPr="00C12FAD">
        <w:rPr>
          <w:b/>
        </w:rPr>
        <w:t>Federal Rules and Regulations</w:t>
      </w:r>
    </w:p>
    <w:p w14:paraId="06D2EAD7" w14:textId="00377D34" w:rsidR="0051529D" w:rsidRDefault="00431A99" w:rsidP="008105AA">
      <w:pPr>
        <w:ind w:left="360"/>
        <w:jc w:val="both"/>
        <w:rPr>
          <w:bCs/>
        </w:rPr>
      </w:pPr>
      <w:r>
        <w:rPr>
          <w:bCs/>
        </w:rPr>
        <w:t xml:space="preserve">DOE’s rules and regulations for the Weatherization Program and pertinent Office of Management and Budget (OMB) </w:t>
      </w:r>
      <w:r w:rsidR="0033666F">
        <w:rPr>
          <w:bCs/>
        </w:rPr>
        <w:t xml:space="preserve">Uniform Guidance </w:t>
      </w:r>
      <w:r>
        <w:rPr>
          <w:bCs/>
        </w:rPr>
        <w:t>can be found on</w:t>
      </w:r>
      <w:r w:rsidR="00A578C4">
        <w:rPr>
          <w:bCs/>
        </w:rPr>
        <w:t xml:space="preserve"> the Department of Energy website at: </w:t>
      </w:r>
      <w:r w:rsidR="00A578C4" w:rsidRPr="00661D4D">
        <w:t xml:space="preserve"> </w:t>
      </w:r>
      <w:hyperlink r:id="rId19" w:history="1">
        <w:r w:rsidR="00A578C4" w:rsidRPr="00A578C4">
          <w:rPr>
            <w:rStyle w:val="Hyperlink"/>
            <w:bCs/>
          </w:rPr>
          <w:t>www.energy.gov</w:t>
        </w:r>
        <w:r w:rsidR="00A578C4" w:rsidRPr="001A2368">
          <w:rPr>
            <w:rStyle w:val="Hyperlink"/>
            <w:bCs/>
          </w:rPr>
          <w:t>/scep/wap/weatherization-assistance-program</w:t>
        </w:r>
      </w:hyperlink>
      <w:r w:rsidR="00A578C4">
        <w:rPr>
          <w:bCs/>
        </w:rPr>
        <w:t xml:space="preserve"> and</w:t>
      </w:r>
      <w:r>
        <w:rPr>
          <w:bCs/>
        </w:rPr>
        <w:t xml:space="preserve"> </w:t>
      </w:r>
      <w:r>
        <w:t xml:space="preserve">the </w:t>
      </w:r>
      <w:hyperlink r:id="rId20" w:history="1">
        <w:r w:rsidR="004F7EFE" w:rsidRPr="006B5160">
          <w:rPr>
            <w:rStyle w:val="Hyperlink"/>
          </w:rPr>
          <w:t>National Association for State Community Services Providers</w:t>
        </w:r>
      </w:hyperlink>
      <w:r w:rsidR="004F7EFE">
        <w:t xml:space="preserve"> (NASCSP) </w:t>
      </w:r>
      <w:r>
        <w:t xml:space="preserve">website at: </w:t>
      </w:r>
      <w:hyperlink r:id="rId21" w:history="1">
        <w:r w:rsidR="004F7EFE" w:rsidRPr="006B5160">
          <w:rPr>
            <w:rStyle w:val="Hyperlink"/>
          </w:rPr>
          <w:t>https://nascsp.org/wap/waptac/</w:t>
        </w:r>
      </w:hyperlink>
      <w:r w:rsidR="008105AA">
        <w:rPr>
          <w:bCs/>
        </w:rPr>
        <w:t>.</w:t>
      </w:r>
    </w:p>
    <w:p w14:paraId="68344637" w14:textId="77777777" w:rsidR="006F0B44" w:rsidRPr="008105AA" w:rsidRDefault="006F0B44" w:rsidP="008105AA">
      <w:pPr>
        <w:ind w:left="360"/>
        <w:jc w:val="both"/>
      </w:pPr>
    </w:p>
    <w:p w14:paraId="6487E94F" w14:textId="77777777" w:rsidR="00431A99" w:rsidRPr="00C12FAD" w:rsidRDefault="00431A99" w:rsidP="00C12FAD">
      <w:pPr>
        <w:ind w:firstLine="360"/>
        <w:rPr>
          <w:b/>
        </w:rPr>
      </w:pPr>
      <w:r w:rsidRPr="00C12FAD">
        <w:rPr>
          <w:b/>
        </w:rPr>
        <w:t>Program Manuals</w:t>
      </w:r>
    </w:p>
    <w:p w14:paraId="4D0E662C" w14:textId="1262E3D6" w:rsidR="00431A99" w:rsidRPr="00FF277E" w:rsidRDefault="00431A99" w:rsidP="00661D4D">
      <w:pPr>
        <w:ind w:left="360"/>
        <w:jc w:val="both"/>
        <w:rPr>
          <w:rFonts w:eastAsia="Arial"/>
          <w:color w:val="000000"/>
        </w:rPr>
      </w:pPr>
      <w:r>
        <w:t xml:space="preserve">The </w:t>
      </w:r>
      <w:r w:rsidR="00EA3488">
        <w:t xml:space="preserve">Iowa </w:t>
      </w:r>
      <w:r w:rsidR="00AB6D93">
        <w:t>WAP</w:t>
      </w:r>
      <w:r>
        <w:t xml:space="preserve"> provides </w:t>
      </w:r>
      <w:r w:rsidR="00B30AFD">
        <w:t xml:space="preserve">electronic </w:t>
      </w:r>
      <w:r>
        <w:t xml:space="preserve">copies of program manuals to the </w:t>
      </w:r>
      <w:r w:rsidR="004D4484">
        <w:t>subgrantee</w:t>
      </w:r>
      <w:r w:rsidR="00EF1BB1">
        <w:t>s</w:t>
      </w:r>
      <w:r>
        <w:t xml:space="preserve">. Each manual is revised when policy, procedure, or rule changes warrant a revision. </w:t>
      </w:r>
      <w:r w:rsidR="001F768B">
        <w:t xml:space="preserve"> Program manuals are also available on the </w:t>
      </w:r>
      <w:r w:rsidR="00F85EFA">
        <w:t xml:space="preserve">Weatherization Program page: </w:t>
      </w:r>
      <w:hyperlink r:id="rId22" w:history="1">
        <w:r w:rsidR="00F85EFA" w:rsidRPr="0093590A">
          <w:rPr>
            <w:rStyle w:val="Hyperlink"/>
            <w:rFonts w:eastAsia="Arial"/>
          </w:rPr>
          <w:t>https://hhs.iowa.gov/weatherization-members</w:t>
        </w:r>
      </w:hyperlink>
      <w:r w:rsidR="00F85EFA">
        <w:rPr>
          <w:rFonts w:eastAsia="Arial"/>
          <w:color w:val="000000"/>
        </w:rPr>
        <w:t>.</w:t>
      </w:r>
    </w:p>
    <w:p w14:paraId="5D3DDFB3" w14:textId="77777777" w:rsidR="00D412E3" w:rsidRDefault="00D412E3" w:rsidP="00661D4D">
      <w:pPr>
        <w:autoSpaceDE w:val="0"/>
        <w:autoSpaceDN w:val="0"/>
        <w:adjustRightInd w:val="0"/>
        <w:ind w:left="360"/>
        <w:jc w:val="both"/>
        <w:rPr>
          <w:rFonts w:cs="Arial"/>
          <w:b/>
        </w:rPr>
      </w:pPr>
    </w:p>
    <w:p w14:paraId="10426BF5" w14:textId="115AA378" w:rsidR="008B73F7" w:rsidRPr="00C12FAD" w:rsidRDefault="00431A99" w:rsidP="00C12FAD">
      <w:pPr>
        <w:autoSpaceDE w:val="0"/>
        <w:autoSpaceDN w:val="0"/>
        <w:adjustRightInd w:val="0"/>
        <w:ind w:left="360"/>
        <w:jc w:val="both"/>
        <w:rPr>
          <w:rFonts w:cs="Arial"/>
          <w:b/>
        </w:rPr>
      </w:pPr>
      <w:r w:rsidRPr="00C12FAD">
        <w:rPr>
          <w:rFonts w:cs="Arial"/>
          <w:b/>
        </w:rPr>
        <w:t>Program Notice</w:t>
      </w:r>
    </w:p>
    <w:p w14:paraId="5F34444F" w14:textId="3C2C9D0A" w:rsidR="00431A99" w:rsidRDefault="00431A99" w:rsidP="00C12FAD">
      <w:pPr>
        <w:ind w:left="360"/>
        <w:jc w:val="both"/>
      </w:pPr>
      <w:r w:rsidRPr="00C12FAD">
        <w:t>Program Notices</w:t>
      </w:r>
      <w:r>
        <w:t xml:space="preserve"> are used to provide written notification to </w:t>
      </w:r>
      <w:r w:rsidR="004D4484">
        <w:t>subgrantee</w:t>
      </w:r>
      <w:r w:rsidR="00EF1BB1">
        <w:t>s</w:t>
      </w:r>
      <w:r>
        <w:t xml:space="preserve"> on new policies or procedures or changes to existing policies or procedures. </w:t>
      </w:r>
      <w:r w:rsidRPr="00C12FAD">
        <w:t xml:space="preserve">In those instances, the Program Notice will have priority over the </w:t>
      </w:r>
      <w:r w:rsidR="00F25003">
        <w:t>Policy</w:t>
      </w:r>
      <w:r w:rsidR="00F25003" w:rsidRPr="00C12FAD">
        <w:t xml:space="preserve"> </w:t>
      </w:r>
      <w:r w:rsidRPr="00C12FAD">
        <w:t>and Procedures Manual.</w:t>
      </w:r>
    </w:p>
    <w:p w14:paraId="3E7C7840" w14:textId="77777777" w:rsidR="00704127" w:rsidRDefault="00704127" w:rsidP="00C12FAD">
      <w:pPr>
        <w:ind w:left="360"/>
        <w:jc w:val="both"/>
      </w:pPr>
    </w:p>
    <w:p w14:paraId="30EC82FE" w14:textId="77777777" w:rsidR="00431A99" w:rsidRPr="007B75BA" w:rsidRDefault="00431A99" w:rsidP="00E74E0C">
      <w:pPr>
        <w:autoSpaceDE w:val="0"/>
        <w:autoSpaceDN w:val="0"/>
        <w:adjustRightInd w:val="0"/>
        <w:ind w:left="360"/>
        <w:jc w:val="both"/>
        <w:rPr>
          <w:rFonts w:cs="Arial"/>
          <w:b/>
        </w:rPr>
      </w:pPr>
      <w:r w:rsidRPr="007B75BA">
        <w:rPr>
          <w:rFonts w:cs="Arial"/>
          <w:b/>
        </w:rPr>
        <w:t>Other Written Correspondence</w:t>
      </w:r>
      <w:r>
        <w:rPr>
          <w:rFonts w:cs="Arial"/>
          <w:b/>
        </w:rPr>
        <w:t xml:space="preserve"> and Email Correspondence</w:t>
      </w:r>
    </w:p>
    <w:p w14:paraId="7C6A2502" w14:textId="47F9473E" w:rsidR="00431A99" w:rsidRPr="007B75BA" w:rsidRDefault="00431A99" w:rsidP="00E74E0C">
      <w:pPr>
        <w:autoSpaceDE w:val="0"/>
        <w:autoSpaceDN w:val="0"/>
        <w:adjustRightInd w:val="0"/>
        <w:ind w:left="360"/>
        <w:jc w:val="both"/>
        <w:rPr>
          <w:rFonts w:cs="Arial"/>
        </w:rPr>
      </w:pPr>
      <w:r>
        <w:rPr>
          <w:rFonts w:cs="Arial"/>
        </w:rPr>
        <w:t xml:space="preserve">The </w:t>
      </w:r>
      <w:r w:rsidR="00EA3488">
        <w:rPr>
          <w:rFonts w:cs="Arial"/>
        </w:rPr>
        <w:t xml:space="preserve">Iowa </w:t>
      </w:r>
      <w:r w:rsidR="00AB6D93">
        <w:rPr>
          <w:rFonts w:cs="Arial"/>
        </w:rPr>
        <w:t>WAP</w:t>
      </w:r>
      <w:r>
        <w:rPr>
          <w:rFonts w:cs="Arial"/>
        </w:rPr>
        <w:t xml:space="preserve"> frequently sends written memos or emails to the </w:t>
      </w:r>
      <w:r w:rsidR="004D4484">
        <w:rPr>
          <w:rFonts w:cs="Arial"/>
        </w:rPr>
        <w:t>subgrantee</w:t>
      </w:r>
      <w:r w:rsidR="00EF1BB1">
        <w:rPr>
          <w:rFonts w:cs="Arial"/>
        </w:rPr>
        <w:t>s</w:t>
      </w:r>
      <w:r>
        <w:rPr>
          <w:rFonts w:cs="Arial"/>
        </w:rPr>
        <w:t xml:space="preserve"> concerning general program issues such as, providing information, answering questions from </w:t>
      </w:r>
      <w:r w:rsidR="004D4484">
        <w:rPr>
          <w:rFonts w:cs="Arial"/>
        </w:rPr>
        <w:t>subgrantee</w:t>
      </w:r>
      <w:r w:rsidR="00EF1BB1">
        <w:rPr>
          <w:rFonts w:cs="Arial"/>
        </w:rPr>
        <w:t>s</w:t>
      </w:r>
      <w:r>
        <w:rPr>
          <w:rFonts w:cs="Arial"/>
        </w:rPr>
        <w:t xml:space="preserve">, etc. </w:t>
      </w:r>
    </w:p>
    <w:p w14:paraId="0F1ABCA9" w14:textId="77777777" w:rsidR="00431A99" w:rsidRDefault="00431A99" w:rsidP="00E74E0C">
      <w:pPr>
        <w:ind w:left="360"/>
        <w:jc w:val="both"/>
      </w:pPr>
    </w:p>
    <w:p w14:paraId="0FC4477C" w14:textId="77777777" w:rsidR="00431A99" w:rsidRPr="00566BD9" w:rsidRDefault="00431A99" w:rsidP="00E74E0C">
      <w:pPr>
        <w:ind w:left="360"/>
        <w:jc w:val="both"/>
        <w:rPr>
          <w:rFonts w:cs="Arial"/>
          <w:b/>
        </w:rPr>
      </w:pPr>
      <w:r w:rsidRPr="00233E23">
        <w:rPr>
          <w:b/>
        </w:rPr>
        <w:t>Forms</w:t>
      </w:r>
    </w:p>
    <w:p w14:paraId="0B993369" w14:textId="12B4FBFF" w:rsidR="00ED4738" w:rsidRDefault="00431A99" w:rsidP="00ED4738">
      <w:pPr>
        <w:ind w:left="360"/>
        <w:jc w:val="both"/>
        <w:rPr>
          <w:rFonts w:eastAsiaTheme="minorHAnsi" w:cs="Arial"/>
          <w:color w:val="000000"/>
        </w:rPr>
      </w:pPr>
      <w:r w:rsidRPr="00566BD9">
        <w:rPr>
          <w:rFonts w:cs="Arial"/>
        </w:rPr>
        <w:t xml:space="preserve">There are certain </w:t>
      </w:r>
      <w:r w:rsidR="00EA3488">
        <w:rPr>
          <w:rFonts w:cs="Arial"/>
        </w:rPr>
        <w:t xml:space="preserve">Iowa </w:t>
      </w:r>
      <w:r w:rsidR="00AB6D93">
        <w:rPr>
          <w:rFonts w:cs="Arial"/>
        </w:rPr>
        <w:t>WAP</w:t>
      </w:r>
      <w:r w:rsidRPr="00566BD9">
        <w:rPr>
          <w:rFonts w:cs="Arial"/>
        </w:rPr>
        <w:t xml:space="preserve"> or State of Iowa forms that must be used by the </w:t>
      </w:r>
      <w:r w:rsidR="004D4484" w:rsidRPr="00566BD9">
        <w:rPr>
          <w:rFonts w:cs="Arial"/>
        </w:rPr>
        <w:t>subgrantee</w:t>
      </w:r>
      <w:r w:rsidR="00EF1BB1" w:rsidRPr="00566BD9">
        <w:rPr>
          <w:rFonts w:cs="Arial"/>
        </w:rPr>
        <w:t>s</w:t>
      </w:r>
      <w:r w:rsidRPr="00566BD9">
        <w:rPr>
          <w:rFonts w:cs="Arial"/>
        </w:rPr>
        <w:t xml:space="preserve">. These are listed in the </w:t>
      </w:r>
      <w:r w:rsidRPr="00566BD9">
        <w:rPr>
          <w:rFonts w:cs="Arial"/>
          <w:i/>
        </w:rPr>
        <w:t>Weatherization</w:t>
      </w:r>
      <w:r w:rsidR="00ED4738">
        <w:rPr>
          <w:rFonts w:cs="Arial"/>
          <w:i/>
        </w:rPr>
        <w:t xml:space="preserve"> </w:t>
      </w:r>
      <w:r w:rsidRPr="00566BD9">
        <w:rPr>
          <w:rFonts w:cs="Arial"/>
          <w:i/>
        </w:rPr>
        <w:t>General Appendix</w:t>
      </w:r>
      <w:r w:rsidRPr="00566BD9">
        <w:rPr>
          <w:rFonts w:cs="Arial"/>
        </w:rPr>
        <w:t xml:space="preserve"> and are available for download on the Weatherization Program </w:t>
      </w:r>
      <w:r w:rsidR="00ED4738">
        <w:rPr>
          <w:rFonts w:cs="Arial"/>
        </w:rPr>
        <w:t>page:</w:t>
      </w:r>
      <w:r w:rsidR="00F60A5F" w:rsidRPr="00566BD9">
        <w:rPr>
          <w:rFonts w:cs="Arial"/>
        </w:rPr>
        <w:t xml:space="preserve"> </w:t>
      </w:r>
      <w:hyperlink r:id="rId23" w:history="1">
        <w:r w:rsidR="00ED4738" w:rsidRPr="0093590A">
          <w:rPr>
            <w:rStyle w:val="Hyperlink"/>
            <w:rFonts w:eastAsiaTheme="minorHAnsi" w:cs="Arial"/>
          </w:rPr>
          <w:t>https://hhs.iowa.gov/weatherization-members</w:t>
        </w:r>
      </w:hyperlink>
      <w:r w:rsidR="00ED4738">
        <w:rPr>
          <w:rFonts w:eastAsiaTheme="minorHAnsi" w:cs="Arial"/>
          <w:color w:val="000000"/>
        </w:rPr>
        <w:t>.</w:t>
      </w:r>
    </w:p>
    <w:p w14:paraId="5DBA6195" w14:textId="6E108A5E" w:rsidR="00431A99" w:rsidRPr="00566BD9" w:rsidRDefault="00ED4738" w:rsidP="00ED4738">
      <w:pPr>
        <w:ind w:left="360"/>
        <w:jc w:val="both"/>
        <w:rPr>
          <w:rFonts w:cs="Arial"/>
        </w:rPr>
      </w:pPr>
      <w:r>
        <w:rPr>
          <w:rFonts w:eastAsiaTheme="minorHAnsi" w:cs="Arial"/>
          <w:color w:val="000000"/>
        </w:rPr>
        <w:t xml:space="preserve"> </w:t>
      </w:r>
    </w:p>
    <w:p w14:paraId="523E7336" w14:textId="77777777" w:rsidR="00431A99" w:rsidRDefault="00431A99" w:rsidP="000F27CE">
      <w:pPr>
        <w:pStyle w:val="Heading3"/>
      </w:pPr>
      <w:bookmarkStart w:id="40" w:name="_Toc204099944"/>
      <w:r>
        <w:t>2.12</w:t>
      </w:r>
      <w:bookmarkStart w:id="41" w:name="Meetings212"/>
      <w:bookmarkEnd w:id="41"/>
      <w:r>
        <w:tab/>
        <w:t>Meetings</w:t>
      </w:r>
      <w:bookmarkEnd w:id="40"/>
      <w:r>
        <w:t xml:space="preserve"> </w:t>
      </w:r>
    </w:p>
    <w:p w14:paraId="40D6AF8A" w14:textId="1FBFAB6E" w:rsidR="00431A99" w:rsidRDefault="00431A99" w:rsidP="00E74E0C">
      <w:pPr>
        <w:ind w:left="360"/>
        <w:jc w:val="both"/>
      </w:pPr>
      <w:r>
        <w:t xml:space="preserve">Technical, program, and fiscal information is often provided by the state staff at various meetings with </w:t>
      </w:r>
      <w:r w:rsidR="004D4484">
        <w:t>subgrantee</w:t>
      </w:r>
      <w:r w:rsidR="00EF1BB1">
        <w:t>s</w:t>
      </w:r>
      <w:r>
        <w:t xml:space="preserve">. </w:t>
      </w:r>
      <w:r w:rsidR="004D4484">
        <w:t>Subgrantee</w:t>
      </w:r>
      <w:r w:rsidR="00EF1BB1">
        <w:t>s</w:t>
      </w:r>
      <w:r>
        <w:t xml:space="preserve"> should make every effort to attend these meetings.</w:t>
      </w:r>
    </w:p>
    <w:p w14:paraId="07192192" w14:textId="77777777" w:rsidR="00431A99" w:rsidRDefault="00431A99" w:rsidP="00E74E0C">
      <w:pPr>
        <w:ind w:left="360"/>
        <w:jc w:val="both"/>
      </w:pPr>
    </w:p>
    <w:p w14:paraId="6A2988BF" w14:textId="7E85FD09" w:rsidR="00431A99" w:rsidRDefault="00431A99" w:rsidP="00E74E0C">
      <w:pPr>
        <w:ind w:left="360"/>
        <w:jc w:val="both"/>
      </w:pPr>
      <w:r>
        <w:t>The Iowa Weatherization Association of Coordinators (IWAC) holds meetings several times a year to discuss program issues. State program staff usually attend those meetings.</w:t>
      </w:r>
    </w:p>
    <w:p w14:paraId="566FF5C1" w14:textId="77777777" w:rsidR="00431A99" w:rsidRDefault="00431A99" w:rsidP="00E74E0C">
      <w:pPr>
        <w:ind w:left="360"/>
        <w:jc w:val="both"/>
      </w:pPr>
    </w:p>
    <w:p w14:paraId="2033DC4F" w14:textId="5272D68D" w:rsidR="00431A99" w:rsidRDefault="00431A99" w:rsidP="00C12FAD">
      <w:pPr>
        <w:ind w:left="360"/>
      </w:pPr>
      <w:r>
        <w:t xml:space="preserve">The state schedules meetings periodically to discuss program and technical issues with </w:t>
      </w:r>
      <w:r w:rsidR="004D4484">
        <w:t>subgrantee</w:t>
      </w:r>
      <w:r w:rsidR="00EF1BB1">
        <w:t>s</w:t>
      </w:r>
      <w:r>
        <w:t>.</w:t>
      </w:r>
    </w:p>
    <w:p w14:paraId="00978B75" w14:textId="77777777" w:rsidR="00431A99" w:rsidRDefault="00431A99" w:rsidP="00431A99">
      <w:pPr>
        <w:rPr>
          <w:b/>
        </w:rPr>
      </w:pPr>
    </w:p>
    <w:p w14:paraId="50CDC94A" w14:textId="77777777" w:rsidR="00431A99" w:rsidRDefault="00431A99" w:rsidP="00E74E0C">
      <w:pPr>
        <w:pStyle w:val="Heading2"/>
      </w:pPr>
      <w:bookmarkStart w:id="42" w:name="_Toc204099945"/>
      <w:r>
        <w:t>2.20</w:t>
      </w:r>
      <w:bookmarkStart w:id="43" w:name="WAMS220"/>
      <w:bookmarkEnd w:id="43"/>
      <w:r>
        <w:tab/>
        <w:t>WEATHERIZATION AUTOMATED MANAGEMENT SYSTEM (WAMS)</w:t>
      </w:r>
      <w:bookmarkEnd w:id="42"/>
    </w:p>
    <w:p w14:paraId="01B00829" w14:textId="77777777" w:rsidR="00431A99" w:rsidRDefault="00431A99" w:rsidP="00431A99"/>
    <w:p w14:paraId="5935B787" w14:textId="77777777" w:rsidR="00431A99" w:rsidRDefault="00431A99" w:rsidP="00431A99">
      <w:pPr>
        <w:jc w:val="both"/>
      </w:pPr>
      <w:r>
        <w:t>The Iowa Weatherization Program uses a computer system called the Weatherization Automated Management System (WAMS). WAMS does the following:</w:t>
      </w:r>
    </w:p>
    <w:p w14:paraId="7CCE9D71" w14:textId="77777777" w:rsidR="00431A99" w:rsidRDefault="00431A99" w:rsidP="00431A99">
      <w:pPr>
        <w:jc w:val="both"/>
      </w:pPr>
    </w:p>
    <w:p w14:paraId="1D7B025F" w14:textId="7549320F" w:rsidR="00431A99" w:rsidRDefault="00431A99" w:rsidP="00182C81">
      <w:pPr>
        <w:numPr>
          <w:ilvl w:val="0"/>
          <w:numId w:val="3"/>
        </w:numPr>
        <w:jc w:val="both"/>
      </w:pPr>
      <w:r>
        <w:t xml:space="preserve">Imports </w:t>
      </w:r>
      <w:r w:rsidR="0032390A">
        <w:t>customer</w:t>
      </w:r>
      <w:r>
        <w:t>/household data from the LIHEAP computer system</w:t>
      </w:r>
    </w:p>
    <w:p w14:paraId="1316B5FB" w14:textId="77777777" w:rsidR="00431A99" w:rsidRDefault="00431A99" w:rsidP="00182C81">
      <w:pPr>
        <w:numPr>
          <w:ilvl w:val="0"/>
          <w:numId w:val="3"/>
        </w:numPr>
        <w:jc w:val="both"/>
      </w:pPr>
      <w:r>
        <w:t>Produces requests for fuel usage data from fuel vendors</w:t>
      </w:r>
    </w:p>
    <w:p w14:paraId="69500BE3" w14:textId="141269F4" w:rsidR="00431A99" w:rsidRDefault="00431A99" w:rsidP="00182C81">
      <w:pPr>
        <w:numPr>
          <w:ilvl w:val="0"/>
          <w:numId w:val="3"/>
        </w:numPr>
        <w:jc w:val="both"/>
      </w:pPr>
      <w:r>
        <w:t xml:space="preserve">Produces </w:t>
      </w:r>
      <w:r w:rsidR="0032390A">
        <w:t>customer</w:t>
      </w:r>
      <w:r>
        <w:t xml:space="preserve"> priority lists</w:t>
      </w:r>
    </w:p>
    <w:p w14:paraId="3EE4FC06" w14:textId="21777CE6" w:rsidR="00431A99" w:rsidRDefault="00431A99" w:rsidP="00182C81">
      <w:pPr>
        <w:numPr>
          <w:ilvl w:val="0"/>
          <w:numId w:val="3"/>
        </w:numPr>
        <w:jc w:val="both"/>
      </w:pPr>
      <w:r>
        <w:t xml:space="preserve">Produces </w:t>
      </w:r>
      <w:r w:rsidR="0032390A">
        <w:t>customer</w:t>
      </w:r>
      <w:r>
        <w:t xml:space="preserve"> letters</w:t>
      </w:r>
    </w:p>
    <w:p w14:paraId="71A555FB" w14:textId="77777777" w:rsidR="00431A99" w:rsidRDefault="00431A99" w:rsidP="00182C81">
      <w:pPr>
        <w:numPr>
          <w:ilvl w:val="0"/>
          <w:numId w:val="3"/>
        </w:numPr>
        <w:jc w:val="both"/>
      </w:pPr>
      <w:r>
        <w:t>Produces landlord agreements and letters</w:t>
      </w:r>
    </w:p>
    <w:p w14:paraId="6EE07C49" w14:textId="7FFF536D" w:rsidR="00431A99" w:rsidRDefault="00431A99" w:rsidP="00182C81">
      <w:pPr>
        <w:numPr>
          <w:ilvl w:val="0"/>
          <w:numId w:val="3"/>
        </w:numPr>
        <w:jc w:val="both"/>
      </w:pPr>
      <w:r>
        <w:t xml:space="preserve">Produces </w:t>
      </w:r>
      <w:r w:rsidR="0032390A">
        <w:t>customer</w:t>
      </w:r>
      <w:r>
        <w:t>, landlord, and vendor mailing labels</w:t>
      </w:r>
    </w:p>
    <w:p w14:paraId="350CF155" w14:textId="0946186E" w:rsidR="00431A99" w:rsidRDefault="00431A99" w:rsidP="00182C81">
      <w:pPr>
        <w:numPr>
          <w:ilvl w:val="0"/>
          <w:numId w:val="3"/>
        </w:numPr>
        <w:jc w:val="both"/>
      </w:pPr>
      <w:r>
        <w:t>Produces work orders</w:t>
      </w:r>
      <w:r w:rsidR="00D412E3">
        <w:t xml:space="preserve"> (see Section 1015 of the </w:t>
      </w:r>
      <w:r w:rsidR="00D412E3" w:rsidRPr="00D412E3">
        <w:rPr>
          <w:i/>
        </w:rPr>
        <w:t>Iowa Weatherization Work Standards</w:t>
      </w:r>
      <w:r w:rsidR="00D412E3">
        <w:t>)</w:t>
      </w:r>
    </w:p>
    <w:p w14:paraId="4C932A9C" w14:textId="77777777" w:rsidR="00431A99" w:rsidRDefault="00431A99" w:rsidP="00182C81">
      <w:pPr>
        <w:numPr>
          <w:ilvl w:val="0"/>
          <w:numId w:val="3"/>
        </w:numPr>
        <w:jc w:val="both"/>
      </w:pPr>
      <w:r>
        <w:t>Produces bid documents</w:t>
      </w:r>
    </w:p>
    <w:p w14:paraId="44D68F9E" w14:textId="77777777" w:rsidR="00431A99" w:rsidRDefault="00431A99" w:rsidP="00182C81">
      <w:pPr>
        <w:numPr>
          <w:ilvl w:val="0"/>
          <w:numId w:val="3"/>
        </w:numPr>
        <w:jc w:val="both"/>
      </w:pPr>
      <w:r>
        <w:t>Produces a report listing the work done on the house, diagnostic information, and other relevant information</w:t>
      </w:r>
    </w:p>
    <w:p w14:paraId="76507E48" w14:textId="77777777" w:rsidR="00431A99" w:rsidRDefault="00431A99" w:rsidP="00182C81">
      <w:pPr>
        <w:numPr>
          <w:ilvl w:val="0"/>
          <w:numId w:val="3"/>
        </w:numPr>
        <w:jc w:val="both"/>
      </w:pPr>
      <w:r>
        <w:t>Produces all required fiscal reports</w:t>
      </w:r>
    </w:p>
    <w:p w14:paraId="090980DA" w14:textId="77777777" w:rsidR="00431A99" w:rsidRDefault="00431A99" w:rsidP="00431A99">
      <w:pPr>
        <w:jc w:val="both"/>
      </w:pPr>
    </w:p>
    <w:p w14:paraId="4CA0E5DD" w14:textId="77777777" w:rsidR="00431A99" w:rsidRDefault="00431A99" w:rsidP="00431A99">
      <w:pPr>
        <w:jc w:val="both"/>
      </w:pPr>
      <w:r>
        <w:t xml:space="preserve">Refer to the </w:t>
      </w:r>
      <w:r>
        <w:rPr>
          <w:i/>
        </w:rPr>
        <w:t>Weatherization Automated Management System (WAMS) Instruction Manual</w:t>
      </w:r>
      <w:r>
        <w:t xml:space="preserve"> for detailed information on the system.</w:t>
      </w:r>
    </w:p>
    <w:p w14:paraId="539F31BD" w14:textId="77777777" w:rsidR="00431A99" w:rsidRDefault="00431A99" w:rsidP="00431A99">
      <w:pPr>
        <w:jc w:val="both"/>
      </w:pPr>
    </w:p>
    <w:p w14:paraId="1D44136D" w14:textId="77777777" w:rsidR="00431A99" w:rsidRDefault="00E74E0C" w:rsidP="00E74E0C">
      <w:pPr>
        <w:pStyle w:val="Heading2"/>
      </w:pPr>
      <w:bookmarkStart w:id="44" w:name="IowaWxProgramWebsite230"/>
      <w:bookmarkStart w:id="45" w:name="_Toc204099946"/>
      <w:bookmarkEnd w:id="44"/>
      <w:r>
        <w:t>2.30</w:t>
      </w:r>
      <w:r>
        <w:tab/>
        <w:t>IO</w:t>
      </w:r>
      <w:r w:rsidRPr="00896AFD">
        <w:t>WA WEATHERIZATION PROGRAM WEBSITE</w:t>
      </w:r>
      <w:bookmarkEnd w:id="45"/>
    </w:p>
    <w:p w14:paraId="57AA086D" w14:textId="77777777" w:rsidR="00431A99" w:rsidRDefault="00431A99" w:rsidP="00431A99">
      <w:pPr>
        <w:ind w:left="60"/>
        <w:jc w:val="both"/>
        <w:rPr>
          <w:b/>
          <w:caps/>
        </w:rPr>
      </w:pPr>
    </w:p>
    <w:p w14:paraId="3112108B" w14:textId="6FE5AFFD" w:rsidR="00431A99" w:rsidRDefault="00431A99" w:rsidP="00431A99">
      <w:pPr>
        <w:jc w:val="both"/>
      </w:pPr>
      <w:r>
        <w:t>The Iowa Weatherization Program website</w:t>
      </w:r>
      <w:r w:rsidR="004D3049">
        <w:t xml:space="preserve"> </w:t>
      </w:r>
      <w:hyperlink r:id="rId24" w:history="1">
        <w:r w:rsidR="004D3049" w:rsidRPr="0093590A">
          <w:rPr>
            <w:rStyle w:val="Hyperlink"/>
          </w:rPr>
          <w:t>https://hhs.iowa.gov/programs/programs-and-services/weatherization</w:t>
        </w:r>
      </w:hyperlink>
      <w:r w:rsidR="004D3049">
        <w:t xml:space="preserve"> </w:t>
      </w:r>
      <w:r>
        <w:t>contains a large quantity of information about the program. The website has a Members Only section</w:t>
      </w:r>
      <w:r w:rsidR="004D3049">
        <w:t xml:space="preserve">, </w:t>
      </w:r>
      <w:hyperlink r:id="rId25" w:history="1">
        <w:r w:rsidR="004D3049" w:rsidRPr="0093590A">
          <w:rPr>
            <w:rStyle w:val="Hyperlink"/>
          </w:rPr>
          <w:t>https://hhs.iowa.gov/weatherization-members</w:t>
        </w:r>
      </w:hyperlink>
      <w:r>
        <w:t xml:space="preserve"> containing copies of the program’s manuals</w:t>
      </w:r>
      <w:r w:rsidR="00E37FF0">
        <w:t xml:space="preserve"> and</w:t>
      </w:r>
      <w:r>
        <w:t xml:space="preserve"> forms. The website also has links to several program-related and energy-related websites.</w:t>
      </w:r>
    </w:p>
    <w:p w14:paraId="1D118143" w14:textId="77777777" w:rsidR="0051529D" w:rsidRDefault="0051529D" w:rsidP="00431A99">
      <w:pPr>
        <w:jc w:val="both"/>
      </w:pPr>
    </w:p>
    <w:p w14:paraId="439895DF" w14:textId="77777777" w:rsidR="00431A99" w:rsidRDefault="00431A99" w:rsidP="00E74E0C">
      <w:pPr>
        <w:pStyle w:val="Heading2"/>
      </w:pPr>
      <w:bookmarkStart w:id="46" w:name="_Toc204099947"/>
      <w:r>
        <w:t>2.40</w:t>
      </w:r>
      <w:bookmarkStart w:id="47" w:name="Training240"/>
      <w:bookmarkEnd w:id="47"/>
      <w:r>
        <w:tab/>
        <w:t>TRAINING</w:t>
      </w:r>
      <w:bookmarkEnd w:id="46"/>
    </w:p>
    <w:p w14:paraId="4FBA5E22" w14:textId="77777777" w:rsidR="00431A99" w:rsidRDefault="00431A99" w:rsidP="00431A99">
      <w:pPr>
        <w:rPr>
          <w:b/>
        </w:rPr>
      </w:pPr>
    </w:p>
    <w:p w14:paraId="3BBA1B30" w14:textId="3E292288" w:rsidR="00147B15" w:rsidRDefault="00431A99" w:rsidP="00431A99">
      <w:pPr>
        <w:pStyle w:val="BodyText2"/>
      </w:pPr>
      <w:r>
        <w:t xml:space="preserve">The bureau provides technical training to local </w:t>
      </w:r>
      <w:r w:rsidR="004D4484">
        <w:t>subgrantee</w:t>
      </w:r>
      <w:r w:rsidR="00EF1BB1">
        <w:t>s</w:t>
      </w:r>
      <w:r>
        <w:t xml:space="preserve">. Certain training is required for </w:t>
      </w:r>
      <w:r w:rsidR="003E6983">
        <w:t>energy auditor</w:t>
      </w:r>
      <w:r>
        <w:t>s/inspectors and crew workers/</w:t>
      </w:r>
      <w:r w:rsidR="00F2628A">
        <w:t>contractors</w:t>
      </w:r>
      <w:r>
        <w:t xml:space="preserve">. Some of the training is also available to weatherization </w:t>
      </w:r>
      <w:r w:rsidR="00F2628A">
        <w:t>contractors</w:t>
      </w:r>
      <w:r>
        <w:t xml:space="preserve">. Refer to the Iowa Weatherization Program’s website at: </w:t>
      </w:r>
      <w:hyperlink r:id="rId26" w:history="1">
        <w:r w:rsidR="004D3049" w:rsidRPr="0093590A">
          <w:rPr>
            <w:rStyle w:val="Hyperlink"/>
          </w:rPr>
          <w:t>https://hhs.iowa.gov/weatherization-members</w:t>
        </w:r>
      </w:hyperlink>
      <w:r w:rsidR="004D3049">
        <w:t xml:space="preserve"> </w:t>
      </w:r>
      <w:r>
        <w:t>for a list of the required training sessions and the current training schedule.</w:t>
      </w:r>
    </w:p>
    <w:p w14:paraId="28B01676" w14:textId="77777777" w:rsidR="005B721D" w:rsidRDefault="005B721D" w:rsidP="00431A99">
      <w:pPr>
        <w:pStyle w:val="BodyText2"/>
      </w:pPr>
    </w:p>
    <w:p w14:paraId="7834F4BC" w14:textId="4F47D97D" w:rsidR="0004557E" w:rsidRDefault="0004557E" w:rsidP="00431A99">
      <w:pPr>
        <w:pStyle w:val="BodyText2"/>
      </w:pPr>
      <w:r>
        <w:t>New</w:t>
      </w:r>
      <w:r w:rsidR="00B52EA1">
        <w:t>ly hired</w:t>
      </w:r>
      <w:r>
        <w:t xml:space="preserve"> energy auditors</w:t>
      </w:r>
      <w:r w:rsidR="00B52EA1">
        <w:t xml:space="preserve"> </w:t>
      </w:r>
      <w:r w:rsidR="0065454D">
        <w:t xml:space="preserve">may do audits without certification, provided they are </w:t>
      </w:r>
      <w:r w:rsidR="00DE2B5A">
        <w:t xml:space="preserve">working toward their Energy Auditor certification and are </w:t>
      </w:r>
      <w:r w:rsidR="0065454D">
        <w:t xml:space="preserve">being </w:t>
      </w:r>
      <w:r w:rsidR="00DE2B5A">
        <w:t>supervised by an experienced person who holds</w:t>
      </w:r>
      <w:r w:rsidR="00212E09">
        <w:t xml:space="preserve">, at a minimum, </w:t>
      </w:r>
      <w:r w:rsidR="00DE2B5A">
        <w:lastRenderedPageBreak/>
        <w:t>the Energy Auditor certification. This supervision may be through a mentorship</w:t>
      </w:r>
      <w:r w:rsidR="00ED4DFA">
        <w:t xml:space="preserve"> within the agency or through an</w:t>
      </w:r>
      <w:r w:rsidR="00DE2B5A">
        <w:t xml:space="preserve"> agreemen</w:t>
      </w:r>
      <w:r w:rsidR="00BD2F18">
        <w:t>t</w:t>
      </w:r>
      <w:r w:rsidR="00DE2B5A">
        <w:t xml:space="preserve"> with another agency. </w:t>
      </w:r>
    </w:p>
    <w:p w14:paraId="6127B4BF" w14:textId="77777777" w:rsidR="00CE34D0" w:rsidRDefault="00CE34D0" w:rsidP="00431A99">
      <w:pPr>
        <w:pStyle w:val="BodyText2"/>
      </w:pPr>
    </w:p>
    <w:p w14:paraId="0D1E83DC" w14:textId="77777777" w:rsidR="00CE34D0" w:rsidRDefault="00CE34D0" w:rsidP="00CE34D0">
      <w:pPr>
        <w:pStyle w:val="Heading2"/>
      </w:pPr>
      <w:bookmarkStart w:id="48" w:name="_Toc204099948"/>
      <w:r>
        <w:t>2.50   MENTORSHIP</w:t>
      </w:r>
      <w:bookmarkEnd w:id="48"/>
    </w:p>
    <w:p w14:paraId="55369867" w14:textId="3CB575FB" w:rsidR="00CE34D0" w:rsidRDefault="00FC01D7" w:rsidP="00CE34D0">
      <w:r>
        <w:t xml:space="preserve">An agency may request to contract with another agency or utilize their own agency staff as a mentor. The reason for the mentorship and duration are to be sent to the </w:t>
      </w:r>
      <w:r w:rsidR="00EA3488">
        <w:t xml:space="preserve">Iowa </w:t>
      </w:r>
      <w:r w:rsidR="00AB6D93">
        <w:t>WAP</w:t>
      </w:r>
      <w:r>
        <w:t xml:space="preserve"> for approval.  </w:t>
      </w:r>
    </w:p>
    <w:p w14:paraId="75B507EE" w14:textId="77777777" w:rsidR="00CE34D0" w:rsidRDefault="00CE34D0" w:rsidP="00CE34D0"/>
    <w:p w14:paraId="47F1D3FF" w14:textId="77777777" w:rsidR="00CE34D0" w:rsidRDefault="00CE34D0" w:rsidP="00CE34D0"/>
    <w:p w14:paraId="06BC91F3" w14:textId="77777777" w:rsidR="00CE34D0" w:rsidRDefault="00CE34D0" w:rsidP="00CE34D0"/>
    <w:p w14:paraId="63D57D16" w14:textId="235ECBC9" w:rsidR="00E5217E" w:rsidRPr="00704127" w:rsidRDefault="00E5217E" w:rsidP="006E2F74">
      <w:pPr>
        <w:sectPr w:rsidR="00E5217E" w:rsidRPr="00704127" w:rsidSect="00092931">
          <w:headerReference w:type="default" r:id="rId27"/>
          <w:footerReference w:type="default" r:id="rId28"/>
          <w:pgSz w:w="12240" w:h="15840"/>
          <w:pgMar w:top="1440" w:right="1440" w:bottom="1440" w:left="1440" w:header="720" w:footer="720" w:gutter="0"/>
          <w:pgNumType w:start="1"/>
          <w:cols w:space="720"/>
          <w:docGrid w:linePitch="360"/>
        </w:sectPr>
      </w:pPr>
    </w:p>
    <w:p w14:paraId="2A86EB4F" w14:textId="77777777" w:rsidR="00092931" w:rsidRDefault="00092931" w:rsidP="00E74E0C">
      <w:pPr>
        <w:pStyle w:val="Heading1"/>
      </w:pPr>
      <w:bookmarkStart w:id="51" w:name="_Toc204099949"/>
      <w:r>
        <w:lastRenderedPageBreak/>
        <w:t>3.00</w:t>
      </w:r>
      <w:bookmarkStart w:id="52" w:name="EligibilityAndDeferralPolicy300"/>
      <w:bookmarkEnd w:id="52"/>
      <w:r>
        <w:tab/>
        <w:t>ELIGIBILITY AND DEFERRAL POLICY</w:t>
      </w:r>
      <w:bookmarkEnd w:id="51"/>
    </w:p>
    <w:p w14:paraId="14FDF3D1" w14:textId="77777777" w:rsidR="00092931" w:rsidRDefault="00092931" w:rsidP="00092931">
      <w:pPr>
        <w:rPr>
          <w:b/>
          <w:sz w:val="24"/>
        </w:rPr>
      </w:pPr>
    </w:p>
    <w:p w14:paraId="6D7F62A7" w14:textId="77777777" w:rsidR="00092931" w:rsidRDefault="00092931" w:rsidP="00092931">
      <w:pPr>
        <w:jc w:val="both"/>
      </w:pPr>
      <w:r>
        <w:t>This section includes information on income eligibility guidelines, eligibility for owner-occupied and renter-occupied dwellings, multi-unit dwellings, shelters, and vacant dwellings, re-weatherization policies, and deferral policies.</w:t>
      </w:r>
    </w:p>
    <w:p w14:paraId="4AF896AE" w14:textId="77777777" w:rsidR="00092931" w:rsidRDefault="00092931" w:rsidP="00092931"/>
    <w:p w14:paraId="3DB96E59" w14:textId="77777777" w:rsidR="00092931" w:rsidRDefault="00092931" w:rsidP="00705EF2">
      <w:pPr>
        <w:pStyle w:val="Heading2"/>
        <w:tabs>
          <w:tab w:val="left" w:pos="720"/>
        </w:tabs>
      </w:pPr>
      <w:bookmarkStart w:id="53" w:name="_Toc204099950"/>
      <w:r>
        <w:t>3.10</w:t>
      </w:r>
      <w:bookmarkStart w:id="54" w:name="IowaWAPEligibilityRules310"/>
      <w:bookmarkEnd w:id="54"/>
      <w:r>
        <w:tab/>
        <w:t>IOWA WAP ELIGIBILITY RULES</w:t>
      </w:r>
      <w:bookmarkEnd w:id="53"/>
    </w:p>
    <w:p w14:paraId="0DCB1DB5" w14:textId="77777777" w:rsidR="00AC2DBB" w:rsidRDefault="00AC2DBB" w:rsidP="00092931"/>
    <w:p w14:paraId="443F6645" w14:textId="20D94866" w:rsidR="00092931" w:rsidRDefault="00092931" w:rsidP="00092931">
      <w:r>
        <w:t xml:space="preserve">A household is eligible for assistance under the </w:t>
      </w:r>
      <w:r w:rsidR="00841598">
        <w:t>Iowa WAP</w:t>
      </w:r>
      <w:r>
        <w:t xml:space="preserve"> </w:t>
      </w:r>
      <w:r w:rsidR="00AB6D93">
        <w:t xml:space="preserve">(Iowa WAP) </w:t>
      </w:r>
      <w:r>
        <w:t>if:</w:t>
      </w:r>
    </w:p>
    <w:p w14:paraId="4F4343C6" w14:textId="77777777" w:rsidR="00092931" w:rsidRDefault="00092931" w:rsidP="00092931"/>
    <w:p w14:paraId="628BF38C" w14:textId="77777777" w:rsidR="00092931" w:rsidRDefault="00092931" w:rsidP="00182C81">
      <w:pPr>
        <w:numPr>
          <w:ilvl w:val="0"/>
          <w:numId w:val="4"/>
        </w:numPr>
        <w:jc w:val="both"/>
      </w:pPr>
      <w:r>
        <w:t>The household is receiving Supplemental Security Income (SSI) or Family Investment Program (FIP) Assistance, regardless of income or,</w:t>
      </w:r>
    </w:p>
    <w:p w14:paraId="2E0B1BED" w14:textId="77777777" w:rsidR="00092931" w:rsidRDefault="00092931" w:rsidP="00182C81">
      <w:pPr>
        <w:numPr>
          <w:ilvl w:val="0"/>
          <w:numId w:val="4"/>
        </w:numPr>
        <w:jc w:val="both"/>
      </w:pPr>
      <w:r>
        <w:t>The household’s annual income is at, or below, 200</w:t>
      </w:r>
      <w:r w:rsidR="00F61371">
        <w:t>%</w:t>
      </w:r>
      <w:r>
        <w:t xml:space="preserve"> of the poverty level, as established by the Office of Management and Budget. (Note: LIHEAP eligibility is </w:t>
      </w:r>
      <w:r w:rsidR="00B73A71">
        <w:t>175</w:t>
      </w:r>
      <w:r>
        <w:t>% or below of the federal poverty level.)</w:t>
      </w:r>
    </w:p>
    <w:p w14:paraId="7B3B134F" w14:textId="77777777" w:rsidR="00092931" w:rsidRDefault="00092931" w:rsidP="00182C81">
      <w:pPr>
        <w:numPr>
          <w:ilvl w:val="0"/>
          <w:numId w:val="4"/>
        </w:numPr>
        <w:jc w:val="both"/>
      </w:pPr>
      <w:r>
        <w:t>The household is eligible for the Low-Income Home Energy Assistance Program (LIHEAP).</w:t>
      </w:r>
    </w:p>
    <w:p w14:paraId="2460B117" w14:textId="77777777" w:rsidR="00092931" w:rsidRDefault="00092931" w:rsidP="00092931">
      <w:pPr>
        <w:jc w:val="both"/>
      </w:pPr>
    </w:p>
    <w:p w14:paraId="2C768EB5" w14:textId="6CE4F15E" w:rsidR="00092931" w:rsidRDefault="0032390A" w:rsidP="00092931">
      <w:pPr>
        <w:jc w:val="both"/>
      </w:pPr>
      <w:r>
        <w:t>Customer</w:t>
      </w:r>
      <w:r w:rsidR="00092931">
        <w:t xml:space="preserve">s who are determined to be eligible for LIHEAP are automatically eligible for Weatherization. However, </w:t>
      </w:r>
      <w:r>
        <w:t>customer</w:t>
      </w:r>
      <w:r w:rsidR="00092931">
        <w:t xml:space="preserve">s who receive SSI or FIP assistance are automatically eligible for Weatherization even if their income exceeds </w:t>
      </w:r>
      <w:r w:rsidR="00291B96">
        <w:t>200</w:t>
      </w:r>
      <w:r w:rsidR="00F61371">
        <w:t>%</w:t>
      </w:r>
      <w:r w:rsidR="00092931">
        <w:t xml:space="preserve"> of the poverty level. Therefore, </w:t>
      </w:r>
      <w:r>
        <w:t>customer</w:t>
      </w:r>
      <w:r w:rsidR="00092931">
        <w:t>s could be eligible for Weatherization and not</w:t>
      </w:r>
      <w:r w:rsidR="00E37FF0">
        <w:t xml:space="preserve"> be</w:t>
      </w:r>
      <w:r w:rsidR="00092931">
        <w:t xml:space="preserve"> eligible for LIHEAP. All weatherization </w:t>
      </w:r>
      <w:r>
        <w:t>customer</w:t>
      </w:r>
      <w:r w:rsidR="00092931">
        <w:t>s must meet the same residency requirements as L</w:t>
      </w:r>
      <w:r w:rsidR="00AC2DBB">
        <w:t>I</w:t>
      </w:r>
      <w:r w:rsidR="00092931">
        <w:t>HEAP in order to be eligible</w:t>
      </w:r>
      <w:r w:rsidR="00E37FF0">
        <w:t xml:space="preserve"> for the program.</w:t>
      </w:r>
    </w:p>
    <w:p w14:paraId="5B4D76F1" w14:textId="77777777" w:rsidR="00092931" w:rsidRDefault="00092931" w:rsidP="00092931">
      <w:pPr>
        <w:jc w:val="both"/>
      </w:pPr>
    </w:p>
    <w:p w14:paraId="45D8D670" w14:textId="2A8DA5DF" w:rsidR="00092931" w:rsidRDefault="004D4484" w:rsidP="00092931">
      <w:pPr>
        <w:jc w:val="both"/>
      </w:pPr>
      <w:r>
        <w:t>Subgrantee</w:t>
      </w:r>
      <w:r w:rsidR="00EF1BB1">
        <w:t>s</w:t>
      </w:r>
      <w:r w:rsidR="00092931">
        <w:t xml:space="preserve"> use LIHEAP’s process for determining income and LIHEAP’s intake process for Weatherization eligibility. Information regarding the determination of income, including the definition of income, exempt income, income documentation, and waiver of income is described in the </w:t>
      </w:r>
      <w:r w:rsidR="00092931">
        <w:rPr>
          <w:i/>
        </w:rPr>
        <w:t>Iowa Low-Income Home Energy Assistance Program Procedures Manual.</w:t>
      </w:r>
      <w:r w:rsidR="00092931">
        <w:t xml:space="preserve"> </w:t>
      </w:r>
    </w:p>
    <w:p w14:paraId="2AA76D31" w14:textId="77777777" w:rsidR="00092931" w:rsidRDefault="00092931" w:rsidP="00092931"/>
    <w:p w14:paraId="7414B6DB" w14:textId="60868D2F" w:rsidR="00092931" w:rsidRDefault="00092931" w:rsidP="00092931">
      <w:pPr>
        <w:jc w:val="both"/>
      </w:pPr>
      <w:r>
        <w:t xml:space="preserve">Documentation of </w:t>
      </w:r>
      <w:r w:rsidR="0032390A">
        <w:t>customer</w:t>
      </w:r>
      <w:r>
        <w:t xml:space="preserve"> eligibility must be kept by the </w:t>
      </w:r>
      <w:r w:rsidR="004D4484">
        <w:t>subgrantee</w:t>
      </w:r>
      <w:r w:rsidR="00AF634D">
        <w:t>.</w:t>
      </w:r>
      <w:r>
        <w:t xml:space="preserve"> If the documentation is filed with the LIHEAP </w:t>
      </w:r>
      <w:r w:rsidR="0032390A">
        <w:t>customer</w:t>
      </w:r>
      <w:r>
        <w:t xml:space="preserve"> files, only a copy of the approved application needs to be in the house files for weatherization. If the </w:t>
      </w:r>
      <w:r w:rsidR="0032390A">
        <w:t>customer</w:t>
      </w:r>
      <w:r>
        <w:t xml:space="preserve"> did not apply through the L</w:t>
      </w:r>
      <w:r w:rsidR="00AC2DBB">
        <w:t>I</w:t>
      </w:r>
      <w:r>
        <w:t xml:space="preserve">HEAP program, a copy of the approved application and all supporting documentation, including income, must be in the house file. </w:t>
      </w:r>
    </w:p>
    <w:p w14:paraId="59B7E964" w14:textId="77777777" w:rsidR="001A3D41" w:rsidRPr="001A3D41" w:rsidRDefault="001A3D41" w:rsidP="00092931">
      <w:pPr>
        <w:jc w:val="both"/>
      </w:pPr>
    </w:p>
    <w:p w14:paraId="7F8188A7" w14:textId="77777777" w:rsidR="006E1484" w:rsidRPr="0072372F" w:rsidRDefault="001A3D41" w:rsidP="006E1484">
      <w:pPr>
        <w:jc w:val="both"/>
      </w:pPr>
      <w:r w:rsidRPr="0072372F">
        <w:t>To ensure the applicant is a US citizen proof of Social Security Number (SSN) are required for all household members.</w:t>
      </w:r>
    </w:p>
    <w:p w14:paraId="6BA06F36" w14:textId="0C04D6D5" w:rsidR="00E828A3" w:rsidRPr="005F1033" w:rsidRDefault="001A3D41" w:rsidP="00E828A3">
      <w:pPr>
        <w:jc w:val="both"/>
        <w:rPr>
          <w:rFonts w:cs="Arial"/>
        </w:rPr>
      </w:pPr>
      <w:r w:rsidRPr="0072372F">
        <w:br/>
      </w:r>
      <w:r w:rsidR="00E828A3" w:rsidRPr="005F1033">
        <w:rPr>
          <w:rFonts w:cs="Arial"/>
        </w:rPr>
        <w:t>If the applicant is a temporary foreign national not authorized for employment, verification of a Social Security number may be waived. However, they must present their I-94 card (an 11-digit number</w:t>
      </w:r>
      <w:r w:rsidR="00E828A3" w:rsidRPr="00201F76">
        <w:rPr>
          <w:rFonts w:cs="Arial"/>
        </w:rPr>
        <w:t xml:space="preserve">) or other approved documentation </w:t>
      </w:r>
      <w:r w:rsidR="00E828A3">
        <w:rPr>
          <w:rFonts w:cs="Arial"/>
        </w:rPr>
        <w:t xml:space="preserve">as described in the LHEAP Policy and Procedures Manual. </w:t>
      </w:r>
      <w:r w:rsidR="00E828A3" w:rsidRPr="005F1033">
        <w:rPr>
          <w:rFonts w:cs="Arial"/>
        </w:rPr>
        <w:t xml:space="preserve"> </w:t>
      </w:r>
      <w:r w:rsidR="00E828A3">
        <w:rPr>
          <w:rFonts w:cs="Arial"/>
        </w:rPr>
        <w:t>This number must be</w:t>
      </w:r>
      <w:r w:rsidR="00E828A3" w:rsidRPr="005F1033">
        <w:rPr>
          <w:rFonts w:cs="Arial"/>
        </w:rPr>
        <w:t xml:space="preserve"> record</w:t>
      </w:r>
      <w:r w:rsidR="00E828A3">
        <w:rPr>
          <w:rFonts w:cs="Arial"/>
        </w:rPr>
        <w:t>ed</w:t>
      </w:r>
      <w:r w:rsidR="00E828A3" w:rsidRPr="005F1033">
        <w:rPr>
          <w:rFonts w:cs="Arial"/>
        </w:rPr>
        <w:t xml:space="preserve"> in lieu of the SSN. This applies to all household members in this category, regardless of age.</w:t>
      </w:r>
    </w:p>
    <w:p w14:paraId="418DBD7D" w14:textId="77777777" w:rsidR="00351838" w:rsidRDefault="00351838" w:rsidP="006E1484">
      <w:pPr>
        <w:jc w:val="both"/>
      </w:pPr>
    </w:p>
    <w:p w14:paraId="27645B04" w14:textId="6CA3C415" w:rsidR="006E1484" w:rsidRPr="0072372F" w:rsidRDefault="001A3D41" w:rsidP="006E1484">
      <w:pPr>
        <w:jc w:val="both"/>
      </w:pPr>
      <w:r w:rsidRPr="0072372F">
        <w:t>Copies of such verification must be included in every file. If the applicant household has provided acceptable documentation in the previous year, this requirement is waived. However, if the household has gained a member since their last application, documentation is required. In order to be fair to households with newborns, we will waive the requirement for a Social Security Number for that child, as long as the child is 120 days old, or younger, at the time of application. A copy of the birth certificate should be included in the LIHEAP application file.</w:t>
      </w:r>
    </w:p>
    <w:p w14:paraId="5004751B" w14:textId="6AE14E5E" w:rsidR="001A3D41" w:rsidRDefault="001A3D41" w:rsidP="006E1484">
      <w:pPr>
        <w:jc w:val="both"/>
      </w:pPr>
      <w:r w:rsidRPr="0072372F">
        <w:rPr>
          <w:rFonts w:cs="Arial"/>
          <w:iCs/>
          <w:color w:val="000000"/>
          <w:shd w:val="clear" w:color="auto" w:fill="F5F5F5"/>
        </w:rPr>
        <w:br/>
      </w:r>
      <w:r w:rsidRPr="0072372F">
        <w:t>These are the requirements of the LIHEAP Program in Iowa. They comply with the HHS requirements found at this website:  </w:t>
      </w:r>
      <w:hyperlink r:id="rId29" w:anchor="sec1" w:history="1">
        <w:r w:rsidR="0072372F" w:rsidRPr="00FE2AE8">
          <w:rPr>
            <w:rStyle w:val="Hyperlink"/>
          </w:rPr>
          <w:t>http://aspe.hhs.gov/hsp/immigration/restrictions-sum.shtml#sec1</w:t>
        </w:r>
      </w:hyperlink>
      <w:r w:rsidR="00635A16">
        <w:t>.</w:t>
      </w:r>
    </w:p>
    <w:p w14:paraId="560D5FAE" w14:textId="77777777" w:rsidR="0072372F" w:rsidRPr="0072372F" w:rsidRDefault="0072372F" w:rsidP="006E1484">
      <w:pPr>
        <w:jc w:val="both"/>
      </w:pPr>
    </w:p>
    <w:p w14:paraId="5A1C6C01" w14:textId="77777777" w:rsidR="00092931" w:rsidRDefault="00092931" w:rsidP="00C12FAD">
      <w:r>
        <w:t>Shelters are also eligible to receive weatherization assistance.</w:t>
      </w:r>
    </w:p>
    <w:p w14:paraId="0F683B62" w14:textId="77777777" w:rsidR="000F7DA3" w:rsidRDefault="000F7DA3" w:rsidP="00C12FAD"/>
    <w:p w14:paraId="7CD39662" w14:textId="77777777" w:rsidR="00092931" w:rsidRPr="000F27CE" w:rsidRDefault="00092931" w:rsidP="000F27CE">
      <w:pPr>
        <w:pStyle w:val="Heading3"/>
      </w:pPr>
      <w:bookmarkStart w:id="55" w:name="_Toc204099951"/>
      <w:r w:rsidRPr="000F27CE">
        <w:t>3.11</w:t>
      </w:r>
      <w:bookmarkStart w:id="56" w:name="CurrentEligibility311"/>
      <w:bookmarkEnd w:id="56"/>
      <w:r w:rsidRPr="000F27CE">
        <w:tab/>
        <w:t>Current Eligibility</w:t>
      </w:r>
      <w:bookmarkEnd w:id="55"/>
    </w:p>
    <w:p w14:paraId="5C3D2017" w14:textId="35CB4367" w:rsidR="00092931" w:rsidRDefault="00092931" w:rsidP="00E74E0C">
      <w:pPr>
        <w:ind w:left="360"/>
        <w:jc w:val="both"/>
      </w:pPr>
      <w:r>
        <w:t xml:space="preserve">In order to be eligible to receive weatherization services a </w:t>
      </w:r>
      <w:r w:rsidR="0032390A">
        <w:t>customer</w:t>
      </w:r>
      <w:r>
        <w:t xml:space="preserve"> must have been determined eligible within 12 months of the date the </w:t>
      </w:r>
      <w:r w:rsidR="0032390A">
        <w:t>customer</w:t>
      </w:r>
      <w:r>
        <w:t xml:space="preserve">’s dwelling will be </w:t>
      </w:r>
      <w:r w:rsidR="00CB29C0">
        <w:t>audited</w:t>
      </w:r>
      <w:r>
        <w:t xml:space="preserve">. In other words, the </w:t>
      </w:r>
      <w:r w:rsidR="0032390A">
        <w:t>customer</w:t>
      </w:r>
      <w:r>
        <w:t xml:space="preserve"> must </w:t>
      </w:r>
      <w:r>
        <w:lastRenderedPageBreak/>
        <w:t xml:space="preserve">have an application that is not more than 12 months old from the date eligibility was determined. This applies whether the </w:t>
      </w:r>
      <w:r w:rsidR="0032390A">
        <w:t>customer</w:t>
      </w:r>
      <w:r>
        <w:t>’s eligibility was determined through the LIHEAP process or through Weatherization.</w:t>
      </w:r>
    </w:p>
    <w:p w14:paraId="3005012D" w14:textId="77777777" w:rsidR="00092931" w:rsidRDefault="00092931" w:rsidP="00E74E0C">
      <w:pPr>
        <w:ind w:left="360"/>
        <w:jc w:val="both"/>
      </w:pPr>
    </w:p>
    <w:p w14:paraId="4B0AE7A0" w14:textId="29B12924" w:rsidR="00BB4D18" w:rsidRDefault="00092931" w:rsidP="00E74E0C">
      <w:pPr>
        <w:ind w:left="360"/>
        <w:jc w:val="both"/>
      </w:pPr>
      <w:r>
        <w:t xml:space="preserve">This is important to keep in mind because of the timing problem resulting from the different Weatherization and LIHEAP program years. The LIHEAP application process occurs during the period, October through April. The list of </w:t>
      </w:r>
      <w:r w:rsidR="0032390A">
        <w:t>customer</w:t>
      </w:r>
      <w:r>
        <w:t xml:space="preserve">s who are eligible for LIHEAP/Weatherization is provided to Weatherization at the end of that period. </w:t>
      </w:r>
      <w:r w:rsidR="00114E13">
        <w:t xml:space="preserve">It is </w:t>
      </w:r>
      <w:r>
        <w:t xml:space="preserve">possible a </w:t>
      </w:r>
      <w:r w:rsidR="0032390A">
        <w:t>customer</w:t>
      </w:r>
      <w:r>
        <w:t xml:space="preserve"> could be determined eligible for LIHEAP/Weatherization in November (in </w:t>
      </w:r>
      <w:r w:rsidR="00166B0F">
        <w:t>2024</w:t>
      </w:r>
      <w:r>
        <w:t>) and come up on the schedule for weatherization in Decembe</w:t>
      </w:r>
      <w:r w:rsidR="00635A16">
        <w:t>r of the following year (</w:t>
      </w:r>
      <w:r w:rsidR="00166B0F">
        <w:t>2025</w:t>
      </w:r>
      <w:r w:rsidR="00635A16">
        <w:t xml:space="preserve">). </w:t>
      </w:r>
      <w:r>
        <w:t xml:space="preserve">If that person has not applied again for LIHEAP/Weatherization by November </w:t>
      </w:r>
      <w:r w:rsidR="00F55834">
        <w:t>2025</w:t>
      </w:r>
      <w:r>
        <w:t xml:space="preserve">, the person would no longer be eligible for Weatherization because </w:t>
      </w:r>
      <w:r w:rsidR="00905828">
        <w:t>the</w:t>
      </w:r>
      <w:r>
        <w:t xml:space="preserve"> application would be more than 12 months old (November </w:t>
      </w:r>
      <w:r w:rsidR="00166B0F">
        <w:t xml:space="preserve">2024 </w:t>
      </w:r>
      <w:r>
        <w:t xml:space="preserve">– December </w:t>
      </w:r>
      <w:r w:rsidR="00166B0F">
        <w:t>2025</w:t>
      </w:r>
      <w:r>
        <w:t>). In this case, redetermination of eligibility must be done.</w:t>
      </w:r>
    </w:p>
    <w:p w14:paraId="7C64BB84" w14:textId="77777777" w:rsidR="00AC2DBB" w:rsidRDefault="00AC2DBB" w:rsidP="00E74E0C">
      <w:pPr>
        <w:ind w:left="360"/>
      </w:pPr>
    </w:p>
    <w:p w14:paraId="3F7AA15A" w14:textId="77777777" w:rsidR="00092931" w:rsidRPr="00E74E0C" w:rsidRDefault="00092931" w:rsidP="000F27CE">
      <w:pPr>
        <w:pStyle w:val="Heading3"/>
      </w:pPr>
      <w:bookmarkStart w:id="57" w:name="_Toc204099952"/>
      <w:r w:rsidRPr="00E74E0C">
        <w:t>3.12</w:t>
      </w:r>
      <w:bookmarkStart w:id="58" w:name="RedeterminationOfEligibility312"/>
      <w:bookmarkEnd w:id="58"/>
      <w:r w:rsidRPr="00E74E0C">
        <w:tab/>
        <w:t>Redetermination of Eligibility</w:t>
      </w:r>
      <w:bookmarkEnd w:id="57"/>
    </w:p>
    <w:p w14:paraId="5E8CD0D6" w14:textId="7FB8A4DE" w:rsidR="00092931" w:rsidRDefault="00092931" w:rsidP="00E74E0C">
      <w:pPr>
        <w:ind w:left="360"/>
        <w:jc w:val="both"/>
      </w:pPr>
      <w:r>
        <w:t xml:space="preserve">If weatherization work has not begun on the dwelling within 12 months from the date determination of </w:t>
      </w:r>
      <w:r w:rsidR="0032390A">
        <w:t>customer</w:t>
      </w:r>
      <w:r>
        <w:t xml:space="preserve"> eligibility was made; the </w:t>
      </w:r>
      <w:r w:rsidR="0032390A">
        <w:t>customer</w:t>
      </w:r>
      <w:r>
        <w:t xml:space="preserve"> must complete a new application. If the </w:t>
      </w:r>
      <w:r w:rsidR="0032390A">
        <w:t>customer</w:t>
      </w:r>
      <w:r>
        <w:t xml:space="preserve"> is determined ineligible after redetermination, the application is denied. For purposes of this provision, the beginning of the weatherization work is when the </w:t>
      </w:r>
      <w:r w:rsidR="00CE76D9">
        <w:t>energy audit</w:t>
      </w:r>
      <w:r>
        <w:t xml:space="preserve"> of the dwelling is done.  </w:t>
      </w:r>
    </w:p>
    <w:p w14:paraId="5B348519" w14:textId="77777777" w:rsidR="00092931" w:rsidRDefault="00092931" w:rsidP="00E74E0C">
      <w:pPr>
        <w:ind w:left="360"/>
        <w:rPr>
          <w:b/>
        </w:rPr>
      </w:pPr>
    </w:p>
    <w:p w14:paraId="08E2E461" w14:textId="6999C644" w:rsidR="00092931" w:rsidRPr="00E74E0C" w:rsidRDefault="00092931" w:rsidP="000F27CE">
      <w:pPr>
        <w:pStyle w:val="Heading3"/>
      </w:pPr>
      <w:bookmarkStart w:id="59" w:name="_Toc204099953"/>
      <w:r w:rsidRPr="00E74E0C">
        <w:t>3.13</w:t>
      </w:r>
      <w:bookmarkStart w:id="60" w:name="ChangeOfClientResidence313"/>
      <w:bookmarkEnd w:id="60"/>
      <w:r w:rsidR="000F27CE">
        <w:tab/>
      </w:r>
      <w:r w:rsidRPr="00E74E0C">
        <w:t xml:space="preserve">Change of </w:t>
      </w:r>
      <w:r w:rsidR="0032390A">
        <w:t>Customer</w:t>
      </w:r>
      <w:r w:rsidRPr="00E74E0C">
        <w:t xml:space="preserve"> Residence</w:t>
      </w:r>
      <w:bookmarkEnd w:id="59"/>
    </w:p>
    <w:p w14:paraId="03601DFB" w14:textId="12F0F563" w:rsidR="00092931" w:rsidRDefault="00092931" w:rsidP="00E74E0C">
      <w:pPr>
        <w:ind w:left="360"/>
        <w:jc w:val="both"/>
      </w:pPr>
      <w:r>
        <w:t xml:space="preserve">If, when contacted by the </w:t>
      </w:r>
      <w:r w:rsidR="004D4484">
        <w:t>subgrantee</w:t>
      </w:r>
      <w:r>
        <w:t>’s weatherization program to schedule</w:t>
      </w:r>
      <w:r w:rsidR="00CB29C0">
        <w:t xml:space="preserve"> a </w:t>
      </w:r>
      <w:r w:rsidR="006C4C7D">
        <w:t>home energy audit</w:t>
      </w:r>
      <w:r>
        <w:t xml:space="preserve">, a </w:t>
      </w:r>
      <w:r w:rsidR="0032390A">
        <w:t>customer</w:t>
      </w:r>
      <w:r>
        <w:t xml:space="preserve"> is residing in a dwelling other than the one the </w:t>
      </w:r>
      <w:r w:rsidR="0032390A">
        <w:t>customer</w:t>
      </w:r>
      <w:r>
        <w:t xml:space="preserve"> was residing in when the </w:t>
      </w:r>
      <w:r w:rsidR="0032390A">
        <w:t>customer</w:t>
      </w:r>
      <w:r>
        <w:t xml:space="preserve"> application was taken, the </w:t>
      </w:r>
      <w:r w:rsidR="004D4484">
        <w:t>subgrantee</w:t>
      </w:r>
      <w:r>
        <w:t xml:space="preserve"> is to make a change of address in WAMS and obtain new fuel data for that residence to establish a new </w:t>
      </w:r>
      <w:r w:rsidR="0032390A">
        <w:t>customer</w:t>
      </w:r>
      <w:r>
        <w:t xml:space="preserve"> priority. This is required because the change in residence may be as a result of a change of status that could affect eligibility</w:t>
      </w:r>
      <w:r w:rsidR="00291B96">
        <w:t>.</w:t>
      </w:r>
    </w:p>
    <w:p w14:paraId="196AD744" w14:textId="77777777" w:rsidR="00291B96" w:rsidRDefault="00291B96" w:rsidP="00092931">
      <w:pPr>
        <w:jc w:val="both"/>
      </w:pPr>
    </w:p>
    <w:p w14:paraId="32D0FE35" w14:textId="77777777" w:rsidR="00092931" w:rsidRDefault="00092931" w:rsidP="0088531E">
      <w:pPr>
        <w:pStyle w:val="Heading2"/>
      </w:pPr>
      <w:bookmarkStart w:id="61" w:name="_Toc204099954"/>
      <w:r>
        <w:t>3.20</w:t>
      </w:r>
      <w:bookmarkStart w:id="62" w:name="EligibleDwellingUnits320"/>
      <w:bookmarkEnd w:id="62"/>
      <w:r>
        <w:tab/>
        <w:t>ELIGIBLE DWELLING UNITS</w:t>
      </w:r>
      <w:bookmarkEnd w:id="61"/>
    </w:p>
    <w:p w14:paraId="16B4FB11" w14:textId="77777777" w:rsidR="00092931" w:rsidRDefault="00092931" w:rsidP="00092931">
      <w:pPr>
        <w:jc w:val="both"/>
        <w:rPr>
          <w:b/>
        </w:rPr>
      </w:pPr>
    </w:p>
    <w:p w14:paraId="38107D6A" w14:textId="77777777" w:rsidR="00092931" w:rsidRPr="000F27CE" w:rsidRDefault="00092931" w:rsidP="000F27CE">
      <w:pPr>
        <w:pStyle w:val="Heading3"/>
      </w:pPr>
      <w:bookmarkStart w:id="63" w:name="_Toc204099955"/>
      <w:r w:rsidRPr="000F27CE">
        <w:t>3.21</w:t>
      </w:r>
      <w:bookmarkStart w:id="64" w:name="OwnerOccupiedDwellings321"/>
      <w:bookmarkEnd w:id="64"/>
      <w:r w:rsidRPr="000F27CE">
        <w:tab/>
        <w:t>Owner-Occupied Dwellings</w:t>
      </w:r>
      <w:bookmarkEnd w:id="63"/>
    </w:p>
    <w:p w14:paraId="6BA814DC" w14:textId="240C99C6" w:rsidR="00092931" w:rsidRDefault="00092931" w:rsidP="00E74E0C">
      <w:pPr>
        <w:ind w:left="360"/>
        <w:jc w:val="both"/>
      </w:pPr>
      <w:r>
        <w:t xml:space="preserve">Owner-occupied dwelling units, occupied by households meeting the eligibility criteria described above, are eligible for weatherization assistance. A </w:t>
      </w:r>
      <w:r w:rsidR="0032390A">
        <w:t>customer</w:t>
      </w:r>
      <w:r>
        <w:t xml:space="preserve"> who is purchasing a home under contract is considered an owner if the </w:t>
      </w:r>
      <w:r w:rsidR="004D4484">
        <w:t>subgrantee</w:t>
      </w:r>
      <w:r>
        <w:t xml:space="preserve"> is able to verify the transaction. The contract must be recorded at the county </w:t>
      </w:r>
      <w:r w:rsidR="004A403D">
        <w:t>courthouse</w:t>
      </w:r>
      <w:r>
        <w:t xml:space="preserve"> before the </w:t>
      </w:r>
      <w:r w:rsidR="0032390A">
        <w:t>customer</w:t>
      </w:r>
      <w:r>
        <w:t xml:space="preserve"> can be accepted as a homeowner.</w:t>
      </w:r>
    </w:p>
    <w:p w14:paraId="2A353575" w14:textId="77777777" w:rsidR="00092931" w:rsidRDefault="00092931" w:rsidP="00E74E0C">
      <w:pPr>
        <w:ind w:left="360"/>
        <w:jc w:val="both"/>
      </w:pPr>
    </w:p>
    <w:p w14:paraId="565094F5" w14:textId="5BB2D421" w:rsidR="00092931" w:rsidRDefault="00092931" w:rsidP="00E74E0C">
      <w:pPr>
        <w:ind w:left="360"/>
        <w:jc w:val="both"/>
      </w:pPr>
      <w:r>
        <w:t xml:space="preserve">A copy of the contract, or information documenting the transaction, must be filed in the </w:t>
      </w:r>
      <w:r w:rsidR="0032390A">
        <w:t>customer</w:t>
      </w:r>
      <w:r>
        <w:t xml:space="preserve"> file. </w:t>
      </w:r>
    </w:p>
    <w:p w14:paraId="6C6F5178" w14:textId="77777777" w:rsidR="00092931" w:rsidRDefault="00092931" w:rsidP="00E74E0C">
      <w:pPr>
        <w:ind w:left="360"/>
        <w:jc w:val="both"/>
      </w:pPr>
    </w:p>
    <w:p w14:paraId="059559F7" w14:textId="7680EEEB" w:rsidR="00092931" w:rsidRDefault="004D4484" w:rsidP="00E74E0C">
      <w:pPr>
        <w:ind w:left="360"/>
        <w:jc w:val="both"/>
      </w:pPr>
      <w:r>
        <w:t>Subgrantee</w:t>
      </w:r>
      <w:r w:rsidR="00EF1BB1">
        <w:t>s</w:t>
      </w:r>
      <w:r w:rsidR="00092931">
        <w:t xml:space="preserve"> must use care when dealing with situations involving </w:t>
      </w:r>
      <w:r w:rsidR="0032390A">
        <w:t>customer</w:t>
      </w:r>
      <w:r w:rsidR="00092931">
        <w:t xml:space="preserve">s purchasing a house under contract. Due to the program’s landlord requirement, there have been problems with landlords setting up an appearance of a contract purchase in order to </w:t>
      </w:r>
      <w:r w:rsidR="00B7184D">
        <w:t>avoid the landlord contribution requirement.</w:t>
      </w:r>
    </w:p>
    <w:p w14:paraId="4DA90576" w14:textId="77777777" w:rsidR="00092931" w:rsidRDefault="00092931" w:rsidP="00E74E0C">
      <w:pPr>
        <w:ind w:left="360"/>
      </w:pPr>
    </w:p>
    <w:p w14:paraId="68436A90" w14:textId="77777777" w:rsidR="00092931" w:rsidRPr="000F27CE" w:rsidRDefault="00092931" w:rsidP="000F27CE">
      <w:pPr>
        <w:pStyle w:val="Heading3"/>
      </w:pPr>
      <w:bookmarkStart w:id="65" w:name="_Toc204099956"/>
      <w:r w:rsidRPr="000F27CE">
        <w:t>3.22</w:t>
      </w:r>
      <w:bookmarkStart w:id="66" w:name="RenterOccupiedDwellings322"/>
      <w:bookmarkEnd w:id="66"/>
      <w:r w:rsidRPr="000F27CE">
        <w:tab/>
        <w:t>Renter-Occupied Dwellings</w:t>
      </w:r>
      <w:bookmarkEnd w:id="65"/>
    </w:p>
    <w:p w14:paraId="7D5C0953" w14:textId="77777777" w:rsidR="00092931" w:rsidRPr="00E74E0C" w:rsidRDefault="00092931" w:rsidP="00E74E0C">
      <w:pPr>
        <w:ind w:left="360"/>
        <w:jc w:val="both"/>
      </w:pPr>
      <w:r w:rsidRPr="00551E90">
        <w:t>Renter</w:t>
      </w:r>
      <w:r>
        <w:t xml:space="preserve">-occupied dwellings are eligible for weatherization. Refer to </w:t>
      </w:r>
      <w:hyperlink w:anchor="RenterPolicyAndProcedures430" w:history="1">
        <w:r w:rsidRPr="00635A16">
          <w:rPr>
            <w:rStyle w:val="Hyperlink"/>
          </w:rPr>
          <w:t>Section 4.30</w:t>
        </w:r>
      </w:hyperlink>
      <w:r>
        <w:t xml:space="preserve"> for information on rental dwellings and renter policies and procedures.</w:t>
      </w:r>
    </w:p>
    <w:p w14:paraId="4EDEAE63" w14:textId="77777777" w:rsidR="00092931" w:rsidRPr="00E74E0C" w:rsidRDefault="00092931" w:rsidP="00E74E0C">
      <w:pPr>
        <w:jc w:val="both"/>
      </w:pPr>
    </w:p>
    <w:p w14:paraId="4FD4E1E8" w14:textId="77777777" w:rsidR="00092931" w:rsidRPr="000F27CE" w:rsidRDefault="00092931" w:rsidP="000F27CE">
      <w:pPr>
        <w:pStyle w:val="Heading3"/>
      </w:pPr>
      <w:bookmarkStart w:id="67" w:name="_Toc204099957"/>
      <w:r w:rsidRPr="000F27CE">
        <w:t>3.23</w:t>
      </w:r>
      <w:bookmarkStart w:id="68" w:name="Shelters323"/>
      <w:bookmarkEnd w:id="68"/>
      <w:r w:rsidRPr="000F27CE">
        <w:tab/>
        <w:t>Shelters</w:t>
      </w:r>
      <w:bookmarkEnd w:id="67"/>
    </w:p>
    <w:p w14:paraId="34EB683C" w14:textId="1B29209B" w:rsidR="00092931" w:rsidRDefault="00092931" w:rsidP="000F27CE">
      <w:pPr>
        <w:ind w:left="360"/>
        <w:jc w:val="both"/>
      </w:pPr>
      <w:r>
        <w:t xml:space="preserve">Shelters may be eligible for weatherization assistance. For purposes of this provision, a shelter is defined as a dwelling unit or units whose principal purpose is to house, on a temporary basis, individuals who may, or may not, be related to one another and who are not living in a nursing home, prison, or similar institutional care facility. Shelters eligible for weatherization assistance </w:t>
      </w:r>
      <w:r w:rsidRPr="00D67030">
        <w:t>are domestic abuse shelters and homeless shelters.</w:t>
      </w:r>
      <w:r>
        <w:t xml:space="preserve"> </w:t>
      </w:r>
      <w:r w:rsidRPr="00D67030">
        <w:t>Facilities that provide services to a shelter are not eligible.</w:t>
      </w:r>
      <w:r>
        <w:t xml:space="preserve"> </w:t>
      </w:r>
      <w:r w:rsidR="004D4484">
        <w:t>Subgrantee</w:t>
      </w:r>
      <w:r w:rsidR="00EF1BB1">
        <w:t>s</w:t>
      </w:r>
      <w:r w:rsidRPr="00D67030">
        <w:t xml:space="preserve"> must obtain prior approval from the </w:t>
      </w:r>
      <w:r w:rsidR="00841598">
        <w:t>Iowa WAP</w:t>
      </w:r>
      <w:r w:rsidRPr="00D67030">
        <w:t xml:space="preserve"> before weatherizing</w:t>
      </w:r>
      <w:r>
        <w:t xml:space="preserve"> shelters. </w:t>
      </w:r>
    </w:p>
    <w:p w14:paraId="460A8F4D" w14:textId="77777777" w:rsidR="00EF1BB1" w:rsidRDefault="00EF1BB1" w:rsidP="000F27CE">
      <w:pPr>
        <w:ind w:left="360"/>
        <w:jc w:val="both"/>
      </w:pPr>
    </w:p>
    <w:p w14:paraId="1E285E15" w14:textId="74F119BC" w:rsidR="00092931" w:rsidRDefault="00092931" w:rsidP="000F27CE">
      <w:pPr>
        <w:ind w:left="360"/>
        <w:jc w:val="both"/>
      </w:pPr>
      <w:r>
        <w:t xml:space="preserve">The policies regarding shelters are similar to the policies for owner-occupied dwellings. This includes program expenditure limits. Refrigeration appliances in shelters can be metered and replaced when appropriate. If a shelter cannot be insulated or doesn’t need </w:t>
      </w:r>
      <w:r w:rsidR="005F3A59">
        <w:t>insulation or</w:t>
      </w:r>
      <w:r>
        <w:t xml:space="preserve"> has an unsafe heating system </w:t>
      </w:r>
      <w:r>
        <w:lastRenderedPageBreak/>
        <w:t xml:space="preserve">that would be expensive to replace, or if the dwelling is unusual due to its size, structure or configuration, the shelter should not be weatherized without discussions with state staff. </w:t>
      </w:r>
    </w:p>
    <w:p w14:paraId="0DAE0EB1" w14:textId="77777777" w:rsidR="00092931" w:rsidRDefault="00092931" w:rsidP="000F27CE">
      <w:pPr>
        <w:ind w:left="360"/>
        <w:jc w:val="both"/>
      </w:pPr>
    </w:p>
    <w:p w14:paraId="69766594" w14:textId="3D3AFC72" w:rsidR="00092931" w:rsidRDefault="00092931" w:rsidP="000F27CE">
      <w:pPr>
        <w:ind w:left="360"/>
        <w:jc w:val="both"/>
      </w:pPr>
      <w:r>
        <w:t>Shelters will not have an AFN number since that number is assigned by LIHEAP.</w:t>
      </w:r>
      <w:r w:rsidR="004B476A">
        <w:t xml:space="preserve"> </w:t>
      </w:r>
      <w:r>
        <w:t xml:space="preserve">WAMS requires an AFN number. Therefore, </w:t>
      </w:r>
      <w:r w:rsidR="004D4484">
        <w:t>subgrantee</w:t>
      </w:r>
      <w:r w:rsidR="00EF1BB1">
        <w:t>s</w:t>
      </w:r>
      <w:r w:rsidR="00AC2DBB">
        <w:t xml:space="preserve"> should </w:t>
      </w:r>
      <w:r>
        <w:t xml:space="preserve">assign an AFN number to shelters. If it is a large shelter that can be considered more than one unit, assign separate AFN numbers to each unit. </w:t>
      </w:r>
    </w:p>
    <w:p w14:paraId="7E23D154" w14:textId="77777777" w:rsidR="00092931" w:rsidRDefault="00092931" w:rsidP="000F27CE">
      <w:pPr>
        <w:ind w:left="360"/>
        <w:jc w:val="both"/>
      </w:pPr>
    </w:p>
    <w:p w14:paraId="3F22794E" w14:textId="77777777" w:rsidR="00092931" w:rsidRDefault="00092931" w:rsidP="000F27CE">
      <w:pPr>
        <w:ind w:left="360"/>
        <w:jc w:val="both"/>
      </w:pPr>
      <w:r>
        <w:t>For the purpose of determining how many dwelling units exist in a shelter, each 800 square feet of the shelter may be considered a separate unit or each floor of the shelter may be counted as a separate unit.</w:t>
      </w:r>
    </w:p>
    <w:p w14:paraId="28946D7E" w14:textId="77777777" w:rsidR="00092931" w:rsidRDefault="00092931" w:rsidP="00092931">
      <w:pPr>
        <w:jc w:val="both"/>
      </w:pPr>
    </w:p>
    <w:p w14:paraId="711B7A91" w14:textId="77777777" w:rsidR="00DF4DB1" w:rsidRDefault="00DF4DB1" w:rsidP="00DF4DB1">
      <w:pPr>
        <w:pStyle w:val="Heading3"/>
      </w:pPr>
      <w:bookmarkStart w:id="69" w:name="_Toc204099958"/>
      <w:r>
        <w:t>3.24</w:t>
      </w:r>
      <w:bookmarkStart w:id="70" w:name="VacantDwellings324"/>
      <w:bookmarkEnd w:id="70"/>
      <w:r>
        <w:tab/>
        <w:t>Vacant Dwellings</w:t>
      </w:r>
      <w:bookmarkEnd w:id="69"/>
    </w:p>
    <w:p w14:paraId="4639FCC5" w14:textId="77777777" w:rsidR="00DF4DB1" w:rsidRDefault="00DF4DB1" w:rsidP="00DF4DB1">
      <w:pPr>
        <w:ind w:left="360"/>
        <w:jc w:val="both"/>
      </w:pPr>
      <w:r>
        <w:t>Single-family vacant dwellings may be weatherized if there are assurances an eligible household will inhabit the dwelling within 180 days of the date the weatherization service is completed. Assurances may consist only of a landlord’s promise to rent the dwelling/unit to a low-income household.</w:t>
      </w:r>
    </w:p>
    <w:p w14:paraId="39A2E137" w14:textId="77777777" w:rsidR="00DF4DB1" w:rsidRDefault="00DF4DB1" w:rsidP="00DF4DB1">
      <w:pPr>
        <w:ind w:left="360"/>
        <w:jc w:val="both"/>
      </w:pPr>
    </w:p>
    <w:p w14:paraId="38A6D80B" w14:textId="77777777" w:rsidR="00DF4DB1" w:rsidRDefault="00DF4DB1" w:rsidP="00DF4DB1">
      <w:pPr>
        <w:pStyle w:val="BodyText2"/>
        <w:ind w:left="360"/>
      </w:pPr>
      <w:r>
        <w:t>Multi-unit vacant dwellings may be weatherized in conjunction with a federal, state, or local government program for rehabilitation or building improvement.</w:t>
      </w:r>
    </w:p>
    <w:p w14:paraId="73BAE866" w14:textId="77777777" w:rsidR="00DF4DB1" w:rsidRDefault="00DF4DB1" w:rsidP="00DF4DB1">
      <w:pPr>
        <w:jc w:val="both"/>
      </w:pPr>
    </w:p>
    <w:p w14:paraId="40E7DF30" w14:textId="77777777" w:rsidR="00092931" w:rsidRDefault="00092931" w:rsidP="000F27CE">
      <w:pPr>
        <w:pStyle w:val="Heading3"/>
      </w:pPr>
      <w:bookmarkStart w:id="71" w:name="_Toc204099959"/>
      <w:r>
        <w:t>3.25</w:t>
      </w:r>
      <w:bookmarkStart w:id="72" w:name="PreviouslyWxedDwellings325"/>
      <w:bookmarkEnd w:id="72"/>
      <w:r>
        <w:tab/>
        <w:t>Previously Weatherized Dwellings (Re</w:t>
      </w:r>
      <w:r w:rsidR="00AC2DBB">
        <w:t>-</w:t>
      </w:r>
      <w:r>
        <w:t>weatherization)</w:t>
      </w:r>
      <w:bookmarkEnd w:id="71"/>
    </w:p>
    <w:p w14:paraId="1A6A153F" w14:textId="77777777" w:rsidR="00092931" w:rsidRDefault="00092931" w:rsidP="000F27CE">
      <w:pPr>
        <w:ind w:left="360"/>
        <w:jc w:val="both"/>
      </w:pPr>
      <w:r>
        <w:t xml:space="preserve">DOE regulations prohibit states from using DOE funds for </w:t>
      </w:r>
      <w:r w:rsidR="00D842F1">
        <w:t>re-</w:t>
      </w:r>
      <w:r>
        <w:t xml:space="preserve">weatherizing dwellings that were previously weatherized by the program; except in the following situation: </w:t>
      </w:r>
    </w:p>
    <w:p w14:paraId="72BDDF6F" w14:textId="77777777" w:rsidR="00092931" w:rsidRDefault="00092931" w:rsidP="00092931">
      <w:pPr>
        <w:jc w:val="both"/>
      </w:pPr>
    </w:p>
    <w:p w14:paraId="7931A573" w14:textId="2F7E7AAA" w:rsidR="00092931" w:rsidRDefault="004D4484" w:rsidP="00182C81">
      <w:pPr>
        <w:numPr>
          <w:ilvl w:val="0"/>
          <w:numId w:val="2"/>
        </w:numPr>
        <w:ind w:left="720"/>
        <w:jc w:val="both"/>
      </w:pPr>
      <w:r>
        <w:t>Subgrantee</w:t>
      </w:r>
      <w:r w:rsidR="00EF1BB1">
        <w:t>s</w:t>
      </w:r>
      <w:r w:rsidR="00092931">
        <w:t xml:space="preserve"> are allowed to </w:t>
      </w:r>
      <w:r w:rsidR="00D842F1">
        <w:t>re-</w:t>
      </w:r>
      <w:r w:rsidR="00092931">
        <w:t xml:space="preserve">weatherize dwellings previously weatherized </w:t>
      </w:r>
      <w:r w:rsidR="0033666F">
        <w:t xml:space="preserve">by </w:t>
      </w:r>
      <w:r w:rsidR="004F7EFE">
        <w:t xml:space="preserve">any </w:t>
      </w:r>
      <w:r w:rsidR="0033666F">
        <w:t>federal program as long as it has been at least 15 years since the original completion date.</w:t>
      </w:r>
      <w:r w:rsidR="00092931">
        <w:t xml:space="preserve"> </w:t>
      </w:r>
    </w:p>
    <w:p w14:paraId="00A51E00" w14:textId="77777777" w:rsidR="00092931" w:rsidRDefault="00092931" w:rsidP="00092931">
      <w:pPr>
        <w:numPr>
          <w:ilvl w:val="12"/>
          <w:numId w:val="0"/>
        </w:numPr>
        <w:ind w:left="360" w:hanging="360"/>
        <w:jc w:val="both"/>
      </w:pPr>
    </w:p>
    <w:p w14:paraId="597C84CB" w14:textId="77777777" w:rsidR="006261AA" w:rsidRDefault="001C654F" w:rsidP="000F27CE">
      <w:pPr>
        <w:numPr>
          <w:ilvl w:val="12"/>
          <w:numId w:val="0"/>
        </w:numPr>
        <w:ind w:left="720" w:hanging="360"/>
        <w:jc w:val="both"/>
      </w:pPr>
      <w:r>
        <w:t xml:space="preserve">Only </w:t>
      </w:r>
      <w:r w:rsidR="006261AA">
        <w:t>HEAP funds may be used to re-weatherize dwellings in the following situation:</w:t>
      </w:r>
    </w:p>
    <w:p w14:paraId="18FF52B1" w14:textId="77777777" w:rsidR="006261AA" w:rsidRDefault="006261AA" w:rsidP="00092931">
      <w:pPr>
        <w:numPr>
          <w:ilvl w:val="12"/>
          <w:numId w:val="0"/>
        </w:numPr>
        <w:ind w:left="360" w:hanging="360"/>
        <w:jc w:val="both"/>
      </w:pPr>
    </w:p>
    <w:p w14:paraId="1614014F" w14:textId="0F987188" w:rsidR="00092931" w:rsidRDefault="004D4484" w:rsidP="00182C81">
      <w:pPr>
        <w:numPr>
          <w:ilvl w:val="0"/>
          <w:numId w:val="2"/>
        </w:numPr>
        <w:ind w:left="720"/>
        <w:jc w:val="both"/>
      </w:pPr>
      <w:r>
        <w:t>Subgrantee</w:t>
      </w:r>
      <w:r w:rsidR="00EF1BB1">
        <w:t>s</w:t>
      </w:r>
      <w:r w:rsidR="00092931">
        <w:t xml:space="preserve"> are allowed to </w:t>
      </w:r>
      <w:r w:rsidR="00D842F1">
        <w:t>re-</w:t>
      </w:r>
      <w:r w:rsidR="00092931">
        <w:t>weatherize previously weatherized dwellings that have been damaged by fire, flood, or act of God and repair of the damage to weatherization materials is not paid for by insurance</w:t>
      </w:r>
      <w:r w:rsidR="00B73A71">
        <w:t xml:space="preserve"> or any other source</w:t>
      </w:r>
      <w:r w:rsidR="00092931">
        <w:t xml:space="preserve">. A house damaged by fire, flood, or other disaster can be </w:t>
      </w:r>
      <w:r w:rsidR="00AC2DBB">
        <w:t>re-weatherized</w:t>
      </w:r>
      <w:r w:rsidR="00092931">
        <w:t xml:space="preserve"> only once irrespective of the date it was originally weatherized. </w:t>
      </w:r>
      <w:r w:rsidR="003E64F0">
        <w:t xml:space="preserve">When the house is re-weatherized because of flooding, furnaces, water heater, etc. should be relocated so additional floods do not create the need for additional services. </w:t>
      </w:r>
      <w:r w:rsidR="00092931">
        <w:t xml:space="preserve">To be eligible for </w:t>
      </w:r>
      <w:r w:rsidR="00AC2DBB">
        <w:t>re-weatherization</w:t>
      </w:r>
      <w:r w:rsidR="00092931">
        <w:t xml:space="preserve">, homes damaged by storms and/or flooding must be in an area declared a disaster by either the Governor </w:t>
      </w:r>
      <w:r w:rsidR="00635A16">
        <w:t xml:space="preserve">of the State or the President. </w:t>
      </w:r>
      <w:r w:rsidR="00092931">
        <w:t xml:space="preserve">Refer to </w:t>
      </w:r>
      <w:hyperlink w:anchor="DisasterReliefActivities574" w:history="1">
        <w:r w:rsidR="00092931" w:rsidRPr="00D842F1">
          <w:rPr>
            <w:rStyle w:val="Hyperlink"/>
          </w:rPr>
          <w:t>Section 5.</w:t>
        </w:r>
        <w:r w:rsidR="000D705D" w:rsidRPr="00D842F1">
          <w:rPr>
            <w:rStyle w:val="Hyperlink"/>
          </w:rPr>
          <w:t>74</w:t>
        </w:r>
      </w:hyperlink>
      <w:r w:rsidR="00092931">
        <w:t xml:space="preserve"> for information about allowed disaster-relief activities that are “non-traditional” weatherization activities.</w:t>
      </w:r>
    </w:p>
    <w:p w14:paraId="1882DF3C" w14:textId="77777777" w:rsidR="00092931" w:rsidRDefault="00092931" w:rsidP="00092931">
      <w:pPr>
        <w:jc w:val="both"/>
      </w:pPr>
    </w:p>
    <w:p w14:paraId="6FBAC8BA" w14:textId="3B00B20D" w:rsidR="00AC2DBB" w:rsidRDefault="00092931" w:rsidP="000F27CE">
      <w:pPr>
        <w:ind w:left="360"/>
        <w:jc w:val="both"/>
      </w:pPr>
      <w:r>
        <w:t xml:space="preserve">Note: It is the dwelling, not the </w:t>
      </w:r>
      <w:r w:rsidR="0032390A">
        <w:t>customer</w:t>
      </w:r>
      <w:r>
        <w:t xml:space="preserve">, which is subject to this requirement. A </w:t>
      </w:r>
      <w:r w:rsidR="0032390A">
        <w:t>customer</w:t>
      </w:r>
      <w:r>
        <w:t xml:space="preserve"> could receive weatherization services multiple times if the </w:t>
      </w:r>
      <w:r w:rsidR="0032390A">
        <w:t>customer</w:t>
      </w:r>
      <w:r>
        <w:t xml:space="preserve"> relocates in dwellings eligible to receive weatherization services.</w:t>
      </w:r>
    </w:p>
    <w:p w14:paraId="6BB36FCB" w14:textId="77777777" w:rsidR="00AC2DBB" w:rsidRDefault="00AC2DBB" w:rsidP="00092931">
      <w:pPr>
        <w:jc w:val="both"/>
      </w:pPr>
    </w:p>
    <w:p w14:paraId="5DD4B20F" w14:textId="77777777" w:rsidR="00092931" w:rsidRDefault="00092931" w:rsidP="000F27CE">
      <w:pPr>
        <w:pStyle w:val="Heading3"/>
      </w:pPr>
      <w:bookmarkStart w:id="73" w:name="_Toc204099960"/>
      <w:r>
        <w:t>3.26</w:t>
      </w:r>
      <w:bookmarkStart w:id="74" w:name="DwellingsDesignatedAcquisitionDemo326"/>
      <w:bookmarkEnd w:id="74"/>
      <w:r>
        <w:tab/>
        <w:t>Dwellings Designated for Acquisition or Demolition</w:t>
      </w:r>
      <w:bookmarkEnd w:id="73"/>
    </w:p>
    <w:p w14:paraId="43BFD845" w14:textId="77777777" w:rsidR="00092931" w:rsidRDefault="00092931" w:rsidP="000F27CE">
      <w:pPr>
        <w:ind w:left="360"/>
        <w:jc w:val="both"/>
      </w:pPr>
      <w:r>
        <w:t>Program funds cannot be used to weatherize a dwelling designated for acquisition by a federal, state, or local program or is scheduled for demolition within 12 months from the date weatherization of the dwelling would be scheduled to be completed.</w:t>
      </w:r>
    </w:p>
    <w:p w14:paraId="31D89B58" w14:textId="77777777" w:rsidR="00092931" w:rsidRDefault="00092931" w:rsidP="00092931">
      <w:pPr>
        <w:jc w:val="both"/>
      </w:pPr>
    </w:p>
    <w:p w14:paraId="5DCC555C" w14:textId="77777777" w:rsidR="00092931" w:rsidRPr="003F2423" w:rsidRDefault="00092931" w:rsidP="000F27CE">
      <w:pPr>
        <w:pStyle w:val="Heading3"/>
      </w:pPr>
      <w:bookmarkStart w:id="75" w:name="DwellingsUsedForCommercialPurposes327"/>
      <w:bookmarkStart w:id="76" w:name="_Toc204099961"/>
      <w:bookmarkEnd w:id="75"/>
      <w:r>
        <w:t>3.27</w:t>
      </w:r>
      <w:r>
        <w:tab/>
      </w:r>
      <w:r w:rsidRPr="003F2423">
        <w:t>Dwellings Used for Commercial Purposes</w:t>
      </w:r>
      <w:bookmarkEnd w:id="76"/>
    </w:p>
    <w:p w14:paraId="02F394D3" w14:textId="24BB7511" w:rsidR="00092931" w:rsidRDefault="00092931" w:rsidP="000F27CE">
      <w:pPr>
        <w:ind w:left="360"/>
        <w:jc w:val="both"/>
      </w:pPr>
      <w:r>
        <w:t xml:space="preserve">There are instances when </w:t>
      </w:r>
      <w:r w:rsidR="0032390A">
        <w:t>customer</w:t>
      </w:r>
      <w:r>
        <w:t xml:space="preserve">s live in dwellings that are also used for commercial purposes. Refer to </w:t>
      </w:r>
      <w:hyperlink w:anchor="DwellingsUsedForCommercialPurposes575" w:history="1">
        <w:r w:rsidRPr="0028298E">
          <w:rPr>
            <w:rStyle w:val="Hyperlink"/>
          </w:rPr>
          <w:t>Section 5.</w:t>
        </w:r>
        <w:r w:rsidR="000D705D" w:rsidRPr="0028298E">
          <w:rPr>
            <w:rStyle w:val="Hyperlink"/>
          </w:rPr>
          <w:t>75</w:t>
        </w:r>
      </w:hyperlink>
      <w:r w:rsidR="000D705D">
        <w:t xml:space="preserve"> </w:t>
      </w:r>
      <w:r>
        <w:t>for more information on this.</w:t>
      </w:r>
    </w:p>
    <w:p w14:paraId="55A1136E" w14:textId="77777777" w:rsidR="000F7DA3" w:rsidRDefault="000F7DA3" w:rsidP="005530C5"/>
    <w:p w14:paraId="3186A33E" w14:textId="77777777" w:rsidR="00092931" w:rsidRDefault="00092931" w:rsidP="000F27CE">
      <w:pPr>
        <w:pStyle w:val="Heading2"/>
      </w:pPr>
      <w:bookmarkStart w:id="77" w:name="_Toc204099962"/>
      <w:r>
        <w:t>3.30</w:t>
      </w:r>
      <w:bookmarkStart w:id="78" w:name="WhenWxServicesShouldBeDeferred330"/>
      <w:bookmarkEnd w:id="78"/>
      <w:r>
        <w:tab/>
        <w:t>WHEN WEATHERIZATION SERVICES SHOULD BE DEFERRED</w:t>
      </w:r>
      <w:bookmarkEnd w:id="77"/>
      <w:r>
        <w:t xml:space="preserve"> </w:t>
      </w:r>
    </w:p>
    <w:p w14:paraId="153159CB" w14:textId="77777777" w:rsidR="00092931" w:rsidRDefault="00092931" w:rsidP="00092931">
      <w:pPr>
        <w:jc w:val="both"/>
        <w:rPr>
          <w:b/>
        </w:rPr>
      </w:pPr>
    </w:p>
    <w:p w14:paraId="214E732D" w14:textId="4686C692" w:rsidR="00092931" w:rsidRDefault="00092931" w:rsidP="00092931">
      <w:pPr>
        <w:jc w:val="both"/>
      </w:pPr>
      <w:r>
        <w:t xml:space="preserve">Although a </w:t>
      </w:r>
      <w:r w:rsidR="0032390A">
        <w:t>customer</w:t>
      </w:r>
      <w:r>
        <w:t xml:space="preserve"> may be eligible for the Weatherization Program, there are situations or conditions where weatherization services should be deferred (i.e. delayed or postponed). Hopefully, the decision to defer weatherization can be made before work, or any significant work</w:t>
      </w:r>
      <w:r w:rsidR="00AC2DBB">
        <w:t xml:space="preserve"> </w:t>
      </w:r>
      <w:r>
        <w:t xml:space="preserve">begins on a dwelling. However, </w:t>
      </w:r>
      <w:r>
        <w:lastRenderedPageBreak/>
        <w:t xml:space="preserve">there are times when work will have begun on a dwelling before one of the situations or conditions is identified. In those cases, the </w:t>
      </w:r>
      <w:r w:rsidR="004D4484">
        <w:t>subgrantee</w:t>
      </w:r>
      <w:r>
        <w:t xml:space="preserve"> should defer doing any additional work. </w:t>
      </w:r>
    </w:p>
    <w:p w14:paraId="59A54230" w14:textId="77777777" w:rsidR="00AC2DBB" w:rsidRDefault="00AC2DBB" w:rsidP="00092931">
      <w:pPr>
        <w:jc w:val="both"/>
      </w:pPr>
    </w:p>
    <w:p w14:paraId="33E91829" w14:textId="77777777" w:rsidR="00AC2DBB" w:rsidRDefault="00AC2DBB" w:rsidP="00AC2DBB">
      <w:pPr>
        <w:jc w:val="both"/>
      </w:pPr>
      <w:r>
        <w:t>Deferring work on a dwelling does not mean the dwelling will never be weatherized. If the situation or condition causing the deferral changes, it may be possible to begin or complete the work. For example, a dwelling shouldn’t be weatherized if it has a roof that leaks or will likely leak. However, the dwelling can be weatherize</w:t>
      </w:r>
      <w:r w:rsidR="003E64F0">
        <w:t xml:space="preserve">d later if the roof is replaced or </w:t>
      </w:r>
      <w:r>
        <w:t>repaired. Another example is a dwelling undergoing remodeling. The dwelling should not be weatherized while it is being remodeled. However, after the remodeling is completed, the dwelling may be weatherized.</w:t>
      </w:r>
    </w:p>
    <w:p w14:paraId="1050A5E1" w14:textId="77777777" w:rsidR="00AC2DBB" w:rsidRDefault="00AC2DBB" w:rsidP="00AC2DBB">
      <w:pPr>
        <w:jc w:val="both"/>
      </w:pPr>
    </w:p>
    <w:p w14:paraId="00F85912" w14:textId="14599F14" w:rsidR="00BB4D18" w:rsidRDefault="00BB4D18" w:rsidP="00BB4D18">
      <w:pPr>
        <w:jc w:val="both"/>
      </w:pPr>
      <w:r>
        <w:t>The energy auditor should do</w:t>
      </w:r>
      <w:r w:rsidRPr="00D110A3">
        <w:t xml:space="preserve"> a quick visual assessment </w:t>
      </w:r>
      <w:r>
        <w:t xml:space="preserve">of the dwelling to see if there are any factors or conditions identified which would </w:t>
      </w:r>
      <w:r w:rsidRPr="00D110A3">
        <w:t>require</w:t>
      </w:r>
      <w:r>
        <w:t xml:space="preserve"> deferring work on the dwelling. The visual assessment would include checking for “For Sale” signs, major remodeling work, major roof problems, etc. Refer to </w:t>
      </w:r>
      <w:hyperlink w:anchor="WhenWxServicesShouldBeDeferred330" w:history="1">
        <w:r w:rsidR="00D051E1" w:rsidRPr="004F734A">
          <w:rPr>
            <w:rStyle w:val="Hyperlink"/>
            <w:color w:val="auto"/>
            <w:u w:val="none"/>
          </w:rPr>
          <w:t>Section</w:t>
        </w:r>
      </w:hyperlink>
      <w:r w:rsidR="00D051E1" w:rsidRPr="004F734A">
        <w:rPr>
          <w:rStyle w:val="Hyperlink"/>
          <w:color w:val="auto"/>
          <w:u w:val="none"/>
        </w:rPr>
        <w:t xml:space="preserve"> 10</w:t>
      </w:r>
      <w:r w:rsidR="004F734A" w:rsidRPr="004F734A">
        <w:rPr>
          <w:rStyle w:val="Hyperlink"/>
          <w:color w:val="auto"/>
          <w:u w:val="none"/>
        </w:rPr>
        <w:t>19</w:t>
      </w:r>
      <w:r w:rsidR="00D051E1" w:rsidRPr="004F734A">
        <w:rPr>
          <w:rStyle w:val="Hyperlink"/>
          <w:color w:val="auto"/>
          <w:u w:val="none"/>
        </w:rPr>
        <w:t xml:space="preserve"> of the </w:t>
      </w:r>
      <w:r w:rsidR="003D5603" w:rsidRPr="004F734A">
        <w:rPr>
          <w:rStyle w:val="Hyperlink"/>
          <w:i/>
          <w:color w:val="auto"/>
          <w:u w:val="none"/>
        </w:rPr>
        <w:t>Iowa Weatherization</w:t>
      </w:r>
      <w:r w:rsidR="00D805D7">
        <w:rPr>
          <w:rStyle w:val="Hyperlink"/>
          <w:i/>
          <w:color w:val="auto"/>
          <w:u w:val="none"/>
        </w:rPr>
        <w:t xml:space="preserve"> Work</w:t>
      </w:r>
      <w:r w:rsidR="003D5603" w:rsidRPr="004F734A">
        <w:rPr>
          <w:rStyle w:val="Hyperlink"/>
          <w:i/>
          <w:color w:val="auto"/>
          <w:u w:val="none"/>
        </w:rPr>
        <w:t xml:space="preserve"> </w:t>
      </w:r>
      <w:r w:rsidR="00D051E1" w:rsidRPr="004F734A">
        <w:rPr>
          <w:rStyle w:val="Hyperlink"/>
          <w:i/>
          <w:color w:val="auto"/>
          <w:u w:val="none"/>
        </w:rPr>
        <w:t>Standards</w:t>
      </w:r>
      <w:r w:rsidR="003D5603" w:rsidRPr="004F734A">
        <w:rPr>
          <w:rStyle w:val="Hyperlink"/>
          <w:i/>
          <w:color w:val="auto"/>
          <w:u w:val="none"/>
        </w:rPr>
        <w:t xml:space="preserve"> </w:t>
      </w:r>
      <w:r w:rsidR="0055410E" w:rsidRPr="004F734A">
        <w:t>for</w:t>
      </w:r>
      <w:r w:rsidRPr="004F734A">
        <w:t xml:space="preserve"> information on the program’s deferral policy. </w:t>
      </w:r>
      <w:r>
        <w:t xml:space="preserve">Although some of the factors/conditions that are reasons to defer work on a home can be identified through a screening process during the early stages of contact with the </w:t>
      </w:r>
      <w:r w:rsidR="0032390A">
        <w:t>customer</w:t>
      </w:r>
      <w:r>
        <w:t xml:space="preserve">, many of the factors/conditions cannot be identified until the </w:t>
      </w:r>
      <w:r w:rsidR="004D4484">
        <w:t>subgrantee</w:t>
      </w:r>
      <w:r>
        <w:t xml:space="preserve"> shows up at the </w:t>
      </w:r>
      <w:r w:rsidR="0032390A">
        <w:t>customer</w:t>
      </w:r>
      <w:r>
        <w:t xml:space="preserve">’s house.  </w:t>
      </w:r>
    </w:p>
    <w:p w14:paraId="527DC115" w14:textId="77777777" w:rsidR="001657C7" w:rsidRDefault="001657C7" w:rsidP="00BB4D18">
      <w:pPr>
        <w:jc w:val="both"/>
      </w:pPr>
    </w:p>
    <w:p w14:paraId="3D652FA7" w14:textId="4D386F99" w:rsidR="001657C7" w:rsidRPr="006E0436" w:rsidRDefault="001657C7" w:rsidP="00DA0F6D">
      <w:pPr>
        <w:jc w:val="both"/>
        <w:rPr>
          <w:rFonts w:cs="Arial"/>
        </w:rPr>
      </w:pPr>
      <w:r w:rsidRPr="006E0436">
        <w:rPr>
          <w:rFonts w:cs="Arial"/>
        </w:rPr>
        <w:t xml:space="preserve">In cases of deferral, the </w:t>
      </w:r>
      <w:r w:rsidR="0032390A">
        <w:rPr>
          <w:rFonts w:cs="Arial"/>
        </w:rPr>
        <w:t>customer</w:t>
      </w:r>
      <w:r w:rsidRPr="006E0436">
        <w:rPr>
          <w:rFonts w:cs="Arial"/>
        </w:rPr>
        <w:t xml:space="preserve"> is to be referred to other sources of funding to help alleviate the issues causing the deferral. Referrals are not limited to, but may include USDA 501 loans and grants, HUD, utility companies and local public health </w:t>
      </w:r>
      <w:r w:rsidR="004D4484">
        <w:rPr>
          <w:rFonts w:cs="Arial"/>
        </w:rPr>
        <w:t>subgrantee</w:t>
      </w:r>
      <w:r w:rsidR="00EF1BB1">
        <w:rPr>
          <w:rFonts w:cs="Arial"/>
        </w:rPr>
        <w:t>s</w:t>
      </w:r>
      <w:r w:rsidRPr="006E0436">
        <w:rPr>
          <w:rFonts w:cs="Arial"/>
        </w:rPr>
        <w:t xml:space="preserve">. </w:t>
      </w:r>
    </w:p>
    <w:p w14:paraId="6DE1E39F" w14:textId="77777777" w:rsidR="00BB4D18" w:rsidRDefault="00BB4D18" w:rsidP="00AC2DBB">
      <w:pPr>
        <w:rPr>
          <w:rFonts w:cs="Arial"/>
          <w:b/>
          <w:i/>
        </w:rPr>
      </w:pPr>
    </w:p>
    <w:p w14:paraId="0DE62F52" w14:textId="656B2F2E" w:rsidR="00AC2DBB" w:rsidRPr="00570436" w:rsidRDefault="00570436" w:rsidP="00570436">
      <w:pPr>
        <w:pStyle w:val="Heading3"/>
      </w:pPr>
      <w:bookmarkStart w:id="79" w:name="_Toc204099963"/>
      <w:r w:rsidRPr="00570436">
        <w:t>3.31</w:t>
      </w:r>
      <w:r w:rsidRPr="00570436">
        <w:tab/>
      </w:r>
      <w:r w:rsidR="00AC2DBB" w:rsidRPr="00570436">
        <w:t>Deferral Notification</w:t>
      </w:r>
      <w:bookmarkEnd w:id="79"/>
    </w:p>
    <w:p w14:paraId="52B20746" w14:textId="1920D221" w:rsidR="00AC2DBB" w:rsidRDefault="00AC2DBB" w:rsidP="00570436">
      <w:pPr>
        <w:ind w:left="360"/>
        <w:jc w:val="both"/>
        <w:rPr>
          <w:rStyle w:val="Hyperlink"/>
          <w:i/>
          <w:color w:val="auto"/>
          <w:u w:val="none"/>
        </w:rPr>
      </w:pPr>
      <w:r w:rsidRPr="00CD2FBE">
        <w:rPr>
          <w:rFonts w:cs="Arial"/>
        </w:rPr>
        <w:t xml:space="preserve">When a </w:t>
      </w:r>
      <w:r w:rsidR="004D4484">
        <w:rPr>
          <w:rFonts w:cs="Arial"/>
        </w:rPr>
        <w:t>subgrantee</w:t>
      </w:r>
      <w:r w:rsidRPr="00CD2FBE">
        <w:rPr>
          <w:rFonts w:cs="Arial"/>
        </w:rPr>
        <w:t xml:space="preserve"> defers w</w:t>
      </w:r>
      <w:r>
        <w:rPr>
          <w:rFonts w:cs="Arial"/>
        </w:rPr>
        <w:t xml:space="preserve">ork on a dwelling, it must notify the </w:t>
      </w:r>
      <w:r w:rsidR="0032390A">
        <w:rPr>
          <w:rFonts w:cs="Arial"/>
        </w:rPr>
        <w:t>customer</w:t>
      </w:r>
      <w:r>
        <w:rPr>
          <w:rFonts w:cs="Arial"/>
        </w:rPr>
        <w:t>, and the landlord when appropriate, in writing of the reason using the Deferral Documentation Form. A copy of the notification</w:t>
      </w:r>
      <w:r w:rsidR="003E64F0">
        <w:rPr>
          <w:rFonts w:cs="Arial"/>
        </w:rPr>
        <w:t>,</w:t>
      </w:r>
      <w:r>
        <w:rPr>
          <w:rFonts w:cs="Arial"/>
        </w:rPr>
        <w:t xml:space="preserve"> with documentation justifying the decision to defer services</w:t>
      </w:r>
      <w:r w:rsidR="003E64F0">
        <w:rPr>
          <w:rFonts w:cs="Arial"/>
        </w:rPr>
        <w:t>,</w:t>
      </w:r>
      <w:r>
        <w:rPr>
          <w:rFonts w:cs="Arial"/>
        </w:rPr>
        <w:t xml:space="preserve"> must be kept in the house file. </w:t>
      </w:r>
      <w:r w:rsidR="004D4484">
        <w:rPr>
          <w:rFonts w:cs="Arial"/>
        </w:rPr>
        <w:t>Subgrantee</w:t>
      </w:r>
      <w:r w:rsidR="00EF1BB1">
        <w:rPr>
          <w:rFonts w:cs="Arial"/>
        </w:rPr>
        <w:t>s</w:t>
      </w:r>
      <w:r>
        <w:rPr>
          <w:rFonts w:cs="Arial"/>
        </w:rPr>
        <w:t xml:space="preserve"> should attempt to identify all reasons why work is being deferred on a home and notify the </w:t>
      </w:r>
      <w:r w:rsidR="0032390A">
        <w:rPr>
          <w:rFonts w:cs="Arial"/>
        </w:rPr>
        <w:t>customer</w:t>
      </w:r>
      <w:r w:rsidR="003E64F0">
        <w:rPr>
          <w:rFonts w:cs="Arial"/>
        </w:rPr>
        <w:t xml:space="preserve"> or landlord of all the reasons and what must be done in order for weatherization work to begin. </w:t>
      </w:r>
      <w:r w:rsidR="00D051E1">
        <w:rPr>
          <w:rFonts w:cs="Arial"/>
        </w:rPr>
        <w:t xml:space="preserve">Reasons for deferral are found in the </w:t>
      </w:r>
      <w:r w:rsidR="00D051E1" w:rsidRPr="000B56E7">
        <w:rPr>
          <w:rStyle w:val="Hyperlink"/>
          <w:color w:val="auto"/>
          <w:u w:val="none"/>
        </w:rPr>
        <w:t xml:space="preserve">Section </w:t>
      </w:r>
      <w:r w:rsidR="004F734A" w:rsidRPr="004F734A">
        <w:rPr>
          <w:rStyle w:val="Hyperlink"/>
          <w:color w:val="auto"/>
          <w:u w:val="none"/>
        </w:rPr>
        <w:t xml:space="preserve">1019 of the </w:t>
      </w:r>
      <w:r w:rsidR="004F734A" w:rsidRPr="004F734A">
        <w:rPr>
          <w:rStyle w:val="Hyperlink"/>
          <w:i/>
          <w:color w:val="auto"/>
          <w:u w:val="none"/>
        </w:rPr>
        <w:t>Iowa Weatherization</w:t>
      </w:r>
      <w:r w:rsidR="00D805D7">
        <w:rPr>
          <w:rStyle w:val="Hyperlink"/>
          <w:i/>
          <w:color w:val="auto"/>
          <w:u w:val="none"/>
        </w:rPr>
        <w:t xml:space="preserve"> Work</w:t>
      </w:r>
      <w:r w:rsidR="004F734A" w:rsidRPr="004F734A">
        <w:rPr>
          <w:rStyle w:val="Hyperlink"/>
          <w:i/>
          <w:color w:val="auto"/>
          <w:u w:val="none"/>
        </w:rPr>
        <w:t xml:space="preserve"> Standards</w:t>
      </w:r>
      <w:r w:rsidR="001A1BE1">
        <w:rPr>
          <w:rStyle w:val="Hyperlink"/>
          <w:i/>
          <w:color w:val="auto"/>
          <w:u w:val="none"/>
        </w:rPr>
        <w:t>.</w:t>
      </w:r>
      <w:r w:rsidR="004F734A" w:rsidRPr="004F734A">
        <w:rPr>
          <w:rStyle w:val="Hyperlink"/>
          <w:i/>
          <w:color w:val="auto"/>
          <w:u w:val="none"/>
        </w:rPr>
        <w:t xml:space="preserve"> </w:t>
      </w:r>
    </w:p>
    <w:p w14:paraId="1B2A057F" w14:textId="362193E2" w:rsidR="00FE24A2" w:rsidRDefault="00FE24A2" w:rsidP="00570436">
      <w:pPr>
        <w:ind w:left="360"/>
        <w:jc w:val="both"/>
        <w:rPr>
          <w:rFonts w:cs="Arial"/>
        </w:rPr>
      </w:pPr>
    </w:p>
    <w:p w14:paraId="1C010656" w14:textId="3F4FC36A" w:rsidR="00FE24A2" w:rsidRPr="00570436" w:rsidRDefault="00ED64CB" w:rsidP="00FE24A2">
      <w:pPr>
        <w:pStyle w:val="Heading3"/>
      </w:pPr>
      <w:bookmarkStart w:id="80" w:name="_Toc204099964"/>
      <w:r w:rsidRPr="00570436">
        <w:t>3.3</w:t>
      </w:r>
      <w:r>
        <w:t>2</w:t>
      </w:r>
      <w:r w:rsidRPr="00570436">
        <w:tab/>
        <w:t xml:space="preserve">Deferral </w:t>
      </w:r>
      <w:r>
        <w:t>Appeals Procedure</w:t>
      </w:r>
      <w:bookmarkEnd w:id="80"/>
    </w:p>
    <w:p w14:paraId="76B0EE91" w14:textId="14B4FE1F" w:rsidR="00ED64CB" w:rsidRPr="00C24ABE" w:rsidRDefault="00ED64CB" w:rsidP="00ED64CB">
      <w:pPr>
        <w:shd w:val="clear" w:color="auto" w:fill="FFFFFF"/>
        <w:ind w:left="360"/>
        <w:jc w:val="both"/>
        <w:rPr>
          <w:color w:val="222222"/>
        </w:rPr>
      </w:pPr>
      <w:r w:rsidRPr="00C24ABE">
        <w:rPr>
          <w:color w:val="222222"/>
          <w:shd w:val="clear" w:color="auto" w:fill="FFFFFF"/>
        </w:rPr>
        <w:t>Applicants whose home has been deferred may appeal the decision to defer work on the home by mailing, emailing or delivering the request for appeal</w:t>
      </w:r>
      <w:r>
        <w:rPr>
          <w:color w:val="222222"/>
          <w:shd w:val="clear" w:color="auto" w:fill="FFFFFF"/>
        </w:rPr>
        <w:t xml:space="preserve"> </w:t>
      </w:r>
      <w:r w:rsidRPr="00C24ABE">
        <w:rPr>
          <w:color w:val="222222"/>
          <w:shd w:val="clear" w:color="auto" w:fill="FFFFFF"/>
        </w:rPr>
        <w:t>in writing</w:t>
      </w:r>
      <w:r>
        <w:rPr>
          <w:color w:val="222222"/>
          <w:shd w:val="clear" w:color="auto" w:fill="FFFFFF"/>
        </w:rPr>
        <w:t xml:space="preserve"> </w:t>
      </w:r>
      <w:r w:rsidRPr="00C24ABE">
        <w:rPr>
          <w:color w:val="222222"/>
          <w:shd w:val="clear" w:color="auto" w:fill="FFFFFF"/>
        </w:rPr>
        <w:t>to the local administering agency (LAA) at which the application for weatherization services was made.</w:t>
      </w:r>
    </w:p>
    <w:p w14:paraId="7CBD166D" w14:textId="7E4D9B8E" w:rsidR="00ED64CB" w:rsidRPr="00C24ABE" w:rsidRDefault="00ED64CB" w:rsidP="00ED64CB">
      <w:pPr>
        <w:shd w:val="clear" w:color="auto" w:fill="FFFFFF"/>
        <w:ind w:left="360"/>
        <w:jc w:val="both"/>
        <w:rPr>
          <w:color w:val="222222"/>
        </w:rPr>
      </w:pPr>
    </w:p>
    <w:p w14:paraId="7D124735" w14:textId="77777777" w:rsidR="00ED64CB" w:rsidRPr="00C24ABE" w:rsidRDefault="00ED64CB" w:rsidP="00ED64CB">
      <w:pPr>
        <w:shd w:val="clear" w:color="auto" w:fill="FFFFFF"/>
        <w:ind w:left="360"/>
        <w:jc w:val="both"/>
        <w:rPr>
          <w:color w:val="222222"/>
        </w:rPr>
      </w:pPr>
      <w:r w:rsidRPr="00C24ABE">
        <w:rPr>
          <w:color w:val="222222"/>
          <w:shd w:val="clear" w:color="auto" w:fill="FFFFFF"/>
        </w:rPr>
        <w:t>The applicant has 30 days from the date of deferral, noted on the Deferral Documentation Form, to appeal.</w:t>
      </w:r>
    </w:p>
    <w:p w14:paraId="4142C6F2" w14:textId="0255839C" w:rsidR="00ED64CB" w:rsidRPr="00C24ABE" w:rsidRDefault="00ED64CB" w:rsidP="00ED64CB">
      <w:pPr>
        <w:shd w:val="clear" w:color="auto" w:fill="FFFFFF"/>
        <w:ind w:left="360"/>
        <w:jc w:val="both"/>
        <w:rPr>
          <w:color w:val="222222"/>
        </w:rPr>
      </w:pPr>
    </w:p>
    <w:p w14:paraId="39D71425" w14:textId="7AADF2EE" w:rsidR="00ED64CB" w:rsidRPr="00C24ABE" w:rsidRDefault="00ED64CB" w:rsidP="00ED64CB">
      <w:pPr>
        <w:shd w:val="clear" w:color="auto" w:fill="FFFFFF"/>
        <w:ind w:left="360"/>
        <w:jc w:val="both"/>
        <w:rPr>
          <w:color w:val="222222"/>
        </w:rPr>
      </w:pPr>
      <w:r w:rsidRPr="00C24ABE">
        <w:rPr>
          <w:color w:val="000000"/>
          <w:shd w:val="clear" w:color="auto" w:fill="FFFFFF"/>
        </w:rPr>
        <w:t>To appeal, the applicant (claimant) must submit a written appeal to the LAA at which they applied,</w:t>
      </w:r>
      <w:r w:rsidR="00854418">
        <w:rPr>
          <w:color w:val="000000"/>
          <w:shd w:val="clear" w:color="auto" w:fill="FFFFFF"/>
        </w:rPr>
        <w:t xml:space="preserve"> </w:t>
      </w:r>
      <w:r w:rsidRPr="00C24ABE">
        <w:rPr>
          <w:color w:val="000000"/>
          <w:shd w:val="clear" w:color="auto" w:fill="FFFFFF"/>
        </w:rPr>
        <w:t>and include the reasons the deferral was not made in accordance with program policies or rules,</w:t>
      </w:r>
      <w:r w:rsidR="00854418">
        <w:rPr>
          <w:color w:val="000000"/>
          <w:shd w:val="clear" w:color="auto" w:fill="FFFFFF"/>
        </w:rPr>
        <w:t xml:space="preserve"> </w:t>
      </w:r>
      <w:r w:rsidRPr="00C24ABE">
        <w:rPr>
          <w:color w:val="000000"/>
          <w:shd w:val="clear" w:color="auto" w:fill="FFFFFF"/>
        </w:rPr>
        <w:t>action the applicant would like taken, and any other information which might affect the decision.</w:t>
      </w:r>
      <w:r w:rsidR="00854418">
        <w:rPr>
          <w:color w:val="000000"/>
          <w:shd w:val="clear" w:color="auto" w:fill="FFFFFF"/>
        </w:rPr>
        <w:t xml:space="preserve"> </w:t>
      </w:r>
      <w:r w:rsidRPr="00C24ABE">
        <w:rPr>
          <w:color w:val="000000"/>
          <w:shd w:val="clear" w:color="auto" w:fill="FFFFFF"/>
        </w:rPr>
        <w:t>Claimants unable to</w:t>
      </w:r>
      <w:r w:rsidR="00854418">
        <w:rPr>
          <w:color w:val="000000"/>
          <w:shd w:val="clear" w:color="auto" w:fill="FFFFFF"/>
        </w:rPr>
        <w:t xml:space="preserve"> </w:t>
      </w:r>
      <w:r w:rsidRPr="00C24ABE">
        <w:rPr>
          <w:color w:val="000000"/>
          <w:shd w:val="clear" w:color="auto" w:fill="FFFFFF"/>
        </w:rPr>
        <w:t>submit an appeal in writing may request</w:t>
      </w:r>
      <w:r w:rsidR="00854418">
        <w:rPr>
          <w:color w:val="000000"/>
          <w:shd w:val="clear" w:color="auto" w:fill="FFFFFF"/>
        </w:rPr>
        <w:t xml:space="preserve"> </w:t>
      </w:r>
      <w:r w:rsidRPr="00C24ABE">
        <w:rPr>
          <w:color w:val="000000"/>
          <w:shd w:val="clear" w:color="auto" w:fill="FFFFFF"/>
        </w:rPr>
        <w:t>assistance by the LAA</w:t>
      </w:r>
      <w:r w:rsidR="00854418">
        <w:rPr>
          <w:color w:val="000000"/>
          <w:shd w:val="clear" w:color="auto" w:fill="FFFFFF"/>
        </w:rPr>
        <w:t xml:space="preserve"> </w:t>
      </w:r>
      <w:r w:rsidRPr="00C24ABE">
        <w:rPr>
          <w:color w:val="000000"/>
          <w:shd w:val="clear" w:color="auto" w:fill="FFFFFF"/>
        </w:rPr>
        <w:t>in reading, writing, or understanding appeals, hearings, and their associated procedures.</w:t>
      </w:r>
    </w:p>
    <w:p w14:paraId="0B2CAE4E" w14:textId="25A6B63D" w:rsidR="00ED64CB" w:rsidRPr="00C24ABE" w:rsidRDefault="00ED64CB" w:rsidP="00ED64CB">
      <w:pPr>
        <w:shd w:val="clear" w:color="auto" w:fill="FFFFFF"/>
        <w:ind w:left="360"/>
        <w:jc w:val="both"/>
        <w:rPr>
          <w:color w:val="222222"/>
        </w:rPr>
      </w:pPr>
    </w:p>
    <w:p w14:paraId="4C27982A" w14:textId="77777777" w:rsidR="00ED64CB" w:rsidRPr="00C24ABE" w:rsidRDefault="00ED64CB" w:rsidP="00ED64CB">
      <w:pPr>
        <w:shd w:val="clear" w:color="auto" w:fill="FFFFFF"/>
        <w:ind w:left="360"/>
        <w:jc w:val="both"/>
        <w:rPr>
          <w:color w:val="222222"/>
        </w:rPr>
      </w:pPr>
      <w:r w:rsidRPr="00C24ABE">
        <w:rPr>
          <w:color w:val="000000"/>
          <w:shd w:val="clear" w:color="auto" w:fill="FFFFFF"/>
        </w:rPr>
        <w:t>The LAA will act on the claimant’s request and notify the claimant of the result in writing within seven calendar days of the date an appeal was requested (postmark date if sent in mail).</w:t>
      </w:r>
    </w:p>
    <w:p w14:paraId="26055515" w14:textId="07AA0F58" w:rsidR="00ED64CB" w:rsidRPr="00C24ABE" w:rsidRDefault="00ED64CB" w:rsidP="00ED64CB">
      <w:pPr>
        <w:shd w:val="clear" w:color="auto" w:fill="FFFFFF"/>
        <w:ind w:left="360"/>
        <w:jc w:val="both"/>
        <w:rPr>
          <w:color w:val="222222"/>
        </w:rPr>
      </w:pPr>
    </w:p>
    <w:p w14:paraId="359DC798" w14:textId="2675A261" w:rsidR="00ED64CB" w:rsidRPr="00C24ABE" w:rsidRDefault="00ED64CB" w:rsidP="00ED64CB">
      <w:pPr>
        <w:shd w:val="clear" w:color="auto" w:fill="FFFFFF"/>
        <w:ind w:left="360"/>
        <w:jc w:val="both"/>
        <w:rPr>
          <w:color w:val="222222"/>
        </w:rPr>
      </w:pPr>
      <w:r w:rsidRPr="00C24ABE">
        <w:rPr>
          <w:color w:val="000000"/>
          <w:shd w:val="clear" w:color="auto" w:fill="FFFFFF"/>
        </w:rPr>
        <w:t>If the claimant does not agree with the decision reached, the claimant</w:t>
      </w:r>
      <w:r w:rsidR="00854418">
        <w:rPr>
          <w:color w:val="000000"/>
          <w:shd w:val="clear" w:color="auto" w:fill="FFFFFF"/>
        </w:rPr>
        <w:t xml:space="preserve"> </w:t>
      </w:r>
      <w:r w:rsidRPr="00C24ABE">
        <w:rPr>
          <w:color w:val="000000"/>
          <w:shd w:val="clear" w:color="auto" w:fill="FFFFFF"/>
        </w:rPr>
        <w:t>may submit in writing to the LAA within 14 calendar days of the decision (postmark date if sent in mail)</w:t>
      </w:r>
      <w:r w:rsidR="00854418">
        <w:rPr>
          <w:color w:val="000000"/>
          <w:shd w:val="clear" w:color="auto" w:fill="FFFFFF"/>
        </w:rPr>
        <w:t xml:space="preserve"> </w:t>
      </w:r>
      <w:r w:rsidRPr="00C24ABE">
        <w:rPr>
          <w:color w:val="000000"/>
          <w:shd w:val="clear" w:color="auto" w:fill="FFFFFF"/>
        </w:rPr>
        <w:t>a request for a hearing with the state Community Action Agencies</w:t>
      </w:r>
      <w:r w:rsidR="006F2F16">
        <w:rPr>
          <w:color w:val="000000"/>
          <w:shd w:val="clear" w:color="auto" w:fill="FFFFFF"/>
        </w:rPr>
        <w:t xml:space="preserve"> Unit</w:t>
      </w:r>
      <w:r w:rsidRPr="00C24ABE">
        <w:rPr>
          <w:color w:val="000000"/>
          <w:shd w:val="clear" w:color="auto" w:fill="FFFFFF"/>
        </w:rPr>
        <w:t xml:space="preserve"> (</w:t>
      </w:r>
      <w:r w:rsidR="00841598">
        <w:rPr>
          <w:color w:val="000000"/>
          <w:shd w:val="clear" w:color="auto" w:fill="FFFFFF"/>
        </w:rPr>
        <w:t>Iowa WAP</w:t>
      </w:r>
      <w:r w:rsidRPr="00C24ABE">
        <w:rPr>
          <w:color w:val="000000"/>
          <w:shd w:val="clear" w:color="auto" w:fill="FFFFFF"/>
        </w:rPr>
        <w:t>).</w:t>
      </w:r>
      <w:r w:rsidR="00854418">
        <w:rPr>
          <w:color w:val="000000"/>
          <w:shd w:val="clear" w:color="auto" w:fill="FFFFFF"/>
        </w:rPr>
        <w:t xml:space="preserve"> </w:t>
      </w:r>
      <w:r w:rsidRPr="00C24ABE">
        <w:rPr>
          <w:color w:val="000000"/>
          <w:shd w:val="clear" w:color="auto" w:fill="FFFFFF"/>
        </w:rPr>
        <w:t>The claimant must explain in writing why the agency’s decision is being appealed and include any information which might affect the decision.</w:t>
      </w:r>
    </w:p>
    <w:p w14:paraId="00FED835" w14:textId="221B4A88" w:rsidR="00ED64CB" w:rsidRPr="00C24ABE" w:rsidRDefault="00ED64CB" w:rsidP="00ED64CB">
      <w:pPr>
        <w:shd w:val="clear" w:color="auto" w:fill="FFFFFF"/>
        <w:ind w:left="360"/>
        <w:jc w:val="both"/>
        <w:rPr>
          <w:color w:val="222222"/>
        </w:rPr>
      </w:pPr>
    </w:p>
    <w:p w14:paraId="4BB90F64" w14:textId="3C767695" w:rsidR="00ED64CB" w:rsidRPr="00C24ABE" w:rsidRDefault="00ED64CB" w:rsidP="00ED64CB">
      <w:pPr>
        <w:shd w:val="clear" w:color="auto" w:fill="FFFFFF"/>
        <w:ind w:left="360"/>
        <w:jc w:val="both"/>
        <w:rPr>
          <w:color w:val="222222"/>
        </w:rPr>
      </w:pPr>
      <w:r w:rsidRPr="00C24ABE">
        <w:rPr>
          <w:color w:val="000000"/>
          <w:shd w:val="clear" w:color="auto" w:fill="FFFFFF"/>
        </w:rPr>
        <w:t xml:space="preserve">The LAA will forward all information about the request for a hearing to the </w:t>
      </w:r>
      <w:r w:rsidR="00841598">
        <w:rPr>
          <w:color w:val="000000"/>
          <w:shd w:val="clear" w:color="auto" w:fill="FFFFFF"/>
        </w:rPr>
        <w:t>Iowa WAP</w:t>
      </w:r>
      <w:r w:rsidRPr="00C24ABE">
        <w:rPr>
          <w:color w:val="000000"/>
          <w:shd w:val="clear" w:color="auto" w:fill="FFFFFF"/>
        </w:rPr>
        <w:t xml:space="preserve"> and a hearing will be scheduled within 14 calendar days of receipt</w:t>
      </w:r>
      <w:r w:rsidR="00854418">
        <w:rPr>
          <w:color w:val="000000"/>
          <w:shd w:val="clear" w:color="auto" w:fill="FFFFFF"/>
        </w:rPr>
        <w:t xml:space="preserve"> </w:t>
      </w:r>
      <w:r w:rsidRPr="00C24ABE">
        <w:rPr>
          <w:color w:val="000000"/>
          <w:shd w:val="clear" w:color="auto" w:fill="FFFFFF"/>
        </w:rPr>
        <w:t xml:space="preserve">by </w:t>
      </w:r>
      <w:r w:rsidR="00841598">
        <w:rPr>
          <w:color w:val="000000"/>
          <w:shd w:val="clear" w:color="auto" w:fill="FFFFFF"/>
        </w:rPr>
        <w:t>Iowa WAP</w:t>
      </w:r>
      <w:r w:rsidR="00854418">
        <w:rPr>
          <w:color w:val="000000"/>
          <w:shd w:val="clear" w:color="auto" w:fill="FFFFFF"/>
        </w:rPr>
        <w:t xml:space="preserve"> </w:t>
      </w:r>
      <w:r w:rsidRPr="00C24ABE">
        <w:rPr>
          <w:color w:val="000000"/>
          <w:shd w:val="clear" w:color="auto" w:fill="FFFFFF"/>
        </w:rPr>
        <w:t>of the appeal and request for a hearing. The claimant will receive written notice of a state scheduled hearing from the</w:t>
      </w:r>
      <w:r w:rsidR="00854418">
        <w:rPr>
          <w:color w:val="000000"/>
          <w:shd w:val="clear" w:color="auto" w:fill="FFFFFF"/>
        </w:rPr>
        <w:t xml:space="preserve"> </w:t>
      </w:r>
      <w:r w:rsidR="00841598">
        <w:rPr>
          <w:color w:val="000000"/>
          <w:shd w:val="clear" w:color="auto" w:fill="FFFFFF"/>
        </w:rPr>
        <w:t>Iowa WAP</w:t>
      </w:r>
      <w:r w:rsidRPr="00C24ABE">
        <w:rPr>
          <w:color w:val="000000"/>
          <w:shd w:val="clear" w:color="auto" w:fill="FFFFFF"/>
        </w:rPr>
        <w:t>. The notice will include the date, time, and place of the hearing. State hearings may be held</w:t>
      </w:r>
      <w:r w:rsidR="00854418">
        <w:rPr>
          <w:color w:val="000000"/>
          <w:shd w:val="clear" w:color="auto" w:fill="FFFFFF"/>
        </w:rPr>
        <w:t xml:space="preserve"> </w:t>
      </w:r>
      <w:r w:rsidRPr="00C24ABE">
        <w:rPr>
          <w:color w:val="000000"/>
          <w:shd w:val="clear" w:color="auto" w:fill="FFFFFF"/>
        </w:rPr>
        <w:t xml:space="preserve">virtually, by phone or </w:t>
      </w:r>
      <w:r w:rsidRPr="00C24ABE">
        <w:rPr>
          <w:color w:val="000000"/>
          <w:shd w:val="clear" w:color="auto" w:fill="FFFFFF"/>
        </w:rPr>
        <w:lastRenderedPageBreak/>
        <w:t>in person</w:t>
      </w:r>
      <w:r w:rsidR="00854418">
        <w:rPr>
          <w:color w:val="000000"/>
          <w:shd w:val="clear" w:color="auto" w:fill="FFFFFF"/>
        </w:rPr>
        <w:t xml:space="preserve"> </w:t>
      </w:r>
      <w:r w:rsidRPr="00C24ABE">
        <w:rPr>
          <w:color w:val="000000"/>
          <w:shd w:val="clear" w:color="auto" w:fill="FFFFFF"/>
        </w:rPr>
        <w:t>at a mutually convenient time. During the hearing, all information will be reviewed and a decision will be rendered by the</w:t>
      </w:r>
      <w:r w:rsidR="00854418">
        <w:rPr>
          <w:color w:val="000000"/>
          <w:shd w:val="clear" w:color="auto" w:fill="FFFFFF"/>
        </w:rPr>
        <w:t xml:space="preserve"> </w:t>
      </w:r>
      <w:r w:rsidR="00841598">
        <w:rPr>
          <w:color w:val="000000"/>
          <w:shd w:val="clear" w:color="auto" w:fill="FFFFFF"/>
        </w:rPr>
        <w:t>Iowa WAP</w:t>
      </w:r>
      <w:r w:rsidRPr="00C24ABE">
        <w:rPr>
          <w:color w:val="000000"/>
          <w:shd w:val="clear" w:color="auto" w:fill="FFFFFF"/>
        </w:rPr>
        <w:t xml:space="preserve"> within 7 calendar days.</w:t>
      </w:r>
    </w:p>
    <w:p w14:paraId="15905AA1" w14:textId="7534014A" w:rsidR="00ED64CB" w:rsidRPr="00C24ABE" w:rsidRDefault="00ED64CB" w:rsidP="00ED64CB">
      <w:pPr>
        <w:shd w:val="clear" w:color="auto" w:fill="FFFFFF"/>
        <w:ind w:left="360"/>
        <w:jc w:val="both"/>
        <w:rPr>
          <w:color w:val="222222"/>
        </w:rPr>
      </w:pPr>
    </w:p>
    <w:p w14:paraId="5DF1959F" w14:textId="61FAC858" w:rsidR="00ED64CB" w:rsidRPr="00C24ABE" w:rsidRDefault="00ED64CB" w:rsidP="00ED64CB">
      <w:pPr>
        <w:shd w:val="clear" w:color="auto" w:fill="FFFFFF"/>
        <w:ind w:left="360"/>
        <w:jc w:val="both"/>
        <w:rPr>
          <w:color w:val="000000"/>
        </w:rPr>
      </w:pPr>
      <w:r w:rsidRPr="00C24ABE">
        <w:rPr>
          <w:color w:val="000000"/>
          <w:shd w:val="clear" w:color="auto" w:fill="FFFFFF"/>
        </w:rPr>
        <w:t xml:space="preserve">The client may appeal the decision of the </w:t>
      </w:r>
      <w:r w:rsidR="00841598">
        <w:rPr>
          <w:color w:val="000000"/>
          <w:shd w:val="clear" w:color="auto" w:fill="FFFFFF"/>
        </w:rPr>
        <w:t>Iowa WAP</w:t>
      </w:r>
      <w:r w:rsidRPr="00C24ABE">
        <w:rPr>
          <w:color w:val="000000"/>
          <w:shd w:val="clear" w:color="auto" w:fill="FFFFFF"/>
        </w:rPr>
        <w:t xml:space="preserve"> to the Iowa Department of Inspection</w:t>
      </w:r>
      <w:r w:rsidR="006D4467">
        <w:rPr>
          <w:color w:val="000000"/>
          <w:shd w:val="clear" w:color="auto" w:fill="FFFFFF"/>
        </w:rPr>
        <w:t xml:space="preserve">s, </w:t>
      </w:r>
      <w:r w:rsidRPr="00C24ABE">
        <w:rPr>
          <w:color w:val="000000"/>
          <w:shd w:val="clear" w:color="auto" w:fill="FFFFFF"/>
        </w:rPr>
        <w:t>Appeals</w:t>
      </w:r>
      <w:r w:rsidR="006D4467">
        <w:rPr>
          <w:color w:val="000000"/>
          <w:shd w:val="clear" w:color="auto" w:fill="FFFFFF"/>
        </w:rPr>
        <w:t xml:space="preserve"> &amp; Licensing</w:t>
      </w:r>
      <w:r w:rsidRPr="00C24ABE">
        <w:rPr>
          <w:color w:val="000000"/>
          <w:shd w:val="clear" w:color="auto" w:fill="FFFFFF"/>
        </w:rPr>
        <w:t xml:space="preserve"> (DIA</w:t>
      </w:r>
      <w:r w:rsidR="006D4467">
        <w:rPr>
          <w:color w:val="000000"/>
          <w:shd w:val="clear" w:color="auto" w:fill="FFFFFF"/>
        </w:rPr>
        <w:t>L</w:t>
      </w:r>
      <w:r w:rsidRPr="00C24ABE">
        <w:rPr>
          <w:color w:val="000000"/>
          <w:shd w:val="clear" w:color="auto" w:fill="FFFFFF"/>
        </w:rPr>
        <w:t xml:space="preserve">). The client must submit a written appeal to the </w:t>
      </w:r>
      <w:r w:rsidR="00841598">
        <w:rPr>
          <w:color w:val="000000"/>
          <w:shd w:val="clear" w:color="auto" w:fill="FFFFFF"/>
        </w:rPr>
        <w:t>Iowa WAP</w:t>
      </w:r>
      <w:r w:rsidRPr="00C24ABE">
        <w:rPr>
          <w:color w:val="000000"/>
          <w:shd w:val="clear" w:color="auto" w:fill="FFFFFF"/>
        </w:rPr>
        <w:t xml:space="preserve"> within 7 calendar days (postmark date if sent in mail) of</w:t>
      </w:r>
      <w:r w:rsidR="00854418">
        <w:rPr>
          <w:color w:val="000000"/>
          <w:shd w:val="clear" w:color="auto" w:fill="FFFFFF"/>
        </w:rPr>
        <w:t xml:space="preserve"> </w:t>
      </w:r>
      <w:r w:rsidRPr="00C24ABE">
        <w:rPr>
          <w:color w:val="000000"/>
          <w:shd w:val="clear" w:color="auto" w:fill="FFFFFF"/>
        </w:rPr>
        <w:t>the</w:t>
      </w:r>
      <w:r w:rsidR="00854418">
        <w:rPr>
          <w:color w:val="000000"/>
          <w:shd w:val="clear" w:color="auto" w:fill="FFFFFF"/>
        </w:rPr>
        <w:t xml:space="preserve"> </w:t>
      </w:r>
      <w:r w:rsidR="00841598">
        <w:rPr>
          <w:color w:val="000000"/>
          <w:shd w:val="clear" w:color="auto" w:fill="FFFFFF"/>
        </w:rPr>
        <w:t>Iowa WAP</w:t>
      </w:r>
      <w:r w:rsidRPr="00C24ABE">
        <w:rPr>
          <w:color w:val="000000"/>
          <w:shd w:val="clear" w:color="auto" w:fill="FFFFFF"/>
        </w:rPr>
        <w:t>’s decision. The</w:t>
      </w:r>
      <w:r w:rsidR="00854418">
        <w:rPr>
          <w:color w:val="000000"/>
          <w:shd w:val="clear" w:color="auto" w:fill="FFFFFF"/>
        </w:rPr>
        <w:t xml:space="preserve"> </w:t>
      </w:r>
      <w:r w:rsidRPr="00C24ABE">
        <w:rPr>
          <w:color w:val="000000"/>
          <w:shd w:val="clear" w:color="auto" w:fill="FFFFFF"/>
        </w:rPr>
        <w:t>Division will follow the appeal procedures outlined in 481 – Chapter 10 of the Iowa Administrative Code.</w:t>
      </w:r>
    </w:p>
    <w:p w14:paraId="1805EB60" w14:textId="77777777" w:rsidR="00ED64CB" w:rsidRDefault="00ED64CB" w:rsidP="00ED64CB">
      <w:pPr>
        <w:jc w:val="both"/>
      </w:pPr>
    </w:p>
    <w:p w14:paraId="4133082A" w14:textId="77777777" w:rsidR="00FE24A2" w:rsidRPr="005356C4" w:rsidRDefault="00FE24A2" w:rsidP="00570436">
      <w:pPr>
        <w:ind w:left="360"/>
        <w:jc w:val="both"/>
        <w:rPr>
          <w:rFonts w:cs="Arial"/>
        </w:rPr>
      </w:pPr>
    </w:p>
    <w:p w14:paraId="12CDE1E6" w14:textId="77777777" w:rsidR="00AC2DBB" w:rsidRDefault="00AC2DBB" w:rsidP="00AC2DBB">
      <w:pPr>
        <w:jc w:val="both"/>
        <w:rPr>
          <w:rFonts w:cs="Arial"/>
        </w:rPr>
      </w:pPr>
    </w:p>
    <w:p w14:paraId="7F5FE362" w14:textId="77777777" w:rsidR="00E11FD7" w:rsidRDefault="00E11FD7" w:rsidP="00092931">
      <w:pPr>
        <w:jc w:val="both"/>
      </w:pPr>
    </w:p>
    <w:p w14:paraId="1CA31499" w14:textId="77777777" w:rsidR="00E11FD7" w:rsidRDefault="00E11FD7" w:rsidP="00092931">
      <w:pPr>
        <w:jc w:val="both"/>
      </w:pPr>
    </w:p>
    <w:p w14:paraId="3759FDEF" w14:textId="77777777" w:rsidR="00E11FD7" w:rsidRDefault="00E11FD7" w:rsidP="00092931">
      <w:pPr>
        <w:jc w:val="both"/>
        <w:sectPr w:rsidR="00E11FD7" w:rsidSect="00092931">
          <w:headerReference w:type="default" r:id="rId30"/>
          <w:footerReference w:type="default" r:id="rId31"/>
          <w:pgSz w:w="12240" w:h="15840"/>
          <w:pgMar w:top="1440" w:right="1440" w:bottom="1440" w:left="1440" w:header="720" w:footer="720" w:gutter="0"/>
          <w:pgNumType w:start="1"/>
          <w:cols w:space="720"/>
          <w:docGrid w:linePitch="360"/>
        </w:sectPr>
      </w:pPr>
    </w:p>
    <w:p w14:paraId="126F9730" w14:textId="657B0F93" w:rsidR="00842D2A" w:rsidRDefault="00842D2A" w:rsidP="00705EF2">
      <w:pPr>
        <w:pStyle w:val="Heading1"/>
        <w:rPr>
          <w:sz w:val="22"/>
        </w:rPr>
      </w:pPr>
      <w:bookmarkStart w:id="83" w:name="_Toc204099965"/>
      <w:r>
        <w:lastRenderedPageBreak/>
        <w:t>4.00</w:t>
      </w:r>
      <w:bookmarkStart w:id="84" w:name="ClientSelectionAndRentalPolicies400"/>
      <w:bookmarkEnd w:id="84"/>
      <w:r>
        <w:tab/>
      </w:r>
      <w:r w:rsidR="0032390A">
        <w:t>CUSTOMER</w:t>
      </w:r>
      <w:r>
        <w:t xml:space="preserve"> SELECTION AND RENTAL POLICIES AND PROCEDURES</w:t>
      </w:r>
      <w:bookmarkEnd w:id="83"/>
    </w:p>
    <w:p w14:paraId="5E07CC5A" w14:textId="77777777" w:rsidR="00842D2A" w:rsidRDefault="00842D2A" w:rsidP="00705EF2">
      <w:pPr>
        <w:jc w:val="both"/>
        <w:rPr>
          <w:b/>
          <w:sz w:val="22"/>
        </w:rPr>
      </w:pPr>
    </w:p>
    <w:p w14:paraId="6C377036" w14:textId="5DE2144C" w:rsidR="00842D2A" w:rsidRDefault="00842D2A" w:rsidP="00705EF2">
      <w:pPr>
        <w:jc w:val="both"/>
        <w:rPr>
          <w:b/>
          <w:sz w:val="22"/>
        </w:rPr>
      </w:pPr>
      <w:r>
        <w:t xml:space="preserve">This section covers </w:t>
      </w:r>
      <w:r w:rsidR="0032390A">
        <w:t>customer</w:t>
      </w:r>
      <w:r>
        <w:t xml:space="preserve"> priority and selection, </w:t>
      </w:r>
      <w:r w:rsidR="0032390A">
        <w:t>customer</w:t>
      </w:r>
      <w:r>
        <w:t xml:space="preserve"> notification and consent, and rental policies and procedures.</w:t>
      </w:r>
    </w:p>
    <w:p w14:paraId="25D8A774" w14:textId="77777777" w:rsidR="00842D2A" w:rsidRDefault="00842D2A" w:rsidP="00705EF2">
      <w:pPr>
        <w:jc w:val="both"/>
        <w:rPr>
          <w:b/>
        </w:rPr>
      </w:pPr>
    </w:p>
    <w:p w14:paraId="039CCCE9" w14:textId="4531857F" w:rsidR="00842D2A" w:rsidRDefault="00842D2A" w:rsidP="00705EF2">
      <w:pPr>
        <w:pStyle w:val="Heading2"/>
      </w:pPr>
      <w:bookmarkStart w:id="85" w:name="_Toc204099966"/>
      <w:r>
        <w:t>4.10</w:t>
      </w:r>
      <w:bookmarkStart w:id="86" w:name="ClientSelectionAndPriority410"/>
      <w:bookmarkEnd w:id="86"/>
      <w:r>
        <w:tab/>
      </w:r>
      <w:r w:rsidR="0032390A">
        <w:t>CUSTOMER</w:t>
      </w:r>
      <w:r>
        <w:t xml:space="preserve"> SELECTION AND PRIORITY</w:t>
      </w:r>
      <w:bookmarkEnd w:id="85"/>
      <w:r>
        <w:t xml:space="preserve"> </w:t>
      </w:r>
    </w:p>
    <w:p w14:paraId="316DA9DD" w14:textId="77777777" w:rsidR="00842D2A" w:rsidRDefault="00842D2A" w:rsidP="00705EF2">
      <w:pPr>
        <w:jc w:val="both"/>
        <w:rPr>
          <w:b/>
        </w:rPr>
      </w:pPr>
    </w:p>
    <w:p w14:paraId="571A44FF" w14:textId="01F5A4D2" w:rsidR="00842D2A" w:rsidRDefault="00842D2A" w:rsidP="00705EF2">
      <w:pPr>
        <w:jc w:val="both"/>
      </w:pPr>
      <w:r>
        <w:t xml:space="preserve">Each </w:t>
      </w:r>
      <w:r w:rsidR="004D4484">
        <w:t>subgrantee</w:t>
      </w:r>
      <w:r>
        <w:t xml:space="preserve">’s weatherization program gets its list of </w:t>
      </w:r>
      <w:r w:rsidR="0032390A">
        <w:t>customer</w:t>
      </w:r>
      <w:r>
        <w:t xml:space="preserve">s who are eligible for weatherization from its list of LIHEAP </w:t>
      </w:r>
      <w:r w:rsidR="0032390A">
        <w:t>customer</w:t>
      </w:r>
      <w:r>
        <w:t xml:space="preserve">s. Each </w:t>
      </w:r>
      <w:r w:rsidR="0032390A">
        <w:t>customer</w:t>
      </w:r>
      <w:r>
        <w:t xml:space="preserve"> must have a current application on file in order to be eligible to receive weatherization service. A current application is one that is no more than 12 months old from the date eligibility for LIHEAP was determined. Because the Weatherization program year does not occur during the same period as the LIHEAP program year; beginning in October of each Weatherization program year, </w:t>
      </w:r>
      <w:r w:rsidR="004D4484">
        <w:t>subgrantee</w:t>
      </w:r>
      <w:r w:rsidR="00EF1BB1">
        <w:t>s</w:t>
      </w:r>
      <w:r>
        <w:t xml:space="preserve"> must check to ensure </w:t>
      </w:r>
      <w:r w:rsidR="0032390A">
        <w:t>customer</w:t>
      </w:r>
      <w:r>
        <w:t xml:space="preserve">s have a “current” application before they are served. This may mean having to check the list of LIHEAP eligible </w:t>
      </w:r>
      <w:r w:rsidR="0032390A">
        <w:t>customer</w:t>
      </w:r>
      <w:r>
        <w:t xml:space="preserve">s from the new LIHEAP program year to determine if a </w:t>
      </w:r>
      <w:r w:rsidR="0032390A">
        <w:t>customer</w:t>
      </w:r>
      <w:r>
        <w:t xml:space="preserve"> has a recent application on file.</w:t>
      </w:r>
    </w:p>
    <w:p w14:paraId="25D5CFF1" w14:textId="77777777" w:rsidR="00842D2A" w:rsidRDefault="00842D2A" w:rsidP="00705EF2">
      <w:pPr>
        <w:jc w:val="both"/>
        <w:rPr>
          <w:b/>
        </w:rPr>
      </w:pPr>
    </w:p>
    <w:p w14:paraId="16971A35" w14:textId="1560CAA3" w:rsidR="00842D2A" w:rsidRDefault="00842D2A" w:rsidP="00705EF2">
      <w:pPr>
        <w:jc w:val="both"/>
      </w:pPr>
      <w:r>
        <w:t xml:space="preserve">Each year, there are more </w:t>
      </w:r>
      <w:r w:rsidR="0032390A">
        <w:t>customer</w:t>
      </w:r>
      <w:r>
        <w:t xml:space="preserve">s who are eligible for the Weatherization Program than can be served during the year. Therefore, it’s necessary to provide services to </w:t>
      </w:r>
      <w:r w:rsidR="0032390A">
        <w:t>customer</w:t>
      </w:r>
      <w:r>
        <w:t xml:space="preserve">s based on a priority system. </w:t>
      </w:r>
      <w:r w:rsidR="0032390A">
        <w:t>Customer</w:t>
      </w:r>
      <w:r>
        <w:t xml:space="preserve">s with the highest priority points (numbers) are served first. </w:t>
      </w:r>
      <w:r w:rsidR="004D4484">
        <w:t>Subgrantee</w:t>
      </w:r>
      <w:r w:rsidR="00EF1BB1">
        <w:t>s</w:t>
      </w:r>
      <w:r>
        <w:t xml:space="preserve"> must serve </w:t>
      </w:r>
      <w:r w:rsidR="0032390A">
        <w:t>customer</w:t>
      </w:r>
      <w:r>
        <w:t>s according to the priority system that has been developed and which is described in this section and in the state plan and weatherization contracts.</w:t>
      </w:r>
    </w:p>
    <w:p w14:paraId="3DD52BEF" w14:textId="77777777" w:rsidR="00842D2A" w:rsidRDefault="00842D2A" w:rsidP="00705EF2">
      <w:pPr>
        <w:jc w:val="both"/>
      </w:pPr>
    </w:p>
    <w:p w14:paraId="36035102" w14:textId="3FF2F8D6" w:rsidR="00842D2A" w:rsidRDefault="0032390A" w:rsidP="00705EF2">
      <w:pPr>
        <w:jc w:val="both"/>
      </w:pPr>
      <w:r>
        <w:t>Customer</w:t>
      </w:r>
      <w:r w:rsidR="00842D2A">
        <w:t xml:space="preserve"> priority is based on an estimate of annual </w:t>
      </w:r>
      <w:r>
        <w:t>customer</w:t>
      </w:r>
      <w:r w:rsidR="00842D2A">
        <w:t xml:space="preserve"> bill savings for heating, water heating, and air conditioning measures. Additional priority is given if any household members are elderly, disabled, or young children. The </w:t>
      </w:r>
      <w:r w:rsidR="004D4484">
        <w:t>subgrantee</w:t>
      </w:r>
      <w:r w:rsidR="00842D2A">
        <w:t xml:space="preserve"> must use this </w:t>
      </w:r>
      <w:r>
        <w:t>customer</w:t>
      </w:r>
      <w:r w:rsidR="00842D2A">
        <w:t xml:space="preserve"> priority method to select the </w:t>
      </w:r>
      <w:r>
        <w:t>customer</w:t>
      </w:r>
      <w:r w:rsidR="00842D2A">
        <w:t xml:space="preserve">s it serves. </w:t>
      </w:r>
    </w:p>
    <w:p w14:paraId="384783C2" w14:textId="77777777" w:rsidR="00842D2A" w:rsidRDefault="00842D2A" w:rsidP="00842D2A">
      <w:pPr>
        <w:jc w:val="both"/>
      </w:pPr>
    </w:p>
    <w:p w14:paraId="2A966EA3" w14:textId="67411018" w:rsidR="00842D2A" w:rsidRDefault="00842D2A" w:rsidP="000F27CE">
      <w:pPr>
        <w:pStyle w:val="Heading3"/>
      </w:pPr>
      <w:bookmarkStart w:id="87" w:name="_Toc204099967"/>
      <w:r>
        <w:t>4.11</w:t>
      </w:r>
      <w:bookmarkStart w:id="88" w:name="DeterminingClientPriority411"/>
      <w:bookmarkEnd w:id="88"/>
      <w:r>
        <w:tab/>
        <w:t xml:space="preserve">Determining </w:t>
      </w:r>
      <w:r w:rsidR="0032390A">
        <w:t>Customer</w:t>
      </w:r>
      <w:r>
        <w:t xml:space="preserve"> Priority</w:t>
      </w:r>
      <w:bookmarkEnd w:id="87"/>
    </w:p>
    <w:p w14:paraId="681F2FCA" w14:textId="46134734" w:rsidR="00842D2A" w:rsidRDefault="00842D2A" w:rsidP="000F27CE">
      <w:pPr>
        <w:ind w:left="360"/>
        <w:jc w:val="both"/>
      </w:pPr>
      <w:r>
        <w:t xml:space="preserve">The WAMS computer program calculates </w:t>
      </w:r>
      <w:r w:rsidR="0032390A">
        <w:t>customer</w:t>
      </w:r>
      <w:r>
        <w:t xml:space="preserve"> priority points. Following are the basic steps in the calculation.</w:t>
      </w:r>
    </w:p>
    <w:p w14:paraId="0F794AA7" w14:textId="77777777" w:rsidR="00842D2A" w:rsidRDefault="00842D2A" w:rsidP="000F27CE">
      <w:pPr>
        <w:ind w:left="360"/>
        <w:jc w:val="both"/>
      </w:pPr>
    </w:p>
    <w:p w14:paraId="3B319C38" w14:textId="6C9F719A" w:rsidR="00842D2A" w:rsidRDefault="00842D2A" w:rsidP="00182C81">
      <w:pPr>
        <w:numPr>
          <w:ilvl w:val="0"/>
          <w:numId w:val="5"/>
        </w:numPr>
        <w:tabs>
          <w:tab w:val="clear" w:pos="360"/>
          <w:tab w:val="num" w:pos="720"/>
        </w:tabs>
        <w:ind w:left="720"/>
        <w:jc w:val="both"/>
      </w:pPr>
      <w:r>
        <w:t>Annual heating fuel savings, water heater fuel savings, and air conditioning savings are calculated. (</w:t>
      </w:r>
      <w:r w:rsidR="0032390A">
        <w:t>Customer</w:t>
      </w:r>
      <w:r>
        <w:t xml:space="preserve"> fuel consumption data is a key parameter in this calculation.)</w:t>
      </w:r>
    </w:p>
    <w:p w14:paraId="7942E8FB" w14:textId="77777777" w:rsidR="00842D2A" w:rsidRDefault="00842D2A" w:rsidP="00182C81">
      <w:pPr>
        <w:numPr>
          <w:ilvl w:val="0"/>
          <w:numId w:val="5"/>
        </w:numPr>
        <w:tabs>
          <w:tab w:val="clear" w:pos="360"/>
          <w:tab w:val="num" w:pos="720"/>
        </w:tabs>
        <w:ind w:left="720"/>
        <w:jc w:val="both"/>
      </w:pPr>
      <w:r>
        <w:t>The annual fuel savings for each fuel type is added together and multiplied by the average statewide fuel costs.</w:t>
      </w:r>
    </w:p>
    <w:p w14:paraId="16F0E0D1" w14:textId="77777777" w:rsidR="00842D2A" w:rsidRDefault="00842D2A" w:rsidP="00182C81">
      <w:pPr>
        <w:numPr>
          <w:ilvl w:val="0"/>
          <w:numId w:val="5"/>
        </w:numPr>
        <w:tabs>
          <w:tab w:val="clear" w:pos="360"/>
          <w:tab w:val="num" w:pos="720"/>
        </w:tabs>
        <w:ind w:left="720"/>
        <w:jc w:val="both"/>
      </w:pPr>
      <w:r>
        <w:t>The estimated annual bill savings is then adjusted using a 5</w:t>
      </w:r>
      <w:r w:rsidR="00F61371">
        <w:t>%</w:t>
      </w:r>
      <w:r w:rsidR="00FB58B8">
        <w:t xml:space="preserve"> </w:t>
      </w:r>
      <w:r>
        <w:t>multiplier for those households with occupants who are elderly, and/or disabled, and/or young children. The 5</w:t>
      </w:r>
      <w:r w:rsidR="00F61371">
        <w:t>%</w:t>
      </w:r>
      <w:r w:rsidR="00FB58B8">
        <w:t xml:space="preserve"> </w:t>
      </w:r>
      <w:r>
        <w:t>adjustments applies to each of the household characteristics, so a household containing elderly and disabled persons would have the estimated annual fuel savings adjusted by 10</w:t>
      </w:r>
      <w:r w:rsidR="00F61371">
        <w:t>%</w:t>
      </w:r>
      <w:r>
        <w:t xml:space="preserve">.  </w:t>
      </w:r>
    </w:p>
    <w:p w14:paraId="31ED80AD" w14:textId="77777777" w:rsidR="00842D2A" w:rsidRDefault="00842D2A" w:rsidP="000F27CE">
      <w:pPr>
        <w:ind w:left="360"/>
        <w:jc w:val="both"/>
      </w:pPr>
    </w:p>
    <w:p w14:paraId="7F6E4303" w14:textId="3BD6075F" w:rsidR="00842D2A" w:rsidRPr="00C12FAD" w:rsidRDefault="00842D2A" w:rsidP="00C12FAD">
      <w:pPr>
        <w:ind w:firstLine="360"/>
        <w:rPr>
          <w:b/>
        </w:rPr>
      </w:pPr>
      <w:r w:rsidRPr="00C12FAD">
        <w:rPr>
          <w:b/>
        </w:rPr>
        <w:t xml:space="preserve">Obtaining </w:t>
      </w:r>
      <w:r w:rsidR="0032390A">
        <w:rPr>
          <w:b/>
        </w:rPr>
        <w:t>Customer</w:t>
      </w:r>
      <w:r w:rsidRPr="00C12FAD">
        <w:rPr>
          <w:b/>
        </w:rPr>
        <w:t xml:space="preserve"> Fuel Consumption Data </w:t>
      </w:r>
    </w:p>
    <w:p w14:paraId="440DC5F2" w14:textId="223CA7F2" w:rsidR="00842D2A" w:rsidRDefault="00842D2A" w:rsidP="000F27CE">
      <w:pPr>
        <w:ind w:left="360"/>
        <w:jc w:val="both"/>
      </w:pPr>
      <w:r>
        <w:t xml:space="preserve">The </w:t>
      </w:r>
      <w:r w:rsidR="00841598">
        <w:rPr>
          <w:color w:val="000000"/>
          <w:shd w:val="clear" w:color="auto" w:fill="FFFFFF"/>
        </w:rPr>
        <w:t>Iowa WAP</w:t>
      </w:r>
      <w:r>
        <w:t xml:space="preserve"> will obtain both primary </w:t>
      </w:r>
      <w:r w:rsidR="00667BD3">
        <w:t xml:space="preserve">(fuel used for heating) </w:t>
      </w:r>
      <w:r>
        <w:t xml:space="preserve">and secondary </w:t>
      </w:r>
      <w:r w:rsidR="00667BD3">
        <w:t xml:space="preserve">(electric) </w:t>
      </w:r>
      <w:r>
        <w:t xml:space="preserve">consumption data for </w:t>
      </w:r>
      <w:r w:rsidR="0032390A">
        <w:t>customer</w:t>
      </w:r>
      <w:r>
        <w:t xml:space="preserve">s who are customers of investor-owned utilities from those utilities and send it to each </w:t>
      </w:r>
      <w:r w:rsidR="004D4484">
        <w:t>subgrantee</w:t>
      </w:r>
      <w:r>
        <w:t xml:space="preserve">. The </w:t>
      </w:r>
      <w:r w:rsidR="004D4484">
        <w:t>subgrantee</w:t>
      </w:r>
      <w:r>
        <w:t xml:space="preserve"> must import the data into WAMS. Once the data is imported in WAMS, a </w:t>
      </w:r>
      <w:r w:rsidR="0032390A">
        <w:t>customer</w:t>
      </w:r>
      <w:r>
        <w:t xml:space="preserve"> priority routine in WAMS can calculate priority numbers (points) for the </w:t>
      </w:r>
      <w:r w:rsidR="0032390A">
        <w:t>customer</w:t>
      </w:r>
      <w:r>
        <w:t xml:space="preserve">s whose consumption data is available. </w:t>
      </w:r>
    </w:p>
    <w:p w14:paraId="5F6FB87E" w14:textId="77777777" w:rsidR="00842D2A" w:rsidRDefault="00842D2A" w:rsidP="000F27CE">
      <w:pPr>
        <w:ind w:left="360"/>
        <w:jc w:val="both"/>
      </w:pPr>
    </w:p>
    <w:p w14:paraId="5C05A2F9" w14:textId="5017D48E" w:rsidR="00842D2A" w:rsidRDefault="004D4484" w:rsidP="000F27CE">
      <w:pPr>
        <w:ind w:left="360"/>
        <w:jc w:val="both"/>
      </w:pPr>
      <w:r>
        <w:t>Subgrantee</w:t>
      </w:r>
      <w:r w:rsidR="00EF1BB1">
        <w:t>s</w:t>
      </w:r>
      <w:r w:rsidR="00842D2A">
        <w:t xml:space="preserve"> must obtain both primary </w:t>
      </w:r>
      <w:r w:rsidR="00667BD3">
        <w:t xml:space="preserve">(fuel used for heating) </w:t>
      </w:r>
      <w:r w:rsidR="00842D2A">
        <w:t xml:space="preserve">and secondary </w:t>
      </w:r>
      <w:r w:rsidR="00667BD3">
        <w:t xml:space="preserve">(electric) </w:t>
      </w:r>
      <w:r w:rsidR="00842D2A">
        <w:t xml:space="preserve">consumption data for </w:t>
      </w:r>
      <w:r w:rsidR="0032390A">
        <w:t>customer</w:t>
      </w:r>
      <w:r w:rsidR="00842D2A">
        <w:t xml:space="preserve">s who are customers of municipal utilities, rural electric cooperatives (RECs), and deliverable fuel vendors. To assist </w:t>
      </w:r>
      <w:r>
        <w:t>subgrantee</w:t>
      </w:r>
      <w:r w:rsidR="00EF1BB1">
        <w:t>s</w:t>
      </w:r>
      <w:r w:rsidR="00842D2A">
        <w:t xml:space="preserve"> with this, the WAMS program can produce a list of </w:t>
      </w:r>
      <w:r w:rsidR="0032390A">
        <w:t>customer</w:t>
      </w:r>
      <w:r w:rsidR="00842D2A">
        <w:t xml:space="preserve">s, by fuel vendor, that </w:t>
      </w:r>
      <w:r>
        <w:t>subgrantee</w:t>
      </w:r>
      <w:r w:rsidR="00EF1BB1">
        <w:t>s</w:t>
      </w:r>
      <w:r w:rsidR="00842D2A">
        <w:t xml:space="preserve"> can send to fuel vendors requesting the fuel consumption for the </w:t>
      </w:r>
      <w:r w:rsidR="0032390A">
        <w:t>customer</w:t>
      </w:r>
      <w:r w:rsidR="00842D2A">
        <w:t xml:space="preserve">s for the past year. It is preferable to have 12 months of both heating and electric consumption data. Fuel data may be entered into WAMS as a lump sum for the entire year for all fuel types, except electricity. Electricity must be entered for each month. If less than 12 months of a </w:t>
      </w:r>
      <w:r w:rsidR="0032390A">
        <w:t>customer</w:t>
      </w:r>
      <w:r w:rsidR="00842D2A">
        <w:t xml:space="preserve">’s consumption data is available, the </w:t>
      </w:r>
      <w:r w:rsidR="0032390A">
        <w:t>customer</w:t>
      </w:r>
      <w:r w:rsidR="00842D2A">
        <w:t xml:space="preserve"> priority routine in WAMS will </w:t>
      </w:r>
      <w:r w:rsidR="00842D2A">
        <w:lastRenderedPageBreak/>
        <w:t xml:space="preserve">be able to convert the data to an annual amount as long as the data collected accounts for a minimum of 30 days between December 15 and March 15. </w:t>
      </w:r>
    </w:p>
    <w:p w14:paraId="3D4225A6" w14:textId="77777777" w:rsidR="00FD5021" w:rsidRDefault="00FD5021" w:rsidP="000F27CE">
      <w:pPr>
        <w:ind w:left="360"/>
        <w:jc w:val="both"/>
      </w:pPr>
    </w:p>
    <w:p w14:paraId="5F4A0532" w14:textId="6B9329E5" w:rsidR="00842D2A" w:rsidRDefault="00842D2A" w:rsidP="000F27CE">
      <w:pPr>
        <w:ind w:left="360"/>
        <w:jc w:val="both"/>
      </w:pPr>
      <w:r>
        <w:t xml:space="preserve">If consumption data for a </w:t>
      </w:r>
      <w:r w:rsidR="0032390A">
        <w:t>customer</w:t>
      </w:r>
      <w:r>
        <w:t xml:space="preserve"> cannot be obtained or is not available for a sufficient number of months, a square foot calculation can be used to determine priority numbers for those </w:t>
      </w:r>
      <w:r w:rsidR="0032390A">
        <w:t>customer</w:t>
      </w:r>
      <w:r>
        <w:t xml:space="preserve">s. The square foot calculation is also contained in the </w:t>
      </w:r>
      <w:r w:rsidR="0032390A">
        <w:t>customer</w:t>
      </w:r>
      <w:r>
        <w:t xml:space="preserve"> priority routine in WAMS. For those </w:t>
      </w:r>
      <w:r w:rsidR="0032390A">
        <w:t>customer</w:t>
      </w:r>
      <w:r>
        <w:t xml:space="preserve">s where there is no consumption data or an insufficient number of months of consumption data available, the </w:t>
      </w:r>
      <w:r w:rsidR="004D4484">
        <w:t>subgrantee</w:t>
      </w:r>
      <w:r>
        <w:t xml:space="preserve"> must obtain the square foot information for the </w:t>
      </w:r>
      <w:r w:rsidR="0032390A">
        <w:t>customer</w:t>
      </w:r>
      <w:r>
        <w:t xml:space="preserve">s’ dwellings from the </w:t>
      </w:r>
      <w:r w:rsidR="0032390A">
        <w:t>customer</w:t>
      </w:r>
      <w:r>
        <w:t xml:space="preserve"> and enter it into WAMS. WAMS will calculate a priority number based on the square foot information. It is the </w:t>
      </w:r>
      <w:r w:rsidR="0032390A">
        <w:t>customer</w:t>
      </w:r>
      <w:r>
        <w:t xml:space="preserve">’s responsibility to provide the square feet of living space area information. The fuel usage per square foot factors is based on historic program data. </w:t>
      </w:r>
    </w:p>
    <w:p w14:paraId="35B627BB" w14:textId="77777777" w:rsidR="00842D2A" w:rsidRDefault="00842D2A" w:rsidP="000F27CE">
      <w:pPr>
        <w:ind w:left="360"/>
        <w:jc w:val="both"/>
      </w:pPr>
      <w:r>
        <w:t xml:space="preserve"> </w:t>
      </w:r>
    </w:p>
    <w:p w14:paraId="281EFF3C" w14:textId="3795D602" w:rsidR="00842D2A" w:rsidRPr="00C12FAD" w:rsidRDefault="00842D2A" w:rsidP="000F7DA3">
      <w:pPr>
        <w:ind w:left="360"/>
        <w:jc w:val="both"/>
      </w:pPr>
      <w:r>
        <w:t xml:space="preserve">WAMS can then produce a list of the </w:t>
      </w:r>
      <w:r w:rsidR="004D4484">
        <w:t>subgrantee</w:t>
      </w:r>
      <w:r>
        <w:t xml:space="preserve">’s </w:t>
      </w:r>
      <w:r w:rsidR="0032390A">
        <w:t>customer</w:t>
      </w:r>
      <w:r>
        <w:t xml:space="preserve">s and the calculated priority numbers for each </w:t>
      </w:r>
      <w:r w:rsidR="0032390A">
        <w:t>customer</w:t>
      </w:r>
      <w:r>
        <w:t xml:space="preserve">. This is called a </w:t>
      </w:r>
      <w:r w:rsidR="0032390A">
        <w:t>customer</w:t>
      </w:r>
      <w:r>
        <w:t xml:space="preserve"> priority list.</w:t>
      </w:r>
    </w:p>
    <w:p w14:paraId="48327384" w14:textId="77777777" w:rsidR="00842D2A" w:rsidRDefault="00842D2A" w:rsidP="00C12FAD"/>
    <w:p w14:paraId="52867D2C" w14:textId="0A3FD2E3" w:rsidR="00842D2A" w:rsidRDefault="00842D2A" w:rsidP="000F27CE">
      <w:pPr>
        <w:pStyle w:val="Heading3"/>
      </w:pPr>
      <w:bookmarkStart w:id="89" w:name="_Toc204099968"/>
      <w:r>
        <w:t>4.12</w:t>
      </w:r>
      <w:bookmarkStart w:id="90" w:name="ClientPriorityList412"/>
      <w:bookmarkEnd w:id="90"/>
      <w:r>
        <w:tab/>
      </w:r>
      <w:r w:rsidR="0032390A">
        <w:t>Customer</w:t>
      </w:r>
      <w:r>
        <w:t xml:space="preserve"> Priority List</w:t>
      </w:r>
      <w:bookmarkEnd w:id="89"/>
    </w:p>
    <w:p w14:paraId="0C7CE23F" w14:textId="18618748" w:rsidR="00842D2A" w:rsidRDefault="004D4484" w:rsidP="000F27CE">
      <w:pPr>
        <w:ind w:left="360"/>
        <w:jc w:val="both"/>
      </w:pPr>
      <w:r>
        <w:t>Subgrantee</w:t>
      </w:r>
      <w:r w:rsidR="00EF1BB1">
        <w:t>s</w:t>
      </w:r>
      <w:r w:rsidR="00842D2A">
        <w:t xml:space="preserve"> can </w:t>
      </w:r>
      <w:r w:rsidR="004B15E5">
        <w:t>create</w:t>
      </w:r>
      <w:r w:rsidR="00842D2A">
        <w:t xml:space="preserve"> the </w:t>
      </w:r>
      <w:r w:rsidR="0032390A">
        <w:t>customer</w:t>
      </w:r>
      <w:r w:rsidR="00842D2A">
        <w:t xml:space="preserve"> priority list from WAMS. The </w:t>
      </w:r>
      <w:r w:rsidR="0032390A">
        <w:t>Customer</w:t>
      </w:r>
      <w:r w:rsidR="00842D2A">
        <w:t xml:space="preserve"> Priority List contains the names of </w:t>
      </w:r>
      <w:r w:rsidR="0032390A">
        <w:t>customer</w:t>
      </w:r>
      <w:r w:rsidR="00842D2A">
        <w:t xml:space="preserve">s who are eligible for weatherization, the </w:t>
      </w:r>
      <w:r w:rsidR="0032390A">
        <w:t>customer</w:t>
      </w:r>
      <w:r w:rsidR="00842D2A">
        <w:t xml:space="preserve">s’ addresses, telephone numbers, </w:t>
      </w:r>
      <w:r w:rsidR="0032390A">
        <w:t>customer</w:t>
      </w:r>
      <w:r w:rsidR="00842D2A">
        <w:t xml:space="preserve"> priority point numbers, and other pertinent information regarding the </w:t>
      </w:r>
      <w:r w:rsidR="0032390A">
        <w:t>customer</w:t>
      </w:r>
      <w:r w:rsidR="00842D2A">
        <w:t xml:space="preserve">s. A separate </w:t>
      </w:r>
      <w:r w:rsidR="0032390A">
        <w:t>Customer</w:t>
      </w:r>
      <w:r w:rsidR="00842D2A">
        <w:t xml:space="preserve"> Priority List is produced for each county in the </w:t>
      </w:r>
      <w:r>
        <w:t>subgrantee</w:t>
      </w:r>
      <w:r w:rsidR="00842D2A">
        <w:t xml:space="preserve">’s service area. WAMS also allows </w:t>
      </w:r>
      <w:r>
        <w:t>subgrantee</w:t>
      </w:r>
      <w:r w:rsidR="00EF1BB1">
        <w:t>s</w:t>
      </w:r>
      <w:r w:rsidR="00842D2A">
        <w:t xml:space="preserve"> the option of printing a </w:t>
      </w:r>
      <w:r w:rsidR="0032390A">
        <w:t>customer</w:t>
      </w:r>
      <w:r w:rsidR="00842D2A">
        <w:t xml:space="preserve"> priority report for </w:t>
      </w:r>
      <w:r w:rsidR="0032390A">
        <w:t>customer</w:t>
      </w:r>
      <w:r w:rsidR="00842D2A">
        <w:t xml:space="preserve">s who are customers of each utility company. </w:t>
      </w:r>
    </w:p>
    <w:p w14:paraId="2E003586" w14:textId="77777777" w:rsidR="00842D2A" w:rsidRDefault="00842D2A" w:rsidP="000F27CE">
      <w:pPr>
        <w:ind w:left="360"/>
        <w:jc w:val="both"/>
      </w:pPr>
    </w:p>
    <w:p w14:paraId="591216B7" w14:textId="6825AFF2" w:rsidR="00842D2A" w:rsidRDefault="00842D2A" w:rsidP="000F27CE">
      <w:pPr>
        <w:ind w:left="360"/>
        <w:jc w:val="both"/>
      </w:pPr>
      <w:r>
        <w:t xml:space="preserve">The names on the </w:t>
      </w:r>
      <w:r w:rsidR="0032390A">
        <w:t>Customer</w:t>
      </w:r>
      <w:r>
        <w:t xml:space="preserve"> Priority List are listed in priority order using the </w:t>
      </w:r>
      <w:r w:rsidR="0032390A">
        <w:t>customer</w:t>
      </w:r>
      <w:r>
        <w:t xml:space="preserve"> priority points as the basis for prioritization. </w:t>
      </w:r>
      <w:r w:rsidR="0032390A">
        <w:t>Customer</w:t>
      </w:r>
      <w:r>
        <w:t xml:space="preserve">s with the highest </w:t>
      </w:r>
      <w:r w:rsidR="0032390A">
        <w:t>customer</w:t>
      </w:r>
      <w:r>
        <w:t xml:space="preserve"> priority points are listed first. This is the information </w:t>
      </w:r>
      <w:r w:rsidR="004D4484">
        <w:t>subgrantee</w:t>
      </w:r>
      <w:r w:rsidR="00EF1BB1">
        <w:t>s</w:t>
      </w:r>
      <w:r>
        <w:t xml:space="preserve"> must use in selecting </w:t>
      </w:r>
      <w:r w:rsidR="0032390A">
        <w:t>customer</w:t>
      </w:r>
      <w:r>
        <w:t xml:space="preserve">s to serve. The </w:t>
      </w:r>
      <w:r w:rsidR="0032390A">
        <w:t>customer</w:t>
      </w:r>
      <w:r>
        <w:t xml:space="preserve">s who have the highest priority points (those listed at the top of the list) are to be served first. The </w:t>
      </w:r>
      <w:r w:rsidR="0032390A">
        <w:t>customer</w:t>
      </w:r>
      <w:r>
        <w:t xml:space="preserve">s’ priority points appear in the column with the heading, CPN. The priority points listed on the report include the bonus points for elderly, disabled, and children, if applicable. </w:t>
      </w:r>
    </w:p>
    <w:p w14:paraId="25FE5DCC" w14:textId="77777777" w:rsidR="00842D2A" w:rsidRDefault="00842D2A" w:rsidP="000F27CE">
      <w:pPr>
        <w:ind w:left="360"/>
        <w:jc w:val="both"/>
      </w:pPr>
    </w:p>
    <w:p w14:paraId="2A61237E" w14:textId="7268A7A2" w:rsidR="00842D2A" w:rsidRDefault="0032390A" w:rsidP="000F27CE">
      <w:pPr>
        <w:ind w:left="360"/>
        <w:jc w:val="both"/>
      </w:pPr>
      <w:r>
        <w:t>Customer</w:t>
      </w:r>
      <w:r w:rsidR="00842D2A">
        <w:t xml:space="preserve"> Priority Lists are produced by WAMS. Refer to the </w:t>
      </w:r>
      <w:r w:rsidR="00842D2A">
        <w:rPr>
          <w:i/>
        </w:rPr>
        <w:t>Weatherization Automated Management System (WAMS) Instruction Manual</w:t>
      </w:r>
      <w:r w:rsidR="00842D2A">
        <w:t xml:space="preserve"> for instructions on printing </w:t>
      </w:r>
      <w:r>
        <w:t>Customer</w:t>
      </w:r>
      <w:r w:rsidR="00842D2A">
        <w:t xml:space="preserve"> Priority Lists.</w:t>
      </w:r>
    </w:p>
    <w:p w14:paraId="6B9B5E14" w14:textId="77777777" w:rsidR="00842D2A" w:rsidRDefault="00842D2A" w:rsidP="000F27CE">
      <w:pPr>
        <w:ind w:left="360"/>
        <w:jc w:val="both"/>
      </w:pPr>
    </w:p>
    <w:p w14:paraId="42752624" w14:textId="33F3D728" w:rsidR="00842D2A" w:rsidRDefault="00842D2A" w:rsidP="000F27CE">
      <w:pPr>
        <w:ind w:left="360"/>
        <w:jc w:val="both"/>
      </w:pPr>
      <w:r>
        <w:t xml:space="preserve">New </w:t>
      </w:r>
      <w:r w:rsidR="0032390A">
        <w:t>customer</w:t>
      </w:r>
      <w:r>
        <w:t xml:space="preserve"> priority lists are developed once a year, after the most recent LIHEAP program year has ended.</w:t>
      </w:r>
    </w:p>
    <w:p w14:paraId="23451D1B" w14:textId="77777777" w:rsidR="00842D2A" w:rsidRDefault="00842D2A" w:rsidP="00842D2A">
      <w:pPr>
        <w:jc w:val="both"/>
      </w:pPr>
    </w:p>
    <w:p w14:paraId="2D7A491C" w14:textId="2C91E330" w:rsidR="00842D2A" w:rsidRDefault="00842D2A" w:rsidP="000F27CE">
      <w:pPr>
        <w:pStyle w:val="Heading3"/>
      </w:pPr>
      <w:bookmarkStart w:id="91" w:name="_Toc204099969"/>
      <w:r>
        <w:t>4.13</w:t>
      </w:r>
      <w:bookmarkStart w:id="92" w:name="SelectingClients413"/>
      <w:bookmarkEnd w:id="92"/>
      <w:r>
        <w:tab/>
        <w:t xml:space="preserve">Selecting </w:t>
      </w:r>
      <w:r w:rsidR="0032390A">
        <w:t>Customer</w:t>
      </w:r>
      <w:r>
        <w:t>s</w:t>
      </w:r>
      <w:bookmarkEnd w:id="91"/>
    </w:p>
    <w:p w14:paraId="475388C5" w14:textId="7E1288BB" w:rsidR="00842D2A" w:rsidRDefault="00842D2A" w:rsidP="000F27CE">
      <w:pPr>
        <w:ind w:left="360"/>
        <w:jc w:val="both"/>
      </w:pPr>
      <w:r>
        <w:t xml:space="preserve">When selecting </w:t>
      </w:r>
      <w:r w:rsidR="0032390A">
        <w:t>customer</w:t>
      </w:r>
      <w:r>
        <w:t xml:space="preserve">s to serve, </w:t>
      </w:r>
      <w:r w:rsidR="004D4484">
        <w:t>subgrantee</w:t>
      </w:r>
      <w:r w:rsidR="00EF1BB1">
        <w:t>s</w:t>
      </w:r>
      <w:r>
        <w:t xml:space="preserve"> must begin with the </w:t>
      </w:r>
      <w:r w:rsidR="0032390A">
        <w:t>customer</w:t>
      </w:r>
      <w:r>
        <w:t xml:space="preserve"> with the highest priority number and then work down the list serving the </w:t>
      </w:r>
      <w:r w:rsidR="0032390A">
        <w:t>customer</w:t>
      </w:r>
      <w:r>
        <w:t xml:space="preserve"> with the next highest priority number, etc.</w:t>
      </w:r>
      <w:r>
        <w:rPr>
          <w:b/>
        </w:rPr>
        <w:t xml:space="preserve"> </w:t>
      </w:r>
      <w:r>
        <w:t>Any waiver from the priority point system may be made for the following reason only:</w:t>
      </w:r>
      <w:r w:rsidR="0072372F">
        <w:t xml:space="preserve"> </w:t>
      </w:r>
    </w:p>
    <w:p w14:paraId="6AB2BFFC" w14:textId="77777777" w:rsidR="0072372F" w:rsidRDefault="0072372F" w:rsidP="000F27CE">
      <w:pPr>
        <w:ind w:left="360"/>
        <w:jc w:val="both"/>
      </w:pPr>
    </w:p>
    <w:p w14:paraId="667C1F41" w14:textId="1322E089" w:rsidR="00842D2A" w:rsidRPr="000F27CE" w:rsidRDefault="0032390A" w:rsidP="000F27CE">
      <w:pPr>
        <w:ind w:left="360"/>
        <w:jc w:val="both"/>
        <w:rPr>
          <w:i/>
        </w:rPr>
      </w:pPr>
      <w:r>
        <w:rPr>
          <w:i/>
        </w:rPr>
        <w:t>Customer</w:t>
      </w:r>
      <w:r w:rsidR="00842D2A" w:rsidRPr="000F27CE">
        <w:rPr>
          <w:i/>
        </w:rPr>
        <w:t xml:space="preserve">s who are customers of utilities that are co-funding weatherization, or </w:t>
      </w:r>
      <w:r>
        <w:rPr>
          <w:i/>
        </w:rPr>
        <w:t>customer</w:t>
      </w:r>
      <w:r w:rsidR="00842D2A" w:rsidRPr="000F27CE">
        <w:rPr>
          <w:i/>
        </w:rPr>
        <w:t xml:space="preserve">s who are eligible for other funding sources which can be used in conjunction with regular weatherization program funds to pay for non-energy related health and safety and repair work (e.g. </w:t>
      </w:r>
      <w:r w:rsidR="005A5934" w:rsidRPr="000F27CE">
        <w:rPr>
          <w:i/>
        </w:rPr>
        <w:t xml:space="preserve">heating system </w:t>
      </w:r>
      <w:r w:rsidR="00842D2A" w:rsidRPr="000F27CE">
        <w:rPr>
          <w:i/>
        </w:rPr>
        <w:t xml:space="preserve">repair/replacement, wiring or roof repair, asbestos abatement, etc.) may be served ahead of </w:t>
      </w:r>
      <w:r>
        <w:rPr>
          <w:i/>
        </w:rPr>
        <w:t>customer</w:t>
      </w:r>
      <w:r w:rsidR="00842D2A" w:rsidRPr="000F27CE">
        <w:rPr>
          <w:i/>
        </w:rPr>
        <w:t xml:space="preserve">s with higher priority numbers, if, by doing so, regular program funds (i.e. DOE or HEAP) can be spread further, thus allowing the </w:t>
      </w:r>
      <w:r w:rsidR="004D4484">
        <w:rPr>
          <w:i/>
        </w:rPr>
        <w:t>subgrantee</w:t>
      </w:r>
      <w:r w:rsidR="00842D2A" w:rsidRPr="000F27CE">
        <w:rPr>
          <w:i/>
        </w:rPr>
        <w:t xml:space="preserve"> to serve more </w:t>
      </w:r>
      <w:r>
        <w:rPr>
          <w:i/>
        </w:rPr>
        <w:t>customer</w:t>
      </w:r>
      <w:r w:rsidR="00842D2A" w:rsidRPr="000F27CE">
        <w:rPr>
          <w:i/>
        </w:rPr>
        <w:t xml:space="preserve">s. When selecting </w:t>
      </w:r>
      <w:r>
        <w:rPr>
          <w:i/>
        </w:rPr>
        <w:t>customer</w:t>
      </w:r>
      <w:r w:rsidR="00842D2A" w:rsidRPr="000F27CE">
        <w:rPr>
          <w:i/>
        </w:rPr>
        <w:t xml:space="preserve">s who are customers of utility companies that provide funds for the program, the </w:t>
      </w:r>
      <w:r w:rsidR="004D4484">
        <w:rPr>
          <w:i/>
        </w:rPr>
        <w:t>subgrantee</w:t>
      </w:r>
      <w:r w:rsidR="00842D2A" w:rsidRPr="000F27CE">
        <w:rPr>
          <w:i/>
        </w:rPr>
        <w:t xml:space="preserve"> must serve the “utility </w:t>
      </w:r>
      <w:r>
        <w:rPr>
          <w:i/>
        </w:rPr>
        <w:t>customer</w:t>
      </w:r>
      <w:r w:rsidR="00842D2A" w:rsidRPr="000F27CE">
        <w:rPr>
          <w:i/>
        </w:rPr>
        <w:t xml:space="preserve">” highest on the priority list, then the “utility </w:t>
      </w:r>
      <w:r>
        <w:rPr>
          <w:i/>
        </w:rPr>
        <w:t>customer</w:t>
      </w:r>
      <w:r w:rsidR="00842D2A" w:rsidRPr="000F27CE">
        <w:rPr>
          <w:i/>
        </w:rPr>
        <w:t>” that is next highest on the list, etc.</w:t>
      </w:r>
    </w:p>
    <w:p w14:paraId="42C7F25B" w14:textId="77777777" w:rsidR="00842D2A" w:rsidRDefault="00842D2A" w:rsidP="00842D2A">
      <w:pPr>
        <w:jc w:val="both"/>
      </w:pPr>
    </w:p>
    <w:p w14:paraId="0BA95C90" w14:textId="78237393" w:rsidR="00842D2A" w:rsidRDefault="00842D2A" w:rsidP="000F27CE">
      <w:pPr>
        <w:ind w:left="360"/>
        <w:jc w:val="both"/>
      </w:pPr>
      <w:r>
        <w:t xml:space="preserve">As </w:t>
      </w:r>
      <w:r w:rsidR="0032390A">
        <w:t>customer</w:t>
      </w:r>
      <w:r>
        <w:t xml:space="preserve">s are selected to receive weatherization, </w:t>
      </w:r>
      <w:r w:rsidR="004D4484">
        <w:t>subgrantee</w:t>
      </w:r>
      <w:r w:rsidR="00EF1BB1">
        <w:t>s</w:t>
      </w:r>
      <w:r>
        <w:t xml:space="preserve"> must ensure the percentage of </w:t>
      </w:r>
      <w:r w:rsidR="0032390A">
        <w:t>customer</w:t>
      </w:r>
      <w:r>
        <w:t xml:space="preserve">s served in each of their counties is the same or close to the same percentage of LIHEAP </w:t>
      </w:r>
      <w:r w:rsidR="0032390A">
        <w:t>customer</w:t>
      </w:r>
      <w:r>
        <w:t xml:space="preserve">s that reside in those counties relative to the total number of LIHEAP </w:t>
      </w:r>
      <w:r w:rsidR="0032390A">
        <w:t>customer</w:t>
      </w:r>
      <w:r>
        <w:t>s in their entire service area. For example, if 15</w:t>
      </w:r>
      <w:r w:rsidR="00F61371">
        <w:t>%</w:t>
      </w:r>
      <w:r>
        <w:t xml:space="preserve"> of the total LIHEAP </w:t>
      </w:r>
      <w:r w:rsidR="0032390A">
        <w:t>customer</w:t>
      </w:r>
      <w:r>
        <w:t xml:space="preserve">s who reside in the </w:t>
      </w:r>
      <w:r w:rsidR="004D4484">
        <w:lastRenderedPageBreak/>
        <w:t>subgrantee</w:t>
      </w:r>
      <w:r>
        <w:t xml:space="preserve">’s service territory reside in County A, the </w:t>
      </w:r>
      <w:r w:rsidR="004D4484">
        <w:t>subgrantee</w:t>
      </w:r>
      <w:r>
        <w:t xml:space="preserve"> should try to ensure 15</w:t>
      </w:r>
      <w:r w:rsidR="00F61371">
        <w:t>%</w:t>
      </w:r>
      <w:r>
        <w:t xml:space="preserve"> of the dwellings it weatherizes during the year are located in County A.</w:t>
      </w:r>
    </w:p>
    <w:p w14:paraId="7B50A912" w14:textId="77777777" w:rsidR="000F7DA3" w:rsidRDefault="000F7DA3" w:rsidP="000F27CE">
      <w:pPr>
        <w:ind w:left="360"/>
        <w:jc w:val="both"/>
      </w:pPr>
    </w:p>
    <w:p w14:paraId="6073108C" w14:textId="000C0EC4" w:rsidR="00842D2A" w:rsidRDefault="00842D2A" w:rsidP="000F27CE">
      <w:pPr>
        <w:ind w:left="360"/>
        <w:jc w:val="both"/>
      </w:pPr>
      <w:r>
        <w:t xml:space="preserve">As </w:t>
      </w:r>
      <w:r w:rsidR="004D4484">
        <w:t>subgrantee</w:t>
      </w:r>
      <w:r w:rsidR="00EF1BB1">
        <w:t>s</w:t>
      </w:r>
      <w:r>
        <w:t xml:space="preserve"> select </w:t>
      </w:r>
      <w:r w:rsidR="0032390A">
        <w:t>customer</w:t>
      </w:r>
      <w:r>
        <w:t xml:space="preserve">s from their </w:t>
      </w:r>
      <w:r w:rsidR="0032390A">
        <w:t>customer</w:t>
      </w:r>
      <w:r>
        <w:t xml:space="preserve"> priority lists, they must check to see if the dwelling in which the </w:t>
      </w:r>
      <w:r w:rsidR="0032390A">
        <w:t>customer</w:t>
      </w:r>
      <w:r>
        <w:t xml:space="preserve"> is residing has previously been weatherized. If the dwelling has previously been weatherized, the </w:t>
      </w:r>
      <w:r w:rsidR="004D4484">
        <w:t>subgrantee</w:t>
      </w:r>
      <w:r>
        <w:t xml:space="preserve"> must first determine if the dwelling qualifies for </w:t>
      </w:r>
      <w:r w:rsidR="00147B15">
        <w:t>re-weatherization</w:t>
      </w:r>
      <w:r>
        <w:t xml:space="preserve"> (refer </w:t>
      </w:r>
      <w:r w:rsidRPr="00AE4424">
        <w:t xml:space="preserve">to </w:t>
      </w:r>
      <w:hyperlink w:anchor="PreviouslyWxedDwellings325" w:history="1">
        <w:r w:rsidRPr="00D45F9A">
          <w:rPr>
            <w:rStyle w:val="Hyperlink"/>
          </w:rPr>
          <w:t>Section 3.25</w:t>
        </w:r>
      </w:hyperlink>
      <w:r>
        <w:t xml:space="preserve"> of </w:t>
      </w:r>
      <w:r w:rsidRPr="004F734A">
        <w:t>this manual for information on re</w:t>
      </w:r>
      <w:r w:rsidR="00650399" w:rsidRPr="004F734A">
        <w:t>-</w:t>
      </w:r>
      <w:r w:rsidRPr="004F734A">
        <w:t xml:space="preserve">weatherizing dwellings). If the dwelling does qualify for </w:t>
      </w:r>
      <w:r w:rsidR="00147B15" w:rsidRPr="004F734A">
        <w:t>re-weatherization</w:t>
      </w:r>
      <w:r w:rsidRPr="004F734A">
        <w:t xml:space="preserve">, the </w:t>
      </w:r>
      <w:r w:rsidR="004D4484">
        <w:t>subgrantee</w:t>
      </w:r>
      <w:r w:rsidRPr="004F734A">
        <w:t xml:space="preserve"> must decide whether to re</w:t>
      </w:r>
      <w:r w:rsidR="00650399" w:rsidRPr="004F734A">
        <w:t>-</w:t>
      </w:r>
      <w:r w:rsidRPr="004F734A">
        <w:t xml:space="preserve">weatherize the dwelling. </w:t>
      </w:r>
      <w:r w:rsidR="004D4484">
        <w:t>Subgrantee</w:t>
      </w:r>
      <w:r w:rsidR="00EF1BB1" w:rsidRPr="004F734A">
        <w:t>s</w:t>
      </w:r>
      <w:r w:rsidRPr="004F734A">
        <w:t xml:space="preserve"> do not have to re</w:t>
      </w:r>
      <w:r w:rsidR="00650399" w:rsidRPr="004F734A">
        <w:t>-</w:t>
      </w:r>
      <w:r w:rsidRPr="004F734A">
        <w:t xml:space="preserve">weatherize dwellings eligible for </w:t>
      </w:r>
      <w:r w:rsidR="00147B15" w:rsidRPr="004F734A">
        <w:t>re-weatherization</w:t>
      </w:r>
      <w:r w:rsidRPr="004F734A">
        <w:t xml:space="preserve">. However, </w:t>
      </w:r>
      <w:r w:rsidR="004D4484">
        <w:t>subgrantee</w:t>
      </w:r>
      <w:r w:rsidR="00EF1BB1" w:rsidRPr="004F734A">
        <w:t>s</w:t>
      </w:r>
      <w:r w:rsidR="008A4385" w:rsidRPr="004F734A">
        <w:t xml:space="preserve"> are encouraged</w:t>
      </w:r>
      <w:r w:rsidRPr="004F734A">
        <w:t xml:space="preserve"> to do so if the dwelling is a high-energy user. (If</w:t>
      </w:r>
      <w:r>
        <w:t xml:space="preserve"> the dwelling is a high-energy user, </w:t>
      </w:r>
      <w:r w:rsidR="00D45F9A">
        <w:t xml:space="preserve">it is </w:t>
      </w:r>
      <w:r>
        <w:t xml:space="preserve">possible there may be additional weatherization measures that could be done to it to save more energy.) </w:t>
      </w:r>
    </w:p>
    <w:p w14:paraId="394EB230" w14:textId="77777777" w:rsidR="00842D2A" w:rsidRDefault="00842D2A" w:rsidP="000F27CE">
      <w:pPr>
        <w:ind w:left="360"/>
        <w:jc w:val="both"/>
      </w:pPr>
      <w:r>
        <w:t xml:space="preserve"> </w:t>
      </w:r>
    </w:p>
    <w:p w14:paraId="1B16A16C" w14:textId="28F1C868" w:rsidR="00842D2A" w:rsidRDefault="00842D2A" w:rsidP="000F27CE">
      <w:pPr>
        <w:ind w:left="360"/>
        <w:jc w:val="both"/>
      </w:pPr>
      <w:r>
        <w:t xml:space="preserve">Also, as </w:t>
      </w:r>
      <w:r w:rsidR="0032390A">
        <w:t>customer</w:t>
      </w:r>
      <w:r>
        <w:t>s</w:t>
      </w:r>
      <w:r w:rsidR="00AE4424">
        <w:t xml:space="preserve"> are selected, </w:t>
      </w:r>
      <w:r w:rsidR="004D4484">
        <w:t>subgrantee</w:t>
      </w:r>
      <w:r w:rsidR="00EF1BB1">
        <w:t>s</w:t>
      </w:r>
      <w:r>
        <w:t xml:space="preserve"> need to check the </w:t>
      </w:r>
      <w:r w:rsidR="0032390A">
        <w:t>customer</w:t>
      </w:r>
      <w:r>
        <w:t xml:space="preserve">’s status to see if there has been a change in residence since the </w:t>
      </w:r>
      <w:r w:rsidR="0032390A">
        <w:t>customer</w:t>
      </w:r>
      <w:r>
        <w:t xml:space="preserve"> applied for eligibility. If the </w:t>
      </w:r>
      <w:r w:rsidR="0032390A">
        <w:t>customer</w:t>
      </w:r>
      <w:r>
        <w:t xml:space="preserve"> has changed residence</w:t>
      </w:r>
      <w:r w:rsidRPr="007028CC">
        <w:t xml:space="preserve"> </w:t>
      </w:r>
      <w:r>
        <w:t xml:space="preserve">the </w:t>
      </w:r>
      <w:r w:rsidR="004D4484">
        <w:t>subgrantee</w:t>
      </w:r>
      <w:r>
        <w:t xml:space="preserve"> is to make a change of address in WAMS and obtain new fuel data for that residence to establish a ne</w:t>
      </w:r>
      <w:r w:rsidR="003E7FB6">
        <w:t xml:space="preserve">w </w:t>
      </w:r>
      <w:r w:rsidR="0032390A">
        <w:t>customer</w:t>
      </w:r>
      <w:r w:rsidR="003E7FB6">
        <w:t xml:space="preserve"> priority. </w:t>
      </w:r>
      <w:r>
        <w:t xml:space="preserve">This serves two purposes. First, it allows for checking a change in the </w:t>
      </w:r>
      <w:r w:rsidR="0032390A">
        <w:t>customer</w:t>
      </w:r>
      <w:r>
        <w:t xml:space="preserve">’s income status. Second, it allows the </w:t>
      </w:r>
      <w:r w:rsidR="004D4484">
        <w:t>subgrantee</w:t>
      </w:r>
      <w:r>
        <w:t xml:space="preserve"> to obtain fuel data for the </w:t>
      </w:r>
      <w:r w:rsidR="0032390A">
        <w:t>customer</w:t>
      </w:r>
      <w:r>
        <w:t xml:space="preserve"> based on the new residence that then determines the </w:t>
      </w:r>
      <w:r w:rsidR="0032390A">
        <w:t>customer</w:t>
      </w:r>
      <w:r>
        <w:t xml:space="preserve">’s priority. </w:t>
      </w:r>
    </w:p>
    <w:p w14:paraId="4E3B78BC" w14:textId="77777777" w:rsidR="00842D2A" w:rsidRDefault="00842D2A" w:rsidP="000F27CE">
      <w:pPr>
        <w:ind w:left="360"/>
        <w:jc w:val="both"/>
      </w:pPr>
    </w:p>
    <w:p w14:paraId="5A93AF98" w14:textId="44C715D4" w:rsidR="00842D2A" w:rsidRDefault="00842D2A" w:rsidP="000F27CE">
      <w:pPr>
        <w:ind w:left="360"/>
        <w:jc w:val="both"/>
      </w:pPr>
      <w:r>
        <w:t xml:space="preserve">Finally, as </w:t>
      </w:r>
      <w:r w:rsidR="004D4484">
        <w:t>subgrantee</w:t>
      </w:r>
      <w:r w:rsidR="00EF1BB1">
        <w:t>s</w:t>
      </w:r>
      <w:r>
        <w:t xml:space="preserve"> select </w:t>
      </w:r>
      <w:r w:rsidR="0032390A">
        <w:t>customer</w:t>
      </w:r>
      <w:r>
        <w:t xml:space="preserve">s late in the program year, they need to check the date the </w:t>
      </w:r>
      <w:r w:rsidR="0032390A">
        <w:t>customer</w:t>
      </w:r>
      <w:r>
        <w:t xml:space="preserve"> was determined eligible for the program. This is important because work on a </w:t>
      </w:r>
      <w:r w:rsidR="0032390A">
        <w:t>customer</w:t>
      </w:r>
      <w:r>
        <w:t xml:space="preserve">’s dwelling must not begin if the </w:t>
      </w:r>
      <w:r w:rsidR="0032390A">
        <w:t>customer</w:t>
      </w:r>
      <w:r>
        <w:t xml:space="preserve">’s eligibility period has ended. If weatherization work has not begun on a </w:t>
      </w:r>
      <w:r w:rsidR="0032390A">
        <w:t>customer</w:t>
      </w:r>
      <w:r>
        <w:t xml:space="preserve">’s dwelling within 12 months from the date determination of the </w:t>
      </w:r>
      <w:r w:rsidR="0032390A">
        <w:t>customer</w:t>
      </w:r>
      <w:r>
        <w:t xml:space="preserve">’s eligibility was made, a new application must be completed by the </w:t>
      </w:r>
      <w:r w:rsidR="0032390A">
        <w:t>customer</w:t>
      </w:r>
      <w:r>
        <w:t xml:space="preserve">. If the </w:t>
      </w:r>
      <w:r w:rsidR="0032390A">
        <w:t>customer</w:t>
      </w:r>
      <w:r>
        <w:t xml:space="preserve"> is determined ineligible after redetermination, the application is denied. For purposes of this provision, the beginning of the weatherization work is when </w:t>
      </w:r>
      <w:r w:rsidR="006E621E">
        <w:t xml:space="preserve">an energy audit </w:t>
      </w:r>
      <w:r>
        <w:t>of the dwelling is done.</w:t>
      </w:r>
    </w:p>
    <w:p w14:paraId="6EC43840" w14:textId="77777777" w:rsidR="00842D2A" w:rsidRDefault="00842D2A" w:rsidP="000F27CE">
      <w:pPr>
        <w:ind w:left="360"/>
        <w:jc w:val="both"/>
      </w:pPr>
    </w:p>
    <w:p w14:paraId="78AEEDE0" w14:textId="5AF3B527" w:rsidR="00842D2A" w:rsidRDefault="00842D2A" w:rsidP="000F27CE">
      <w:pPr>
        <w:ind w:left="360"/>
        <w:jc w:val="both"/>
      </w:pPr>
      <w:r>
        <w:t xml:space="preserve">As </w:t>
      </w:r>
      <w:r w:rsidR="004D4484">
        <w:t>subgrantee</w:t>
      </w:r>
      <w:r w:rsidR="00EF1BB1">
        <w:t>s</w:t>
      </w:r>
      <w:r>
        <w:t xml:space="preserve"> select </w:t>
      </w:r>
      <w:r w:rsidR="0032390A">
        <w:t>customer</w:t>
      </w:r>
      <w:r>
        <w:t xml:space="preserve">s from the </w:t>
      </w:r>
      <w:r w:rsidR="0032390A">
        <w:t>customer</w:t>
      </w:r>
      <w:r>
        <w:t xml:space="preserve"> priority list, there may be justifiable reasons why some </w:t>
      </w:r>
      <w:r w:rsidR="0032390A">
        <w:t>customer</w:t>
      </w:r>
      <w:r>
        <w:t xml:space="preserve">s are not selected. Those reasons include, but are not limited to, the following: the </w:t>
      </w:r>
      <w:r w:rsidR="0032390A">
        <w:t>customer</w:t>
      </w:r>
      <w:r>
        <w:t xml:space="preserve">’s eligibility period has ended, the </w:t>
      </w:r>
      <w:r w:rsidR="0032390A">
        <w:t>customer</w:t>
      </w:r>
      <w:r>
        <w:t xml:space="preserve"> was contacted and refused weatherization service, the </w:t>
      </w:r>
      <w:r w:rsidR="004D4484">
        <w:t>subgrantee</w:t>
      </w:r>
      <w:r>
        <w:t xml:space="preserve"> was unable to contact the </w:t>
      </w:r>
      <w:r w:rsidR="0032390A">
        <w:t>customer</w:t>
      </w:r>
      <w:r>
        <w:t xml:space="preserve">, the </w:t>
      </w:r>
      <w:r w:rsidR="0032390A">
        <w:t>customer</w:t>
      </w:r>
      <w:r>
        <w:t>’s dwelling had previously been weatherized</w:t>
      </w:r>
      <w:r w:rsidR="00461030">
        <w:t>,</w:t>
      </w:r>
      <w:r>
        <w:t xml:space="preserve"> or the </w:t>
      </w:r>
      <w:r w:rsidR="0032390A">
        <w:t>customer</w:t>
      </w:r>
      <w:r>
        <w:t xml:space="preserve">’s landlord refused to sign a landlord agreement. If </w:t>
      </w:r>
      <w:r w:rsidR="00EF1BB1">
        <w:t>a</w:t>
      </w:r>
      <w:r>
        <w:t xml:space="preserve"> </w:t>
      </w:r>
      <w:r w:rsidR="004D4484">
        <w:t>subgrantee</w:t>
      </w:r>
      <w:r>
        <w:t xml:space="preserve"> does not serve a </w:t>
      </w:r>
      <w:r w:rsidR="0032390A">
        <w:t>customer</w:t>
      </w:r>
      <w:r>
        <w:t xml:space="preserve"> on the priority list, the </w:t>
      </w:r>
      <w:r w:rsidR="004D4484">
        <w:t>subgrantee</w:t>
      </w:r>
      <w:r>
        <w:t xml:space="preserve"> must document the reason why.</w:t>
      </w:r>
    </w:p>
    <w:p w14:paraId="69E8A9AD" w14:textId="77777777" w:rsidR="00842D2A" w:rsidRDefault="00842D2A" w:rsidP="000F27CE">
      <w:pPr>
        <w:ind w:left="360"/>
        <w:jc w:val="both"/>
      </w:pPr>
    </w:p>
    <w:p w14:paraId="1DC24311" w14:textId="77777777" w:rsidR="00842D2A" w:rsidRDefault="00842D2A" w:rsidP="000F27CE">
      <w:pPr>
        <w:ind w:left="360"/>
        <w:jc w:val="both"/>
      </w:pPr>
      <w:r>
        <w:t xml:space="preserve">Documentation is done through the use of denial codes in WAMS. Refer to the </w:t>
      </w:r>
      <w:r>
        <w:rPr>
          <w:i/>
        </w:rPr>
        <w:t>WAMS Instruction Manual</w:t>
      </w:r>
      <w:r>
        <w:t xml:space="preserve"> for instructions on entering the denial codes.</w:t>
      </w:r>
    </w:p>
    <w:p w14:paraId="4093A843" w14:textId="77777777" w:rsidR="00842D2A" w:rsidRDefault="00842D2A" w:rsidP="000F27CE">
      <w:pPr>
        <w:ind w:left="360"/>
        <w:jc w:val="both"/>
      </w:pPr>
    </w:p>
    <w:p w14:paraId="7BAAD7F2" w14:textId="1BC75CAA" w:rsidR="00842D2A" w:rsidRDefault="00842D2A" w:rsidP="000F27CE">
      <w:pPr>
        <w:ind w:left="360"/>
        <w:jc w:val="both"/>
      </w:pPr>
      <w:r>
        <w:t xml:space="preserve">In the case where the </w:t>
      </w:r>
      <w:r w:rsidR="004D4484">
        <w:t>subgrantee</w:t>
      </w:r>
      <w:r>
        <w:t xml:space="preserve"> was not able to contact the </w:t>
      </w:r>
      <w:r w:rsidR="0032390A">
        <w:t>customer</w:t>
      </w:r>
      <w:r>
        <w:t xml:space="preserve">, documentation must exist showing the </w:t>
      </w:r>
      <w:r w:rsidR="004D4484">
        <w:t>subgrantee</w:t>
      </w:r>
      <w:r>
        <w:t xml:space="preserve"> made reasonable attempts to contact the </w:t>
      </w:r>
      <w:r w:rsidR="0032390A">
        <w:t>customer</w:t>
      </w:r>
      <w:r>
        <w:t xml:space="preserve">, including both telephone and mail contacts. </w:t>
      </w:r>
    </w:p>
    <w:p w14:paraId="642B554D" w14:textId="77777777" w:rsidR="00842D2A" w:rsidRDefault="00842D2A" w:rsidP="00842D2A">
      <w:pPr>
        <w:jc w:val="both"/>
        <w:rPr>
          <w:b/>
        </w:rPr>
      </w:pPr>
    </w:p>
    <w:p w14:paraId="6D744482" w14:textId="77777777" w:rsidR="00842D2A" w:rsidRDefault="00842D2A" w:rsidP="000F27CE">
      <w:pPr>
        <w:pStyle w:val="Heading3"/>
      </w:pPr>
      <w:bookmarkStart w:id="93" w:name="_Toc204099970"/>
      <w:r>
        <w:t>4.14</w:t>
      </w:r>
      <w:bookmarkStart w:id="94" w:name="Shelters414"/>
      <w:bookmarkEnd w:id="94"/>
      <w:r>
        <w:tab/>
        <w:t>Shelters</w:t>
      </w:r>
      <w:bookmarkEnd w:id="93"/>
      <w:r>
        <w:t xml:space="preserve"> </w:t>
      </w:r>
    </w:p>
    <w:p w14:paraId="207531C1" w14:textId="77777777" w:rsidR="00842D2A" w:rsidRDefault="00842D2A" w:rsidP="000F27CE">
      <w:pPr>
        <w:ind w:left="360"/>
        <w:jc w:val="both"/>
      </w:pPr>
      <w:r>
        <w:t xml:space="preserve">Shelters may be weatherized if prior state approval is obtained. Shelters are excluded from the priority system. See </w:t>
      </w:r>
      <w:hyperlink w:anchor="Shelters323" w:history="1">
        <w:r w:rsidRPr="00B86701">
          <w:rPr>
            <w:rStyle w:val="Hyperlink"/>
          </w:rPr>
          <w:t>Section 3.23</w:t>
        </w:r>
      </w:hyperlink>
      <w:r>
        <w:t xml:space="preserve"> for more information on weatherizing shelters.</w:t>
      </w:r>
    </w:p>
    <w:p w14:paraId="4B027CC6" w14:textId="77777777" w:rsidR="0047277E" w:rsidRDefault="0047277E" w:rsidP="00842D2A">
      <w:pPr>
        <w:jc w:val="both"/>
      </w:pPr>
    </w:p>
    <w:p w14:paraId="39799298" w14:textId="77777777" w:rsidR="00AF634D" w:rsidRDefault="0047277E" w:rsidP="000F27CE">
      <w:pPr>
        <w:pStyle w:val="Heading3"/>
      </w:pPr>
      <w:bookmarkStart w:id="95" w:name="_Toc204099971"/>
      <w:r>
        <w:t xml:space="preserve">4.15 </w:t>
      </w:r>
      <w:r>
        <w:tab/>
        <w:t>Crisis Situations</w:t>
      </w:r>
      <w:bookmarkEnd w:id="95"/>
    </w:p>
    <w:p w14:paraId="07F9A2D2" w14:textId="154C3D32" w:rsidR="0047277E" w:rsidRDefault="0047277E" w:rsidP="000F27CE">
      <w:pPr>
        <w:ind w:left="360"/>
        <w:jc w:val="both"/>
      </w:pPr>
      <w:r>
        <w:t>DOE funds can</w:t>
      </w:r>
      <w:r w:rsidR="00E67888">
        <w:t>not</w:t>
      </w:r>
      <w:r>
        <w:t xml:space="preserve"> be used to provide services to lower priority </w:t>
      </w:r>
      <w:r w:rsidR="0032390A">
        <w:t>customer</w:t>
      </w:r>
      <w:r>
        <w:t>s in cases of health and safety emergency, such as furnace failure.</w:t>
      </w:r>
    </w:p>
    <w:p w14:paraId="0EE7FE5A" w14:textId="77777777" w:rsidR="0047277E" w:rsidRDefault="0047277E" w:rsidP="000F27CE">
      <w:pPr>
        <w:ind w:left="360"/>
        <w:jc w:val="both"/>
        <w:rPr>
          <w:b/>
        </w:rPr>
      </w:pPr>
    </w:p>
    <w:p w14:paraId="75156EAD" w14:textId="0298E87B" w:rsidR="0047277E" w:rsidRDefault="0047277E" w:rsidP="000F27CE">
      <w:pPr>
        <w:ind w:left="360"/>
        <w:jc w:val="both"/>
        <w:rPr>
          <w:ins w:id="96" w:author="Taylor, Christine [HHS]" w:date="2025-07-09T12:51:00Z" w16du:dateUtc="2025-07-09T17:51:00Z"/>
        </w:rPr>
      </w:pPr>
      <w:r>
        <w:t xml:space="preserve">In emergency situations, such as a heating system quits working during cold weather or an unsafe furnace poses an immediate health and safety risk to the </w:t>
      </w:r>
      <w:r w:rsidR="0032390A">
        <w:t>customer</w:t>
      </w:r>
      <w:r>
        <w:t>(s)</w:t>
      </w:r>
      <w:r w:rsidR="0072372F">
        <w:t>,</w:t>
      </w:r>
      <w:r>
        <w:t xml:space="preserve"> HEAP funds may be used at </w:t>
      </w:r>
      <w:r w:rsidR="004D4484">
        <w:t>subgrantee</w:t>
      </w:r>
      <w:r>
        <w:t xml:space="preserve"> disc</w:t>
      </w:r>
      <w:r w:rsidR="00951B36">
        <w:t xml:space="preserve">retion to correct the problem. </w:t>
      </w:r>
      <w:r>
        <w:t xml:space="preserve">HEAP funds used for emergency situations are restricted to correcting the issues related to the </w:t>
      </w:r>
      <w:r w:rsidRPr="00E7063B">
        <w:rPr>
          <w:u w:val="single"/>
        </w:rPr>
        <w:t>furnace work only</w:t>
      </w:r>
      <w:r w:rsidR="0033666F">
        <w:rPr>
          <w:u w:val="single"/>
        </w:rPr>
        <w:t xml:space="preserve"> and </w:t>
      </w:r>
      <w:r w:rsidR="004F7EFE">
        <w:rPr>
          <w:u w:val="single"/>
        </w:rPr>
        <w:t>is</w:t>
      </w:r>
      <w:r w:rsidR="0033666F">
        <w:rPr>
          <w:u w:val="single"/>
        </w:rPr>
        <w:t xml:space="preserve"> only allowable during the LIHEAP heating season (October </w:t>
      </w:r>
      <w:r w:rsidR="0011202B">
        <w:rPr>
          <w:u w:val="single"/>
        </w:rPr>
        <w:t>1</w:t>
      </w:r>
      <w:r w:rsidR="0011202B" w:rsidRPr="0011202B">
        <w:rPr>
          <w:u w:val="single"/>
          <w:vertAlign w:val="superscript"/>
        </w:rPr>
        <w:t>st</w:t>
      </w:r>
      <w:r w:rsidR="0011202B">
        <w:rPr>
          <w:u w:val="single"/>
        </w:rPr>
        <w:t xml:space="preserve"> </w:t>
      </w:r>
      <w:r w:rsidR="00547215">
        <w:rPr>
          <w:u w:val="single"/>
        </w:rPr>
        <w:t>through April 30</w:t>
      </w:r>
      <w:r w:rsidR="00547215" w:rsidRPr="00547215">
        <w:rPr>
          <w:u w:val="single"/>
          <w:vertAlign w:val="superscript"/>
        </w:rPr>
        <w:t>th</w:t>
      </w:r>
      <w:r w:rsidR="0033666F">
        <w:rPr>
          <w:u w:val="single"/>
        </w:rPr>
        <w:t>)</w:t>
      </w:r>
      <w:r w:rsidR="00951B36">
        <w:t>.</w:t>
      </w:r>
      <w:r w:rsidR="004F7EFE">
        <w:t xml:space="preserve"> The </w:t>
      </w:r>
      <w:r w:rsidR="00841598">
        <w:rPr>
          <w:color w:val="000000"/>
          <w:shd w:val="clear" w:color="auto" w:fill="FFFFFF"/>
        </w:rPr>
        <w:t>Iowa WAP</w:t>
      </w:r>
      <w:r w:rsidR="004F7EFE">
        <w:t xml:space="preserve"> may waive this requirement </w:t>
      </w:r>
      <w:r w:rsidR="004F7EFE">
        <w:lastRenderedPageBreak/>
        <w:t>under special circumstances.</w:t>
      </w:r>
      <w:r w:rsidR="00951B36">
        <w:t xml:space="preserve"> </w:t>
      </w:r>
      <w:r w:rsidR="00AA7807">
        <w:t>A complete audit is not needed as only the f</w:t>
      </w:r>
      <w:r w:rsidR="00951B36">
        <w:t>urnace issue will be addressed.</w:t>
      </w:r>
      <w:r w:rsidR="00AA7807">
        <w:t xml:space="preserve"> Bidding pr</w:t>
      </w:r>
      <w:r w:rsidR="00951B36">
        <w:t>ocedures must be followed.</w:t>
      </w:r>
      <w:r w:rsidR="00AA7807">
        <w:t xml:space="preserve"> </w:t>
      </w:r>
      <w:r>
        <w:t xml:space="preserve">These houses will be reported in WAMS as incomplete. </w:t>
      </w:r>
      <w:r w:rsidR="004D4484">
        <w:t>Subgrantee</w:t>
      </w:r>
      <w:r w:rsidR="00EF1BB1">
        <w:t>s</w:t>
      </w:r>
      <w:r>
        <w:t xml:space="preserve"> may claim the $</w:t>
      </w:r>
      <w:r w:rsidR="0033666F">
        <w:t>500</w:t>
      </w:r>
      <w:r>
        <w:t xml:space="preserve"> support associated with incomplete homes.</w:t>
      </w:r>
      <w:ins w:id="97" w:author="Taylor, Christine [HHS]" w:date="2025-07-16T09:49:00Z" w16du:dateUtc="2025-07-16T14:49:00Z">
        <w:r w:rsidR="00C7037A">
          <w:t xml:space="preserve"> </w:t>
        </w:r>
      </w:ins>
    </w:p>
    <w:p w14:paraId="25A2B807" w14:textId="77777777" w:rsidR="00170C85" w:rsidRDefault="00170C85" w:rsidP="000F27CE">
      <w:pPr>
        <w:ind w:left="360"/>
        <w:jc w:val="both"/>
        <w:rPr>
          <w:ins w:id="98" w:author="Taylor, Christine [HHS]" w:date="2025-07-09T12:51:00Z" w16du:dateUtc="2025-07-09T17:51:00Z"/>
        </w:rPr>
      </w:pPr>
    </w:p>
    <w:p w14:paraId="08FB3A6B" w14:textId="19608898" w:rsidR="00170C85" w:rsidRDefault="00170C85" w:rsidP="000F27CE">
      <w:pPr>
        <w:ind w:left="360"/>
        <w:jc w:val="both"/>
        <w:rPr>
          <w:ins w:id="99" w:author="Taylor, Christine [HHS]" w:date="2025-07-09T12:52:00Z" w16du:dateUtc="2025-07-09T17:52:00Z"/>
        </w:rPr>
      </w:pPr>
      <w:ins w:id="100" w:author="Taylor, Christine [HHS]" w:date="2025-07-09T12:53:00Z" w16du:dateUtc="2025-07-09T17:53:00Z">
        <w:r>
          <w:t>Weatherization funds may not be used to reimburse LIHEAP for heating systems</w:t>
        </w:r>
      </w:ins>
      <w:ins w:id="101" w:author="Taylor, Christine [HHS]" w:date="2025-07-09T12:54:00Z" w16du:dateUtc="2025-07-09T17:54:00Z">
        <w:r w:rsidR="00C746AF">
          <w:t xml:space="preserve"> replaced</w:t>
        </w:r>
      </w:ins>
      <w:ins w:id="102" w:author="Taylor, Christine [HHS]" w:date="2025-07-09T12:56:00Z" w16du:dateUtc="2025-07-09T17:56:00Z">
        <w:r w:rsidR="000629E0">
          <w:t xml:space="preserve"> using ECIP</w:t>
        </w:r>
      </w:ins>
      <w:ins w:id="103" w:author="Taylor, Christine [HHS]" w:date="2025-07-09T12:58:00Z" w16du:dateUtc="2025-07-09T17:58:00Z">
        <w:r w:rsidR="00F006A3">
          <w:t xml:space="preserve"> </w:t>
        </w:r>
      </w:ins>
      <w:ins w:id="104" w:author="Taylor, Christine [HHS]" w:date="2025-07-09T12:59:00Z" w16du:dateUtc="2025-07-09T17:59:00Z">
        <w:r w:rsidR="00F006A3">
          <w:t>funds</w:t>
        </w:r>
      </w:ins>
      <w:ins w:id="105" w:author="Taylor, Christine [HHS]" w:date="2025-07-09T13:00:00Z" w16du:dateUtc="2025-07-09T18:00:00Z">
        <w:r w:rsidR="00F006A3">
          <w:t>,</w:t>
        </w:r>
      </w:ins>
      <w:ins w:id="106" w:author="Taylor, Christine [HHS]" w:date="2025-07-09T12:59:00Z" w16du:dateUtc="2025-07-09T17:59:00Z">
        <w:r w:rsidR="00F006A3">
          <w:t xml:space="preserve"> </w:t>
        </w:r>
      </w:ins>
      <w:ins w:id="107" w:author="Taylor, Christine [HHS]" w:date="2025-07-09T12:58:00Z" w16du:dateUtc="2025-07-09T17:58:00Z">
        <w:r w:rsidR="00F006A3">
          <w:t xml:space="preserve">before the home </w:t>
        </w:r>
      </w:ins>
      <w:ins w:id="108" w:author="Taylor, Christine [HHS]" w:date="2025-07-09T13:00:00Z" w16du:dateUtc="2025-07-09T18:00:00Z">
        <w:r w:rsidR="00F006A3">
          <w:t>was selected to be</w:t>
        </w:r>
      </w:ins>
      <w:ins w:id="109" w:author="Taylor, Christine [HHS]" w:date="2025-07-09T12:58:00Z" w16du:dateUtc="2025-07-09T17:58:00Z">
        <w:r w:rsidR="00F006A3">
          <w:t xml:space="preserve"> weatheriz</w:t>
        </w:r>
      </w:ins>
      <w:ins w:id="110" w:author="Taylor, Christine [HHS]" w:date="2025-07-09T13:00:00Z" w16du:dateUtc="2025-07-09T18:00:00Z">
        <w:r w:rsidR="00F006A3">
          <w:t>ed</w:t>
        </w:r>
      </w:ins>
      <w:ins w:id="111" w:author="Taylor, Christine [HHS]" w:date="2025-07-09T12:54:00Z" w16du:dateUtc="2025-07-09T17:54:00Z">
        <w:r w:rsidR="00C746AF">
          <w:t xml:space="preserve">. </w:t>
        </w:r>
      </w:ins>
    </w:p>
    <w:p w14:paraId="53135807" w14:textId="35209473" w:rsidR="00170C85" w:rsidDel="00170C85" w:rsidRDefault="00170C85" w:rsidP="000F27CE">
      <w:pPr>
        <w:ind w:left="360"/>
        <w:jc w:val="both"/>
        <w:rPr>
          <w:del w:id="112" w:author="Taylor, Christine [HHS]" w:date="2025-07-09T12:53:00Z" w16du:dateUtc="2025-07-09T17:53:00Z"/>
        </w:rPr>
      </w:pPr>
    </w:p>
    <w:p w14:paraId="5243D497" w14:textId="77777777" w:rsidR="00705EF2" w:rsidRDefault="00705EF2" w:rsidP="00650399">
      <w:pPr>
        <w:jc w:val="both"/>
        <w:rPr>
          <w:b/>
        </w:rPr>
      </w:pPr>
    </w:p>
    <w:p w14:paraId="41912980" w14:textId="2B713963" w:rsidR="00650399" w:rsidRDefault="00650399" w:rsidP="000F27CE">
      <w:pPr>
        <w:pStyle w:val="Heading2"/>
      </w:pPr>
      <w:bookmarkStart w:id="113" w:name="_Toc204099972"/>
      <w:r>
        <w:t>4.20</w:t>
      </w:r>
      <w:bookmarkStart w:id="114" w:name="ClientNotificationAndConsent420"/>
      <w:bookmarkEnd w:id="114"/>
      <w:r>
        <w:tab/>
      </w:r>
      <w:r w:rsidR="0032390A">
        <w:t>CUSTOMER</w:t>
      </w:r>
      <w:r>
        <w:t xml:space="preserve"> NOTIFICATION AND CONSENT</w:t>
      </w:r>
      <w:bookmarkEnd w:id="113"/>
    </w:p>
    <w:p w14:paraId="78F1F1D5" w14:textId="77777777" w:rsidR="00650399" w:rsidRDefault="00650399" w:rsidP="00650399">
      <w:pPr>
        <w:jc w:val="both"/>
        <w:rPr>
          <w:b/>
        </w:rPr>
      </w:pPr>
    </w:p>
    <w:p w14:paraId="74D76C84" w14:textId="067847D0" w:rsidR="00650399" w:rsidRDefault="00650399" w:rsidP="00650399">
      <w:pPr>
        <w:jc w:val="both"/>
      </w:pPr>
      <w:r>
        <w:t xml:space="preserve">After selecting an eligible </w:t>
      </w:r>
      <w:r w:rsidR="0032390A">
        <w:t>customer</w:t>
      </w:r>
      <w:r>
        <w:t xml:space="preserve">, the </w:t>
      </w:r>
      <w:r w:rsidR="004D4484">
        <w:t>subgrantee</w:t>
      </w:r>
      <w:r>
        <w:t xml:space="preserve"> must contact the </w:t>
      </w:r>
      <w:r w:rsidR="0032390A">
        <w:t>customer</w:t>
      </w:r>
      <w:r>
        <w:t xml:space="preserve"> to schedule </w:t>
      </w:r>
      <w:r w:rsidR="004A42DC">
        <w:t>an energy audit</w:t>
      </w:r>
      <w:r>
        <w:t xml:space="preserve"> of the </w:t>
      </w:r>
      <w:r w:rsidR="0032390A">
        <w:t>customer</w:t>
      </w:r>
      <w:r>
        <w:t xml:space="preserve">’s dwelling. If the </w:t>
      </w:r>
      <w:r w:rsidR="0032390A">
        <w:t>customer</w:t>
      </w:r>
      <w:r>
        <w:t xml:space="preserve"> is the owner of the eligible dwelling, the </w:t>
      </w:r>
      <w:r w:rsidR="0032390A">
        <w:t>customer</w:t>
      </w:r>
      <w:r>
        <w:t xml:space="preserve">’s consent must be obtained prior to providing service. If the </w:t>
      </w:r>
      <w:r w:rsidR="0032390A">
        <w:t>customer</w:t>
      </w:r>
      <w:r>
        <w:t xml:space="preserve"> is a renter, the </w:t>
      </w:r>
      <w:r w:rsidR="0032390A">
        <w:t>customer</w:t>
      </w:r>
      <w:r>
        <w:t>’s landlord must provide written consent authorizing the dwelling to be weatherized. This is done through the use a landlord consent form (</w:t>
      </w:r>
      <w:r w:rsidRPr="000209C7">
        <w:t xml:space="preserve">see </w:t>
      </w:r>
      <w:hyperlink w:anchor="RenterPolicyAndProcedures430" w:history="1">
        <w:r w:rsidRPr="004A42DC">
          <w:rPr>
            <w:rStyle w:val="Hyperlink"/>
          </w:rPr>
          <w:t>Section 4.30</w:t>
        </w:r>
      </w:hyperlink>
      <w:r w:rsidRPr="000209C7">
        <w:t>).</w:t>
      </w:r>
    </w:p>
    <w:p w14:paraId="076AF2C7" w14:textId="77777777" w:rsidR="00650399" w:rsidRDefault="00650399" w:rsidP="00650399">
      <w:pPr>
        <w:jc w:val="both"/>
      </w:pPr>
    </w:p>
    <w:p w14:paraId="2CF06248" w14:textId="23EFC6A8" w:rsidR="00650399" w:rsidRDefault="00650399" w:rsidP="00650399">
      <w:pPr>
        <w:jc w:val="both"/>
      </w:pPr>
      <w:r>
        <w:t xml:space="preserve">When </w:t>
      </w:r>
      <w:r w:rsidR="004D4484">
        <w:t>subgrantee</w:t>
      </w:r>
      <w:r w:rsidR="00EF1BB1">
        <w:t>s</w:t>
      </w:r>
      <w:r>
        <w:t xml:space="preserve"> contact </w:t>
      </w:r>
      <w:r w:rsidR="008D31E5">
        <w:t>customers,</w:t>
      </w:r>
      <w:r>
        <w:t xml:space="preserve"> it is important they explain the following to the </w:t>
      </w:r>
      <w:r w:rsidR="0032390A">
        <w:t>customer</w:t>
      </w:r>
      <w:r>
        <w:t>s:</w:t>
      </w:r>
    </w:p>
    <w:p w14:paraId="1CF74185" w14:textId="77777777" w:rsidR="00650399" w:rsidRDefault="003E7FB6" w:rsidP="00F4166A">
      <w:pPr>
        <w:numPr>
          <w:ilvl w:val="0"/>
          <w:numId w:val="12"/>
        </w:numPr>
        <w:jc w:val="both"/>
      </w:pPr>
      <w:r>
        <w:t>The</w:t>
      </w:r>
      <w:r w:rsidR="00650399">
        <w:t xml:space="preserve"> steps involved in the weatherization process (e.g. an </w:t>
      </w:r>
      <w:r w:rsidR="00181124">
        <w:t>energy audit</w:t>
      </w:r>
      <w:r w:rsidR="00650399">
        <w:t xml:space="preserve"> of the dwelling, a safety inspection of all combustion appliances).</w:t>
      </w:r>
    </w:p>
    <w:p w14:paraId="54994B3B" w14:textId="77777777" w:rsidR="00650399" w:rsidRDefault="00650399" w:rsidP="00F4166A">
      <w:pPr>
        <w:numPr>
          <w:ilvl w:val="0"/>
          <w:numId w:val="12"/>
        </w:numPr>
        <w:jc w:val="both"/>
      </w:pPr>
      <w:r>
        <w:t xml:space="preserve">What the program can and cannot do (e.g. the program </w:t>
      </w:r>
      <w:r w:rsidR="00181124">
        <w:t>cannot</w:t>
      </w:r>
      <w:r>
        <w:t xml:space="preserve"> replace roofs).</w:t>
      </w:r>
    </w:p>
    <w:p w14:paraId="17E7EDF4" w14:textId="77777777" w:rsidR="00650399" w:rsidRDefault="00650399" w:rsidP="00F4166A">
      <w:pPr>
        <w:numPr>
          <w:ilvl w:val="0"/>
          <w:numId w:val="12"/>
        </w:numPr>
        <w:jc w:val="both"/>
        <w:rPr>
          <w:b/>
        </w:rPr>
      </w:pPr>
      <w:r>
        <w:t>That a final inspection of the work will be done.</w:t>
      </w:r>
    </w:p>
    <w:p w14:paraId="37A0631D" w14:textId="77777777" w:rsidR="00650399" w:rsidRDefault="00650399" w:rsidP="00650399">
      <w:pPr>
        <w:jc w:val="both"/>
      </w:pPr>
    </w:p>
    <w:p w14:paraId="1F070F3A" w14:textId="399ED4F8" w:rsidR="00650399" w:rsidRDefault="00650399" w:rsidP="00650399">
      <w:pPr>
        <w:jc w:val="both"/>
        <w:rPr>
          <w:bCs/>
        </w:rPr>
      </w:pPr>
      <w:r>
        <w:rPr>
          <w:bCs/>
        </w:rPr>
        <w:t xml:space="preserve">It is also recommended that </w:t>
      </w:r>
      <w:r w:rsidR="004D4484">
        <w:rPr>
          <w:bCs/>
        </w:rPr>
        <w:t>subgrantee</w:t>
      </w:r>
      <w:r w:rsidR="00EF1BB1">
        <w:rPr>
          <w:bCs/>
        </w:rPr>
        <w:t>s</w:t>
      </w:r>
      <w:r>
        <w:rPr>
          <w:bCs/>
        </w:rPr>
        <w:t xml:space="preserve"> use a screening process during the initial contact with the </w:t>
      </w:r>
      <w:r w:rsidR="0032390A">
        <w:rPr>
          <w:bCs/>
        </w:rPr>
        <w:t>customer</w:t>
      </w:r>
      <w:r>
        <w:rPr>
          <w:bCs/>
        </w:rPr>
        <w:t xml:space="preserve"> to obtain useful information about the condition of the </w:t>
      </w:r>
      <w:r w:rsidR="0032390A">
        <w:rPr>
          <w:bCs/>
        </w:rPr>
        <w:t>customer</w:t>
      </w:r>
      <w:r>
        <w:rPr>
          <w:bCs/>
        </w:rPr>
        <w:t xml:space="preserve">’s house. This is a way for the </w:t>
      </w:r>
      <w:r w:rsidR="004D4484">
        <w:rPr>
          <w:bCs/>
        </w:rPr>
        <w:t>subgrantee</w:t>
      </w:r>
      <w:r>
        <w:rPr>
          <w:bCs/>
        </w:rPr>
        <w:t xml:space="preserve"> to find out if the </w:t>
      </w:r>
      <w:r w:rsidR="0032390A">
        <w:rPr>
          <w:bCs/>
        </w:rPr>
        <w:t>customer</w:t>
      </w:r>
      <w:r>
        <w:rPr>
          <w:bCs/>
        </w:rPr>
        <w:t xml:space="preserve">’s house is for sale or whether it is being remodeled or has extensive roof damage. </w:t>
      </w:r>
      <w:r w:rsidR="004D4484">
        <w:rPr>
          <w:bCs/>
        </w:rPr>
        <w:t>Subgrantee</w:t>
      </w:r>
      <w:r w:rsidR="00EF1BB1">
        <w:rPr>
          <w:bCs/>
        </w:rPr>
        <w:t>s</w:t>
      </w:r>
      <w:r>
        <w:rPr>
          <w:bCs/>
        </w:rPr>
        <w:t xml:space="preserve"> may learn from the screening process that work on the </w:t>
      </w:r>
      <w:r w:rsidR="0032390A">
        <w:rPr>
          <w:bCs/>
        </w:rPr>
        <w:t>customer</w:t>
      </w:r>
      <w:r>
        <w:rPr>
          <w:bCs/>
        </w:rPr>
        <w:t xml:space="preserve">’s dwelling must be deferred and therefore save the </w:t>
      </w:r>
      <w:r w:rsidR="004D4484">
        <w:rPr>
          <w:bCs/>
        </w:rPr>
        <w:t>subgrantee</w:t>
      </w:r>
      <w:r>
        <w:rPr>
          <w:bCs/>
        </w:rPr>
        <w:t xml:space="preserve"> from making an unnecessary trip to the house. </w:t>
      </w:r>
    </w:p>
    <w:p w14:paraId="6CDFE6AE" w14:textId="77777777" w:rsidR="00650399" w:rsidRDefault="00650399" w:rsidP="00650399">
      <w:pPr>
        <w:jc w:val="both"/>
        <w:rPr>
          <w:b/>
        </w:rPr>
      </w:pPr>
    </w:p>
    <w:p w14:paraId="64A18D68" w14:textId="12A12808" w:rsidR="00650399" w:rsidRDefault="00650399" w:rsidP="00650399">
      <w:pPr>
        <w:jc w:val="both"/>
      </w:pPr>
      <w:r>
        <w:t xml:space="preserve">By spending time at the very beginning of the process, to clearly explain to </w:t>
      </w:r>
      <w:r w:rsidR="0032390A">
        <w:t>customer</w:t>
      </w:r>
      <w:r>
        <w:t xml:space="preserve">s what the program can and cannot do, </w:t>
      </w:r>
      <w:r w:rsidR="004D4484">
        <w:t>subgrantee</w:t>
      </w:r>
      <w:r w:rsidR="00EF1BB1">
        <w:t>s</w:t>
      </w:r>
      <w:r>
        <w:t xml:space="preserve"> may be able to reduce the number of </w:t>
      </w:r>
      <w:r w:rsidR="0032390A">
        <w:t>customer</w:t>
      </w:r>
      <w:r>
        <w:t xml:space="preserve"> complaints they receive and the time and, in some cases, the frustration involved in dealing with the complaints. Many </w:t>
      </w:r>
      <w:r w:rsidR="0032390A">
        <w:t>customer</w:t>
      </w:r>
      <w:r>
        <w:t xml:space="preserve"> complaints are due to the fact the </w:t>
      </w:r>
      <w:r w:rsidR="0032390A">
        <w:t>customer</w:t>
      </w:r>
      <w:r>
        <w:t xml:space="preserve">s expected the program to do things the program either is not allowed to do by rule or </w:t>
      </w:r>
      <w:r w:rsidR="00591B0F">
        <w:t>regulation or</w:t>
      </w:r>
      <w:r>
        <w:t xml:space="preserve"> does not do because it is not cost</w:t>
      </w:r>
      <w:r w:rsidR="0008791B">
        <w:t>-</w:t>
      </w:r>
      <w:r>
        <w:t xml:space="preserve">effective. These </w:t>
      </w:r>
      <w:r w:rsidR="0032390A">
        <w:t>customer</w:t>
      </w:r>
      <w:r>
        <w:t xml:space="preserve">s may have expected the program to do rehab work, fix major structural problems, make the dwelling handicapped accessible, install new windows, paint the house, etc. When the program does not address these problems, the </w:t>
      </w:r>
      <w:r w:rsidR="0032390A">
        <w:t>customer</w:t>
      </w:r>
      <w:r>
        <w:t xml:space="preserve">s complain because they didn’t receive the </w:t>
      </w:r>
      <w:r w:rsidR="00591B0F">
        <w:t>services,</w:t>
      </w:r>
      <w:r>
        <w:t xml:space="preserve"> they either thought they would receive or hoped they would receive. A good way to address this problem is to send/give scheduled </w:t>
      </w:r>
      <w:r w:rsidR="0032390A">
        <w:t>customer</w:t>
      </w:r>
      <w:r>
        <w:t xml:space="preserve">s a Weatherization “fact sheet” describing the program. </w:t>
      </w:r>
    </w:p>
    <w:p w14:paraId="24BAB3B6" w14:textId="77777777" w:rsidR="00650399" w:rsidRDefault="00650399" w:rsidP="00650399">
      <w:pPr>
        <w:jc w:val="both"/>
      </w:pPr>
    </w:p>
    <w:p w14:paraId="7A7F4FFD" w14:textId="0AB647CC" w:rsidR="00D7268E" w:rsidRDefault="0008791B" w:rsidP="00D7268E">
      <w:r>
        <w:rPr>
          <w:bCs/>
        </w:rPr>
        <w:t>W</w:t>
      </w:r>
      <w:r w:rsidR="00650399">
        <w:rPr>
          <w:bCs/>
        </w:rPr>
        <w:t xml:space="preserve">eatherization fact sheets are </w:t>
      </w:r>
      <w:r w:rsidR="00650399">
        <w:rPr>
          <w:rFonts w:cs="Arial"/>
          <w:color w:val="000000"/>
        </w:rPr>
        <w:t xml:space="preserve">available on the State of Iowa Weatherization </w:t>
      </w:r>
      <w:r w:rsidR="00D7268E">
        <w:rPr>
          <w:rFonts w:cs="Arial"/>
          <w:color w:val="000000"/>
        </w:rPr>
        <w:t>page</w:t>
      </w:r>
      <w:r w:rsidR="00650399">
        <w:rPr>
          <w:rFonts w:cs="Arial"/>
          <w:color w:val="000000"/>
        </w:rPr>
        <w:t>:</w:t>
      </w:r>
      <w:r w:rsidR="00D7268E">
        <w:rPr>
          <w:rFonts w:cs="Arial"/>
          <w:color w:val="000000"/>
        </w:rPr>
        <w:t xml:space="preserve"> </w:t>
      </w:r>
      <w:hyperlink r:id="rId32" w:history="1">
        <w:r w:rsidR="00D7268E" w:rsidRPr="0093590A">
          <w:rPr>
            <w:rStyle w:val="Hyperlink"/>
          </w:rPr>
          <w:t>https://hhs.iowa.gov/weatherization-members</w:t>
        </w:r>
      </w:hyperlink>
      <w:r w:rsidR="00D7268E">
        <w:t>.</w:t>
      </w:r>
    </w:p>
    <w:p w14:paraId="25368C89" w14:textId="74A50A0B" w:rsidR="00650399" w:rsidRDefault="00650399" w:rsidP="00650399">
      <w:pPr>
        <w:jc w:val="both"/>
      </w:pPr>
      <w:r>
        <w:t xml:space="preserve"> </w:t>
      </w:r>
    </w:p>
    <w:p w14:paraId="38BA1CB7" w14:textId="44C9792B" w:rsidR="00650399" w:rsidRDefault="000F27CE" w:rsidP="000F27CE">
      <w:pPr>
        <w:pStyle w:val="Heading3"/>
      </w:pPr>
      <w:bookmarkStart w:id="115" w:name="ClientInformedConsentAndForm421"/>
      <w:bookmarkStart w:id="116" w:name="_Toc204099973"/>
      <w:bookmarkEnd w:id="115"/>
      <w:r>
        <w:t>4.21</w:t>
      </w:r>
      <w:r>
        <w:tab/>
      </w:r>
      <w:r w:rsidR="0032390A">
        <w:t>Customer</w:t>
      </w:r>
      <w:r w:rsidR="00650399">
        <w:t xml:space="preserve"> Informed Consent and Consent Form</w:t>
      </w:r>
      <w:bookmarkEnd w:id="116"/>
    </w:p>
    <w:p w14:paraId="56EC741E" w14:textId="5776ED24" w:rsidR="00650399" w:rsidRPr="00006525" w:rsidRDefault="004D4484" w:rsidP="00006525">
      <w:pPr>
        <w:ind w:left="360"/>
        <w:jc w:val="both"/>
        <w:rPr>
          <w:color w:val="000000"/>
        </w:rPr>
      </w:pPr>
      <w:r>
        <w:t>Subgrantee</w:t>
      </w:r>
      <w:r w:rsidR="00EF1BB1">
        <w:t>s</w:t>
      </w:r>
      <w:r w:rsidR="00650399">
        <w:t xml:space="preserve"> are required to take all reasonable precautions against performing work on homes that will subject </w:t>
      </w:r>
      <w:r w:rsidR="0032390A">
        <w:t>customer</w:t>
      </w:r>
      <w:r w:rsidR="00650399">
        <w:t xml:space="preserve">s to health and safety risks. Before beginning work on a home, </w:t>
      </w:r>
      <w:r>
        <w:t>subgrantee</w:t>
      </w:r>
      <w:r w:rsidR="00EF1BB1">
        <w:t>s</w:t>
      </w:r>
      <w:r w:rsidR="00650399">
        <w:t xml:space="preserve"> must take into consideration the health concerns of each occupant and the possible effect any work performed will have on the health or medical condition of the occupants. Because it is possible weatherization activities could have an adverse effect on an occupant’s health, it is important </w:t>
      </w:r>
      <w:r w:rsidR="0032390A">
        <w:t>customer</w:t>
      </w:r>
      <w:r w:rsidR="00650399">
        <w:t>s provide an “informed consent” consenting to the weatherization activities before they are started</w:t>
      </w:r>
      <w:r w:rsidR="00650399">
        <w:rPr>
          <w:b/>
          <w:bCs/>
        </w:rPr>
        <w:t xml:space="preserve">. </w:t>
      </w:r>
    </w:p>
    <w:p w14:paraId="482F825B" w14:textId="77777777" w:rsidR="00650399" w:rsidRDefault="00650399" w:rsidP="000F27CE">
      <w:pPr>
        <w:ind w:left="360"/>
        <w:jc w:val="both"/>
        <w:rPr>
          <w:color w:val="000000"/>
        </w:rPr>
      </w:pPr>
    </w:p>
    <w:p w14:paraId="61A8C6A1" w14:textId="418EE94C" w:rsidR="00650399" w:rsidRDefault="0032390A" w:rsidP="000F27CE">
      <w:pPr>
        <w:ind w:left="360"/>
        <w:jc w:val="both"/>
        <w:rPr>
          <w:color w:val="000000"/>
        </w:rPr>
      </w:pPr>
      <w:r>
        <w:rPr>
          <w:color w:val="000000"/>
        </w:rPr>
        <w:t>Customer</w:t>
      </w:r>
      <w:r w:rsidR="00650399">
        <w:rPr>
          <w:color w:val="000000"/>
        </w:rPr>
        <w:t xml:space="preserve">s are required to sign a Release of Liability and Waiver of Claims Form informing them of this. The </w:t>
      </w:r>
      <w:r w:rsidR="00650399">
        <w:t xml:space="preserve">Release of Liability Form </w:t>
      </w:r>
      <w:r w:rsidR="00650399">
        <w:rPr>
          <w:color w:val="000000"/>
        </w:rPr>
        <w:t xml:space="preserve">should be signed before the dwelling is </w:t>
      </w:r>
      <w:r w:rsidR="00AF22AC">
        <w:rPr>
          <w:color w:val="000000"/>
        </w:rPr>
        <w:t>audi</w:t>
      </w:r>
      <w:r w:rsidR="00650399">
        <w:rPr>
          <w:color w:val="000000"/>
        </w:rPr>
        <w:t xml:space="preserve">ted. </w:t>
      </w:r>
      <w:r w:rsidR="00650399" w:rsidRPr="009C747C">
        <w:rPr>
          <w:color w:val="000000"/>
        </w:rPr>
        <w:t xml:space="preserve">If the </w:t>
      </w:r>
      <w:r>
        <w:rPr>
          <w:color w:val="000000"/>
        </w:rPr>
        <w:t>customer</w:t>
      </w:r>
      <w:r w:rsidR="00650399" w:rsidRPr="009C747C">
        <w:rPr>
          <w:color w:val="000000"/>
        </w:rPr>
        <w:t xml:space="preserve"> refuses to sign the form, no work will be completed on the home and it will be closed </w:t>
      </w:r>
      <w:r w:rsidR="00650399" w:rsidRPr="009C747C">
        <w:rPr>
          <w:color w:val="000000"/>
        </w:rPr>
        <w:lastRenderedPageBreak/>
        <w:t>incomplete.</w:t>
      </w:r>
      <w:r w:rsidR="00650399">
        <w:rPr>
          <w:color w:val="000000"/>
        </w:rPr>
        <w:t xml:space="preserve"> The original of the signed Release of Liability Form must be in the </w:t>
      </w:r>
      <w:r>
        <w:rPr>
          <w:color w:val="000000"/>
        </w:rPr>
        <w:t>customer</w:t>
      </w:r>
      <w:r w:rsidR="00650399">
        <w:rPr>
          <w:color w:val="000000"/>
        </w:rPr>
        <w:t xml:space="preserve"> file and the copy left with the </w:t>
      </w:r>
      <w:r>
        <w:rPr>
          <w:color w:val="000000"/>
        </w:rPr>
        <w:t>customer</w:t>
      </w:r>
      <w:r w:rsidR="00650399">
        <w:rPr>
          <w:color w:val="000000"/>
        </w:rPr>
        <w:t xml:space="preserve">. </w:t>
      </w:r>
    </w:p>
    <w:p w14:paraId="22D90C12" w14:textId="77777777" w:rsidR="00650399" w:rsidRDefault="00650399" w:rsidP="000F27CE">
      <w:pPr>
        <w:ind w:left="360"/>
        <w:jc w:val="both"/>
        <w:rPr>
          <w:color w:val="000000"/>
        </w:rPr>
      </w:pPr>
    </w:p>
    <w:p w14:paraId="7BB0D27F" w14:textId="5BB60428" w:rsidR="00650399" w:rsidRDefault="00650399" w:rsidP="000F27CE">
      <w:pPr>
        <w:ind w:left="360"/>
        <w:jc w:val="both"/>
        <w:rPr>
          <w:color w:val="000000"/>
        </w:rPr>
      </w:pPr>
      <w:r>
        <w:rPr>
          <w:color w:val="000000"/>
        </w:rPr>
        <w:t xml:space="preserve">The Release of Liability Form is important because it offers protection to the </w:t>
      </w:r>
      <w:r w:rsidR="004D4484">
        <w:rPr>
          <w:color w:val="000000"/>
        </w:rPr>
        <w:t>subgrantee</w:t>
      </w:r>
      <w:r>
        <w:rPr>
          <w:color w:val="000000"/>
        </w:rPr>
        <w:t xml:space="preserve">. It documents the </w:t>
      </w:r>
      <w:r w:rsidR="0032390A">
        <w:rPr>
          <w:color w:val="000000"/>
        </w:rPr>
        <w:t>customer</w:t>
      </w:r>
      <w:r>
        <w:rPr>
          <w:color w:val="000000"/>
        </w:rPr>
        <w:t xml:space="preserve"> has been informed weatherization activities could result in airborne particles being released in the home that could aggravate a health condition of one or more of the occupants in the home. It documents the </w:t>
      </w:r>
      <w:r w:rsidR="0032390A">
        <w:rPr>
          <w:color w:val="000000"/>
        </w:rPr>
        <w:t>customer</w:t>
      </w:r>
      <w:r>
        <w:rPr>
          <w:color w:val="000000"/>
        </w:rPr>
        <w:t xml:space="preserve"> authorizes the </w:t>
      </w:r>
      <w:r w:rsidR="004D4484">
        <w:rPr>
          <w:color w:val="000000"/>
        </w:rPr>
        <w:t>subgrantee</w:t>
      </w:r>
      <w:r>
        <w:rPr>
          <w:color w:val="000000"/>
        </w:rPr>
        <w:t xml:space="preserve"> to weatherize the home. </w:t>
      </w:r>
    </w:p>
    <w:p w14:paraId="498848AC" w14:textId="77777777" w:rsidR="00650399" w:rsidRDefault="00650399" w:rsidP="000F27CE">
      <w:pPr>
        <w:ind w:left="360"/>
        <w:jc w:val="both"/>
        <w:rPr>
          <w:color w:val="000000"/>
        </w:rPr>
      </w:pPr>
    </w:p>
    <w:p w14:paraId="0C58D61D" w14:textId="72A6AFD1" w:rsidR="00650399" w:rsidRDefault="00650399" w:rsidP="000F27CE">
      <w:pPr>
        <w:ind w:left="360"/>
        <w:jc w:val="both"/>
        <w:rPr>
          <w:color w:val="000000"/>
        </w:rPr>
      </w:pPr>
      <w:r>
        <w:rPr>
          <w:color w:val="000000"/>
        </w:rPr>
        <w:t xml:space="preserve">If a </w:t>
      </w:r>
      <w:r w:rsidR="0032390A">
        <w:rPr>
          <w:color w:val="000000"/>
        </w:rPr>
        <w:t>customer</w:t>
      </w:r>
      <w:r>
        <w:rPr>
          <w:color w:val="000000"/>
        </w:rPr>
        <w:t xml:space="preserve"> is not available to sign the Release of Liability Form when the </w:t>
      </w:r>
      <w:r w:rsidR="003E6983">
        <w:rPr>
          <w:color w:val="000000"/>
        </w:rPr>
        <w:t>energy auditor</w:t>
      </w:r>
      <w:r>
        <w:rPr>
          <w:color w:val="000000"/>
        </w:rPr>
        <w:t xml:space="preserve"> arrives to conduct the </w:t>
      </w:r>
      <w:r w:rsidR="00AF22AC">
        <w:rPr>
          <w:color w:val="000000"/>
        </w:rPr>
        <w:t>energy audit</w:t>
      </w:r>
      <w:r>
        <w:rPr>
          <w:color w:val="000000"/>
        </w:rPr>
        <w:t xml:space="preserve"> of the home, the </w:t>
      </w:r>
      <w:r w:rsidR="003E6983">
        <w:rPr>
          <w:color w:val="000000"/>
        </w:rPr>
        <w:t>energy auditor</w:t>
      </w:r>
      <w:r>
        <w:rPr>
          <w:color w:val="000000"/>
        </w:rPr>
        <w:t xml:space="preserve"> may proceed with the </w:t>
      </w:r>
      <w:r w:rsidR="00AF22AC">
        <w:rPr>
          <w:color w:val="000000"/>
        </w:rPr>
        <w:t>audit</w:t>
      </w:r>
      <w:r>
        <w:rPr>
          <w:color w:val="000000"/>
        </w:rPr>
        <w:t xml:space="preserve">. However, the </w:t>
      </w:r>
      <w:r w:rsidR="003E6983">
        <w:rPr>
          <w:color w:val="000000"/>
        </w:rPr>
        <w:t>energy auditor</w:t>
      </w:r>
      <w:r>
        <w:rPr>
          <w:color w:val="000000"/>
        </w:rPr>
        <w:t xml:space="preserve"> must leave a copy of the Release of Liability Form, a return envelope, and instructions to the </w:t>
      </w:r>
      <w:r w:rsidR="0032390A">
        <w:rPr>
          <w:color w:val="000000"/>
        </w:rPr>
        <w:t>customer</w:t>
      </w:r>
      <w:r>
        <w:rPr>
          <w:color w:val="000000"/>
        </w:rPr>
        <w:t xml:space="preserve"> that no work will be done on the home until the </w:t>
      </w:r>
      <w:r w:rsidR="0032390A">
        <w:rPr>
          <w:color w:val="000000"/>
        </w:rPr>
        <w:t>customer</w:t>
      </w:r>
      <w:r>
        <w:rPr>
          <w:color w:val="000000"/>
        </w:rPr>
        <w:t xml:space="preserve"> signs the form and returns it to the </w:t>
      </w:r>
      <w:r w:rsidR="004D4484">
        <w:rPr>
          <w:color w:val="000000"/>
        </w:rPr>
        <w:t>subgrantee</w:t>
      </w:r>
      <w:r>
        <w:rPr>
          <w:color w:val="000000"/>
        </w:rPr>
        <w:t>.</w:t>
      </w:r>
    </w:p>
    <w:p w14:paraId="471AD207" w14:textId="77777777" w:rsidR="00650399" w:rsidRPr="00AC5474" w:rsidRDefault="00650399" w:rsidP="000F27CE">
      <w:pPr>
        <w:ind w:left="360"/>
        <w:jc w:val="both"/>
        <w:rPr>
          <w:color w:val="000000"/>
        </w:rPr>
      </w:pPr>
      <w:r>
        <w:rPr>
          <w:color w:val="000000"/>
        </w:rPr>
        <w:t xml:space="preserve"> </w:t>
      </w:r>
    </w:p>
    <w:p w14:paraId="2CE40B5B" w14:textId="21CD7EBC" w:rsidR="00650399" w:rsidRDefault="00650399" w:rsidP="008C2305">
      <w:pPr>
        <w:ind w:left="360"/>
        <w:jc w:val="both"/>
      </w:pPr>
      <w:r>
        <w:t xml:space="preserve">The Release of Liability Form is provided by the </w:t>
      </w:r>
      <w:r w:rsidR="00841598">
        <w:rPr>
          <w:color w:val="000000"/>
          <w:shd w:val="clear" w:color="auto" w:fill="FFFFFF"/>
        </w:rPr>
        <w:t>Iowa WAP</w:t>
      </w:r>
      <w:r>
        <w:t>. It is printed on 2-part NCR paper. A copy of t</w:t>
      </w:r>
      <w:r>
        <w:rPr>
          <w:rFonts w:cs="Arial"/>
          <w:color w:val="000000"/>
        </w:rPr>
        <w:t xml:space="preserve">he Release of Liability Form is in the </w:t>
      </w:r>
      <w:r>
        <w:rPr>
          <w:rFonts w:cs="Arial"/>
          <w:i/>
          <w:color w:val="000000"/>
        </w:rPr>
        <w:t>WeatherizationGeneral Appendix</w:t>
      </w:r>
      <w:r>
        <w:rPr>
          <w:rFonts w:cs="Arial"/>
          <w:color w:val="000000"/>
        </w:rPr>
        <w:t xml:space="preserve"> and is also available on the State of Iowa Weatherization </w:t>
      </w:r>
      <w:r w:rsidR="008C2305">
        <w:rPr>
          <w:rFonts w:cs="Arial"/>
          <w:color w:val="000000"/>
        </w:rPr>
        <w:t>Program page</w:t>
      </w:r>
      <w:r>
        <w:rPr>
          <w:rFonts w:cs="Arial"/>
          <w:color w:val="000000"/>
        </w:rPr>
        <w:t xml:space="preserve">: </w:t>
      </w:r>
      <w:hyperlink r:id="rId33" w:history="1">
        <w:r w:rsidR="008C2305" w:rsidRPr="0093590A">
          <w:rPr>
            <w:rStyle w:val="Hyperlink"/>
          </w:rPr>
          <w:t>https://hhs.iowa.gov/weatherization-members</w:t>
        </w:r>
      </w:hyperlink>
      <w:r w:rsidR="008C2305">
        <w:t>.</w:t>
      </w:r>
    </w:p>
    <w:p w14:paraId="4E08B944" w14:textId="77777777" w:rsidR="008C2305" w:rsidRPr="008C2305" w:rsidRDefault="008C2305" w:rsidP="008C2305">
      <w:pPr>
        <w:ind w:left="360"/>
        <w:jc w:val="both"/>
        <w:rPr>
          <w:rFonts w:cs="Arial"/>
          <w:color w:val="000000"/>
        </w:rPr>
      </w:pPr>
    </w:p>
    <w:p w14:paraId="439474A1" w14:textId="77777777" w:rsidR="00650399" w:rsidRDefault="00650399" w:rsidP="00E216C9">
      <w:pPr>
        <w:pStyle w:val="Heading2"/>
      </w:pPr>
      <w:bookmarkStart w:id="117" w:name="_Toc204099974"/>
      <w:r>
        <w:t>4.30</w:t>
      </w:r>
      <w:bookmarkStart w:id="118" w:name="RenterPolicyAndProcedures430"/>
      <w:bookmarkEnd w:id="118"/>
      <w:r w:rsidR="00D71E4F">
        <w:tab/>
        <w:t>RENTAL</w:t>
      </w:r>
      <w:r>
        <w:t xml:space="preserve"> PROCEDURES</w:t>
      </w:r>
      <w:bookmarkEnd w:id="117"/>
    </w:p>
    <w:p w14:paraId="314B24C6" w14:textId="77777777" w:rsidR="00650399" w:rsidRDefault="00650399" w:rsidP="00650399">
      <w:pPr>
        <w:jc w:val="both"/>
        <w:rPr>
          <w:b/>
        </w:rPr>
      </w:pPr>
    </w:p>
    <w:p w14:paraId="2ACE8311" w14:textId="77777777" w:rsidR="00650399" w:rsidRDefault="00650399" w:rsidP="000F27CE">
      <w:pPr>
        <w:pStyle w:val="Heading3"/>
      </w:pPr>
      <w:bookmarkStart w:id="119" w:name="_Toc204099975"/>
      <w:r>
        <w:t>4.31</w:t>
      </w:r>
      <w:bookmarkStart w:id="120" w:name="RentalUnitDwellings431"/>
      <w:bookmarkEnd w:id="120"/>
      <w:r>
        <w:tab/>
        <w:t>Rental Dwelling Units</w:t>
      </w:r>
      <w:bookmarkEnd w:id="119"/>
    </w:p>
    <w:p w14:paraId="4F86F36C" w14:textId="77777777" w:rsidR="00650399" w:rsidRPr="00C12FAD" w:rsidRDefault="00650399" w:rsidP="00C12FAD">
      <w:pPr>
        <w:ind w:left="360"/>
        <w:rPr>
          <w:b/>
        </w:rPr>
      </w:pPr>
      <w:r w:rsidRPr="00C12FAD">
        <w:rPr>
          <w:b/>
        </w:rPr>
        <w:t>One-Unit Rental Dwellings</w:t>
      </w:r>
    </w:p>
    <w:p w14:paraId="073564AF" w14:textId="77777777" w:rsidR="00650399" w:rsidRDefault="00650399" w:rsidP="000F27CE">
      <w:pPr>
        <w:ind w:left="360"/>
        <w:jc w:val="both"/>
      </w:pPr>
      <w:r>
        <w:t xml:space="preserve">A rental dwelling that is considered one rental unit, such as a house, is eligible for weatherization if an eligible household inhabits it. The entire dwelling may be weatherized with landlord consent. </w:t>
      </w:r>
    </w:p>
    <w:p w14:paraId="26643703" w14:textId="77777777" w:rsidR="00650399" w:rsidRDefault="00650399" w:rsidP="000F27CE">
      <w:pPr>
        <w:ind w:left="360"/>
        <w:jc w:val="both"/>
      </w:pPr>
    </w:p>
    <w:p w14:paraId="6D9F32B9" w14:textId="77777777" w:rsidR="00650399" w:rsidRPr="00C12FAD" w:rsidRDefault="00650399" w:rsidP="00C12FAD">
      <w:pPr>
        <w:ind w:left="360"/>
        <w:rPr>
          <w:b/>
        </w:rPr>
      </w:pPr>
      <w:r w:rsidRPr="00C12FAD">
        <w:rPr>
          <w:b/>
        </w:rPr>
        <w:t>Multi-Unit Rental Dwellings</w:t>
      </w:r>
    </w:p>
    <w:p w14:paraId="0F69CBBC" w14:textId="77777777" w:rsidR="00650399" w:rsidRDefault="00650399" w:rsidP="000F27CE">
      <w:pPr>
        <w:ind w:left="360"/>
        <w:jc w:val="both"/>
      </w:pPr>
      <w:r>
        <w:t xml:space="preserve">The entire structure (all units and common areas) of a multi-unit dwelling may be weatherized, with landlord consent, if a specified number of units within the dwelling are eligible units. An eligible unit is one that contains an eligible household. Following are the number of units that must be eligible units in order for the entire dwelling structure to be weatherized:  </w:t>
      </w:r>
    </w:p>
    <w:p w14:paraId="68B9ADC2" w14:textId="77777777" w:rsidR="00650399" w:rsidRDefault="00650399" w:rsidP="00650399">
      <w:pPr>
        <w:jc w:val="both"/>
      </w:pPr>
    </w:p>
    <w:p w14:paraId="364BC9BD" w14:textId="77777777" w:rsidR="00650399" w:rsidRDefault="00650399" w:rsidP="00F4166A">
      <w:pPr>
        <w:numPr>
          <w:ilvl w:val="0"/>
          <w:numId w:val="11"/>
        </w:numPr>
        <w:tabs>
          <w:tab w:val="clear" w:pos="360"/>
          <w:tab w:val="num" w:pos="720"/>
        </w:tabs>
        <w:ind w:left="720"/>
        <w:jc w:val="both"/>
      </w:pPr>
      <w:r>
        <w:t>For multi-unit dwellings containing fewer than 5 units, 50</w:t>
      </w:r>
      <w:r w:rsidR="00F61371">
        <w:t>%</w:t>
      </w:r>
      <w:r>
        <w:t xml:space="preserve"> of the units must be eligible units (i.e. contain eligible households).</w:t>
      </w:r>
    </w:p>
    <w:p w14:paraId="1EA8AE06" w14:textId="344F6C88" w:rsidR="00650399" w:rsidRPr="005A0BB1" w:rsidRDefault="00650399" w:rsidP="005A0BB1">
      <w:pPr>
        <w:numPr>
          <w:ilvl w:val="0"/>
          <w:numId w:val="11"/>
        </w:numPr>
        <w:tabs>
          <w:tab w:val="clear" w:pos="360"/>
          <w:tab w:val="num" w:pos="720"/>
        </w:tabs>
        <w:ind w:left="720"/>
        <w:jc w:val="both"/>
        <w:rPr>
          <w:rFonts w:eastAsia="Arial"/>
          <w:color w:val="000000"/>
        </w:rPr>
      </w:pPr>
      <w:r>
        <w:t>For multi-unit dwellings containing 5 units or more, 66</w:t>
      </w:r>
      <w:r w:rsidR="00F61371">
        <w:t>%</w:t>
      </w:r>
      <w:r>
        <w:t xml:space="preserve"> of the units must be eligible units (i.e. contain eligible households).</w:t>
      </w:r>
      <w:r w:rsidR="000B44D4">
        <w:t xml:space="preserve"> </w:t>
      </w:r>
      <w:r>
        <w:t>Units identified by HUD or USDA must comply with requirements listed in DOE’s Weatherization Program Notice WPN 10-15, in addition to requirements listed in this section</w:t>
      </w:r>
      <w:r w:rsidR="00F67B16">
        <w:t xml:space="preserve">. </w:t>
      </w:r>
      <w:r>
        <w:t xml:space="preserve">Three lists of properties have been identified by HUD and USDA and can be found on the </w:t>
      </w:r>
      <w:r w:rsidR="00BB0E7E">
        <w:rPr>
          <w:rFonts w:cs="Arial"/>
          <w:color w:val="000000"/>
        </w:rPr>
        <w:t>Weatherization Program page</w:t>
      </w:r>
      <w:r w:rsidRPr="005A0BB1">
        <w:rPr>
          <w:rFonts w:cs="Arial"/>
          <w:color w:val="000000"/>
        </w:rPr>
        <w:t xml:space="preserve">: </w:t>
      </w:r>
      <w:hyperlink r:id="rId34" w:history="1">
        <w:r w:rsidR="00BB0E7E" w:rsidRPr="0093590A">
          <w:rPr>
            <w:rStyle w:val="Hyperlink"/>
          </w:rPr>
          <w:t>https://hhs.iowa.gov/weatherization-members</w:t>
        </w:r>
      </w:hyperlink>
    </w:p>
    <w:p w14:paraId="4828DA25" w14:textId="77777777" w:rsidR="00650399" w:rsidRDefault="00650399" w:rsidP="000F27CE">
      <w:pPr>
        <w:ind w:left="360"/>
        <w:jc w:val="both"/>
      </w:pPr>
    </w:p>
    <w:p w14:paraId="5D08109D" w14:textId="40E81BFC" w:rsidR="00BB3867" w:rsidRDefault="00BB3867" w:rsidP="000F27CE">
      <w:pPr>
        <w:ind w:left="360"/>
        <w:jc w:val="both"/>
      </w:pPr>
      <w:r>
        <w:t xml:space="preserve">If a multi-unit rental dwelling does not contain the required percentage of eligible units, only those units containing eligible households, or will contain eligible households within 180 days, may be weatherized. </w:t>
      </w:r>
    </w:p>
    <w:p w14:paraId="4CFD90B8" w14:textId="77777777" w:rsidR="00BB3867" w:rsidRDefault="00BB3867" w:rsidP="000F27CE">
      <w:pPr>
        <w:ind w:left="360"/>
        <w:jc w:val="both"/>
      </w:pPr>
    </w:p>
    <w:p w14:paraId="62459F98" w14:textId="4B88E00C" w:rsidR="00650399" w:rsidRDefault="00152E5C" w:rsidP="000F27CE">
      <w:pPr>
        <w:ind w:left="360"/>
        <w:jc w:val="both"/>
      </w:pPr>
      <w:r>
        <w:t xml:space="preserve">All eligible units in a multi-family dwelling must be </w:t>
      </w:r>
      <w:r w:rsidR="00650399">
        <w:t xml:space="preserve">high priority </w:t>
      </w:r>
      <w:r>
        <w:t>in order to be completed.</w:t>
      </w:r>
      <w:r w:rsidR="00650399">
        <w:t xml:space="preserve">  </w:t>
      </w:r>
    </w:p>
    <w:p w14:paraId="2408887A" w14:textId="77777777" w:rsidR="00054942" w:rsidRDefault="00054942" w:rsidP="000F27CE">
      <w:pPr>
        <w:ind w:left="360"/>
        <w:jc w:val="both"/>
      </w:pPr>
    </w:p>
    <w:p w14:paraId="76686644" w14:textId="77777777" w:rsidR="00650399" w:rsidRDefault="00650399" w:rsidP="000F27CE">
      <w:pPr>
        <w:ind w:left="360"/>
        <w:jc w:val="both"/>
      </w:pPr>
      <w:r>
        <w:t xml:space="preserve">Buildings 45 years or older are subject to SHPO review requirements. </w:t>
      </w:r>
    </w:p>
    <w:p w14:paraId="1E283684" w14:textId="77777777" w:rsidR="00951B36" w:rsidRDefault="00951B36" w:rsidP="000F27CE">
      <w:pPr>
        <w:ind w:left="360"/>
        <w:jc w:val="both"/>
      </w:pPr>
    </w:p>
    <w:p w14:paraId="07C02A84" w14:textId="6ADC2B7E" w:rsidR="00650399" w:rsidRDefault="00650399" w:rsidP="000F27CE">
      <w:pPr>
        <w:ind w:left="360"/>
        <w:jc w:val="both"/>
      </w:pPr>
      <w:r>
        <w:t xml:space="preserve">The total number of multi-units </w:t>
      </w:r>
      <w:r w:rsidR="004F734A">
        <w:t>(</w:t>
      </w:r>
      <w:r w:rsidR="00495638">
        <w:t>5 or more units</w:t>
      </w:r>
      <w:r w:rsidR="004F734A">
        <w:t xml:space="preserve">) </w:t>
      </w:r>
      <w:r>
        <w:t xml:space="preserve">weatherized must not exceed 20% of total units weatherized by a </w:t>
      </w:r>
      <w:r w:rsidR="004D4484">
        <w:t>subgrantee</w:t>
      </w:r>
      <w:r>
        <w:t xml:space="preserve"> in a program year. </w:t>
      </w:r>
    </w:p>
    <w:p w14:paraId="722BC525" w14:textId="77777777" w:rsidR="00951B36" w:rsidRDefault="00951B36" w:rsidP="000F27CE">
      <w:pPr>
        <w:ind w:left="360"/>
        <w:jc w:val="both"/>
      </w:pPr>
    </w:p>
    <w:p w14:paraId="14370951" w14:textId="5C8E4339" w:rsidR="00650399" w:rsidRDefault="00650399" w:rsidP="000F27CE">
      <w:pPr>
        <w:ind w:left="360"/>
        <w:jc w:val="both"/>
      </w:pPr>
      <w:r>
        <w:t>In the case of multi-unit dwellings that qualify for weatherization of the entire dwelling (i.e. meet the criteria described above) all units, including units containing ineligible households, may be counted as completions. For example, a 6-plex contains four eligible units. This qualifies the entire dwelling for weatherization service because 66</w:t>
      </w:r>
      <w:r w:rsidR="00F61371">
        <w:t>%</w:t>
      </w:r>
      <w:r>
        <w:t xml:space="preserve"> of the units are eligible units. If the entire dwell</w:t>
      </w:r>
      <w:r w:rsidR="00951B36">
        <w:t xml:space="preserve">ing is weatherized, all six </w:t>
      </w:r>
      <w:r>
        <w:t xml:space="preserve">units may be counted as completions. </w:t>
      </w:r>
      <w:r w:rsidR="004D4484">
        <w:t>Subgrantee</w:t>
      </w:r>
      <w:r w:rsidR="00EF1BB1">
        <w:t>s</w:t>
      </w:r>
      <w:r>
        <w:t xml:space="preserve"> must receive approval from </w:t>
      </w:r>
      <w:r>
        <w:lastRenderedPageBreak/>
        <w:t xml:space="preserve">the </w:t>
      </w:r>
      <w:r w:rsidR="00841598">
        <w:rPr>
          <w:color w:val="000000"/>
          <w:shd w:val="clear" w:color="auto" w:fill="FFFFFF"/>
        </w:rPr>
        <w:t>Iowa WAP</w:t>
      </w:r>
      <w:r w:rsidR="00D933A9">
        <w:t xml:space="preserve"> and DOE</w:t>
      </w:r>
      <w:r>
        <w:t xml:space="preserve"> prior to weatherizing multi-unit dwellings containing </w:t>
      </w:r>
      <w:r w:rsidR="00951B36">
        <w:t>five</w:t>
      </w:r>
      <w:r>
        <w:t xml:space="preserve"> or more units. Refer to </w:t>
      </w:r>
      <w:hyperlink w:anchor="EnergyEfficiencyAssessmentMultiUnit543" w:history="1">
        <w:r w:rsidRPr="00054942">
          <w:rPr>
            <w:rStyle w:val="Hyperlink"/>
          </w:rPr>
          <w:t>Section 5.</w:t>
        </w:r>
        <w:r w:rsidR="000209C7" w:rsidRPr="00054942">
          <w:rPr>
            <w:rStyle w:val="Hyperlink"/>
          </w:rPr>
          <w:t>4</w:t>
        </w:r>
        <w:r w:rsidRPr="00054942">
          <w:rPr>
            <w:rStyle w:val="Hyperlink"/>
          </w:rPr>
          <w:t>3</w:t>
        </w:r>
      </w:hyperlink>
      <w:r>
        <w:t xml:space="preserve"> for instructions on requesting approval to weatherize m</w:t>
      </w:r>
      <w:r w:rsidR="00951B36">
        <w:t>ulti-unit dwellings containing five</w:t>
      </w:r>
      <w:r>
        <w:t xml:space="preserve"> or more units and </w:t>
      </w:r>
      <w:hyperlink w:anchor="CompletedHomes561" w:history="1">
        <w:r w:rsidR="000209C7" w:rsidRPr="00BA7567">
          <w:rPr>
            <w:rStyle w:val="Hyperlink"/>
          </w:rPr>
          <w:t>Section 5.6</w:t>
        </w:r>
        <w:r w:rsidRPr="00BA7567">
          <w:rPr>
            <w:rStyle w:val="Hyperlink"/>
          </w:rPr>
          <w:t>1</w:t>
        </w:r>
      </w:hyperlink>
      <w:r w:rsidRPr="000209C7">
        <w:t xml:space="preserve"> for</w:t>
      </w:r>
      <w:r>
        <w:t xml:space="preserve"> information on what constitutes a completed home when dealing with multi-unit dwellings.</w:t>
      </w:r>
    </w:p>
    <w:p w14:paraId="49D38111" w14:textId="77777777" w:rsidR="003A6ABC" w:rsidRDefault="003A6ABC" w:rsidP="000F27CE">
      <w:pPr>
        <w:ind w:left="360"/>
        <w:jc w:val="both"/>
      </w:pPr>
    </w:p>
    <w:p w14:paraId="5A670381" w14:textId="77777777" w:rsidR="00650399" w:rsidRDefault="00650399" w:rsidP="000F27CE">
      <w:pPr>
        <w:pStyle w:val="Heading3"/>
      </w:pPr>
      <w:bookmarkStart w:id="121" w:name="_Toc204099976"/>
      <w:r>
        <w:t>4.32</w:t>
      </w:r>
      <w:bookmarkStart w:id="122" w:name="LandlordConsent432"/>
      <w:bookmarkEnd w:id="122"/>
      <w:r>
        <w:tab/>
        <w:t>Landlord Consent</w:t>
      </w:r>
      <w:bookmarkEnd w:id="121"/>
    </w:p>
    <w:p w14:paraId="3CFE4866" w14:textId="0A92B97E" w:rsidR="00650399" w:rsidRDefault="00650399" w:rsidP="000F27CE">
      <w:pPr>
        <w:ind w:left="360"/>
        <w:jc w:val="both"/>
      </w:pPr>
      <w:r>
        <w:t xml:space="preserve">Before a rental property can be weatherized, the </w:t>
      </w:r>
      <w:r w:rsidR="004D4484">
        <w:t>subgrantee</w:t>
      </w:r>
      <w:r>
        <w:t xml:space="preserve"> must obtain written permission to weatherize the property from the landlord.</w:t>
      </w:r>
      <w:r w:rsidR="00951B36">
        <w:t xml:space="preserve"> T</w:t>
      </w:r>
      <w:r>
        <w:t xml:space="preserve">he written permission must be obtained through the use of a Landlord Agreement (described below). When requesting permission to weatherize a landlord’s property, it is recommended the </w:t>
      </w:r>
      <w:r w:rsidR="004D4484">
        <w:t>subgrantee</w:t>
      </w:r>
      <w:r>
        <w:t xml:space="preserve"> explain the benefits of the weatherization service to the landlord. </w:t>
      </w:r>
      <w:r w:rsidRPr="00271693">
        <w:t>For example, you might explain to the landlord that if he/she allows the rental unit to be weatherized, it will save the tenant (</w:t>
      </w:r>
      <w:r w:rsidR="0032390A">
        <w:t>customer</w:t>
      </w:r>
      <w:r w:rsidRPr="00271693">
        <w:t xml:space="preserve">) money on their utility bill which would help the </w:t>
      </w:r>
      <w:r w:rsidR="0032390A">
        <w:t>customer</w:t>
      </w:r>
      <w:r w:rsidRPr="00271693">
        <w:t xml:space="preserve"> with the rent payment.</w:t>
      </w:r>
      <w:r>
        <w:t xml:space="preserve"> This may result in better success in receiving landlord permission. </w:t>
      </w:r>
    </w:p>
    <w:p w14:paraId="022C5769" w14:textId="77777777" w:rsidR="00650399" w:rsidRDefault="00650399" w:rsidP="000F27CE">
      <w:pPr>
        <w:ind w:left="360"/>
        <w:jc w:val="both"/>
      </w:pPr>
    </w:p>
    <w:p w14:paraId="7A220F43" w14:textId="0D07FB4B" w:rsidR="00650399" w:rsidRDefault="00650399" w:rsidP="000F27CE">
      <w:pPr>
        <w:ind w:left="360"/>
        <w:jc w:val="both"/>
        <w:rPr>
          <w:strike/>
        </w:rPr>
      </w:pPr>
      <w:r>
        <w:t xml:space="preserve">When contacting a landlord to obtain permission, </w:t>
      </w:r>
      <w:r w:rsidR="004D4484">
        <w:t>subgrantee</w:t>
      </w:r>
      <w:r w:rsidR="00EF1BB1">
        <w:t>s</w:t>
      </w:r>
      <w:r>
        <w:t xml:space="preserve"> must also inform him/her </w:t>
      </w:r>
      <w:r w:rsidR="002F6C0B">
        <w:t xml:space="preserve">that </w:t>
      </w:r>
      <w:r>
        <w:t>a safety inspection of the furnace, water heater, and other combustion appliances will be completed</w:t>
      </w:r>
      <w:r w:rsidR="00152E5C">
        <w:t>.</w:t>
      </w:r>
      <w:r>
        <w:t xml:space="preserve"> </w:t>
      </w:r>
      <w:r w:rsidR="00152E5C">
        <w:t>The program will provide corrective work as needed.</w:t>
      </w:r>
    </w:p>
    <w:p w14:paraId="07B07F6C" w14:textId="77777777" w:rsidR="009A496C" w:rsidRDefault="009A496C" w:rsidP="000F27CE">
      <w:pPr>
        <w:ind w:left="360"/>
        <w:jc w:val="both"/>
      </w:pPr>
    </w:p>
    <w:p w14:paraId="5B7082B5" w14:textId="77777777" w:rsidR="00650399" w:rsidRDefault="00650399" w:rsidP="000F27CE">
      <w:pPr>
        <w:pStyle w:val="Heading3"/>
      </w:pPr>
      <w:bookmarkStart w:id="123" w:name="_Toc204099977"/>
      <w:r>
        <w:t>4.33</w:t>
      </w:r>
      <w:bookmarkStart w:id="124" w:name="LandlordAgreement433"/>
      <w:bookmarkEnd w:id="124"/>
      <w:r>
        <w:tab/>
        <w:t>Landlord Agreement</w:t>
      </w:r>
      <w:bookmarkEnd w:id="123"/>
    </w:p>
    <w:p w14:paraId="065340DC" w14:textId="77777777" w:rsidR="00650399" w:rsidRDefault="00650399" w:rsidP="000F27CE">
      <w:pPr>
        <w:ind w:left="360"/>
        <w:jc w:val="both"/>
      </w:pPr>
      <w:r>
        <w:t xml:space="preserve">The landlord of an eligible dwelling must sign a Landlord Agreement authorizing the weatherization services and agreeing to certain provisions before the rental property can be weatherized. </w:t>
      </w:r>
    </w:p>
    <w:p w14:paraId="42EBE900" w14:textId="77777777" w:rsidR="00650399" w:rsidRDefault="00650399" w:rsidP="000F27CE">
      <w:pPr>
        <w:ind w:left="360"/>
        <w:jc w:val="both"/>
      </w:pPr>
    </w:p>
    <w:p w14:paraId="6F567DDD" w14:textId="68358989" w:rsidR="00650399" w:rsidRDefault="004D4484" w:rsidP="000F27CE">
      <w:pPr>
        <w:ind w:left="360"/>
        <w:jc w:val="both"/>
      </w:pPr>
      <w:r>
        <w:t>Subgrantee</w:t>
      </w:r>
      <w:r w:rsidR="00EF1BB1">
        <w:t>s</w:t>
      </w:r>
      <w:r w:rsidR="00650399">
        <w:t xml:space="preserve"> are allowed to design their own landlord agreements; however, all landlord agreements must contain the language</w:t>
      </w:r>
      <w:r w:rsidR="00B34002">
        <w:t xml:space="preserve"> in the Landlord Agreement form shown in the </w:t>
      </w:r>
      <w:r w:rsidR="00B34002" w:rsidRPr="00B34002">
        <w:rPr>
          <w:i/>
        </w:rPr>
        <w:t xml:space="preserve">Weatherization General Appendix. </w:t>
      </w:r>
    </w:p>
    <w:p w14:paraId="64277175" w14:textId="77777777" w:rsidR="00650399" w:rsidRDefault="00650399" w:rsidP="00650399">
      <w:pPr>
        <w:jc w:val="both"/>
      </w:pPr>
    </w:p>
    <w:p w14:paraId="58387E2D" w14:textId="39E2C860" w:rsidR="00650399" w:rsidRDefault="00650399" w:rsidP="00495638">
      <w:pPr>
        <w:ind w:left="360"/>
        <w:jc w:val="both"/>
      </w:pPr>
      <w:r>
        <w:t xml:space="preserve">The form must be signed and dated by the Landlord and the Local </w:t>
      </w:r>
      <w:r w:rsidR="004D4484">
        <w:t>Subgrantee</w:t>
      </w:r>
      <w:r>
        <w:t xml:space="preserve"> representative</w:t>
      </w:r>
      <w:r w:rsidR="00B7184D">
        <w:t xml:space="preserve"> before the home is scheduled for an energy audit</w:t>
      </w:r>
      <w:r>
        <w:t xml:space="preserve">. A copy of the signed Landlord Agreement Form must be filed in the </w:t>
      </w:r>
      <w:r w:rsidR="0032390A">
        <w:t>customer</w:t>
      </w:r>
      <w:r>
        <w:t xml:space="preserve"> file. </w:t>
      </w:r>
    </w:p>
    <w:p w14:paraId="0A4D7B0A" w14:textId="77777777" w:rsidR="00650399" w:rsidRDefault="00650399" w:rsidP="00C12FAD"/>
    <w:p w14:paraId="5975D751" w14:textId="57AD449B" w:rsidR="00A601B7" w:rsidRDefault="00650399" w:rsidP="000F27CE">
      <w:pPr>
        <w:ind w:left="360"/>
        <w:jc w:val="both"/>
        <w:rPr>
          <w:rFonts w:cs="Arial"/>
          <w:color w:val="000000"/>
        </w:rPr>
      </w:pPr>
      <w:r>
        <w:t>A copy</w:t>
      </w:r>
      <w:r>
        <w:rPr>
          <w:bCs/>
        </w:rPr>
        <w:t xml:space="preserve"> of the Landlord Agreement is in the </w:t>
      </w:r>
      <w:r w:rsidRPr="00517E7B">
        <w:rPr>
          <w:bCs/>
          <w:i/>
        </w:rPr>
        <w:t>Weatherization</w:t>
      </w:r>
      <w:r w:rsidR="00213222">
        <w:rPr>
          <w:bCs/>
          <w:i/>
        </w:rPr>
        <w:t xml:space="preserve"> </w:t>
      </w:r>
      <w:r w:rsidRPr="00517E7B">
        <w:rPr>
          <w:bCs/>
          <w:i/>
        </w:rPr>
        <w:t>General Appendix</w:t>
      </w:r>
      <w:r>
        <w:rPr>
          <w:bCs/>
        </w:rPr>
        <w:t xml:space="preserve"> and is a</w:t>
      </w:r>
      <w:r>
        <w:rPr>
          <w:rFonts w:cs="Arial"/>
          <w:color w:val="000000"/>
        </w:rPr>
        <w:t xml:space="preserve">vailable on the State of Iowa Weatherization </w:t>
      </w:r>
      <w:r w:rsidR="00213222">
        <w:rPr>
          <w:rFonts w:cs="Arial"/>
          <w:color w:val="000000"/>
        </w:rPr>
        <w:t>Program page</w:t>
      </w:r>
      <w:r>
        <w:rPr>
          <w:rFonts w:cs="Arial"/>
          <w:color w:val="000000"/>
        </w:rPr>
        <w:t xml:space="preserve">: </w:t>
      </w:r>
    </w:p>
    <w:p w14:paraId="529A309A" w14:textId="0D461017" w:rsidR="00650399" w:rsidRDefault="00213222" w:rsidP="000F27CE">
      <w:pPr>
        <w:ind w:left="360"/>
        <w:jc w:val="both"/>
      </w:pPr>
      <w:hyperlink r:id="rId35" w:history="1">
        <w:r w:rsidRPr="0093590A">
          <w:rPr>
            <w:rStyle w:val="Hyperlink"/>
          </w:rPr>
          <w:t>https://hhs.iowa.gov/weatherization-members</w:t>
        </w:r>
      </w:hyperlink>
      <w:r>
        <w:t>.</w:t>
      </w:r>
    </w:p>
    <w:p w14:paraId="15197910" w14:textId="77777777" w:rsidR="00213222" w:rsidRDefault="00213222" w:rsidP="000F27CE">
      <w:pPr>
        <w:ind w:left="360"/>
        <w:jc w:val="both"/>
      </w:pPr>
    </w:p>
    <w:p w14:paraId="004768F4" w14:textId="08B48DD9" w:rsidR="00650399" w:rsidRDefault="00650399" w:rsidP="000F27CE">
      <w:pPr>
        <w:pStyle w:val="BodyText2"/>
        <w:ind w:left="360"/>
      </w:pPr>
      <w:r>
        <w:t xml:space="preserve">The Landlord Agreement is important because it offers protection to the </w:t>
      </w:r>
      <w:r w:rsidR="004D4484">
        <w:t>subgrantee</w:t>
      </w:r>
      <w:r>
        <w:t xml:space="preserve"> by documenting the landlord has authorized the </w:t>
      </w:r>
      <w:r w:rsidR="004D4484">
        <w:t>subgrantee</w:t>
      </w:r>
      <w:r>
        <w:t xml:space="preserve"> to weatherize the dwelling. </w:t>
      </w:r>
    </w:p>
    <w:p w14:paraId="4E92066C" w14:textId="77777777" w:rsidR="006847F6" w:rsidRDefault="006847F6" w:rsidP="000F27CE">
      <w:pPr>
        <w:pStyle w:val="BodyText2"/>
        <w:ind w:left="360"/>
      </w:pPr>
    </w:p>
    <w:p w14:paraId="530D3666" w14:textId="06866BCE" w:rsidR="00650399" w:rsidRDefault="004D4484" w:rsidP="00C12FAD">
      <w:pPr>
        <w:ind w:firstLine="360"/>
      </w:pPr>
      <w:r>
        <w:t>Subgrantee</w:t>
      </w:r>
      <w:r w:rsidR="00EF1BB1">
        <w:t>s</w:t>
      </w:r>
      <w:r w:rsidR="00650399">
        <w:t xml:space="preserve"> should explain the landlord agreement provisions to the tenants.</w:t>
      </w:r>
    </w:p>
    <w:p w14:paraId="64B8FFF1" w14:textId="77777777" w:rsidR="00E11FD7" w:rsidRDefault="00E11FD7" w:rsidP="00C12FAD">
      <w:pPr>
        <w:ind w:firstLine="360"/>
      </w:pPr>
    </w:p>
    <w:p w14:paraId="148A0D6F" w14:textId="77777777" w:rsidR="00E11FD7" w:rsidRDefault="00E11FD7" w:rsidP="00344177">
      <w:pPr>
        <w:ind w:left="360"/>
        <w:jc w:val="both"/>
        <w:sectPr w:rsidR="00E11FD7" w:rsidSect="00705EF2">
          <w:headerReference w:type="default" r:id="rId36"/>
          <w:footerReference w:type="default" r:id="rId37"/>
          <w:pgSz w:w="12240" w:h="15840"/>
          <w:pgMar w:top="1440" w:right="1800" w:bottom="1440" w:left="1440" w:header="720" w:footer="720" w:gutter="0"/>
          <w:pgNumType w:start="1"/>
          <w:cols w:space="720"/>
          <w:docGrid w:linePitch="360"/>
        </w:sectPr>
      </w:pPr>
    </w:p>
    <w:p w14:paraId="0F321326" w14:textId="77777777" w:rsidR="002719CA" w:rsidRDefault="002719CA" w:rsidP="000F27CE">
      <w:pPr>
        <w:pStyle w:val="Heading1"/>
      </w:pPr>
      <w:bookmarkStart w:id="128" w:name="LandlordContributionReqmnt434"/>
      <w:bookmarkStart w:id="129" w:name="_Toc204099978"/>
      <w:bookmarkEnd w:id="128"/>
      <w:r>
        <w:lastRenderedPageBreak/>
        <w:t>5.00</w:t>
      </w:r>
      <w:bookmarkStart w:id="130" w:name="FieldPoliciesAndProcedures500"/>
      <w:bookmarkEnd w:id="130"/>
      <w:r>
        <w:tab/>
        <w:t>FIELD POLICIES AND PROCEDURES</w:t>
      </w:r>
      <w:bookmarkEnd w:id="129"/>
    </w:p>
    <w:p w14:paraId="0F1558A6" w14:textId="77777777" w:rsidR="002719CA" w:rsidRDefault="002719CA" w:rsidP="002719CA">
      <w:pPr>
        <w:jc w:val="both"/>
        <w:rPr>
          <w:b/>
        </w:rPr>
      </w:pPr>
    </w:p>
    <w:p w14:paraId="40F6827D" w14:textId="77777777" w:rsidR="002719CA" w:rsidRPr="00C12FAD" w:rsidRDefault="002719CA" w:rsidP="00C12FAD">
      <w:pPr>
        <w:rPr>
          <w:b/>
        </w:rPr>
      </w:pPr>
      <w:r w:rsidRPr="00C12FAD">
        <w:rPr>
          <w:b/>
        </w:rPr>
        <w:t>INTRODUCTION</w:t>
      </w:r>
    </w:p>
    <w:p w14:paraId="4BF8D95D" w14:textId="77777777" w:rsidR="002719CA" w:rsidRDefault="002719CA" w:rsidP="002719CA">
      <w:pPr>
        <w:pStyle w:val="BodyText2"/>
      </w:pPr>
    </w:p>
    <w:p w14:paraId="24B7AA77" w14:textId="77777777" w:rsidR="002719CA" w:rsidRPr="00582290" w:rsidRDefault="002719CA" w:rsidP="002719CA">
      <w:pPr>
        <w:jc w:val="both"/>
      </w:pPr>
      <w:r>
        <w:t>This section summarizes the policies and procedures involved with weatherization work in the field. Weatherization work in the field includes the following:</w:t>
      </w:r>
    </w:p>
    <w:p w14:paraId="35135D5D" w14:textId="77777777" w:rsidR="002719CA" w:rsidRDefault="002719CA" w:rsidP="002719CA">
      <w:pPr>
        <w:jc w:val="both"/>
      </w:pPr>
    </w:p>
    <w:p w14:paraId="42F19339" w14:textId="22F1BF51" w:rsidR="002719CA" w:rsidRDefault="002719CA" w:rsidP="00182C81">
      <w:pPr>
        <w:numPr>
          <w:ilvl w:val="0"/>
          <w:numId w:val="2"/>
        </w:numPr>
        <w:jc w:val="both"/>
      </w:pPr>
      <w:r>
        <w:t xml:space="preserve">The </w:t>
      </w:r>
      <w:r w:rsidR="000C3FE7">
        <w:t>energy audit</w:t>
      </w:r>
      <w:r>
        <w:t xml:space="preserve"> of the home</w:t>
      </w:r>
      <w:r w:rsidR="00AB28E0">
        <w:t xml:space="preserve"> by a</w:t>
      </w:r>
      <w:r w:rsidR="000C59A9">
        <w:t>n</w:t>
      </w:r>
      <w:r w:rsidR="00AB28E0">
        <w:t xml:space="preserve"> Energy Auditor (EA)</w:t>
      </w:r>
      <w:r>
        <w:t xml:space="preserve">, including a health and safety assessment and an energy efficiency assessment. </w:t>
      </w:r>
    </w:p>
    <w:p w14:paraId="48A9D4C3" w14:textId="77777777" w:rsidR="002719CA" w:rsidRDefault="002719CA" w:rsidP="00182C81">
      <w:pPr>
        <w:numPr>
          <w:ilvl w:val="0"/>
          <w:numId w:val="2"/>
        </w:numPr>
        <w:jc w:val="both"/>
      </w:pPr>
      <w:r>
        <w:t>The remediation of health and safety problems, when allowed by the program.</w:t>
      </w:r>
    </w:p>
    <w:p w14:paraId="36541BA0" w14:textId="77777777" w:rsidR="002719CA" w:rsidRDefault="002719CA" w:rsidP="00182C81">
      <w:pPr>
        <w:numPr>
          <w:ilvl w:val="0"/>
          <w:numId w:val="2"/>
        </w:numPr>
        <w:jc w:val="both"/>
      </w:pPr>
      <w:r>
        <w:t>The installation of cost-effective energy efficiency measures.</w:t>
      </w:r>
    </w:p>
    <w:p w14:paraId="53B49A59" w14:textId="77777777" w:rsidR="002719CA" w:rsidRDefault="002719CA" w:rsidP="00182C81">
      <w:pPr>
        <w:numPr>
          <w:ilvl w:val="0"/>
          <w:numId w:val="2"/>
        </w:numPr>
        <w:jc w:val="both"/>
      </w:pPr>
      <w:r>
        <w:t>The final inspection of the dwelling</w:t>
      </w:r>
      <w:r w:rsidR="0011245C">
        <w:t>, conducted by a certified QCI (Quality Control Inspector)</w:t>
      </w:r>
      <w:r>
        <w:t>.</w:t>
      </w:r>
    </w:p>
    <w:p w14:paraId="52921E46" w14:textId="77777777" w:rsidR="002719CA" w:rsidRDefault="002719CA" w:rsidP="002719CA">
      <w:pPr>
        <w:jc w:val="both"/>
      </w:pPr>
    </w:p>
    <w:p w14:paraId="4AA04A61" w14:textId="0F9E32B6" w:rsidR="002719CA" w:rsidRDefault="002719CA" w:rsidP="002719CA">
      <w:pPr>
        <w:jc w:val="both"/>
        <w:rPr>
          <w:bCs/>
        </w:rPr>
      </w:pPr>
      <w:r>
        <w:t xml:space="preserve">Detailed information concerning the health and safety and energy efficiency work protocols, standards, and requirements are contained in the Iowa Weatherization Program’s </w:t>
      </w:r>
      <w:r w:rsidR="00853EE7">
        <w:rPr>
          <w:i/>
        </w:rPr>
        <w:t>Iowa Weatherization</w:t>
      </w:r>
      <w:r w:rsidR="00D805D7">
        <w:rPr>
          <w:i/>
        </w:rPr>
        <w:t xml:space="preserve"> Work</w:t>
      </w:r>
      <w:r w:rsidR="00853EE7">
        <w:rPr>
          <w:i/>
        </w:rPr>
        <w:t xml:space="preserve"> Standards and </w:t>
      </w:r>
      <w:r w:rsidR="00D805D7">
        <w:rPr>
          <w:i/>
        </w:rPr>
        <w:t xml:space="preserve">Iowa Weatherization </w:t>
      </w:r>
      <w:r w:rsidR="00853EE7">
        <w:rPr>
          <w:i/>
        </w:rPr>
        <w:t>Field Guide</w:t>
      </w:r>
      <w:r>
        <w:rPr>
          <w:i/>
        </w:rPr>
        <w:t>.</w:t>
      </w:r>
      <w:r>
        <w:rPr>
          <w:bCs/>
        </w:rPr>
        <w:t xml:space="preserve"> Program managers are strongly encouraged to read the </w:t>
      </w:r>
      <w:r w:rsidR="00853EE7">
        <w:rPr>
          <w:i/>
        </w:rPr>
        <w:t xml:space="preserve">Iowa Weatherization </w:t>
      </w:r>
      <w:r w:rsidR="00D805D7">
        <w:rPr>
          <w:i/>
        </w:rPr>
        <w:t xml:space="preserve">Work </w:t>
      </w:r>
      <w:r w:rsidR="00853EE7">
        <w:rPr>
          <w:i/>
        </w:rPr>
        <w:t xml:space="preserve">Standards and </w:t>
      </w:r>
      <w:r w:rsidR="00D805D7">
        <w:rPr>
          <w:i/>
        </w:rPr>
        <w:t xml:space="preserve">Iowa Weatherization </w:t>
      </w:r>
      <w:r w:rsidR="00853EE7">
        <w:rPr>
          <w:i/>
        </w:rPr>
        <w:t>Field Guide</w:t>
      </w:r>
      <w:r w:rsidR="00853EE7" w:rsidRPr="000F7DA3">
        <w:rPr>
          <w:i/>
        </w:rPr>
        <w:t xml:space="preserve"> </w:t>
      </w:r>
      <w:r>
        <w:rPr>
          <w:bCs/>
        </w:rPr>
        <w:t>for more detailed information.</w:t>
      </w:r>
    </w:p>
    <w:p w14:paraId="02525B1C" w14:textId="77777777" w:rsidR="002719CA" w:rsidRDefault="002719CA" w:rsidP="002719CA">
      <w:pPr>
        <w:pStyle w:val="BodyText2"/>
      </w:pPr>
    </w:p>
    <w:p w14:paraId="2C7DFBEB" w14:textId="2F454CB6" w:rsidR="002719CA" w:rsidRDefault="002719CA" w:rsidP="002719CA">
      <w:pPr>
        <w:pStyle w:val="BodyText2"/>
      </w:pPr>
      <w:r>
        <w:t xml:space="preserve">The </w:t>
      </w:r>
      <w:r w:rsidR="000C3FE7">
        <w:t>energy audit</w:t>
      </w:r>
      <w:r>
        <w:t xml:space="preserve"> of the home</w:t>
      </w:r>
      <w:r w:rsidR="00AB28E0">
        <w:t xml:space="preserve"> must be done by a</w:t>
      </w:r>
      <w:r w:rsidR="00CF44AD">
        <w:t>n</w:t>
      </w:r>
      <w:r w:rsidR="00AB28E0">
        <w:t xml:space="preserve"> EA</w:t>
      </w:r>
      <w:r>
        <w:t xml:space="preserve"> </w:t>
      </w:r>
      <w:r w:rsidR="00AB28E0">
        <w:t xml:space="preserve">and </w:t>
      </w:r>
      <w:r>
        <w:t>involves several equally important activities. The first activity involves the health and safety assessment where existing or potential health and safety problems are identified.</w:t>
      </w:r>
      <w:r>
        <w:rPr>
          <w:b/>
          <w:bCs/>
        </w:rPr>
        <w:t xml:space="preserve"> </w:t>
      </w:r>
      <w:r>
        <w:t xml:space="preserve">A second activity involves the energy efficiency assessment, where energy savings opportunities are identified and a determination is made, usually with the help of a computerized energy audit, as to what energy savings measures should be done to the dwelling. The third activity, and one that should be done throughout the entire </w:t>
      </w:r>
      <w:r w:rsidR="000C3FE7">
        <w:t>home energy audit</w:t>
      </w:r>
      <w:r>
        <w:t xml:space="preserve"> process, involves communicating with the </w:t>
      </w:r>
      <w:r w:rsidR="0032390A">
        <w:t>customer</w:t>
      </w:r>
      <w:r>
        <w:t xml:space="preserve">. Good communication with the </w:t>
      </w:r>
      <w:r w:rsidR="0032390A">
        <w:t>customer</w:t>
      </w:r>
      <w:r>
        <w:t xml:space="preserve"> can help the </w:t>
      </w:r>
      <w:r w:rsidR="003E6983">
        <w:t>energy auditor</w:t>
      </w:r>
      <w:r>
        <w:t xml:space="preserve"> identify existing or potential health and safety problems, comfort issues, and weatherization opportunities. It is also a good opportunity for providing energy education to the </w:t>
      </w:r>
      <w:r w:rsidR="0032390A">
        <w:t>customer</w:t>
      </w:r>
      <w:r>
        <w:t xml:space="preserve">. </w:t>
      </w:r>
    </w:p>
    <w:p w14:paraId="7836296E" w14:textId="77777777" w:rsidR="002719CA" w:rsidRDefault="002719CA" w:rsidP="002719CA">
      <w:pPr>
        <w:pStyle w:val="BodyText2"/>
      </w:pPr>
    </w:p>
    <w:p w14:paraId="50E0679B" w14:textId="5515667F" w:rsidR="002719CA" w:rsidRDefault="002719CA" w:rsidP="002719CA">
      <w:pPr>
        <w:jc w:val="both"/>
      </w:pPr>
      <w:r>
        <w:t xml:space="preserve">The final inspection is, perhaps, the most important part of the weatherization process. It is the </w:t>
      </w:r>
      <w:r w:rsidR="004D4484">
        <w:t>subgrantee</w:t>
      </w:r>
      <w:r>
        <w:t xml:space="preserve">’s final opportunity to ensure it is not leaving a significant health and safety problem in the home. It is also the </w:t>
      </w:r>
      <w:r w:rsidR="004D4484">
        <w:t>subgrantee</w:t>
      </w:r>
      <w:r>
        <w:t xml:space="preserve">’s final opportunity to ensure the measures offering the greatest energy savings potential were done and were done correctly. </w:t>
      </w:r>
      <w:r w:rsidR="0011245C">
        <w:t>Final inspections must be conducted by a certified QCI.</w:t>
      </w:r>
    </w:p>
    <w:p w14:paraId="4BF38EE2" w14:textId="77777777" w:rsidR="002719CA" w:rsidRDefault="002719CA" w:rsidP="002719CA">
      <w:pPr>
        <w:pStyle w:val="BodyText2"/>
      </w:pPr>
    </w:p>
    <w:p w14:paraId="59BD4B51" w14:textId="77777777" w:rsidR="002719CA" w:rsidRPr="009D3A71" w:rsidRDefault="002719CA" w:rsidP="000F27CE">
      <w:pPr>
        <w:pStyle w:val="Heading2"/>
      </w:pPr>
      <w:bookmarkStart w:id="131" w:name="_Toc204099979"/>
      <w:bookmarkStart w:id="132" w:name="SHPOCompliance510"/>
      <w:r w:rsidRPr="009D3A71">
        <w:t xml:space="preserve">5.10 </w:t>
      </w:r>
      <w:r w:rsidR="004532E2">
        <w:tab/>
      </w:r>
      <w:r w:rsidRPr="009D3A71">
        <w:t>SHPO COMPLIANCE</w:t>
      </w:r>
      <w:bookmarkEnd w:id="131"/>
    </w:p>
    <w:bookmarkEnd w:id="132"/>
    <w:p w14:paraId="4DFF4CC0" w14:textId="77777777" w:rsidR="002719CA" w:rsidRPr="009D3A71" w:rsidRDefault="002719CA" w:rsidP="002719CA">
      <w:pPr>
        <w:jc w:val="both"/>
        <w:rPr>
          <w:rFonts w:cs="Arial"/>
        </w:rPr>
      </w:pPr>
      <w:r w:rsidRPr="009D3A71">
        <w:rPr>
          <w:rFonts w:cs="Arial"/>
        </w:rPr>
        <w:t xml:space="preserve"> </w:t>
      </w:r>
    </w:p>
    <w:p w14:paraId="563031EC" w14:textId="74F10C80" w:rsidR="002719CA" w:rsidRPr="009D3A71" w:rsidRDefault="002719CA" w:rsidP="002719CA">
      <w:pPr>
        <w:jc w:val="both"/>
        <w:rPr>
          <w:rFonts w:cs="Arial"/>
        </w:rPr>
      </w:pPr>
      <w:r w:rsidRPr="009D3A71">
        <w:rPr>
          <w:rFonts w:cs="Arial"/>
        </w:rPr>
        <w:t xml:space="preserve">Per the Programmatic Memorandum of Understanding (PMOU) signed by the Division of Community Action </w:t>
      </w:r>
      <w:r w:rsidR="004D4484">
        <w:rPr>
          <w:rFonts w:cs="Arial"/>
        </w:rPr>
        <w:t>Subgrantee</w:t>
      </w:r>
      <w:r w:rsidR="00EF1BB1">
        <w:rPr>
          <w:rFonts w:cs="Arial"/>
        </w:rPr>
        <w:t>s</w:t>
      </w:r>
      <w:r w:rsidRPr="009D3A71">
        <w:rPr>
          <w:rFonts w:cs="Arial"/>
        </w:rPr>
        <w:t xml:space="preserve"> (</w:t>
      </w:r>
      <w:r w:rsidR="00841598">
        <w:rPr>
          <w:color w:val="000000"/>
          <w:shd w:val="clear" w:color="auto" w:fill="FFFFFF"/>
        </w:rPr>
        <w:t>Iowa WAP</w:t>
      </w:r>
      <w:r w:rsidRPr="009D3A71">
        <w:rPr>
          <w:rFonts w:cs="Arial"/>
        </w:rPr>
        <w:t xml:space="preserve">) and the State Historic Preservation Office (SHPO) on April 7, 2010, </w:t>
      </w:r>
      <w:r w:rsidR="004D4484">
        <w:rPr>
          <w:rFonts w:cs="Arial"/>
        </w:rPr>
        <w:t>subgrantee</w:t>
      </w:r>
      <w:r w:rsidR="00EF1BB1">
        <w:rPr>
          <w:rFonts w:cs="Arial"/>
        </w:rPr>
        <w:t>s</w:t>
      </w:r>
      <w:r w:rsidRPr="009D3A71">
        <w:rPr>
          <w:rFonts w:cs="Arial"/>
        </w:rPr>
        <w:t xml:space="preserve"> are required to conduct a SHPO review of each unit to be weatherized.  </w:t>
      </w:r>
    </w:p>
    <w:p w14:paraId="11F81237" w14:textId="77777777" w:rsidR="002719CA" w:rsidRPr="009D3A71" w:rsidRDefault="002719CA" w:rsidP="002719CA">
      <w:pPr>
        <w:jc w:val="both"/>
        <w:rPr>
          <w:rFonts w:cs="Arial"/>
        </w:rPr>
      </w:pPr>
    </w:p>
    <w:p w14:paraId="74DF7589" w14:textId="77777777" w:rsidR="002719CA" w:rsidRDefault="002719CA" w:rsidP="002719CA">
      <w:pPr>
        <w:jc w:val="both"/>
        <w:rPr>
          <w:rFonts w:cs="Arial"/>
        </w:rPr>
      </w:pPr>
      <w:r w:rsidRPr="009D3A71">
        <w:rPr>
          <w:rFonts w:cs="Arial"/>
        </w:rPr>
        <w:t xml:space="preserve">Houses to be weatherized with federal funds </w:t>
      </w:r>
      <w:r>
        <w:rPr>
          <w:rFonts w:cs="Arial"/>
        </w:rPr>
        <w:t>must have</w:t>
      </w:r>
      <w:r w:rsidRPr="009D3A71">
        <w:rPr>
          <w:rFonts w:cs="Arial"/>
        </w:rPr>
        <w:t xml:space="preserve"> a SHPO review </w:t>
      </w:r>
      <w:r>
        <w:rPr>
          <w:rFonts w:cs="Arial"/>
        </w:rPr>
        <w:t xml:space="preserve">completed </w:t>
      </w:r>
      <w:r w:rsidRPr="009D3A71">
        <w:rPr>
          <w:rFonts w:cs="Arial"/>
        </w:rPr>
        <w:t>before work can begin. The SHPO review move</w:t>
      </w:r>
      <w:r>
        <w:rPr>
          <w:rFonts w:cs="Arial"/>
        </w:rPr>
        <w:t>s</w:t>
      </w:r>
      <w:r w:rsidRPr="009D3A71">
        <w:rPr>
          <w:rFonts w:cs="Arial"/>
        </w:rPr>
        <w:t xml:space="preserve"> forward in one of two ways: the house is determined to be exempt, or the house will need a Section 106 review</w:t>
      </w:r>
      <w:r>
        <w:rPr>
          <w:rFonts w:cs="Arial"/>
        </w:rPr>
        <w:t xml:space="preserve">. </w:t>
      </w:r>
      <w:r w:rsidRPr="009D3A71">
        <w:rPr>
          <w:rFonts w:cs="Arial"/>
        </w:rPr>
        <w:t xml:space="preserve">Upon completion of the </w:t>
      </w:r>
      <w:r w:rsidR="00A156BA">
        <w:rPr>
          <w:rFonts w:cs="Arial"/>
        </w:rPr>
        <w:t>home energy audit</w:t>
      </w:r>
      <w:r w:rsidRPr="009D3A71">
        <w:rPr>
          <w:rFonts w:cs="Arial"/>
        </w:rPr>
        <w:t xml:space="preserve">, but before work begins on the house, the </w:t>
      </w:r>
      <w:r w:rsidR="003E6983">
        <w:rPr>
          <w:rFonts w:cs="Arial"/>
        </w:rPr>
        <w:t>energy auditor</w:t>
      </w:r>
      <w:r w:rsidRPr="009D3A71">
        <w:rPr>
          <w:rFonts w:cs="Arial"/>
        </w:rPr>
        <w:t xml:space="preserve"> will need to compare the measures planned on the house with the measures that are exempt on the PMOU and determine if the house is exempt from SHPO review or if a Section 106 review is required</w:t>
      </w:r>
      <w:r>
        <w:rPr>
          <w:rFonts w:cs="Arial"/>
        </w:rPr>
        <w:t xml:space="preserve">. </w:t>
      </w:r>
      <w:r w:rsidRPr="009D3A71">
        <w:rPr>
          <w:rFonts w:cs="Arial"/>
          <w:b/>
        </w:rPr>
        <w:t>WORK CANNOT BEGIN</w:t>
      </w:r>
      <w:r w:rsidRPr="009D3A71">
        <w:rPr>
          <w:rFonts w:cs="Arial"/>
        </w:rPr>
        <w:t xml:space="preserve"> on a house until this determination has been made. </w:t>
      </w:r>
    </w:p>
    <w:p w14:paraId="3BACF365" w14:textId="77777777" w:rsidR="00A95F27" w:rsidRDefault="00A95F27" w:rsidP="002719CA">
      <w:pPr>
        <w:jc w:val="both"/>
        <w:rPr>
          <w:rFonts w:cs="Arial"/>
        </w:rPr>
      </w:pPr>
    </w:p>
    <w:p w14:paraId="75022F72" w14:textId="641B7FF3" w:rsidR="002719CA" w:rsidRPr="0031066B" w:rsidRDefault="0031066B" w:rsidP="0031066B">
      <w:pPr>
        <w:pStyle w:val="Heading3"/>
      </w:pPr>
      <w:bookmarkStart w:id="133" w:name="_Toc204099980"/>
      <w:r w:rsidRPr="0031066B">
        <w:t>5.11</w:t>
      </w:r>
      <w:r w:rsidRPr="0031066B">
        <w:tab/>
      </w:r>
      <w:r w:rsidR="002719CA" w:rsidRPr="0031066B">
        <w:t>Exempt Houses</w:t>
      </w:r>
      <w:bookmarkEnd w:id="133"/>
    </w:p>
    <w:p w14:paraId="051D08F3" w14:textId="29C0E82C" w:rsidR="001156CB" w:rsidRDefault="002719CA" w:rsidP="007A66F7">
      <w:pPr>
        <w:ind w:left="360"/>
        <w:jc w:val="both"/>
        <w:rPr>
          <w:rFonts w:eastAsia="Arial"/>
          <w:color w:val="000000"/>
        </w:rPr>
      </w:pPr>
      <w:r w:rsidRPr="009D3A71">
        <w:rPr>
          <w:rFonts w:cs="Arial"/>
        </w:rPr>
        <w:t xml:space="preserve">If the house is 45 years old or newer, if the house is a </w:t>
      </w:r>
      <w:r w:rsidR="007C18AD">
        <w:rPr>
          <w:rFonts w:cs="Arial"/>
        </w:rPr>
        <w:t>manufactured home</w:t>
      </w:r>
      <w:r w:rsidRPr="009D3A71">
        <w:rPr>
          <w:rFonts w:cs="Arial"/>
        </w:rPr>
        <w:t>, or if all of the measures to be completed are included as exemptions in Exhibit A and/or B of the PMOU, the house would be e</w:t>
      </w:r>
      <w:r>
        <w:rPr>
          <w:rFonts w:cs="Arial"/>
        </w:rPr>
        <w:t xml:space="preserve">xempt from Section 106 review. </w:t>
      </w:r>
      <w:r w:rsidRPr="009D3A71">
        <w:rPr>
          <w:rFonts w:cs="Arial"/>
        </w:rPr>
        <w:t xml:space="preserve">The </w:t>
      </w:r>
      <w:r w:rsidR="003E6983">
        <w:rPr>
          <w:rFonts w:cs="Arial"/>
        </w:rPr>
        <w:t>energy auditor</w:t>
      </w:r>
      <w:r w:rsidRPr="009D3A71">
        <w:rPr>
          <w:rFonts w:cs="Arial"/>
        </w:rPr>
        <w:t xml:space="preserve"> must complete the Exempt from SHPO Review, Project Determination Form</w:t>
      </w:r>
      <w:r w:rsidR="00B6325B">
        <w:rPr>
          <w:rFonts w:cs="Arial"/>
        </w:rPr>
        <w:t>.</w:t>
      </w:r>
      <w:r w:rsidRPr="009D3A71">
        <w:rPr>
          <w:rFonts w:cs="Arial"/>
        </w:rPr>
        <w:t xml:space="preserve"> The form requires </w:t>
      </w:r>
      <w:r w:rsidR="004D4484">
        <w:rPr>
          <w:rFonts w:cs="Arial"/>
        </w:rPr>
        <w:t>subgrantee</w:t>
      </w:r>
      <w:r w:rsidRPr="009D3A71">
        <w:rPr>
          <w:rFonts w:cs="Arial"/>
        </w:rPr>
        <w:t xml:space="preserve"> information (including contact name), a brief description of work to be completed using the checklist (use additional sheet to describe other work), the reason the house is exempt</w:t>
      </w:r>
      <w:r w:rsidR="00A156BA">
        <w:rPr>
          <w:rFonts w:cs="Arial"/>
        </w:rPr>
        <w:t>, a date,</w:t>
      </w:r>
      <w:r w:rsidRPr="009D3A71">
        <w:rPr>
          <w:rFonts w:cs="Arial"/>
        </w:rPr>
        <w:t xml:space="preserve"> and a signature. Photos of the house from the front must accompany the Project Determination Form</w:t>
      </w:r>
      <w:r>
        <w:rPr>
          <w:rFonts w:cs="Arial"/>
        </w:rPr>
        <w:t xml:space="preserve">. </w:t>
      </w:r>
      <w:r w:rsidR="00A156BA">
        <w:rPr>
          <w:rFonts w:cs="Arial"/>
        </w:rPr>
        <w:t xml:space="preserve">The </w:t>
      </w:r>
      <w:r w:rsidRPr="009D3A71">
        <w:rPr>
          <w:rFonts w:cs="Arial"/>
        </w:rPr>
        <w:t>form</w:t>
      </w:r>
      <w:r w:rsidR="00A156BA">
        <w:rPr>
          <w:rFonts w:cs="Arial"/>
        </w:rPr>
        <w:t>s</w:t>
      </w:r>
      <w:r w:rsidRPr="009D3A71">
        <w:rPr>
          <w:rFonts w:cs="Arial"/>
        </w:rPr>
        <w:t xml:space="preserve"> are available on the </w:t>
      </w:r>
      <w:r w:rsidR="00A156BA">
        <w:rPr>
          <w:rFonts w:cs="Arial"/>
        </w:rPr>
        <w:t>State of Iowa Weatherization</w:t>
      </w:r>
      <w:r w:rsidR="004A4815">
        <w:rPr>
          <w:rFonts w:cs="Arial"/>
        </w:rPr>
        <w:t xml:space="preserve"> Program page: </w:t>
      </w:r>
      <w:hyperlink r:id="rId38" w:history="1">
        <w:r w:rsidR="004A4815" w:rsidRPr="0093590A">
          <w:rPr>
            <w:rStyle w:val="Hyperlink"/>
          </w:rPr>
          <w:t>https://hhs.iowa.gov/weatherization-members</w:t>
        </w:r>
      </w:hyperlink>
      <w:r w:rsidR="004A4815">
        <w:t>.</w:t>
      </w:r>
    </w:p>
    <w:p w14:paraId="6FE32CBC" w14:textId="76591ADE" w:rsidR="002719CA" w:rsidRPr="009D3A71" w:rsidRDefault="002719CA" w:rsidP="0031066B">
      <w:pPr>
        <w:ind w:left="360"/>
        <w:jc w:val="both"/>
        <w:rPr>
          <w:rFonts w:cs="Arial"/>
        </w:rPr>
      </w:pPr>
      <w:r w:rsidRPr="009D3A71">
        <w:rPr>
          <w:rFonts w:cs="Arial"/>
        </w:rPr>
        <w:lastRenderedPageBreak/>
        <w:t xml:space="preserve">for download and completion. </w:t>
      </w:r>
      <w:r w:rsidR="00841598">
        <w:rPr>
          <w:color w:val="000000"/>
          <w:shd w:val="clear" w:color="auto" w:fill="FFFFFF"/>
        </w:rPr>
        <w:t>Iowa WAP</w:t>
      </w:r>
      <w:r w:rsidRPr="009D3A71">
        <w:rPr>
          <w:rFonts w:cs="Arial"/>
        </w:rPr>
        <w:t xml:space="preserve"> designates each local weatherization </w:t>
      </w:r>
      <w:r w:rsidR="004D4484">
        <w:rPr>
          <w:rFonts w:cs="Arial"/>
        </w:rPr>
        <w:t>subgrantee</w:t>
      </w:r>
      <w:r w:rsidRPr="009D3A71">
        <w:rPr>
          <w:rFonts w:cs="Arial"/>
        </w:rPr>
        <w:t xml:space="preserve"> as the local certifying offici</w:t>
      </w:r>
      <w:r>
        <w:rPr>
          <w:rFonts w:cs="Arial"/>
        </w:rPr>
        <w:t xml:space="preserve">al for signature on this form. </w:t>
      </w:r>
    </w:p>
    <w:p w14:paraId="7938201B" w14:textId="77777777" w:rsidR="002719CA" w:rsidRDefault="002719CA" w:rsidP="0031066B">
      <w:pPr>
        <w:ind w:left="360"/>
        <w:jc w:val="both"/>
        <w:rPr>
          <w:rFonts w:cs="Arial"/>
          <w:b/>
        </w:rPr>
      </w:pPr>
    </w:p>
    <w:p w14:paraId="793496BA" w14:textId="6A68ED0C" w:rsidR="002719CA" w:rsidRPr="0031066B" w:rsidRDefault="0031066B" w:rsidP="0031066B">
      <w:pPr>
        <w:pStyle w:val="Heading3"/>
      </w:pPr>
      <w:bookmarkStart w:id="134" w:name="_Toc204099981"/>
      <w:r w:rsidRPr="0031066B">
        <w:t>5.12</w:t>
      </w:r>
      <w:r>
        <w:tab/>
      </w:r>
      <w:r w:rsidR="002719CA" w:rsidRPr="0031066B">
        <w:t>Houses Needing a Section 106 Review</w:t>
      </w:r>
      <w:bookmarkEnd w:id="134"/>
    </w:p>
    <w:p w14:paraId="71876590" w14:textId="77777777" w:rsidR="002719CA" w:rsidRPr="009D3A71" w:rsidRDefault="002719CA" w:rsidP="0031066B">
      <w:pPr>
        <w:ind w:left="360"/>
        <w:jc w:val="both"/>
        <w:rPr>
          <w:rFonts w:cs="Arial"/>
        </w:rPr>
      </w:pPr>
      <w:r w:rsidRPr="009D3A71">
        <w:rPr>
          <w:rFonts w:cs="Arial"/>
        </w:rPr>
        <w:t xml:space="preserve">If the house is determined to be </w:t>
      </w:r>
      <w:r w:rsidRPr="009D3A71">
        <w:rPr>
          <w:rFonts w:cs="Arial"/>
          <w:u w:val="single"/>
        </w:rPr>
        <w:t>not</w:t>
      </w:r>
      <w:r w:rsidRPr="009D3A71">
        <w:rPr>
          <w:rFonts w:cs="Arial"/>
        </w:rPr>
        <w:t xml:space="preserve"> exemp</w:t>
      </w:r>
      <w:r>
        <w:rPr>
          <w:rFonts w:cs="Arial"/>
        </w:rPr>
        <w:t xml:space="preserve">t, </w:t>
      </w:r>
      <w:r w:rsidRPr="009D3A71">
        <w:rPr>
          <w:rFonts w:cs="Arial"/>
        </w:rPr>
        <w:t>the house will require a full Section 106 review submit</w:t>
      </w:r>
      <w:r>
        <w:rPr>
          <w:rFonts w:cs="Arial"/>
        </w:rPr>
        <w:t xml:space="preserve">ted to SHPO for their comment. </w:t>
      </w:r>
    </w:p>
    <w:p w14:paraId="72503939" w14:textId="77777777" w:rsidR="002719CA" w:rsidRPr="009D3A71" w:rsidRDefault="002719CA" w:rsidP="0031066B">
      <w:pPr>
        <w:ind w:left="360"/>
        <w:jc w:val="both"/>
        <w:rPr>
          <w:rFonts w:cs="Arial"/>
        </w:rPr>
      </w:pPr>
    </w:p>
    <w:p w14:paraId="0AB03FEA" w14:textId="64743B85" w:rsidR="002719CA" w:rsidRDefault="002719CA" w:rsidP="0031066B">
      <w:pPr>
        <w:ind w:left="360"/>
        <w:jc w:val="both"/>
        <w:rPr>
          <w:rFonts w:cs="Arial"/>
        </w:rPr>
      </w:pPr>
      <w:r w:rsidRPr="009D3A71">
        <w:rPr>
          <w:rFonts w:cs="Arial"/>
        </w:rPr>
        <w:t xml:space="preserve">For each house requiring a full Section 106 review, </w:t>
      </w:r>
      <w:r w:rsidR="004D4484">
        <w:rPr>
          <w:rFonts w:cs="Arial"/>
        </w:rPr>
        <w:t>subgrantee</w:t>
      </w:r>
      <w:r w:rsidR="00EF1BB1">
        <w:rPr>
          <w:rFonts w:cs="Arial"/>
        </w:rPr>
        <w:t>s</w:t>
      </w:r>
      <w:r w:rsidRPr="009D3A71">
        <w:rPr>
          <w:rFonts w:cs="Arial"/>
        </w:rPr>
        <w:t xml:space="preserve"> must provide the following items (at a minimum) to </w:t>
      </w:r>
      <w:r w:rsidR="00A156BA">
        <w:rPr>
          <w:rFonts w:cs="Arial"/>
        </w:rPr>
        <w:t>SHPO</w:t>
      </w:r>
      <w:r w:rsidRPr="009D3A71">
        <w:rPr>
          <w:rFonts w:cs="Arial"/>
        </w:rPr>
        <w:t xml:space="preserve">:  </w:t>
      </w:r>
    </w:p>
    <w:p w14:paraId="26909F65" w14:textId="77777777" w:rsidR="00791A20" w:rsidRPr="009D3A71" w:rsidRDefault="00791A20" w:rsidP="0031066B">
      <w:pPr>
        <w:ind w:left="360"/>
        <w:jc w:val="both"/>
        <w:rPr>
          <w:rFonts w:cs="Arial"/>
        </w:rPr>
      </w:pPr>
    </w:p>
    <w:p w14:paraId="153F9FB0" w14:textId="77777777" w:rsidR="002719CA" w:rsidRPr="009D3A71" w:rsidRDefault="002719CA" w:rsidP="0031066B">
      <w:pPr>
        <w:pStyle w:val="ListParagraph"/>
        <w:numPr>
          <w:ilvl w:val="0"/>
          <w:numId w:val="13"/>
        </w:numPr>
        <w:spacing w:after="200"/>
        <w:ind w:left="1080"/>
        <w:contextualSpacing/>
        <w:jc w:val="both"/>
        <w:rPr>
          <w:rFonts w:cs="Arial"/>
        </w:rPr>
      </w:pPr>
      <w:r w:rsidRPr="009D3A71">
        <w:rPr>
          <w:rFonts w:cs="Arial"/>
        </w:rPr>
        <w:t>Request for SHPO Comment form with Section I General Information completed</w:t>
      </w:r>
    </w:p>
    <w:p w14:paraId="44DDED0B" w14:textId="77777777" w:rsidR="002719CA" w:rsidRPr="009D3A71" w:rsidRDefault="002719CA" w:rsidP="0031066B">
      <w:pPr>
        <w:pStyle w:val="ListParagraph"/>
        <w:numPr>
          <w:ilvl w:val="0"/>
          <w:numId w:val="13"/>
        </w:numPr>
        <w:spacing w:after="200"/>
        <w:ind w:left="1080"/>
        <w:contextualSpacing/>
        <w:jc w:val="both"/>
        <w:rPr>
          <w:rFonts w:cs="Arial"/>
        </w:rPr>
      </w:pPr>
      <w:r w:rsidRPr="009D3A71">
        <w:rPr>
          <w:rFonts w:cs="Arial"/>
        </w:rPr>
        <w:t xml:space="preserve">Photos of the house from all sides </w:t>
      </w:r>
    </w:p>
    <w:p w14:paraId="10DB8B20" w14:textId="77777777" w:rsidR="002719CA" w:rsidRPr="009D3A71" w:rsidRDefault="002719CA" w:rsidP="0031066B">
      <w:pPr>
        <w:pStyle w:val="ListParagraph"/>
        <w:numPr>
          <w:ilvl w:val="0"/>
          <w:numId w:val="13"/>
        </w:numPr>
        <w:spacing w:after="200"/>
        <w:ind w:left="1080"/>
        <w:contextualSpacing/>
        <w:jc w:val="both"/>
        <w:rPr>
          <w:rFonts w:cs="Arial"/>
        </w:rPr>
      </w:pPr>
      <w:r w:rsidRPr="009D3A71">
        <w:rPr>
          <w:rFonts w:cs="Arial"/>
        </w:rPr>
        <w:t xml:space="preserve">Photos of the streetscapes of the house </w:t>
      </w:r>
    </w:p>
    <w:p w14:paraId="51751314" w14:textId="77777777" w:rsidR="002719CA" w:rsidRPr="009D3A71" w:rsidRDefault="002719CA" w:rsidP="0031066B">
      <w:pPr>
        <w:pStyle w:val="ListParagraph"/>
        <w:numPr>
          <w:ilvl w:val="0"/>
          <w:numId w:val="13"/>
        </w:numPr>
        <w:spacing w:after="200"/>
        <w:ind w:left="1080"/>
        <w:contextualSpacing/>
        <w:jc w:val="both"/>
        <w:rPr>
          <w:rFonts w:cs="Arial"/>
        </w:rPr>
      </w:pPr>
      <w:r w:rsidRPr="009D3A71">
        <w:rPr>
          <w:rFonts w:cs="Arial"/>
        </w:rPr>
        <w:t xml:space="preserve">County assessor’s printout of the house </w:t>
      </w:r>
    </w:p>
    <w:p w14:paraId="1369D8E9" w14:textId="77777777" w:rsidR="002719CA" w:rsidRPr="009D3A71" w:rsidRDefault="002719CA" w:rsidP="0031066B">
      <w:pPr>
        <w:pStyle w:val="ListParagraph"/>
        <w:numPr>
          <w:ilvl w:val="0"/>
          <w:numId w:val="13"/>
        </w:numPr>
        <w:spacing w:after="200"/>
        <w:ind w:left="1080"/>
        <w:contextualSpacing/>
        <w:jc w:val="both"/>
        <w:rPr>
          <w:rFonts w:cs="Arial"/>
        </w:rPr>
      </w:pPr>
      <w:r w:rsidRPr="009D3A71">
        <w:rPr>
          <w:rFonts w:cs="Arial"/>
        </w:rPr>
        <w:t xml:space="preserve">Detailed description of </w:t>
      </w:r>
      <w:r w:rsidRPr="009D3A71">
        <w:rPr>
          <w:rFonts w:cs="Arial"/>
          <w:u w:val="single"/>
        </w:rPr>
        <w:t>ALL</w:t>
      </w:r>
      <w:r w:rsidRPr="009D3A71">
        <w:rPr>
          <w:rFonts w:cs="Arial"/>
        </w:rPr>
        <w:t xml:space="preserve"> work to be done on the house, not just the measures that are outside of the exemptions</w:t>
      </w:r>
    </w:p>
    <w:p w14:paraId="5EB312AC" w14:textId="4E1FFE8B" w:rsidR="002719CA" w:rsidRPr="009D3A71" w:rsidRDefault="002719CA" w:rsidP="0031066B">
      <w:pPr>
        <w:ind w:left="360"/>
        <w:jc w:val="both"/>
        <w:rPr>
          <w:rFonts w:cs="Arial"/>
        </w:rPr>
      </w:pPr>
      <w:r w:rsidRPr="009D3A71">
        <w:rPr>
          <w:rFonts w:cs="Arial"/>
        </w:rPr>
        <w:t>The</w:t>
      </w:r>
      <w:r w:rsidR="00A156BA">
        <w:rPr>
          <w:rFonts w:cs="Arial"/>
        </w:rPr>
        <w:t xml:space="preserve"> </w:t>
      </w:r>
      <w:r w:rsidR="004D4484">
        <w:rPr>
          <w:rFonts w:cs="Arial"/>
        </w:rPr>
        <w:t>subgrantee</w:t>
      </w:r>
      <w:r w:rsidR="00A156BA">
        <w:rPr>
          <w:rFonts w:cs="Arial"/>
        </w:rPr>
        <w:t xml:space="preserve"> must send the</w:t>
      </w:r>
      <w:r w:rsidRPr="009D3A71">
        <w:rPr>
          <w:rFonts w:cs="Arial"/>
        </w:rPr>
        <w:t xml:space="preserve"> completed Section 106 review packet to the SHPO for their comment.</w:t>
      </w:r>
      <w:r w:rsidR="00CE09C2">
        <w:rPr>
          <w:rFonts w:cs="Arial"/>
        </w:rPr>
        <w:t xml:space="preserve"> For more information on submitting a SHPO review visit: </w:t>
      </w:r>
      <w:hyperlink r:id="rId39" w:history="1">
        <w:r w:rsidR="00CE38BC" w:rsidRPr="00B16444">
          <w:rPr>
            <w:rStyle w:val="Hyperlink"/>
            <w:rFonts w:cs="Arial"/>
          </w:rPr>
          <w:t>https://iowaculture.gov/history/preservation/federal-compliance-review/section-106/how-to-submit</w:t>
        </w:r>
      </w:hyperlink>
      <w:r w:rsidR="00CE38BC">
        <w:rPr>
          <w:rFonts w:cs="Arial"/>
        </w:rPr>
        <w:t xml:space="preserve">. </w:t>
      </w:r>
      <w:r w:rsidRPr="009D3A71">
        <w:rPr>
          <w:rFonts w:cs="Arial"/>
        </w:rPr>
        <w:t xml:space="preserve"> </w:t>
      </w:r>
    </w:p>
    <w:p w14:paraId="16E03AE3" w14:textId="77777777" w:rsidR="002719CA" w:rsidRPr="009D3A71" w:rsidRDefault="002719CA" w:rsidP="0031066B">
      <w:pPr>
        <w:ind w:left="360"/>
        <w:jc w:val="both"/>
        <w:rPr>
          <w:rFonts w:cs="Arial"/>
        </w:rPr>
      </w:pPr>
    </w:p>
    <w:p w14:paraId="333FC73F" w14:textId="5997B637" w:rsidR="002719CA" w:rsidRPr="009D3A71" w:rsidRDefault="002719CA" w:rsidP="0031066B">
      <w:pPr>
        <w:ind w:left="360"/>
        <w:jc w:val="both"/>
        <w:rPr>
          <w:rFonts w:cs="Arial"/>
        </w:rPr>
      </w:pPr>
      <w:r w:rsidRPr="009D3A71">
        <w:rPr>
          <w:rFonts w:cs="Arial"/>
        </w:rPr>
        <w:t>After</w:t>
      </w:r>
      <w:r w:rsidR="00594813">
        <w:rPr>
          <w:rFonts w:cs="Arial"/>
        </w:rPr>
        <w:t xml:space="preserve"> the </w:t>
      </w:r>
      <w:r w:rsidR="004D4484">
        <w:rPr>
          <w:rFonts w:cs="Arial"/>
        </w:rPr>
        <w:t>subgrantee</w:t>
      </w:r>
      <w:r w:rsidR="00594813">
        <w:rPr>
          <w:rFonts w:cs="Arial"/>
        </w:rPr>
        <w:t xml:space="preserve"> receives comments back from</w:t>
      </w:r>
      <w:r w:rsidRPr="009D3A71">
        <w:rPr>
          <w:rFonts w:cs="Arial"/>
        </w:rPr>
        <w:t xml:space="preserve"> SHPO, the entire packet </w:t>
      </w:r>
      <w:r w:rsidR="00594813">
        <w:rPr>
          <w:rFonts w:cs="Arial"/>
        </w:rPr>
        <w:t>must be maintained in the appropriate</w:t>
      </w:r>
      <w:r>
        <w:rPr>
          <w:rFonts w:cs="Arial"/>
        </w:rPr>
        <w:t xml:space="preserve"> house file. </w:t>
      </w:r>
      <w:r w:rsidR="004D4484">
        <w:rPr>
          <w:rFonts w:cs="Arial"/>
        </w:rPr>
        <w:t>Subgrantee</w:t>
      </w:r>
      <w:r w:rsidR="00EF1BB1">
        <w:rPr>
          <w:rFonts w:cs="Arial"/>
        </w:rPr>
        <w:t>s</w:t>
      </w:r>
      <w:r w:rsidRPr="009D3A71">
        <w:rPr>
          <w:rFonts w:cs="Arial"/>
        </w:rPr>
        <w:t xml:space="preserve"> will not begin work on the house until SHPO comments have been received.  </w:t>
      </w:r>
    </w:p>
    <w:p w14:paraId="30CB78E1" w14:textId="77777777" w:rsidR="002719CA" w:rsidRPr="009D3A71" w:rsidRDefault="002719CA" w:rsidP="0031066B">
      <w:pPr>
        <w:ind w:left="360"/>
        <w:jc w:val="both"/>
        <w:rPr>
          <w:rFonts w:cs="Arial"/>
        </w:rPr>
      </w:pPr>
    </w:p>
    <w:p w14:paraId="08E92409" w14:textId="07454EE8" w:rsidR="002719CA" w:rsidRPr="0031066B" w:rsidRDefault="0031066B" w:rsidP="0031066B">
      <w:pPr>
        <w:pStyle w:val="Heading3"/>
      </w:pPr>
      <w:bookmarkStart w:id="135" w:name="_Toc204099982"/>
      <w:r>
        <w:t>5.13</w:t>
      </w:r>
      <w:r>
        <w:tab/>
      </w:r>
      <w:r w:rsidR="002719CA" w:rsidRPr="0031066B">
        <w:t>Monitoring of SHPO Compliance</w:t>
      </w:r>
      <w:bookmarkEnd w:id="135"/>
    </w:p>
    <w:p w14:paraId="01A9DA2C" w14:textId="705680C8" w:rsidR="002719CA" w:rsidRDefault="002719CA" w:rsidP="00DB4461">
      <w:pPr>
        <w:ind w:left="360"/>
      </w:pPr>
      <w:r>
        <w:rPr>
          <w:rFonts w:cs="Arial"/>
        </w:rPr>
        <w:t>Al</w:t>
      </w:r>
      <w:r w:rsidRPr="009D3A71">
        <w:rPr>
          <w:rFonts w:cs="Arial"/>
        </w:rPr>
        <w:t xml:space="preserve">l house files </w:t>
      </w:r>
      <w:r>
        <w:rPr>
          <w:rFonts w:cs="Arial"/>
        </w:rPr>
        <w:t xml:space="preserve">must contain </w:t>
      </w:r>
      <w:r w:rsidRPr="009D3A71">
        <w:rPr>
          <w:rFonts w:cs="Arial"/>
        </w:rPr>
        <w:t>either the completed E</w:t>
      </w:r>
      <w:r>
        <w:rPr>
          <w:rFonts w:cs="Arial"/>
        </w:rPr>
        <w:t xml:space="preserve">xempt </w:t>
      </w:r>
      <w:r w:rsidRPr="009D3A71">
        <w:rPr>
          <w:rFonts w:cs="Arial"/>
        </w:rPr>
        <w:t>f</w:t>
      </w:r>
      <w:r>
        <w:rPr>
          <w:rFonts w:cs="Arial"/>
        </w:rPr>
        <w:t>r</w:t>
      </w:r>
      <w:r w:rsidRPr="009D3A71">
        <w:rPr>
          <w:rFonts w:cs="Arial"/>
        </w:rPr>
        <w:t>om SHPO Review form or a copy of the complete</w:t>
      </w:r>
      <w:r>
        <w:rPr>
          <w:rFonts w:cs="Arial"/>
        </w:rPr>
        <w:t>d</w:t>
      </w:r>
      <w:r w:rsidRPr="009D3A71">
        <w:rPr>
          <w:rFonts w:cs="Arial"/>
        </w:rPr>
        <w:t xml:space="preserve"> Section 106 review</w:t>
      </w:r>
      <w:r>
        <w:rPr>
          <w:rFonts w:cs="Arial"/>
        </w:rPr>
        <w:t xml:space="preserve"> which are located on the </w:t>
      </w:r>
      <w:r w:rsidR="00DB4461">
        <w:rPr>
          <w:rFonts w:cs="Arial"/>
        </w:rPr>
        <w:t xml:space="preserve">Weatherization Program page: </w:t>
      </w:r>
      <w:r>
        <w:rPr>
          <w:rFonts w:cs="Arial"/>
        </w:rPr>
        <w:t xml:space="preserve"> </w:t>
      </w:r>
      <w:hyperlink r:id="rId40" w:history="1">
        <w:r w:rsidR="00DB4461" w:rsidRPr="0093590A">
          <w:rPr>
            <w:rStyle w:val="Hyperlink"/>
          </w:rPr>
          <w:t>https://hhs.iowa.gov/weatherization-members</w:t>
        </w:r>
      </w:hyperlink>
      <w:r w:rsidR="00DB4461">
        <w:t>.</w:t>
      </w:r>
    </w:p>
    <w:p w14:paraId="1184822B" w14:textId="77777777" w:rsidR="00DB4461" w:rsidRPr="009D3A71" w:rsidRDefault="00DB4461" w:rsidP="00DB4461">
      <w:pPr>
        <w:ind w:left="360"/>
        <w:rPr>
          <w:rFonts w:cs="Arial"/>
        </w:rPr>
      </w:pPr>
    </w:p>
    <w:p w14:paraId="6C237C8F" w14:textId="77777777" w:rsidR="002719CA" w:rsidRPr="009D3A71" w:rsidRDefault="002719CA" w:rsidP="0031066B">
      <w:pPr>
        <w:ind w:left="360"/>
        <w:jc w:val="both"/>
        <w:rPr>
          <w:rFonts w:cs="Arial"/>
        </w:rPr>
      </w:pPr>
      <w:r w:rsidRPr="009D3A71">
        <w:rPr>
          <w:rFonts w:cs="Arial"/>
        </w:rPr>
        <w:t>Should a state housing inspector see a measure</w:t>
      </w:r>
      <w:r w:rsidR="00B6325B">
        <w:rPr>
          <w:rFonts w:cs="Arial"/>
        </w:rPr>
        <w:t xml:space="preserve"> completed on the house which is</w:t>
      </w:r>
      <w:r w:rsidRPr="009D3A71">
        <w:rPr>
          <w:rFonts w:cs="Arial"/>
        </w:rPr>
        <w:t xml:space="preserve"> not included in the exempt list of Appendix A or B</w:t>
      </w:r>
      <w:r w:rsidR="00B6325B">
        <w:rPr>
          <w:rFonts w:cs="Arial"/>
        </w:rPr>
        <w:t>,</w:t>
      </w:r>
      <w:r w:rsidRPr="009D3A71">
        <w:rPr>
          <w:rFonts w:cs="Arial"/>
        </w:rPr>
        <w:t xml:space="preserve"> they will </w:t>
      </w:r>
      <w:r w:rsidR="00C85300">
        <w:rPr>
          <w:rFonts w:cs="Arial"/>
        </w:rPr>
        <w:t xml:space="preserve">review the house file </w:t>
      </w:r>
      <w:r w:rsidR="00B6325B">
        <w:rPr>
          <w:rFonts w:cs="Arial"/>
        </w:rPr>
        <w:t>to determine</w:t>
      </w:r>
      <w:r w:rsidR="00C85300">
        <w:rPr>
          <w:rFonts w:cs="Arial"/>
        </w:rPr>
        <w:t xml:space="preserve"> whether</w:t>
      </w:r>
      <w:r w:rsidRPr="009D3A71">
        <w:rPr>
          <w:rFonts w:cs="Arial"/>
        </w:rPr>
        <w:t xml:space="preserve"> there was a review conducted on the house and </w:t>
      </w:r>
      <w:r w:rsidR="00C85300">
        <w:rPr>
          <w:rFonts w:cs="Arial"/>
        </w:rPr>
        <w:t xml:space="preserve">whether </w:t>
      </w:r>
      <w:r w:rsidRPr="009D3A71">
        <w:rPr>
          <w:rFonts w:cs="Arial"/>
        </w:rPr>
        <w:t xml:space="preserve">the measure was allowed. </w:t>
      </w:r>
    </w:p>
    <w:p w14:paraId="286E6B18" w14:textId="77777777" w:rsidR="00842D2A" w:rsidRDefault="00842D2A" w:rsidP="00842D2A">
      <w:pPr>
        <w:jc w:val="both"/>
      </w:pPr>
    </w:p>
    <w:p w14:paraId="2F0F4160" w14:textId="77777777" w:rsidR="002719CA" w:rsidRDefault="002719CA" w:rsidP="000F27CE">
      <w:pPr>
        <w:pStyle w:val="Heading2"/>
      </w:pPr>
      <w:bookmarkStart w:id="136" w:name="HealthAndSafetyAssessment520"/>
      <w:bookmarkStart w:id="137" w:name="_5.20_HEALTH_AND"/>
      <w:bookmarkStart w:id="138" w:name="_Toc204099983"/>
      <w:bookmarkEnd w:id="136"/>
      <w:bookmarkEnd w:id="137"/>
      <w:r>
        <w:t>5.20</w:t>
      </w:r>
      <w:r>
        <w:tab/>
        <w:t>HEALTH AND SAFETY ASSESSMENT</w:t>
      </w:r>
      <w:bookmarkEnd w:id="138"/>
      <w:r>
        <w:t xml:space="preserve"> </w:t>
      </w:r>
    </w:p>
    <w:p w14:paraId="774BC88D" w14:textId="77777777" w:rsidR="002719CA" w:rsidRDefault="002719CA" w:rsidP="002719CA">
      <w:pPr>
        <w:jc w:val="both"/>
      </w:pPr>
    </w:p>
    <w:p w14:paraId="3159D0C5" w14:textId="3F9DFDF7" w:rsidR="00E555C8" w:rsidRDefault="002719CA" w:rsidP="004B7383">
      <w:pPr>
        <w:pStyle w:val="BodyText2"/>
      </w:pPr>
      <w:r>
        <w:t xml:space="preserve">While the primary purpose of the Weatherization Program is to reduce energy use in dwellings, it is important to ensure the energy efficiency work done does not create a health and safety problem or exacerbate an existing health and safety problem in the dwelling. Before beginning any work on a home, </w:t>
      </w:r>
      <w:r w:rsidR="004D4484">
        <w:t>subgrantee</w:t>
      </w:r>
      <w:r w:rsidR="00EF1BB1">
        <w:t>s</w:t>
      </w:r>
      <w:r>
        <w:t xml:space="preserve"> must take into consideration the health concerns of the occupants and the possible effect any work will have on the health or medical condition of the occupants. </w:t>
      </w:r>
      <w:r w:rsidR="004D4484">
        <w:t>Subgrantee</w:t>
      </w:r>
      <w:r w:rsidR="00EF1BB1">
        <w:t>s</w:t>
      </w:r>
      <w:r>
        <w:t xml:space="preserve"> must also identify any health and safety problems that could pose a threat to the occupants or workers or any problems that need to be corrected before weatherization activities can be started. A health and safety assessment must be done </w:t>
      </w:r>
      <w:r w:rsidR="004B7383">
        <w:t xml:space="preserve">according to </w:t>
      </w:r>
      <w:r w:rsidR="004F734A" w:rsidRPr="004F734A">
        <w:rPr>
          <w:i/>
        </w:rPr>
        <w:t>Iowa Weatherization</w:t>
      </w:r>
      <w:r w:rsidR="00573934">
        <w:rPr>
          <w:i/>
        </w:rPr>
        <w:t xml:space="preserve"> Work</w:t>
      </w:r>
      <w:r w:rsidR="004F734A">
        <w:t xml:space="preserve"> </w:t>
      </w:r>
      <w:r w:rsidR="004B7383" w:rsidRPr="00C10B5C">
        <w:rPr>
          <w:i/>
        </w:rPr>
        <w:t>Standards</w:t>
      </w:r>
      <w:r w:rsidR="004F734A">
        <w:rPr>
          <w:i/>
        </w:rPr>
        <w:t xml:space="preserve"> </w:t>
      </w:r>
      <w:r w:rsidR="004B7383">
        <w:t>Section 2010</w:t>
      </w:r>
      <w:r>
        <w:t>.</w:t>
      </w:r>
      <w:bookmarkStart w:id="139" w:name="HealthAndSafetyAssessmentForms524"/>
      <w:bookmarkEnd w:id="139"/>
    </w:p>
    <w:p w14:paraId="5DAADFAB" w14:textId="77777777" w:rsidR="00450B95" w:rsidRDefault="00450B95" w:rsidP="00450B95">
      <w:pPr>
        <w:jc w:val="both"/>
      </w:pPr>
    </w:p>
    <w:p w14:paraId="7F53959C" w14:textId="77777777" w:rsidR="00450B95" w:rsidRDefault="00450B95" w:rsidP="00ED5080">
      <w:pPr>
        <w:pStyle w:val="Heading2"/>
      </w:pPr>
      <w:bookmarkStart w:id="140" w:name="_5.30_HEALTH_AND"/>
      <w:bookmarkStart w:id="141" w:name="_Toc204099984"/>
      <w:bookmarkEnd w:id="140"/>
      <w:r>
        <w:t>5.3</w:t>
      </w:r>
      <w:bookmarkStart w:id="142" w:name="HealthAndSafetyProblemsIssues530"/>
      <w:bookmarkEnd w:id="142"/>
      <w:r>
        <w:t>0</w:t>
      </w:r>
      <w:r>
        <w:tab/>
        <w:t>HEALTH AND SAFETY PROBLEMS/ISSUES</w:t>
      </w:r>
      <w:bookmarkEnd w:id="141"/>
    </w:p>
    <w:p w14:paraId="449F707E" w14:textId="77777777" w:rsidR="00450B95" w:rsidRDefault="00450B95" w:rsidP="00450B95">
      <w:pPr>
        <w:jc w:val="both"/>
        <w:rPr>
          <w:b/>
        </w:rPr>
      </w:pPr>
    </w:p>
    <w:p w14:paraId="33AB5E20" w14:textId="77777777" w:rsidR="00450B95" w:rsidRPr="00A26BFF" w:rsidRDefault="00450B95" w:rsidP="00450B95">
      <w:pPr>
        <w:jc w:val="both"/>
        <w:rPr>
          <w:rFonts w:cs="Arial"/>
        </w:rPr>
      </w:pPr>
      <w:r w:rsidRPr="00A26BFF">
        <w:rPr>
          <w:rFonts w:cs="Arial"/>
        </w:rPr>
        <w:t>Program funds may be used to remediate a health and safety problem in the following instances:</w:t>
      </w:r>
    </w:p>
    <w:p w14:paraId="5046CEFC" w14:textId="77777777" w:rsidR="00450B95" w:rsidRPr="00A26BFF" w:rsidRDefault="00450B95" w:rsidP="00450B95">
      <w:pPr>
        <w:jc w:val="both"/>
        <w:rPr>
          <w:rFonts w:cs="Arial"/>
        </w:rPr>
      </w:pPr>
    </w:p>
    <w:p w14:paraId="155B58EC" w14:textId="77777777" w:rsidR="000322AD" w:rsidRPr="000322AD" w:rsidRDefault="00C511D1" w:rsidP="00F4166A">
      <w:pPr>
        <w:numPr>
          <w:ilvl w:val="0"/>
          <w:numId w:val="14"/>
        </w:numPr>
        <w:jc w:val="both"/>
      </w:pPr>
      <w:r w:rsidRPr="00A26BFF">
        <w:rPr>
          <w:rFonts w:eastAsiaTheme="minorHAnsi" w:cs="Arial"/>
          <w:color w:val="000000"/>
        </w:rPr>
        <w:t xml:space="preserve">Health and safety funds can be used to correct health and safety issues that must be taken to complete weatherization work or are necessary as a result of weatherization work. </w:t>
      </w:r>
    </w:p>
    <w:p w14:paraId="0157992C" w14:textId="121A487B" w:rsidR="00450B95" w:rsidRDefault="00450B95" w:rsidP="00F4166A">
      <w:pPr>
        <w:numPr>
          <w:ilvl w:val="0"/>
          <w:numId w:val="14"/>
        </w:numPr>
        <w:jc w:val="both"/>
      </w:pPr>
      <w:r w:rsidRPr="00A26BFF">
        <w:rPr>
          <w:rFonts w:cs="Arial"/>
        </w:rPr>
        <w:t xml:space="preserve">When the health and safety problem </w:t>
      </w:r>
      <w:r w:rsidR="00A424CF" w:rsidRPr="00A26BFF">
        <w:rPr>
          <w:rFonts w:cs="Arial"/>
        </w:rPr>
        <w:t>result</w:t>
      </w:r>
      <w:r w:rsidRPr="00A26BFF">
        <w:rPr>
          <w:rFonts w:cs="Arial"/>
        </w:rPr>
        <w:t xml:space="preserve"> from or is exacerbated</w:t>
      </w:r>
      <w:r>
        <w:t xml:space="preserve"> by the weatherization activities. </w:t>
      </w:r>
    </w:p>
    <w:p w14:paraId="189BE675" w14:textId="77777777" w:rsidR="006179E1" w:rsidRDefault="006179E1" w:rsidP="00450B95">
      <w:pPr>
        <w:jc w:val="both"/>
      </w:pPr>
    </w:p>
    <w:p w14:paraId="2FE4D632" w14:textId="77777777" w:rsidR="00450B95" w:rsidRDefault="00450B95" w:rsidP="00D37D05">
      <w:pPr>
        <w:jc w:val="both"/>
      </w:pPr>
      <w:r>
        <w:t xml:space="preserve">If health and safety problems exist in the dwelling, they must be corrected before any energy efficiency measures are installed. Note: This does not apply to health and safety problems that will not interfere with </w:t>
      </w:r>
      <w:r>
        <w:lastRenderedPageBreak/>
        <w:t>weatherization activities. The party responsible for correcting the problem depends on whether the Iowa Weatherization Program allows program funds to be used to correct the particular problem</w:t>
      </w:r>
      <w:r w:rsidR="00823C43">
        <w:t>.</w:t>
      </w:r>
      <w:r>
        <w:t xml:space="preserve"> </w:t>
      </w:r>
    </w:p>
    <w:p w14:paraId="78FA0A46" w14:textId="77777777" w:rsidR="00450B95" w:rsidRDefault="00450B95" w:rsidP="00450B95">
      <w:pPr>
        <w:jc w:val="both"/>
      </w:pPr>
    </w:p>
    <w:p w14:paraId="2B691A47" w14:textId="77777777" w:rsidR="00450B95" w:rsidRDefault="00450B95" w:rsidP="00ED5080">
      <w:pPr>
        <w:pStyle w:val="Heading3"/>
        <w:rPr>
          <w:i/>
        </w:rPr>
      </w:pPr>
      <w:bookmarkStart w:id="143" w:name="HeatingSystemRepairAndReplacement531"/>
      <w:bookmarkStart w:id="144" w:name="_Toc204099985"/>
      <w:bookmarkEnd w:id="143"/>
      <w:r>
        <w:t>5.31</w:t>
      </w:r>
      <w:r>
        <w:tab/>
        <w:t>Heating System Repair and Replacement</w:t>
      </w:r>
      <w:bookmarkEnd w:id="144"/>
    </w:p>
    <w:p w14:paraId="7A21D4CE" w14:textId="77777777" w:rsidR="00450B95" w:rsidRDefault="00450B95" w:rsidP="00ED5080">
      <w:pPr>
        <w:ind w:left="360"/>
        <w:jc w:val="both"/>
      </w:pPr>
      <w:r>
        <w:t>Heating systems include forced-air furnaces, boilers, and space heaters of all combustion fuel types.</w:t>
      </w:r>
    </w:p>
    <w:p w14:paraId="7EEDD9D2" w14:textId="77777777" w:rsidR="00450B95" w:rsidRDefault="00450B95" w:rsidP="00ED5080">
      <w:pPr>
        <w:ind w:left="360" w:right="-900"/>
        <w:jc w:val="both"/>
      </w:pPr>
    </w:p>
    <w:p w14:paraId="05CA3837" w14:textId="3D194CA4" w:rsidR="00450B95" w:rsidRDefault="00450B95" w:rsidP="00ED5080">
      <w:pPr>
        <w:ind w:left="360"/>
        <w:jc w:val="both"/>
      </w:pPr>
      <w:r>
        <w:t xml:space="preserve">All heating systems must be inspected prior to weatherizing the dwelling. Based upon the inspection, the </w:t>
      </w:r>
      <w:r w:rsidR="003E6983">
        <w:t>energy auditor</w:t>
      </w:r>
      <w:r>
        <w:t xml:space="preserve"> will decide whether a tune and clean should be performed. If a tune and clean is performed, it must be in accordance with the procedures described in the </w:t>
      </w:r>
      <w:r w:rsidR="00853EE7">
        <w:rPr>
          <w:i/>
        </w:rPr>
        <w:t xml:space="preserve">Iowa Weatherization </w:t>
      </w:r>
      <w:r w:rsidR="00573934">
        <w:rPr>
          <w:i/>
        </w:rPr>
        <w:t xml:space="preserve">Work </w:t>
      </w:r>
      <w:r w:rsidR="00853EE7">
        <w:rPr>
          <w:i/>
        </w:rPr>
        <w:t xml:space="preserve">Standards </w:t>
      </w:r>
      <w:r w:rsidR="00A90564" w:rsidRPr="00B0651E">
        <w:t>Section 2023.03</w:t>
      </w:r>
      <w:r>
        <w:t>.</w:t>
      </w:r>
    </w:p>
    <w:p w14:paraId="39DB5140" w14:textId="77777777" w:rsidR="00450B95" w:rsidRDefault="00450B95" w:rsidP="00ED5080">
      <w:pPr>
        <w:ind w:left="360"/>
        <w:jc w:val="both"/>
      </w:pPr>
    </w:p>
    <w:p w14:paraId="2DC8D1BA" w14:textId="0E9E029A" w:rsidR="00450B95" w:rsidRDefault="00450B95" w:rsidP="00ED5080">
      <w:pPr>
        <w:ind w:left="360"/>
        <w:jc w:val="both"/>
      </w:pPr>
      <w:r>
        <w:t xml:space="preserve">The program covers the cost of repairing and replacing heating systems, including boilers </w:t>
      </w:r>
      <w:r w:rsidR="009671E0">
        <w:t xml:space="preserve">(repair costs </w:t>
      </w:r>
      <w:r>
        <w:t>up to specified expenditure limits of combined material and labor costs</w:t>
      </w:r>
      <w:r w:rsidR="00D35255">
        <w:t xml:space="preserve"> are paid by the program</w:t>
      </w:r>
      <w:r w:rsidR="009671E0">
        <w:t>)</w:t>
      </w:r>
      <w:r>
        <w:t xml:space="preserve">. If the repair cost is more than the limit, the </w:t>
      </w:r>
      <w:r w:rsidR="004D4484">
        <w:t>subgrantee</w:t>
      </w:r>
      <w:r>
        <w:t xml:space="preserve"> may repair the heating system if other funds, such as ECIP funds or </w:t>
      </w:r>
      <w:r w:rsidR="0032390A">
        <w:t>customer</w:t>
      </w:r>
      <w:r>
        <w:t xml:space="preserve"> funds, cover the amount that is over the limit. </w:t>
      </w:r>
      <w:r w:rsidR="009671E0">
        <w:t xml:space="preserve">There is no expenditure limit on replacement heating systems. </w:t>
      </w:r>
      <w:r>
        <w:t xml:space="preserve">Refer to the Cost Limits and Allowances Section in the </w:t>
      </w:r>
      <w:r w:rsidRPr="00517E7B">
        <w:rPr>
          <w:bCs/>
          <w:i/>
        </w:rPr>
        <w:t>Weatherization General Appendix</w:t>
      </w:r>
      <w:r>
        <w:rPr>
          <w:bCs/>
        </w:rPr>
        <w:t xml:space="preserve"> </w:t>
      </w:r>
      <w:r>
        <w:t>for information on current expenditure limits.</w:t>
      </w:r>
    </w:p>
    <w:p w14:paraId="0C229F5F" w14:textId="77777777" w:rsidR="00450B95" w:rsidRDefault="00450B95" w:rsidP="00ED5080">
      <w:pPr>
        <w:ind w:left="360"/>
        <w:jc w:val="both"/>
      </w:pPr>
    </w:p>
    <w:p w14:paraId="2748A7FA" w14:textId="148CAFF3" w:rsidR="00450B95" w:rsidRDefault="00450B95" w:rsidP="00ED5080">
      <w:pPr>
        <w:ind w:left="360"/>
        <w:jc w:val="both"/>
      </w:pPr>
      <w:r>
        <w:t xml:space="preserve">If justified, an existing heating system may be replaced with a heating system that uses a different fuel source. This requires the </w:t>
      </w:r>
      <w:r w:rsidR="0032390A">
        <w:t>customer</w:t>
      </w:r>
      <w:r>
        <w:t xml:space="preserve">’s approval and approval from the </w:t>
      </w:r>
      <w:r w:rsidR="00841598">
        <w:rPr>
          <w:color w:val="000000"/>
          <w:shd w:val="clear" w:color="auto" w:fill="FFFFFF"/>
        </w:rPr>
        <w:t>Iowa WAP</w:t>
      </w:r>
      <w:r>
        <w:t>. (See</w:t>
      </w:r>
      <w:r w:rsidR="004A780C">
        <w:t xml:space="preserve"> </w:t>
      </w:r>
      <w:r w:rsidR="00853EE7">
        <w:rPr>
          <w:i/>
        </w:rPr>
        <w:t>Iowa Weatherization</w:t>
      </w:r>
      <w:r w:rsidR="00573934">
        <w:rPr>
          <w:i/>
        </w:rPr>
        <w:t xml:space="preserve"> Work</w:t>
      </w:r>
      <w:r w:rsidR="00853EE7">
        <w:rPr>
          <w:i/>
        </w:rPr>
        <w:t xml:space="preserve"> Standards </w:t>
      </w:r>
      <w:hyperlink w:anchor="FuelSwitching573" w:history="1">
        <w:r w:rsidR="004A780C" w:rsidRPr="00B0651E">
          <w:rPr>
            <w:rStyle w:val="Hyperlink"/>
            <w:color w:val="auto"/>
            <w:u w:val="none"/>
          </w:rPr>
          <w:t>Section</w:t>
        </w:r>
      </w:hyperlink>
      <w:r w:rsidR="004A780C" w:rsidRPr="00B0651E">
        <w:t xml:space="preserve"> </w:t>
      </w:r>
      <w:r w:rsidR="00807F9D">
        <w:t xml:space="preserve">1012 </w:t>
      </w:r>
      <w:r>
        <w:t xml:space="preserve">for instructions on fuel switching approval.) </w:t>
      </w:r>
    </w:p>
    <w:p w14:paraId="2960D898" w14:textId="77777777" w:rsidR="004A780C" w:rsidRDefault="004A780C" w:rsidP="00ED5080">
      <w:pPr>
        <w:ind w:left="360"/>
        <w:jc w:val="both"/>
      </w:pPr>
    </w:p>
    <w:p w14:paraId="03621098" w14:textId="34D77D7A" w:rsidR="004A780C" w:rsidRPr="004A780C" w:rsidRDefault="004A780C" w:rsidP="004A780C">
      <w:pPr>
        <w:ind w:left="360"/>
        <w:jc w:val="both"/>
      </w:pPr>
      <w:r>
        <w:t xml:space="preserve">See </w:t>
      </w:r>
      <w:r w:rsidR="00A422D1">
        <w:rPr>
          <w:i/>
        </w:rPr>
        <w:t>Iowa Weatherization</w:t>
      </w:r>
      <w:r w:rsidR="00135B6C">
        <w:rPr>
          <w:i/>
        </w:rPr>
        <w:t xml:space="preserve"> Work</w:t>
      </w:r>
      <w:r w:rsidR="00A422D1">
        <w:rPr>
          <w:i/>
        </w:rPr>
        <w:t xml:space="preserve"> Standards</w:t>
      </w:r>
      <w:r w:rsidR="00A422D1" w:rsidRPr="000F7DA3">
        <w:rPr>
          <w:i/>
        </w:rPr>
        <w:t xml:space="preserve"> </w:t>
      </w:r>
      <w:r>
        <w:t>Section 2023 for more information regarding heating systems.</w:t>
      </w:r>
    </w:p>
    <w:p w14:paraId="642354BC" w14:textId="77777777" w:rsidR="004A780C" w:rsidRDefault="004A780C" w:rsidP="00ED5080">
      <w:pPr>
        <w:ind w:left="360"/>
        <w:jc w:val="both"/>
      </w:pPr>
    </w:p>
    <w:p w14:paraId="3A768F02" w14:textId="691F95A3" w:rsidR="00450B95" w:rsidRDefault="00450B95" w:rsidP="00ED5080">
      <w:pPr>
        <w:ind w:left="360"/>
        <w:jc w:val="both"/>
      </w:pPr>
      <w:r>
        <w:t xml:space="preserve">In situations where a </w:t>
      </w:r>
      <w:r w:rsidR="0032390A">
        <w:t>customer</w:t>
      </w:r>
      <w:r>
        <w:t xml:space="preserve"> wants a more expensive brand of furnace than what the </w:t>
      </w:r>
      <w:r w:rsidR="004D4484">
        <w:t>subgrantee</w:t>
      </w:r>
      <w:r>
        <w:t xml:space="preserve"> plans to install, the </w:t>
      </w:r>
      <w:r w:rsidR="004D4484">
        <w:t>subgrantee</w:t>
      </w:r>
      <w:r>
        <w:t xml:space="preserve"> may install the more expensive furnace if the </w:t>
      </w:r>
      <w:r w:rsidR="0032390A">
        <w:t>customer</w:t>
      </w:r>
      <w:r>
        <w:t xml:space="preserve"> pays the difference in cost between the two brands of furnaces.</w:t>
      </w:r>
    </w:p>
    <w:p w14:paraId="715909FA" w14:textId="77777777" w:rsidR="00450B95" w:rsidRDefault="00450B95" w:rsidP="00ED5080">
      <w:pPr>
        <w:ind w:left="360"/>
        <w:jc w:val="both"/>
      </w:pPr>
    </w:p>
    <w:p w14:paraId="7FE0BC3E" w14:textId="77777777" w:rsidR="00450B95" w:rsidRDefault="00450B95" w:rsidP="00ED5080">
      <w:pPr>
        <w:pStyle w:val="Heading3"/>
        <w:rPr>
          <w:i/>
        </w:rPr>
      </w:pPr>
      <w:bookmarkStart w:id="145" w:name="WaterHeaterRepairAndReplacement532"/>
      <w:bookmarkStart w:id="146" w:name="_Toc204099986"/>
      <w:bookmarkEnd w:id="145"/>
      <w:r>
        <w:t>5.32</w:t>
      </w:r>
      <w:r>
        <w:tab/>
        <w:t>Water Heater Repair and Replacement</w:t>
      </w:r>
      <w:bookmarkEnd w:id="146"/>
    </w:p>
    <w:p w14:paraId="6BA2A39C" w14:textId="7BBC802D" w:rsidR="00450B95" w:rsidRPr="00445D14" w:rsidRDefault="00450B95" w:rsidP="00ED5080">
      <w:pPr>
        <w:ind w:left="360"/>
        <w:jc w:val="both"/>
      </w:pPr>
      <w:r>
        <w:t>If a water heater has spillage, a carbon monoxide alarm must be installed</w:t>
      </w:r>
      <w:r w:rsidR="00C510DB">
        <w:t xml:space="preserve"> at the time of the energy audit</w:t>
      </w:r>
      <w:r w:rsidR="00C53651">
        <w:t>. If after weatherization is completed, the water heater is spilling, the water heater must be repaired or replaced.</w:t>
      </w:r>
      <w:r>
        <w:t xml:space="preserve"> </w:t>
      </w:r>
      <w:r w:rsidR="00445D14">
        <w:t xml:space="preserve">See </w:t>
      </w:r>
      <w:r w:rsidR="004F734A" w:rsidRPr="004F734A">
        <w:rPr>
          <w:i/>
        </w:rPr>
        <w:t>Iowa Weatherization</w:t>
      </w:r>
      <w:r w:rsidR="00135B6C">
        <w:rPr>
          <w:i/>
        </w:rPr>
        <w:t xml:space="preserve"> Work</w:t>
      </w:r>
      <w:r w:rsidR="004F734A">
        <w:t xml:space="preserve"> </w:t>
      </w:r>
      <w:r w:rsidR="004F734A" w:rsidRPr="00C10B5C">
        <w:rPr>
          <w:i/>
        </w:rPr>
        <w:t>Standards</w:t>
      </w:r>
      <w:r w:rsidR="004F734A">
        <w:t xml:space="preserve"> </w:t>
      </w:r>
      <w:r w:rsidR="00445D14">
        <w:t>Section 2024 for more information regarding water heater repair and replacement.</w:t>
      </w:r>
    </w:p>
    <w:p w14:paraId="596B9912" w14:textId="77777777" w:rsidR="00450B95" w:rsidRDefault="00450B95" w:rsidP="00ED5080">
      <w:pPr>
        <w:ind w:left="360"/>
        <w:jc w:val="both"/>
      </w:pPr>
    </w:p>
    <w:p w14:paraId="0FDC3C0E" w14:textId="098E491E" w:rsidR="00450B95" w:rsidRDefault="00450B95" w:rsidP="00ED5080">
      <w:pPr>
        <w:ind w:left="360"/>
        <w:jc w:val="both"/>
      </w:pPr>
      <w:r>
        <w:t xml:space="preserve">The program covers the repair and replacement of water heaters. Water heater replacement and repair is only allowed if the water heater presents a health and safety hazard to the </w:t>
      </w:r>
      <w:r w:rsidR="0032390A">
        <w:t>customer</w:t>
      </w:r>
      <w:r>
        <w:t>(s)</w:t>
      </w:r>
      <w:r w:rsidR="00C97050">
        <w:t xml:space="preserve"> or is an energy efficiency measure</w:t>
      </w:r>
      <w:r>
        <w:t>. The program covers the cost of repai</w:t>
      </w:r>
      <w:r w:rsidR="00C97050">
        <w:t>ri</w:t>
      </w:r>
      <w:r w:rsidR="00791A20">
        <w:t xml:space="preserve">ng or replacing water heaters. </w:t>
      </w:r>
      <w:r>
        <w:t>The limit for water heater replacements includes the costs of the water heater and piping.</w:t>
      </w:r>
      <w:r w:rsidR="00D35255">
        <w:t xml:space="preserve"> There is no expenditure limit on water heater replacements.</w:t>
      </w:r>
      <w:r>
        <w:t xml:space="preserve"> Refer to The Cost Limits and Allowances Section in the </w:t>
      </w:r>
      <w:r w:rsidRPr="00517E7B">
        <w:rPr>
          <w:bCs/>
          <w:i/>
        </w:rPr>
        <w:t>Weatherization General Appendix</w:t>
      </w:r>
      <w:r>
        <w:rPr>
          <w:bCs/>
        </w:rPr>
        <w:t xml:space="preserve"> </w:t>
      </w:r>
      <w:r>
        <w:t>for information on current expenditure limits.</w:t>
      </w:r>
    </w:p>
    <w:p w14:paraId="0EF8A9E0" w14:textId="77777777" w:rsidR="004A4CBA" w:rsidRDefault="004A4CBA" w:rsidP="00450B95">
      <w:pPr>
        <w:jc w:val="both"/>
      </w:pPr>
    </w:p>
    <w:p w14:paraId="7499A01B" w14:textId="77777777" w:rsidR="00450B95" w:rsidRDefault="00450B95" w:rsidP="00ED5080">
      <w:pPr>
        <w:pStyle w:val="Heading3"/>
      </w:pPr>
      <w:bookmarkStart w:id="147" w:name="SpaceHeatersAndCombustionAppliances533"/>
      <w:bookmarkStart w:id="148" w:name="_Toc204099987"/>
      <w:bookmarkEnd w:id="147"/>
      <w:r>
        <w:t>5.33</w:t>
      </w:r>
      <w:r>
        <w:tab/>
        <w:t>Space Heaters and Other Combustion Appliances</w:t>
      </w:r>
      <w:bookmarkEnd w:id="148"/>
    </w:p>
    <w:p w14:paraId="44A032AE" w14:textId="2E3D2DC2" w:rsidR="00450B95" w:rsidRDefault="006A02CE" w:rsidP="00ED5080">
      <w:pPr>
        <w:ind w:left="360"/>
        <w:jc w:val="both"/>
      </w:pPr>
      <w:r>
        <w:t>Space heaters and o</w:t>
      </w:r>
      <w:r w:rsidR="00450B95">
        <w:t xml:space="preserve">ther combustion appliances must be checked for carbon monoxide and gas leaks. </w:t>
      </w:r>
      <w:r w:rsidR="009F0605">
        <w:t xml:space="preserve">Non-DOE </w:t>
      </w:r>
      <w:r w:rsidR="008E2C62">
        <w:t xml:space="preserve">funds may be used to repair/replace </w:t>
      </w:r>
      <w:r w:rsidR="009F0605">
        <w:t xml:space="preserve">vented </w:t>
      </w:r>
      <w:r w:rsidR="008E2C62">
        <w:t>space heaters</w:t>
      </w:r>
      <w:r w:rsidR="009F0605">
        <w:t xml:space="preserve">, </w:t>
      </w:r>
      <w:r w:rsidR="004F7EFE">
        <w:t>gas cook stoves</w:t>
      </w:r>
      <w:r w:rsidR="008E2C62">
        <w:t>, vent unvented gas clothes dryers to the outside, and to repair gas lines for cook stoves and clothes dryers. Program funds may not be used to repair/replace o</w:t>
      </w:r>
      <w:r>
        <w:t xml:space="preserve">ther </w:t>
      </w:r>
      <w:r w:rsidR="00450B95">
        <w:t>appliances</w:t>
      </w:r>
      <w:r w:rsidR="004F7EFE">
        <w:t xml:space="preserve"> such as clothes dryers</w:t>
      </w:r>
      <w:r w:rsidR="0011202B">
        <w:t>.</w:t>
      </w:r>
      <w:r w:rsidR="00450B95">
        <w:t xml:space="preserve"> </w:t>
      </w:r>
      <w:r w:rsidR="00321F48">
        <w:t xml:space="preserve">DOE funds may be used to repair secondary heating systems. </w:t>
      </w:r>
      <w:r w:rsidR="006C0461">
        <w:t xml:space="preserve">Secondary heating systems cannot be replaced with DOE funds. </w:t>
      </w:r>
      <w:r w:rsidR="00450B95">
        <w:t xml:space="preserve">The procedures for checking these appliances are described in the </w:t>
      </w:r>
      <w:r w:rsidR="004F734A" w:rsidRPr="004F734A">
        <w:rPr>
          <w:i/>
        </w:rPr>
        <w:t>Iowa Weatherization</w:t>
      </w:r>
      <w:r w:rsidR="00135B6C">
        <w:rPr>
          <w:i/>
        </w:rPr>
        <w:t xml:space="preserve"> Work</w:t>
      </w:r>
      <w:r w:rsidR="004F734A">
        <w:t xml:space="preserve"> </w:t>
      </w:r>
      <w:r w:rsidR="004F734A" w:rsidRPr="00C10B5C">
        <w:rPr>
          <w:i/>
        </w:rPr>
        <w:t>Standards</w:t>
      </w:r>
      <w:r w:rsidR="00450B95">
        <w:t>.</w:t>
      </w:r>
    </w:p>
    <w:p w14:paraId="50C51540" w14:textId="77777777" w:rsidR="00911581" w:rsidRDefault="00911581" w:rsidP="00450B95">
      <w:pPr>
        <w:jc w:val="both"/>
      </w:pPr>
    </w:p>
    <w:p w14:paraId="33CD2280" w14:textId="77777777" w:rsidR="00450B95" w:rsidRDefault="005B08F5" w:rsidP="00ED5080">
      <w:pPr>
        <w:pStyle w:val="Heading3"/>
      </w:pPr>
      <w:bookmarkStart w:id="149" w:name="CarbonMonoxideAndCarbonMonoxideAlarms534"/>
      <w:bookmarkStart w:id="150" w:name="_Toc204099988"/>
      <w:bookmarkEnd w:id="149"/>
      <w:r>
        <w:t>5.3</w:t>
      </w:r>
      <w:r w:rsidR="00292FA6">
        <w:t>4</w:t>
      </w:r>
      <w:r>
        <w:tab/>
      </w:r>
      <w:r w:rsidR="00450B95">
        <w:t>Carbon Monoxide</w:t>
      </w:r>
      <w:r w:rsidR="000402E5">
        <w:t xml:space="preserve">, Smoke, </w:t>
      </w:r>
      <w:r w:rsidR="00C53651">
        <w:t>and Propane Alarms</w:t>
      </w:r>
      <w:bookmarkEnd w:id="150"/>
      <w:r w:rsidR="00450B95">
        <w:t xml:space="preserve"> </w:t>
      </w:r>
    </w:p>
    <w:p w14:paraId="5FB151B4" w14:textId="3276A498" w:rsidR="00EF1BB1" w:rsidRDefault="00EF1BB1" w:rsidP="00EF1BB1">
      <w:pPr>
        <w:ind w:left="360"/>
        <w:jc w:val="both"/>
      </w:pPr>
      <w:r w:rsidRPr="00EF1BB1">
        <w:t>The use of combination alarms (CO/smoke or CO/LP) does not change the requirements for separate CO alarms as described in this section because smoke alarms and CO alarms are not installed in the same location.</w:t>
      </w:r>
    </w:p>
    <w:p w14:paraId="0C95368F" w14:textId="535ACF89" w:rsidR="00432577" w:rsidRDefault="00432577" w:rsidP="00EF1BB1">
      <w:pPr>
        <w:ind w:left="360"/>
        <w:jc w:val="both"/>
      </w:pPr>
    </w:p>
    <w:p w14:paraId="5E8E2A74" w14:textId="77777777" w:rsidR="00450B95" w:rsidRPr="00C12FAD" w:rsidRDefault="00450B95" w:rsidP="00C12FAD">
      <w:pPr>
        <w:ind w:firstLine="360"/>
        <w:rPr>
          <w:b/>
        </w:rPr>
      </w:pPr>
      <w:r w:rsidRPr="00C12FAD">
        <w:rPr>
          <w:b/>
        </w:rPr>
        <w:lastRenderedPageBreak/>
        <w:t>Carbon Monoxide Alarms</w:t>
      </w:r>
    </w:p>
    <w:p w14:paraId="0EFF924A" w14:textId="1DA45206" w:rsidR="00450B95" w:rsidRDefault="002514D3" w:rsidP="00ED5080">
      <w:pPr>
        <w:ind w:left="360"/>
        <w:jc w:val="both"/>
      </w:pPr>
      <w:r>
        <w:t xml:space="preserve">A working carbon monoxide (CO) alarm must be present in every home. Program funds may be used to pay for installed CO alarms if one does not exist. </w:t>
      </w:r>
      <w:r w:rsidR="00450B95">
        <w:t xml:space="preserve">Refer to the </w:t>
      </w:r>
      <w:r w:rsidR="004F734A" w:rsidRPr="004F734A">
        <w:rPr>
          <w:i/>
        </w:rPr>
        <w:t>Iowa Weatherization</w:t>
      </w:r>
      <w:r w:rsidR="00DD618F">
        <w:rPr>
          <w:i/>
        </w:rPr>
        <w:t xml:space="preserve"> Work</w:t>
      </w:r>
      <w:r w:rsidR="004F734A">
        <w:t xml:space="preserve"> </w:t>
      </w:r>
      <w:r w:rsidR="004F734A" w:rsidRPr="00C10B5C">
        <w:rPr>
          <w:i/>
        </w:rPr>
        <w:t>Standards</w:t>
      </w:r>
      <w:r w:rsidR="004F734A">
        <w:rPr>
          <w:i/>
        </w:rPr>
        <w:t xml:space="preserve"> </w:t>
      </w:r>
      <w:r w:rsidR="006A02CE">
        <w:t xml:space="preserve">Section 2060 </w:t>
      </w:r>
      <w:r w:rsidR="00A16178">
        <w:t xml:space="preserve">for information </w:t>
      </w:r>
      <w:r w:rsidR="003765F8">
        <w:t xml:space="preserve">describing </w:t>
      </w:r>
      <w:r w:rsidR="00450B95">
        <w:t xml:space="preserve">the standards for installing </w:t>
      </w:r>
      <w:r w:rsidR="004D57C4">
        <w:t>CO alarms</w:t>
      </w:r>
      <w:r w:rsidR="00450B95">
        <w:t>.</w:t>
      </w:r>
    </w:p>
    <w:p w14:paraId="6125B8D8" w14:textId="77777777" w:rsidR="004F734A" w:rsidRDefault="004F734A" w:rsidP="00ED5080">
      <w:pPr>
        <w:ind w:left="360"/>
        <w:jc w:val="both"/>
      </w:pPr>
    </w:p>
    <w:p w14:paraId="5E3FDE51" w14:textId="77777777" w:rsidR="000402E5" w:rsidRDefault="000402E5" w:rsidP="00ED5080">
      <w:pPr>
        <w:ind w:left="360"/>
        <w:jc w:val="both"/>
        <w:rPr>
          <w:b/>
        </w:rPr>
      </w:pPr>
      <w:r>
        <w:rPr>
          <w:b/>
        </w:rPr>
        <w:t>Smoke Alarms</w:t>
      </w:r>
    </w:p>
    <w:p w14:paraId="5340B074" w14:textId="77777777" w:rsidR="00FF5E32" w:rsidRPr="00FF5E32" w:rsidRDefault="00FF5E32" w:rsidP="00FF5E32">
      <w:pPr>
        <w:ind w:left="360"/>
        <w:contextualSpacing/>
        <w:jc w:val="both"/>
        <w:rPr>
          <w:rFonts w:cs="Arial"/>
        </w:rPr>
      </w:pPr>
      <w:r w:rsidRPr="00FF5E32">
        <w:rPr>
          <w:rFonts w:cs="Arial"/>
        </w:rPr>
        <w:t xml:space="preserve">Every house must have working smoke alarms on each level. Alarms may be purchased and installed using program funds. Alarms must be installed as required by local codes for single family residences. </w:t>
      </w:r>
    </w:p>
    <w:p w14:paraId="73BE229C" w14:textId="3946AB19" w:rsidR="000402E5" w:rsidRPr="000402E5" w:rsidRDefault="000402E5" w:rsidP="00ED5080">
      <w:pPr>
        <w:ind w:left="360"/>
        <w:jc w:val="both"/>
      </w:pPr>
      <w:r>
        <w:t xml:space="preserve">See </w:t>
      </w:r>
      <w:r w:rsidR="004F734A" w:rsidRPr="004F734A">
        <w:rPr>
          <w:i/>
        </w:rPr>
        <w:t>Iowa Weatherization</w:t>
      </w:r>
      <w:r w:rsidR="009D2598">
        <w:rPr>
          <w:i/>
        </w:rPr>
        <w:t xml:space="preserve"> Work</w:t>
      </w:r>
      <w:r w:rsidR="004F734A">
        <w:t xml:space="preserve"> </w:t>
      </w:r>
      <w:r w:rsidR="00A422D1">
        <w:t>S</w:t>
      </w:r>
      <w:r w:rsidR="004F734A" w:rsidRPr="00C10B5C">
        <w:rPr>
          <w:i/>
        </w:rPr>
        <w:t>tandards</w:t>
      </w:r>
      <w:r w:rsidR="004F734A">
        <w:rPr>
          <w:i/>
        </w:rPr>
        <w:t xml:space="preserve"> </w:t>
      </w:r>
      <w:r>
        <w:t>Section 2060 for information describing the standards for installing smoke alarms.</w:t>
      </w:r>
    </w:p>
    <w:p w14:paraId="6042BE05" w14:textId="77777777" w:rsidR="00573D54" w:rsidRDefault="00573D54" w:rsidP="00ED5080">
      <w:pPr>
        <w:ind w:left="360"/>
        <w:jc w:val="both"/>
        <w:rPr>
          <w:b/>
        </w:rPr>
      </w:pPr>
    </w:p>
    <w:p w14:paraId="7B80AFB0" w14:textId="77777777" w:rsidR="00C53651" w:rsidRPr="00C53651" w:rsidRDefault="00C53651" w:rsidP="00ED5080">
      <w:pPr>
        <w:ind w:left="360"/>
        <w:jc w:val="both"/>
        <w:rPr>
          <w:b/>
        </w:rPr>
      </w:pPr>
      <w:r w:rsidRPr="00C53651">
        <w:rPr>
          <w:b/>
        </w:rPr>
        <w:t xml:space="preserve">Propane </w:t>
      </w:r>
      <w:r w:rsidR="002514D3">
        <w:rPr>
          <w:b/>
        </w:rPr>
        <w:t xml:space="preserve">Gas </w:t>
      </w:r>
      <w:r w:rsidRPr="00C53651">
        <w:rPr>
          <w:b/>
        </w:rPr>
        <w:t>Alarms</w:t>
      </w:r>
    </w:p>
    <w:p w14:paraId="12E0E608" w14:textId="6B9700CD" w:rsidR="00C53651" w:rsidRDefault="00C53651" w:rsidP="00267A88">
      <w:pPr>
        <w:ind w:left="360"/>
        <w:jc w:val="both"/>
        <w:rPr>
          <w:rFonts w:cs="Arial"/>
        </w:rPr>
      </w:pPr>
      <w:r w:rsidRPr="00C53651">
        <w:rPr>
          <w:rFonts w:cs="Arial"/>
        </w:rPr>
        <w:t>Propane alarms are required by weatherization in all houses using propane. Manufactured homes are exempt from this rule. There are different types of propane gas alarms – some are just alarms</w:t>
      </w:r>
      <w:r w:rsidR="006E0BFD">
        <w:rPr>
          <w:rFonts w:cs="Arial"/>
        </w:rPr>
        <w:t>,</w:t>
      </w:r>
      <w:r w:rsidRPr="00C53651">
        <w:rPr>
          <w:rFonts w:cs="Arial"/>
        </w:rPr>
        <w:t xml:space="preserve"> which sound when a leak is detected, others actually shut down the flow of gas into the house. The weatherization program will pay for propane alarms that detect the leak</w:t>
      </w:r>
      <w:r w:rsidR="00EF1BB1">
        <w:rPr>
          <w:rFonts w:cs="Arial"/>
        </w:rPr>
        <w:t>.</w:t>
      </w:r>
    </w:p>
    <w:p w14:paraId="58E57461" w14:textId="77777777" w:rsidR="00C53651" w:rsidRDefault="00C53651" w:rsidP="00C97050">
      <w:pPr>
        <w:ind w:left="360"/>
        <w:jc w:val="both"/>
        <w:rPr>
          <w:rFonts w:cs="Arial"/>
        </w:rPr>
      </w:pPr>
    </w:p>
    <w:p w14:paraId="75AEA545" w14:textId="218B1E83" w:rsidR="00C53651" w:rsidRPr="00C53651" w:rsidRDefault="00C53651" w:rsidP="00C97050">
      <w:pPr>
        <w:ind w:left="360"/>
        <w:jc w:val="both"/>
        <w:rPr>
          <w:rFonts w:cs="Arial"/>
        </w:rPr>
      </w:pPr>
      <w:r>
        <w:rPr>
          <w:rFonts w:cs="Arial"/>
        </w:rPr>
        <w:t xml:space="preserve">Refer to the </w:t>
      </w:r>
      <w:r w:rsidR="004F734A" w:rsidRPr="004F734A">
        <w:rPr>
          <w:i/>
        </w:rPr>
        <w:t>Iowa Weatherization</w:t>
      </w:r>
      <w:r w:rsidR="004F734A">
        <w:t xml:space="preserve"> </w:t>
      </w:r>
      <w:r w:rsidR="009D2598" w:rsidRPr="009D2598">
        <w:rPr>
          <w:i/>
        </w:rPr>
        <w:t>Work</w:t>
      </w:r>
      <w:r w:rsidR="009D2598">
        <w:t xml:space="preserve"> </w:t>
      </w:r>
      <w:r w:rsidR="004F734A" w:rsidRPr="00C10B5C">
        <w:rPr>
          <w:i/>
        </w:rPr>
        <w:t>Standards</w:t>
      </w:r>
      <w:r w:rsidR="004F734A">
        <w:rPr>
          <w:i/>
        </w:rPr>
        <w:t xml:space="preserve"> </w:t>
      </w:r>
      <w:r w:rsidR="00B04729">
        <w:rPr>
          <w:rFonts w:cs="Arial"/>
        </w:rPr>
        <w:t xml:space="preserve">Section 2060 </w:t>
      </w:r>
      <w:r>
        <w:rPr>
          <w:rFonts w:cs="Arial"/>
        </w:rPr>
        <w:t>for information describing when propane alarms need to be installed and the standards for installing them.</w:t>
      </w:r>
    </w:p>
    <w:p w14:paraId="480747D2" w14:textId="77777777" w:rsidR="005B08F5" w:rsidRDefault="005B08F5" w:rsidP="00450B95">
      <w:pPr>
        <w:jc w:val="both"/>
      </w:pPr>
    </w:p>
    <w:p w14:paraId="5A5B1196" w14:textId="6A9FBC94" w:rsidR="005B08F5" w:rsidRPr="00C12FAD" w:rsidRDefault="005B08F5" w:rsidP="00C12FAD">
      <w:pPr>
        <w:pStyle w:val="Heading3"/>
      </w:pPr>
      <w:bookmarkStart w:id="151" w:name="_Toc204099989"/>
      <w:r w:rsidRPr="00C12FAD">
        <w:t>5.35</w:t>
      </w:r>
      <w:bookmarkStart w:id="152" w:name="MoistureMoldMildewProblems525"/>
      <w:bookmarkStart w:id="153" w:name="MoistureMoldMildewProblems535"/>
      <w:bookmarkEnd w:id="152"/>
      <w:bookmarkEnd w:id="153"/>
      <w:r w:rsidRPr="00C12FAD">
        <w:tab/>
        <w:t>Moisture/Mold/Mildew Problems</w:t>
      </w:r>
      <w:r w:rsidR="005C29FE">
        <w:t xml:space="preserve"> (allowable to HEAP only)</w:t>
      </w:r>
      <w:bookmarkEnd w:id="151"/>
    </w:p>
    <w:p w14:paraId="72BEA093" w14:textId="77777777" w:rsidR="005B08F5" w:rsidRDefault="005B08F5" w:rsidP="00ED5080">
      <w:pPr>
        <w:ind w:left="360"/>
        <w:jc w:val="both"/>
      </w:pPr>
      <w:r>
        <w:t>An assessment must be made as to whether a serious moisture problem exists in dwellings about to be weatherized or if a serious moisture problem may be created as a result of weatherization.</w:t>
      </w:r>
    </w:p>
    <w:p w14:paraId="162315A0" w14:textId="77777777" w:rsidR="005B08F5" w:rsidRDefault="005B08F5" w:rsidP="00ED5080">
      <w:pPr>
        <w:ind w:left="360"/>
        <w:jc w:val="both"/>
      </w:pPr>
    </w:p>
    <w:p w14:paraId="5B015618" w14:textId="77777777" w:rsidR="005B08F5" w:rsidRDefault="005B08F5" w:rsidP="00ED5080">
      <w:pPr>
        <w:ind w:left="360"/>
        <w:jc w:val="both"/>
      </w:pPr>
      <w:r>
        <w:t xml:space="preserve">High levels of moisture promote the growth of molds, mildews, and other allergens that can cause health problems in some people. Excessive moisture can also cause rot and decay of the building structure. </w:t>
      </w:r>
    </w:p>
    <w:p w14:paraId="5D50AEAF" w14:textId="77777777" w:rsidR="005B08F5" w:rsidRDefault="005B08F5" w:rsidP="00ED5080">
      <w:pPr>
        <w:ind w:left="360"/>
        <w:jc w:val="both"/>
      </w:pPr>
    </w:p>
    <w:p w14:paraId="7B4A52DA" w14:textId="711E3F1C" w:rsidR="005B08F5" w:rsidRDefault="005B08F5" w:rsidP="00ED5080">
      <w:pPr>
        <w:ind w:left="360"/>
        <w:jc w:val="both"/>
      </w:pPr>
      <w:r>
        <w:t xml:space="preserve">Refer to the </w:t>
      </w:r>
      <w:r w:rsidR="004F734A" w:rsidRPr="004F734A">
        <w:rPr>
          <w:i/>
        </w:rPr>
        <w:t>Iowa Weatherization</w:t>
      </w:r>
      <w:r w:rsidR="00F0203C">
        <w:rPr>
          <w:i/>
        </w:rPr>
        <w:t xml:space="preserve"> Work</w:t>
      </w:r>
      <w:r w:rsidR="004F734A">
        <w:t xml:space="preserve"> </w:t>
      </w:r>
      <w:r w:rsidR="004F734A" w:rsidRPr="00C10B5C">
        <w:rPr>
          <w:i/>
        </w:rPr>
        <w:t>Standards</w:t>
      </w:r>
      <w:r w:rsidR="004F734A">
        <w:t xml:space="preserve"> </w:t>
      </w:r>
      <w:r w:rsidR="00E82787">
        <w:t>Section 2070</w:t>
      </w:r>
      <w:r w:rsidR="008E2C62">
        <w:t xml:space="preserve"> </w:t>
      </w:r>
      <w:r>
        <w:t>for information about causes and remedies for moisture problems.</w:t>
      </w:r>
    </w:p>
    <w:p w14:paraId="6D5968E2" w14:textId="77777777" w:rsidR="005B08F5" w:rsidRDefault="005B08F5" w:rsidP="00ED5080">
      <w:pPr>
        <w:ind w:left="360"/>
        <w:jc w:val="both"/>
      </w:pPr>
    </w:p>
    <w:p w14:paraId="1A199154" w14:textId="05D93CB2" w:rsidR="00C77E6F" w:rsidRDefault="00C77E6F" w:rsidP="00C77E6F">
      <w:pPr>
        <w:ind w:left="360"/>
        <w:jc w:val="both"/>
      </w:pPr>
      <w:r>
        <w:t xml:space="preserve">If existing mold is found in the home the </w:t>
      </w:r>
      <w:r w:rsidR="004D4484">
        <w:t>subgrantee</w:t>
      </w:r>
      <w:r>
        <w:t xml:space="preserve"> must document this on the Health and Safety Assessment Form and indicate whether the mold must be cleaned up by the </w:t>
      </w:r>
      <w:r w:rsidR="0032390A">
        <w:t>customer</w:t>
      </w:r>
      <w:r>
        <w:t xml:space="preserve">/landlord before weatherization can proceed. Pictures of the mold must be maintained in the </w:t>
      </w:r>
      <w:r w:rsidR="0032390A">
        <w:t>customer</w:t>
      </w:r>
      <w:r>
        <w:t xml:space="preserve">/house file. The </w:t>
      </w:r>
      <w:r w:rsidR="004D4484">
        <w:t>subgrantee</w:t>
      </w:r>
      <w:r>
        <w:t xml:space="preserve"> must also inform the </w:t>
      </w:r>
      <w:r w:rsidR="0032390A">
        <w:t>customer</w:t>
      </w:r>
      <w:r>
        <w:t xml:space="preserve"> of the existing mold, have the </w:t>
      </w:r>
      <w:r w:rsidR="0032390A">
        <w:t>customer</w:t>
      </w:r>
      <w:r>
        <w:t xml:space="preserve"> sign the Health and Safety Assessment Form and give the </w:t>
      </w:r>
      <w:r w:rsidR="0032390A">
        <w:t>customer</w:t>
      </w:r>
      <w:r>
        <w:t xml:space="preserve"> a copy of the form. Moisture problems that could result in the growth of mold and mildew must also be documented on the Health and Safety Assessment Form.</w:t>
      </w:r>
    </w:p>
    <w:p w14:paraId="61E8F44B" w14:textId="77777777" w:rsidR="00C77E6F" w:rsidRDefault="00C77E6F" w:rsidP="00C77E6F">
      <w:pPr>
        <w:ind w:left="360"/>
        <w:jc w:val="both"/>
      </w:pPr>
    </w:p>
    <w:p w14:paraId="40F0C49A" w14:textId="0E5A7E07" w:rsidR="00C77E6F" w:rsidRDefault="00C77E6F" w:rsidP="00C77E6F">
      <w:pPr>
        <w:ind w:left="360"/>
        <w:jc w:val="both"/>
        <w:rPr>
          <w:iCs/>
        </w:rPr>
      </w:pPr>
      <w:r>
        <w:t>If mold/mildew is found but weatherization work can be completed without disturbing the mold/mildew, cleanup of the mold/mildew is not required</w:t>
      </w:r>
      <w:r w:rsidR="00FF5E32">
        <w:t>.</w:t>
      </w:r>
      <w:r>
        <w:rPr>
          <w:i/>
          <w:iCs/>
        </w:rPr>
        <w:t xml:space="preserve"> </w:t>
      </w:r>
      <w:r>
        <w:rPr>
          <w:iCs/>
        </w:rPr>
        <w:t xml:space="preserve">If the mold/mildew is too extensive be cleaned or if the </w:t>
      </w:r>
      <w:r w:rsidR="0032390A">
        <w:rPr>
          <w:iCs/>
        </w:rPr>
        <w:t>customer</w:t>
      </w:r>
      <w:r>
        <w:rPr>
          <w:iCs/>
        </w:rPr>
        <w:t xml:space="preserve"> chooses not to do the clean-up, weatherization activities must be deferred until the </w:t>
      </w:r>
      <w:r w:rsidR="0032390A">
        <w:rPr>
          <w:iCs/>
        </w:rPr>
        <w:t>customer</w:t>
      </w:r>
      <w:r>
        <w:rPr>
          <w:iCs/>
        </w:rPr>
        <w:t>/landlord or other party does the clean-up.</w:t>
      </w:r>
    </w:p>
    <w:p w14:paraId="6FB31C3D" w14:textId="77777777" w:rsidR="00C77E6F" w:rsidRDefault="00C77E6F" w:rsidP="00D051E1">
      <w:pPr>
        <w:jc w:val="both"/>
      </w:pPr>
    </w:p>
    <w:p w14:paraId="454F3743" w14:textId="688D7057" w:rsidR="005B08F5" w:rsidRDefault="005B08F5" w:rsidP="00ED5080">
      <w:pPr>
        <w:ind w:left="360"/>
        <w:jc w:val="both"/>
      </w:pPr>
      <w:r>
        <w:t xml:space="preserve">If the </w:t>
      </w:r>
      <w:r w:rsidR="004D4484">
        <w:t>subgrantee</w:t>
      </w:r>
      <w:r>
        <w:t xml:space="preserve"> determines a serious moisture problem cannot be satisfactorily eliminated, weatherization work must not be started and the house must be closed incomplete.</w:t>
      </w:r>
    </w:p>
    <w:p w14:paraId="0B07DCC9" w14:textId="77777777" w:rsidR="005B08F5" w:rsidRDefault="005B08F5" w:rsidP="00ED5080">
      <w:pPr>
        <w:ind w:left="360"/>
        <w:jc w:val="both"/>
      </w:pPr>
    </w:p>
    <w:p w14:paraId="47ADBD85" w14:textId="22DF9327" w:rsidR="005B08F5" w:rsidRDefault="004D4484" w:rsidP="00ED5080">
      <w:pPr>
        <w:ind w:left="360"/>
        <w:jc w:val="both"/>
      </w:pPr>
      <w:r>
        <w:t>Subgrantee</w:t>
      </w:r>
      <w:r w:rsidR="00EF1BB1">
        <w:t>s</w:t>
      </w:r>
      <w:r w:rsidR="005B08F5">
        <w:t xml:space="preserve"> may have to provide some </w:t>
      </w:r>
      <w:r w:rsidR="0032390A">
        <w:t>customer</w:t>
      </w:r>
      <w:r w:rsidR="005B08F5">
        <w:t xml:space="preserve"> education with respect to potential moisture problems. For example, when </w:t>
      </w:r>
      <w:r w:rsidR="000072EB">
        <w:t>audi</w:t>
      </w:r>
      <w:r w:rsidR="005B08F5">
        <w:t xml:space="preserve">ting a house, if the </w:t>
      </w:r>
      <w:r w:rsidR="003E6983">
        <w:t>energy auditor</w:t>
      </w:r>
      <w:r w:rsidR="005B08F5">
        <w:t xml:space="preserve"> sees aquariums, numerous plants, or other sources of high levels of moisture in the house, the </w:t>
      </w:r>
      <w:r w:rsidR="003E6983">
        <w:t>energy auditor</w:t>
      </w:r>
      <w:r w:rsidR="005B08F5">
        <w:t xml:space="preserve"> should inform the </w:t>
      </w:r>
      <w:r w:rsidR="0032390A">
        <w:t>customer</w:t>
      </w:r>
      <w:r w:rsidR="005B08F5">
        <w:t xml:space="preserve"> about the potential for moisture problems if the house is weatherized and the </w:t>
      </w:r>
      <w:r w:rsidR="0032390A">
        <w:t>customer</w:t>
      </w:r>
      <w:r w:rsidR="005B08F5">
        <w:t xml:space="preserve"> continues to use the aquariums, etc. It is better to discuss this before the house is weatherized. If the </w:t>
      </w:r>
      <w:r w:rsidR="0032390A">
        <w:t>customer</w:t>
      </w:r>
      <w:r w:rsidR="005B08F5">
        <w:t xml:space="preserve"> refuses to reduce the source(s) of moisture in the house by removing the aquariums, plants, etc., the </w:t>
      </w:r>
      <w:r>
        <w:t>subgrantee</w:t>
      </w:r>
      <w:r w:rsidR="005B08F5">
        <w:t xml:space="preserve"> can decide not to proceed with weatherizing the house. If the </w:t>
      </w:r>
      <w:r>
        <w:t>subgrantee</w:t>
      </w:r>
      <w:r w:rsidR="005B08F5">
        <w:t xml:space="preserve"> does not discuss the potential problem of excessive moisture with the </w:t>
      </w:r>
      <w:r w:rsidR="0032390A">
        <w:t>customer</w:t>
      </w:r>
      <w:r w:rsidR="005B08F5">
        <w:t xml:space="preserve"> prior to weatherizing a house, the </w:t>
      </w:r>
      <w:r>
        <w:t>subgrantee</w:t>
      </w:r>
      <w:r w:rsidR="005B08F5">
        <w:t xml:space="preserve"> may end up with complaints about moisture problems after weatherization is completed.</w:t>
      </w:r>
    </w:p>
    <w:p w14:paraId="65108102" w14:textId="761CF689" w:rsidR="00E82787" w:rsidRDefault="00E82787" w:rsidP="00ED5080">
      <w:pPr>
        <w:ind w:left="360"/>
        <w:jc w:val="both"/>
        <w:rPr>
          <w:iCs/>
        </w:rPr>
      </w:pPr>
      <w:r>
        <w:rPr>
          <w:iCs/>
        </w:rPr>
        <w:lastRenderedPageBreak/>
        <w:t xml:space="preserve">Further information can be found in Section 2070 of the </w:t>
      </w:r>
      <w:r w:rsidR="00A422D1">
        <w:rPr>
          <w:i/>
        </w:rPr>
        <w:t>Iowa Weatherization</w:t>
      </w:r>
      <w:r w:rsidR="00F0203C">
        <w:rPr>
          <w:i/>
        </w:rPr>
        <w:t xml:space="preserve"> Work</w:t>
      </w:r>
      <w:r w:rsidR="00A422D1">
        <w:rPr>
          <w:i/>
        </w:rPr>
        <w:t xml:space="preserve"> Standards</w:t>
      </w:r>
      <w:r>
        <w:rPr>
          <w:iCs/>
        </w:rPr>
        <w:t>.</w:t>
      </w:r>
    </w:p>
    <w:p w14:paraId="45321972" w14:textId="77777777" w:rsidR="00CB1E55" w:rsidRDefault="00CB1E55" w:rsidP="005B08F5">
      <w:pPr>
        <w:jc w:val="both"/>
        <w:rPr>
          <w:iCs/>
        </w:rPr>
      </w:pPr>
    </w:p>
    <w:p w14:paraId="2E06FD96" w14:textId="77777777" w:rsidR="00610EC6" w:rsidRDefault="00610EC6" w:rsidP="00ED5080">
      <w:pPr>
        <w:pStyle w:val="Heading3"/>
      </w:pPr>
      <w:bookmarkStart w:id="154" w:name="_Toc204099990"/>
      <w:r>
        <w:t>5.36</w:t>
      </w:r>
      <w:r>
        <w:tab/>
      </w:r>
      <w:bookmarkStart w:id="155" w:name="LeadPaint526"/>
      <w:bookmarkStart w:id="156" w:name="LeadPaint536"/>
      <w:bookmarkEnd w:id="155"/>
      <w:bookmarkEnd w:id="156"/>
      <w:r>
        <w:t>Lead Paint</w:t>
      </w:r>
      <w:bookmarkEnd w:id="154"/>
      <w:r>
        <w:t xml:space="preserve"> </w:t>
      </w:r>
    </w:p>
    <w:p w14:paraId="5D3B2ECB" w14:textId="2CE73A42" w:rsidR="00E8762D" w:rsidRPr="00E8762D" w:rsidRDefault="00E8762D" w:rsidP="00E8762D">
      <w:pPr>
        <w:ind w:left="360"/>
      </w:pPr>
      <w:r>
        <w:t xml:space="preserve">Lead paint protocol is included in the </w:t>
      </w:r>
      <w:r w:rsidRPr="00BB7CF1">
        <w:rPr>
          <w:i/>
        </w:rPr>
        <w:t>Weatherization General Appendix</w:t>
      </w:r>
      <w:r>
        <w:t>.  All required forms must be</w:t>
      </w:r>
      <w:r w:rsidR="00561438">
        <w:t xml:space="preserve"> completed and</w:t>
      </w:r>
      <w:r>
        <w:t xml:space="preserve"> </w:t>
      </w:r>
      <w:r w:rsidR="003F5C4A">
        <w:t xml:space="preserve">maintained </w:t>
      </w:r>
      <w:r>
        <w:t xml:space="preserve">in the </w:t>
      </w:r>
      <w:r w:rsidR="0032390A">
        <w:t>customer</w:t>
      </w:r>
      <w:r>
        <w:t>/house file</w:t>
      </w:r>
      <w:r w:rsidR="00561438">
        <w:t xml:space="preserve"> along with photo documentation, if applicable</w:t>
      </w:r>
      <w:r>
        <w:t>.</w:t>
      </w:r>
    </w:p>
    <w:p w14:paraId="427F10A4" w14:textId="77777777" w:rsidR="00CF16E0" w:rsidRPr="00242F43" w:rsidRDefault="00CF16E0" w:rsidP="00CF16E0"/>
    <w:p w14:paraId="1FAE36D3" w14:textId="77777777" w:rsidR="00610EC6" w:rsidRPr="00F02DC7" w:rsidRDefault="00610EC6" w:rsidP="00744ADA">
      <w:pPr>
        <w:pStyle w:val="Heading3"/>
      </w:pPr>
      <w:bookmarkStart w:id="157" w:name="_Toc204099991"/>
      <w:r w:rsidRPr="00F02DC7">
        <w:t>5.37</w:t>
      </w:r>
      <w:bookmarkStart w:id="158" w:name="SlateSidedDwellings537"/>
      <w:bookmarkEnd w:id="158"/>
      <w:r w:rsidRPr="00F02DC7">
        <w:tab/>
        <w:t>Slate-Sided Dwellings</w:t>
      </w:r>
      <w:bookmarkEnd w:id="157"/>
      <w:r w:rsidRPr="00F02DC7">
        <w:t xml:space="preserve"> </w:t>
      </w:r>
    </w:p>
    <w:p w14:paraId="797A0EEC" w14:textId="5F7EB2CA" w:rsidR="00CF16E0" w:rsidRDefault="00E8762D" w:rsidP="00E8762D">
      <w:pPr>
        <w:tabs>
          <w:tab w:val="left" w:pos="1710"/>
        </w:tabs>
        <w:ind w:left="360"/>
        <w:jc w:val="both"/>
      </w:pPr>
      <w:r>
        <w:t xml:space="preserve">Procedures for slate-sided dwellings are addressed in Section 2110 of the </w:t>
      </w:r>
      <w:r w:rsidR="004F734A" w:rsidRPr="004F734A">
        <w:rPr>
          <w:i/>
        </w:rPr>
        <w:t>Iowa Weatherization</w:t>
      </w:r>
      <w:r w:rsidR="004F734A">
        <w:t xml:space="preserve"> </w:t>
      </w:r>
      <w:r w:rsidR="00701F2F">
        <w:t xml:space="preserve">Work </w:t>
      </w:r>
      <w:r w:rsidR="004F734A" w:rsidRPr="00C10B5C">
        <w:rPr>
          <w:i/>
        </w:rPr>
        <w:t>Standards</w:t>
      </w:r>
      <w:r>
        <w:t>.</w:t>
      </w:r>
    </w:p>
    <w:p w14:paraId="5A9B5E82" w14:textId="77777777" w:rsidR="001B4CE4" w:rsidRDefault="001B4CE4" w:rsidP="00537FFA">
      <w:bookmarkStart w:id="159" w:name="OtherHealthAndSafetyMeasuresAndIssues538"/>
      <w:bookmarkEnd w:id="159"/>
    </w:p>
    <w:p w14:paraId="158574ED" w14:textId="77777777" w:rsidR="00610EC6" w:rsidRDefault="00744ADA" w:rsidP="00744ADA">
      <w:pPr>
        <w:pStyle w:val="Heading3"/>
      </w:pPr>
      <w:bookmarkStart w:id="160" w:name="_Toc204099992"/>
      <w:r>
        <w:t>5.38</w:t>
      </w:r>
      <w:r>
        <w:tab/>
      </w:r>
      <w:r w:rsidR="00610EC6">
        <w:t>Other Health and Safety Measures and Issues</w:t>
      </w:r>
      <w:bookmarkEnd w:id="160"/>
    </w:p>
    <w:p w14:paraId="3BE35774" w14:textId="77777777" w:rsidR="00610EC6" w:rsidRDefault="00610EC6" w:rsidP="00C12FAD">
      <w:pPr>
        <w:ind w:firstLine="360"/>
        <w:rPr>
          <w:b/>
        </w:rPr>
      </w:pPr>
      <w:r>
        <w:rPr>
          <w:b/>
        </w:rPr>
        <w:t>Unsanitary Conditions</w:t>
      </w:r>
    </w:p>
    <w:p w14:paraId="1B9ECF31" w14:textId="1A9DDE0E" w:rsidR="00610EC6" w:rsidRPr="00D933B7" w:rsidRDefault="00610EC6" w:rsidP="00D933B7">
      <w:pPr>
        <w:pStyle w:val="BodyText2"/>
        <w:ind w:left="360"/>
        <w:rPr>
          <w:rFonts w:cs="Arial"/>
        </w:rPr>
      </w:pPr>
      <w:r>
        <w:t>Any unsanitary conditions, including insect pests, animal or bird feces/carcasses, or sewage leakage that may be in the work area must be recorded on the Health and Safety Assessment Form</w:t>
      </w:r>
      <w:r w:rsidR="00D933B7">
        <w:t xml:space="preserve"> Part 1</w:t>
      </w:r>
      <w:r>
        <w:t xml:space="preserve">. </w:t>
      </w:r>
      <w:r w:rsidR="00D933B7">
        <w:t xml:space="preserve">Refer to Section 2120 of the </w:t>
      </w:r>
      <w:r w:rsidR="00A422D1">
        <w:rPr>
          <w:i/>
        </w:rPr>
        <w:t>Iowa Weatherization</w:t>
      </w:r>
      <w:r w:rsidR="0077727C">
        <w:rPr>
          <w:i/>
        </w:rPr>
        <w:t xml:space="preserve"> Work</w:t>
      </w:r>
      <w:r w:rsidR="00A422D1">
        <w:rPr>
          <w:i/>
        </w:rPr>
        <w:t xml:space="preserve"> Standards</w:t>
      </w:r>
      <w:r w:rsidR="00A422D1" w:rsidRPr="000F7DA3">
        <w:rPr>
          <w:i/>
        </w:rPr>
        <w:t xml:space="preserve"> </w:t>
      </w:r>
      <w:r w:rsidR="00D933B7">
        <w:t>for more information.</w:t>
      </w:r>
    </w:p>
    <w:p w14:paraId="367F3A4E" w14:textId="77777777" w:rsidR="00610EC6" w:rsidRDefault="00610EC6" w:rsidP="00744ADA">
      <w:pPr>
        <w:ind w:left="360"/>
        <w:jc w:val="both"/>
        <w:rPr>
          <w:rFonts w:cs="Arial"/>
        </w:rPr>
      </w:pPr>
    </w:p>
    <w:p w14:paraId="49ECA252" w14:textId="77777777" w:rsidR="00610EC6" w:rsidRPr="00744ADA" w:rsidRDefault="00610EC6" w:rsidP="00C12FAD">
      <w:pPr>
        <w:ind w:firstLine="360"/>
        <w:rPr>
          <w:b/>
        </w:rPr>
      </w:pPr>
      <w:r w:rsidRPr="00744ADA">
        <w:rPr>
          <w:b/>
        </w:rPr>
        <w:t>Animal Feces or Raw Sewage</w:t>
      </w:r>
    </w:p>
    <w:p w14:paraId="161BF16B" w14:textId="3B50CA15" w:rsidR="00610EC6" w:rsidRPr="00727EEF" w:rsidRDefault="00610EC6" w:rsidP="00744ADA">
      <w:pPr>
        <w:ind w:left="360"/>
        <w:jc w:val="both"/>
      </w:pPr>
      <w:r w:rsidRPr="00727EEF">
        <w:t xml:space="preserve">If animal feces or raw sewage are in the way of doing work or pose a health threat to workers, the feces/sewage must be removed by the </w:t>
      </w:r>
      <w:r w:rsidR="0032390A">
        <w:t>customer</w:t>
      </w:r>
      <w:r w:rsidRPr="00727EEF">
        <w:t xml:space="preserve"> before work is begun or continued.</w:t>
      </w:r>
      <w:r>
        <w:t xml:space="preserve"> </w:t>
      </w:r>
      <w:r w:rsidRPr="00727EEF">
        <w:t xml:space="preserve">If the </w:t>
      </w:r>
      <w:r w:rsidR="0032390A">
        <w:t>customer</w:t>
      </w:r>
      <w:r w:rsidRPr="00727EEF">
        <w:t xml:space="preserve"> refuses to do this, the </w:t>
      </w:r>
      <w:r w:rsidR="004D4484">
        <w:t>subgrantee</w:t>
      </w:r>
      <w:r w:rsidRPr="00727EEF">
        <w:t xml:space="preserve"> must </w:t>
      </w:r>
      <w:r w:rsidR="003B067B">
        <w:t>defer</w:t>
      </w:r>
      <w:r w:rsidRPr="00727EEF">
        <w:t xml:space="preserve"> the job.</w:t>
      </w:r>
      <w:r>
        <w:t xml:space="preserve"> </w:t>
      </w:r>
      <w:r w:rsidRPr="00727EEF">
        <w:t>This must be documented on the Health and Safety Assessment Form</w:t>
      </w:r>
      <w:r w:rsidR="003B067B">
        <w:t xml:space="preserve"> </w:t>
      </w:r>
      <w:r w:rsidR="00D933B7">
        <w:t xml:space="preserve">Part 1 </w:t>
      </w:r>
      <w:r w:rsidR="003B067B">
        <w:t>and the Deferral Documentation Form</w:t>
      </w:r>
      <w:r w:rsidRPr="00727EEF">
        <w:t>.</w:t>
      </w:r>
      <w:r w:rsidR="00D933B7">
        <w:t xml:space="preserve"> Refer to Section 2120 of the </w:t>
      </w:r>
      <w:r w:rsidR="004F734A" w:rsidRPr="004F734A">
        <w:rPr>
          <w:i/>
        </w:rPr>
        <w:t>Iowa Weatherization</w:t>
      </w:r>
      <w:r w:rsidR="00FB6699">
        <w:rPr>
          <w:i/>
        </w:rPr>
        <w:t xml:space="preserve"> Work</w:t>
      </w:r>
      <w:r w:rsidR="004F734A">
        <w:t xml:space="preserve"> </w:t>
      </w:r>
      <w:r w:rsidR="004F734A" w:rsidRPr="00C10B5C">
        <w:rPr>
          <w:i/>
        </w:rPr>
        <w:t>Standards</w:t>
      </w:r>
      <w:r w:rsidR="004F734A">
        <w:t xml:space="preserve"> </w:t>
      </w:r>
      <w:r w:rsidR="00D933B7">
        <w:t>for more information.</w:t>
      </w:r>
    </w:p>
    <w:p w14:paraId="4909503D" w14:textId="77777777" w:rsidR="008B51A1" w:rsidRDefault="008B51A1" w:rsidP="00744ADA">
      <w:pPr>
        <w:ind w:left="360" w:hanging="360"/>
        <w:rPr>
          <w:rFonts w:cs="Arial"/>
          <w:b/>
          <w:i/>
        </w:rPr>
      </w:pPr>
    </w:p>
    <w:p w14:paraId="0558211C" w14:textId="77777777" w:rsidR="00610EC6" w:rsidRPr="00744ADA" w:rsidRDefault="00610EC6" w:rsidP="00C12FAD">
      <w:pPr>
        <w:ind w:firstLine="360"/>
        <w:rPr>
          <w:b/>
        </w:rPr>
      </w:pPr>
      <w:r w:rsidRPr="00744ADA">
        <w:rPr>
          <w:b/>
        </w:rPr>
        <w:t>Bird/Bat Droppings</w:t>
      </w:r>
    </w:p>
    <w:p w14:paraId="20FAE6B2" w14:textId="256565D1" w:rsidR="00610EC6" w:rsidRPr="00F90A5D" w:rsidRDefault="00610EC6">
      <w:pPr>
        <w:ind w:left="360"/>
        <w:jc w:val="both"/>
        <w:rPr>
          <w:rFonts w:cs="Arial"/>
        </w:rPr>
      </w:pPr>
      <w:r w:rsidRPr="00727EEF">
        <w:t>Exposure to bat droppings only pose a risk if the droppings are dry and are disturbed so the spores become airborne and are inhaled.</w:t>
      </w:r>
      <w:r>
        <w:t xml:space="preserve"> </w:t>
      </w:r>
      <w:r w:rsidR="00D933B7" w:rsidRPr="00D933B7">
        <w:t xml:space="preserve"> </w:t>
      </w:r>
      <w:r w:rsidR="00D933B7">
        <w:t xml:space="preserve">Refer to Section 2120 of the </w:t>
      </w:r>
      <w:r w:rsidR="004F734A" w:rsidRPr="004F734A">
        <w:rPr>
          <w:i/>
        </w:rPr>
        <w:t>Iowa Weatherization</w:t>
      </w:r>
      <w:r w:rsidR="00FB6699">
        <w:rPr>
          <w:i/>
        </w:rPr>
        <w:t xml:space="preserve"> Work</w:t>
      </w:r>
      <w:r w:rsidR="004F734A">
        <w:t xml:space="preserve"> </w:t>
      </w:r>
      <w:r w:rsidR="004F734A" w:rsidRPr="00C10B5C">
        <w:rPr>
          <w:i/>
        </w:rPr>
        <w:t>Standards</w:t>
      </w:r>
      <w:r w:rsidR="004F734A">
        <w:t xml:space="preserve"> </w:t>
      </w:r>
      <w:r w:rsidR="00D933B7">
        <w:t>for more information.</w:t>
      </w:r>
    </w:p>
    <w:p w14:paraId="547104FE" w14:textId="77777777" w:rsidR="00610EC6" w:rsidRDefault="00610EC6" w:rsidP="00744ADA">
      <w:pPr>
        <w:ind w:left="360"/>
        <w:jc w:val="both"/>
        <w:rPr>
          <w:b/>
        </w:rPr>
      </w:pPr>
    </w:p>
    <w:p w14:paraId="0ED9654F" w14:textId="77777777" w:rsidR="00610EC6" w:rsidRPr="008F524D" w:rsidRDefault="00E96590" w:rsidP="00744ADA">
      <w:pPr>
        <w:ind w:left="360"/>
        <w:rPr>
          <w:rFonts w:cs="Arial"/>
          <w:b/>
          <w:bCs/>
        </w:rPr>
      </w:pPr>
      <w:r w:rsidRPr="00E96590">
        <w:rPr>
          <w:rFonts w:cs="Arial"/>
          <w:b/>
          <w:bCs/>
        </w:rPr>
        <w:t>Animals</w:t>
      </w:r>
    </w:p>
    <w:p w14:paraId="451043CB" w14:textId="4806DF7F" w:rsidR="00610EC6" w:rsidRPr="00D933B7" w:rsidRDefault="00610EC6" w:rsidP="00744ADA">
      <w:pPr>
        <w:ind w:left="360"/>
        <w:jc w:val="both"/>
        <w:rPr>
          <w:rFonts w:cs="Arial"/>
        </w:rPr>
      </w:pPr>
      <w:r w:rsidRPr="00377B2F">
        <w:rPr>
          <w:rFonts w:cs="Arial"/>
        </w:rPr>
        <w:t xml:space="preserve">If there is an animal in the house or on the house grounds that is menacing, or if </w:t>
      </w:r>
      <w:r>
        <w:rPr>
          <w:rFonts w:cs="Arial"/>
        </w:rPr>
        <w:t>a</w:t>
      </w:r>
      <w:r w:rsidRPr="00377B2F">
        <w:rPr>
          <w:rFonts w:cs="Arial"/>
        </w:rPr>
        <w:t xml:space="preserve"> worker </w:t>
      </w:r>
      <w:r>
        <w:rPr>
          <w:rFonts w:cs="Arial"/>
        </w:rPr>
        <w:t>is</w:t>
      </w:r>
      <w:r w:rsidRPr="00377B2F">
        <w:rPr>
          <w:rFonts w:cs="Arial"/>
        </w:rPr>
        <w:t xml:space="preserve"> uncomfortable being around the animal, require the </w:t>
      </w:r>
      <w:r w:rsidR="0032390A">
        <w:rPr>
          <w:rFonts w:cs="Arial"/>
        </w:rPr>
        <w:t>customer</w:t>
      </w:r>
      <w:r w:rsidRPr="00377B2F">
        <w:rPr>
          <w:rFonts w:cs="Arial"/>
        </w:rPr>
        <w:t xml:space="preserve"> to restrain the animal before proceeding with any work.</w:t>
      </w:r>
      <w:r>
        <w:rPr>
          <w:rFonts w:cs="Arial"/>
        </w:rPr>
        <w:t xml:space="preserve"> </w:t>
      </w:r>
      <w:r w:rsidRPr="00377B2F">
        <w:rPr>
          <w:rFonts w:cs="Arial"/>
        </w:rPr>
        <w:t xml:space="preserve">If the </w:t>
      </w:r>
      <w:r w:rsidR="0032390A">
        <w:rPr>
          <w:rFonts w:cs="Arial"/>
        </w:rPr>
        <w:t>customer</w:t>
      </w:r>
      <w:r w:rsidRPr="00377B2F">
        <w:rPr>
          <w:rFonts w:cs="Arial"/>
        </w:rPr>
        <w:t xml:space="preserve"> refuses to do this, </w:t>
      </w:r>
      <w:r>
        <w:rPr>
          <w:rFonts w:cs="Arial"/>
        </w:rPr>
        <w:t>defer work on the house</w:t>
      </w:r>
      <w:r w:rsidRPr="00377B2F">
        <w:rPr>
          <w:rFonts w:cs="Arial"/>
        </w:rPr>
        <w:t>.</w:t>
      </w:r>
      <w:r>
        <w:rPr>
          <w:rFonts w:cs="Arial"/>
        </w:rPr>
        <w:t xml:space="preserve"> </w:t>
      </w:r>
      <w:r w:rsidRPr="00377B2F">
        <w:rPr>
          <w:rFonts w:cs="Arial"/>
        </w:rPr>
        <w:t>Document this on the Health and Safety Assessment Form</w:t>
      </w:r>
      <w:r w:rsidR="00A2003C">
        <w:t xml:space="preserve"> </w:t>
      </w:r>
      <w:r w:rsidR="00D933B7">
        <w:t xml:space="preserve">Part 1 </w:t>
      </w:r>
      <w:r w:rsidR="00A2003C">
        <w:t>and the Deferral Documentation Form</w:t>
      </w:r>
      <w:r w:rsidR="00A2003C" w:rsidRPr="00727EEF">
        <w:t>.</w:t>
      </w:r>
      <w:r w:rsidR="00D933B7">
        <w:t xml:space="preserve"> Refer to Section 2190 of the </w:t>
      </w:r>
      <w:r w:rsidR="00145E30" w:rsidRPr="004F734A">
        <w:rPr>
          <w:i/>
        </w:rPr>
        <w:t>Iowa Weatherization</w:t>
      </w:r>
      <w:r w:rsidR="00227C23">
        <w:rPr>
          <w:i/>
        </w:rPr>
        <w:t xml:space="preserve"> Work</w:t>
      </w:r>
      <w:r w:rsidR="00145E30">
        <w:t xml:space="preserve"> </w:t>
      </w:r>
      <w:r w:rsidR="00145E30" w:rsidRPr="00C10B5C">
        <w:rPr>
          <w:i/>
        </w:rPr>
        <w:t>Standards</w:t>
      </w:r>
      <w:r w:rsidR="00145E30">
        <w:rPr>
          <w:i/>
        </w:rPr>
        <w:t xml:space="preserve"> </w:t>
      </w:r>
      <w:r w:rsidR="00D933B7">
        <w:t>for more information.</w:t>
      </w:r>
    </w:p>
    <w:p w14:paraId="1C059026" w14:textId="77777777" w:rsidR="00610EC6" w:rsidRPr="000526F6" w:rsidRDefault="00610EC6" w:rsidP="00744ADA">
      <w:pPr>
        <w:ind w:left="360"/>
        <w:jc w:val="both"/>
        <w:rPr>
          <w:rFonts w:cs="Arial"/>
          <w:bCs/>
        </w:rPr>
      </w:pPr>
    </w:p>
    <w:p w14:paraId="1C77CDA2" w14:textId="77777777" w:rsidR="00610EC6" w:rsidRPr="008F524D" w:rsidRDefault="00E96590" w:rsidP="00744ADA">
      <w:pPr>
        <w:ind w:left="360"/>
        <w:rPr>
          <w:rFonts w:cs="Arial"/>
          <w:b/>
          <w:bCs/>
        </w:rPr>
      </w:pPr>
      <w:r w:rsidRPr="00E96590">
        <w:rPr>
          <w:rFonts w:cs="Arial"/>
          <w:b/>
          <w:bCs/>
        </w:rPr>
        <w:t>Electrical Hazards</w:t>
      </w:r>
    </w:p>
    <w:p w14:paraId="3B1892CC" w14:textId="179F9748" w:rsidR="00794A74" w:rsidRDefault="00610EC6" w:rsidP="00744ADA">
      <w:pPr>
        <w:ind w:left="360"/>
        <w:jc w:val="both"/>
        <w:rPr>
          <w:rFonts w:cs="Arial"/>
        </w:rPr>
      </w:pPr>
      <w:r w:rsidRPr="000526F6">
        <w:rPr>
          <w:rFonts w:cs="Arial"/>
        </w:rPr>
        <w:t>Correcting electrical wiring problems is generally not an allowable weatherization measure.</w:t>
      </w:r>
      <w:r>
        <w:rPr>
          <w:rFonts w:cs="Arial"/>
        </w:rPr>
        <w:t xml:space="preserve"> W</w:t>
      </w:r>
      <w:r w:rsidRPr="000526F6">
        <w:rPr>
          <w:rFonts w:cs="Arial"/>
        </w:rPr>
        <w:t xml:space="preserve">ires </w:t>
      </w:r>
      <w:r>
        <w:rPr>
          <w:rFonts w:cs="Arial"/>
        </w:rPr>
        <w:t xml:space="preserve">are inspected to ensure they are not bare or frayed. Service boxes are inspected to ensure they have secure covers. Fuses and breakers are inspected to ensure they are properly sized. </w:t>
      </w:r>
      <w:r w:rsidR="007F2B71">
        <w:rPr>
          <w:rFonts w:cs="Arial"/>
        </w:rPr>
        <w:t xml:space="preserve">Unless prohibited by local codes, </w:t>
      </w:r>
      <w:r w:rsidRPr="000526F6">
        <w:rPr>
          <w:rFonts w:cs="Arial"/>
        </w:rPr>
        <w:t xml:space="preserve">S-type fuses must be installed in homes having knob and tube wiring, </w:t>
      </w:r>
      <w:r w:rsidR="007F2B71">
        <w:rPr>
          <w:rFonts w:cs="Arial"/>
        </w:rPr>
        <w:t>to provide over-current protection</w:t>
      </w:r>
      <w:r w:rsidRPr="000526F6">
        <w:rPr>
          <w:rFonts w:cs="Arial"/>
        </w:rPr>
        <w:t>.</w:t>
      </w:r>
      <w:r w:rsidR="00145E30">
        <w:rPr>
          <w:rFonts w:cs="Arial"/>
        </w:rPr>
        <w:t xml:space="preserve"> </w:t>
      </w:r>
      <w:r>
        <w:rPr>
          <w:rFonts w:cs="Arial"/>
        </w:rPr>
        <w:t xml:space="preserve"> </w:t>
      </w:r>
      <w:r w:rsidRPr="000526F6">
        <w:rPr>
          <w:rFonts w:cs="Arial"/>
        </w:rPr>
        <w:t>If it is determined a hazardous situation exists, the problem must be corrected before weatherization work is started.</w:t>
      </w:r>
      <w:r>
        <w:rPr>
          <w:rFonts w:cs="Arial"/>
        </w:rPr>
        <w:t xml:space="preserve"> </w:t>
      </w:r>
      <w:r w:rsidR="004D4484">
        <w:rPr>
          <w:rFonts w:cs="Arial"/>
        </w:rPr>
        <w:t>Subgrantee</w:t>
      </w:r>
      <w:r w:rsidR="00EF1BB1">
        <w:rPr>
          <w:rFonts w:cs="Arial"/>
        </w:rPr>
        <w:t>s</w:t>
      </w:r>
      <w:r w:rsidR="007F2B71">
        <w:rPr>
          <w:rFonts w:cs="Arial"/>
        </w:rPr>
        <w:t xml:space="preserve"> may use General Health and Safety Repair funds (within expenditure limits) </w:t>
      </w:r>
      <w:r>
        <w:rPr>
          <w:rFonts w:cs="Arial"/>
        </w:rPr>
        <w:t>A licensed electrical contractor will be used to perform electrical work needed to correct a problem.</w:t>
      </w:r>
      <w:r w:rsidR="001B4CE4">
        <w:rPr>
          <w:rFonts w:cs="Arial"/>
        </w:rPr>
        <w:t xml:space="preserve"> </w:t>
      </w:r>
    </w:p>
    <w:p w14:paraId="38C478DF" w14:textId="77777777" w:rsidR="00EF1BB1" w:rsidRDefault="00EF1BB1" w:rsidP="00744ADA">
      <w:pPr>
        <w:ind w:left="360"/>
        <w:jc w:val="both"/>
        <w:rPr>
          <w:rFonts w:cs="Arial"/>
        </w:rPr>
      </w:pPr>
    </w:p>
    <w:p w14:paraId="645DD7E7" w14:textId="4AB8EA4C" w:rsidR="00794A74" w:rsidRPr="00794A74" w:rsidRDefault="00794A74" w:rsidP="00744ADA">
      <w:pPr>
        <w:ind w:left="360"/>
        <w:jc w:val="both"/>
        <w:rPr>
          <w:rFonts w:cs="Arial"/>
        </w:rPr>
      </w:pPr>
      <w:r>
        <w:rPr>
          <w:rFonts w:cs="Arial"/>
        </w:rPr>
        <w:t>Refer to</w:t>
      </w:r>
      <w:r w:rsidR="00976F43">
        <w:rPr>
          <w:rFonts w:cs="Arial"/>
        </w:rPr>
        <w:t xml:space="preserve"> Section 2130 of</w:t>
      </w:r>
      <w:r>
        <w:rPr>
          <w:rFonts w:cs="Arial"/>
        </w:rPr>
        <w:t xml:space="preserve"> the </w:t>
      </w:r>
      <w:r w:rsidR="00145E30" w:rsidRPr="004F734A">
        <w:rPr>
          <w:i/>
        </w:rPr>
        <w:t>Iowa Weatherization</w:t>
      </w:r>
      <w:r w:rsidR="002F3689">
        <w:rPr>
          <w:i/>
        </w:rPr>
        <w:t xml:space="preserve"> Work</w:t>
      </w:r>
      <w:r w:rsidR="00145E30">
        <w:t xml:space="preserve"> </w:t>
      </w:r>
      <w:r w:rsidR="00145E30" w:rsidRPr="00C10B5C">
        <w:rPr>
          <w:i/>
        </w:rPr>
        <w:t>Standards</w:t>
      </w:r>
      <w:r w:rsidR="00145E30">
        <w:rPr>
          <w:rFonts w:cs="Arial"/>
        </w:rPr>
        <w:t xml:space="preserve"> </w:t>
      </w:r>
      <w:r>
        <w:rPr>
          <w:rFonts w:cs="Arial"/>
        </w:rPr>
        <w:t>for more information regarding electrical hazards.</w:t>
      </w:r>
    </w:p>
    <w:p w14:paraId="7F30B166" w14:textId="77777777" w:rsidR="00610EC6" w:rsidRDefault="00610EC6" w:rsidP="00744ADA">
      <w:pPr>
        <w:ind w:left="360"/>
        <w:jc w:val="both"/>
      </w:pPr>
    </w:p>
    <w:p w14:paraId="0A129942" w14:textId="77777777" w:rsidR="00610EC6" w:rsidRPr="00C12FAD" w:rsidRDefault="00610EC6" w:rsidP="00C12FAD">
      <w:pPr>
        <w:ind w:left="360"/>
        <w:rPr>
          <w:rFonts w:cs="Arial"/>
          <w:b/>
          <w:bCs/>
        </w:rPr>
      </w:pPr>
      <w:r w:rsidRPr="00C12FAD">
        <w:rPr>
          <w:rFonts w:cs="Arial"/>
          <w:b/>
          <w:bCs/>
        </w:rPr>
        <w:t>Fire Hazards</w:t>
      </w:r>
    </w:p>
    <w:p w14:paraId="068E2E8E" w14:textId="0E4817C9" w:rsidR="00610EC6" w:rsidRDefault="005B38F7" w:rsidP="005B38F7">
      <w:pPr>
        <w:pBdr>
          <w:top w:val="nil"/>
          <w:left w:val="nil"/>
          <w:bottom w:val="nil"/>
          <w:right w:val="nil"/>
          <w:between w:val="nil"/>
        </w:pBdr>
        <w:tabs>
          <w:tab w:val="left" w:pos="0"/>
        </w:tabs>
        <w:ind w:left="360"/>
        <w:jc w:val="both"/>
      </w:pPr>
      <w:r>
        <w:rPr>
          <w:rFonts w:eastAsia="Arial" w:cs="Arial"/>
          <w:color w:val="000000"/>
        </w:rPr>
        <w:t>Inspect the unit to determine whether combustibles or flammable items are around the furnace. If items are within three feet (3’), they need to be removed and the client needs to be notified of this safety problem.</w:t>
      </w:r>
      <w:r w:rsidR="00610EC6">
        <w:t xml:space="preserve"> If this requirement is not met, the </w:t>
      </w:r>
      <w:r w:rsidR="004D4484">
        <w:t>subgrantee</w:t>
      </w:r>
      <w:r w:rsidR="00610EC6">
        <w:t xml:space="preserve"> must move items away from the appliance and explain the potential safety problem to the </w:t>
      </w:r>
      <w:r w:rsidR="0032390A">
        <w:t>customer</w:t>
      </w:r>
      <w:r w:rsidR="00610EC6">
        <w:t>.</w:t>
      </w:r>
      <w:r w:rsidR="002D7BF3">
        <w:t xml:space="preserve"> Refer to Section 2023.02 of the </w:t>
      </w:r>
      <w:r w:rsidR="00145E30" w:rsidRPr="004F734A">
        <w:rPr>
          <w:i/>
        </w:rPr>
        <w:t>Iowa Weatherization</w:t>
      </w:r>
      <w:r w:rsidR="002F3689">
        <w:rPr>
          <w:i/>
        </w:rPr>
        <w:t xml:space="preserve"> Work</w:t>
      </w:r>
      <w:r w:rsidR="00145E30">
        <w:t xml:space="preserve"> </w:t>
      </w:r>
      <w:r w:rsidR="00145E30" w:rsidRPr="00C10B5C">
        <w:rPr>
          <w:i/>
        </w:rPr>
        <w:t>Standards</w:t>
      </w:r>
      <w:r w:rsidR="00145E30">
        <w:t xml:space="preserve"> </w:t>
      </w:r>
      <w:r w:rsidR="002D7BF3">
        <w:t>for more information.</w:t>
      </w:r>
    </w:p>
    <w:p w14:paraId="68438FFF" w14:textId="77777777" w:rsidR="00E31DD3" w:rsidRPr="002D7BF3" w:rsidRDefault="00E31DD3" w:rsidP="00744ADA">
      <w:pPr>
        <w:ind w:left="360"/>
        <w:jc w:val="both"/>
      </w:pPr>
    </w:p>
    <w:p w14:paraId="179CAC32" w14:textId="5E5C75ED" w:rsidR="00610EC6" w:rsidRDefault="00610EC6" w:rsidP="00744ADA">
      <w:pPr>
        <w:ind w:left="360"/>
        <w:jc w:val="both"/>
        <w:rPr>
          <w:b/>
          <w:bCs/>
        </w:rPr>
      </w:pPr>
    </w:p>
    <w:p w14:paraId="7086ACE3" w14:textId="77777777" w:rsidR="00610EC6" w:rsidRPr="00C12FAD" w:rsidRDefault="003A1533" w:rsidP="00C12FAD">
      <w:pPr>
        <w:ind w:left="360"/>
        <w:rPr>
          <w:rFonts w:cs="Arial"/>
          <w:b/>
          <w:bCs/>
        </w:rPr>
      </w:pPr>
      <w:r w:rsidRPr="00C12FAD">
        <w:rPr>
          <w:rFonts w:cs="Arial"/>
          <w:b/>
          <w:bCs/>
        </w:rPr>
        <w:lastRenderedPageBreak/>
        <w:t>Asbestos</w:t>
      </w:r>
      <w:r w:rsidR="00C77E6F">
        <w:rPr>
          <w:rFonts w:cs="Arial"/>
          <w:b/>
          <w:bCs/>
        </w:rPr>
        <w:t xml:space="preserve"> in the Home</w:t>
      </w:r>
      <w:r w:rsidR="00610EC6" w:rsidRPr="00C12FAD">
        <w:rPr>
          <w:rFonts w:cs="Arial"/>
          <w:b/>
          <w:bCs/>
        </w:rPr>
        <w:t xml:space="preserve"> </w:t>
      </w:r>
    </w:p>
    <w:p w14:paraId="1060D3BC" w14:textId="0D3F595D" w:rsidR="00D52FD7" w:rsidRDefault="00610EC6" w:rsidP="003A6ABC">
      <w:pPr>
        <w:ind w:left="360"/>
        <w:jc w:val="both"/>
      </w:pPr>
      <w:r>
        <w:t xml:space="preserve">Weatherization work will not be completed on homes where friable asbestos may pose a health threat to weatherization workers. The program does not pay for total asbestos </w:t>
      </w:r>
      <w:r w:rsidR="007E78F8">
        <w:t>abatement;</w:t>
      </w:r>
      <w:r>
        <w:t xml:space="preserve"> </w:t>
      </w:r>
      <w:r w:rsidR="00565B80">
        <w:t>however,</w:t>
      </w:r>
      <w:r>
        <w:t xml:space="preserve"> it may pay for minor abatement such as removal of asbestos tape on the furnace if completed by an AHERA qualified contractor. </w:t>
      </w:r>
      <w:r w:rsidR="0032390A">
        <w:t>Customer</w:t>
      </w:r>
      <w:r>
        <w:t>s will be provided with</w:t>
      </w:r>
      <w:r w:rsidR="00603F89">
        <w:t xml:space="preserve"> the Asbestos in Homes </w:t>
      </w:r>
      <w:r w:rsidR="00BF74AB">
        <w:t xml:space="preserve">handout </w:t>
      </w:r>
      <w:r>
        <w:t xml:space="preserve">anytime </w:t>
      </w:r>
      <w:r w:rsidR="003A6ABC">
        <w:t>m</w:t>
      </w:r>
      <w:r>
        <w:t>aterials with presumed asbestos are present</w:t>
      </w:r>
      <w:r w:rsidR="00603F89">
        <w:t xml:space="preserve"> in the house</w:t>
      </w:r>
      <w:r>
        <w:t xml:space="preserve">. </w:t>
      </w:r>
      <w:r w:rsidR="00603F89">
        <w:t xml:space="preserve">The handout can be found on the </w:t>
      </w:r>
      <w:r w:rsidR="009D667D">
        <w:t xml:space="preserve">Weatherization Program page: </w:t>
      </w:r>
      <w:hyperlink r:id="rId41" w:history="1">
        <w:r w:rsidR="009D667D" w:rsidRPr="0093590A">
          <w:rPr>
            <w:rStyle w:val="Hyperlink"/>
          </w:rPr>
          <w:t>https://hhs.iowa.gov/weatherization-members</w:t>
        </w:r>
      </w:hyperlink>
      <w:r w:rsidR="009D667D">
        <w:t>.</w:t>
      </w:r>
    </w:p>
    <w:p w14:paraId="062C0E98" w14:textId="77777777" w:rsidR="009D667D" w:rsidRPr="00C40702" w:rsidRDefault="009D667D" w:rsidP="00744ADA">
      <w:pPr>
        <w:ind w:left="360"/>
        <w:jc w:val="both"/>
      </w:pPr>
    </w:p>
    <w:p w14:paraId="6DA79DD9" w14:textId="77777777" w:rsidR="00610EC6" w:rsidRPr="00C12FAD" w:rsidRDefault="006847C2" w:rsidP="00C12FAD">
      <w:pPr>
        <w:ind w:left="360"/>
        <w:rPr>
          <w:rFonts w:cs="Arial"/>
          <w:b/>
          <w:bCs/>
        </w:rPr>
      </w:pPr>
      <w:r>
        <w:rPr>
          <w:rFonts w:cs="Arial"/>
          <w:b/>
          <w:bCs/>
        </w:rPr>
        <w:t>Minimum Ventilation Levels</w:t>
      </w:r>
    </w:p>
    <w:p w14:paraId="525F83C5" w14:textId="68ADFE60" w:rsidR="00610EC6" w:rsidRDefault="00610EC6" w:rsidP="00744ADA">
      <w:pPr>
        <w:ind w:left="360"/>
        <w:jc w:val="both"/>
        <w:rPr>
          <w:bCs/>
        </w:rPr>
      </w:pPr>
      <w:r>
        <w:rPr>
          <w:bCs/>
        </w:rPr>
        <w:t xml:space="preserve">Refer to </w:t>
      </w:r>
      <w:r w:rsidR="00E07C99">
        <w:rPr>
          <w:bCs/>
        </w:rPr>
        <w:t xml:space="preserve">Section 2080 of </w:t>
      </w:r>
      <w:r>
        <w:rPr>
          <w:bCs/>
        </w:rPr>
        <w:t xml:space="preserve">the </w:t>
      </w:r>
      <w:r w:rsidR="00145E30" w:rsidRPr="004F734A">
        <w:rPr>
          <w:i/>
        </w:rPr>
        <w:t>Iowa Weatherization</w:t>
      </w:r>
      <w:r w:rsidR="002F3689">
        <w:rPr>
          <w:i/>
        </w:rPr>
        <w:t xml:space="preserve"> Work</w:t>
      </w:r>
      <w:r w:rsidR="00145E30">
        <w:t xml:space="preserve"> </w:t>
      </w:r>
      <w:r w:rsidR="00145E30" w:rsidRPr="00C10B5C">
        <w:rPr>
          <w:i/>
        </w:rPr>
        <w:t>Standards</w:t>
      </w:r>
      <w:r w:rsidR="00145E30">
        <w:rPr>
          <w:bCs/>
        </w:rPr>
        <w:t xml:space="preserve"> </w:t>
      </w:r>
      <w:r>
        <w:rPr>
          <w:bCs/>
        </w:rPr>
        <w:t xml:space="preserve">for information on </w:t>
      </w:r>
      <w:r w:rsidR="008E01C5">
        <w:rPr>
          <w:bCs/>
        </w:rPr>
        <w:t>minimum ventilation levels</w:t>
      </w:r>
      <w:r>
        <w:rPr>
          <w:bCs/>
        </w:rPr>
        <w:t>.</w:t>
      </w:r>
    </w:p>
    <w:p w14:paraId="354EF2CF" w14:textId="77777777" w:rsidR="00BB7CF1" w:rsidRDefault="00BB7CF1" w:rsidP="00744ADA">
      <w:pPr>
        <w:ind w:left="360"/>
        <w:jc w:val="both"/>
        <w:rPr>
          <w:rFonts w:cs="Arial"/>
          <w:b/>
          <w:bCs/>
        </w:rPr>
      </w:pPr>
    </w:p>
    <w:p w14:paraId="30C5CBA9" w14:textId="77777777" w:rsidR="00610EC6" w:rsidRDefault="00610EC6" w:rsidP="00744ADA">
      <w:pPr>
        <w:ind w:left="360"/>
        <w:jc w:val="both"/>
        <w:rPr>
          <w:rFonts w:cs="Arial"/>
          <w:b/>
          <w:bCs/>
        </w:rPr>
      </w:pPr>
      <w:r w:rsidRPr="00727EEF">
        <w:rPr>
          <w:rFonts w:cs="Arial"/>
          <w:b/>
          <w:bCs/>
        </w:rPr>
        <w:t>Air Leakage between Attached or Tuck-Under Garages and the Living Area of a Home</w:t>
      </w:r>
    </w:p>
    <w:p w14:paraId="2F22F1C8" w14:textId="4FA68CB0" w:rsidR="00610EC6" w:rsidRPr="00771A30" w:rsidRDefault="00610EC6" w:rsidP="00771A30">
      <w:pPr>
        <w:ind w:left="360"/>
        <w:jc w:val="both"/>
        <w:rPr>
          <w:rFonts w:cs="Arial"/>
          <w:bCs/>
        </w:rPr>
      </w:pPr>
      <w:r w:rsidRPr="00727EEF">
        <w:rPr>
          <w:rFonts w:cs="Arial"/>
          <w:bCs/>
        </w:rPr>
        <w:t>Zone pressure diagnostics must be done on all homes that have an attached or tuck-under garage.</w:t>
      </w:r>
      <w:r>
        <w:rPr>
          <w:rFonts w:cs="Arial"/>
          <w:bCs/>
        </w:rPr>
        <w:t xml:space="preserve"> </w:t>
      </w:r>
      <w:r w:rsidRPr="00727EEF">
        <w:rPr>
          <w:rFonts w:cs="Arial"/>
          <w:bCs/>
        </w:rPr>
        <w:t>This is called garage leakage testing and is done to determine the extent of air leakage between the garage and the living area of the house</w:t>
      </w:r>
      <w:r w:rsidR="002E0487">
        <w:rPr>
          <w:rFonts w:cs="Arial"/>
          <w:bCs/>
        </w:rPr>
        <w:t xml:space="preserve"> </w:t>
      </w:r>
      <w:r w:rsidR="00771A30">
        <w:rPr>
          <w:rFonts w:cs="Arial"/>
          <w:bCs/>
        </w:rPr>
        <w:t xml:space="preserve">and must be documented on the </w:t>
      </w:r>
      <w:r w:rsidR="00EF1BB1">
        <w:rPr>
          <w:rFonts w:cs="Arial"/>
          <w:bCs/>
        </w:rPr>
        <w:t>Weatherization</w:t>
      </w:r>
      <w:r w:rsidR="00D86D79">
        <w:rPr>
          <w:rFonts w:cs="Arial"/>
          <w:bCs/>
        </w:rPr>
        <w:t xml:space="preserve"> </w:t>
      </w:r>
      <w:r w:rsidR="00861CE1">
        <w:rPr>
          <w:rFonts w:cs="Arial"/>
          <w:bCs/>
        </w:rPr>
        <w:t>Data Collection</w:t>
      </w:r>
      <w:r w:rsidR="00D86D79">
        <w:rPr>
          <w:rFonts w:cs="Arial"/>
          <w:bCs/>
        </w:rPr>
        <w:t>/Inspection</w:t>
      </w:r>
      <w:r w:rsidR="00771A30">
        <w:rPr>
          <w:rFonts w:cs="Arial"/>
          <w:bCs/>
        </w:rPr>
        <w:t xml:space="preserve"> Form. Refer to Section 5034 of the </w:t>
      </w:r>
      <w:r w:rsidR="00145E30" w:rsidRPr="004F734A">
        <w:rPr>
          <w:i/>
        </w:rPr>
        <w:t>Iowa Weatherization</w:t>
      </w:r>
      <w:r w:rsidR="000A4559">
        <w:rPr>
          <w:i/>
        </w:rPr>
        <w:t xml:space="preserve"> Work</w:t>
      </w:r>
      <w:r w:rsidR="00145E30">
        <w:t xml:space="preserve"> </w:t>
      </w:r>
      <w:r w:rsidR="00145E30" w:rsidRPr="00C10B5C">
        <w:rPr>
          <w:i/>
        </w:rPr>
        <w:t>Standards</w:t>
      </w:r>
      <w:r w:rsidR="00145E30">
        <w:rPr>
          <w:rFonts w:cs="Arial"/>
          <w:bCs/>
        </w:rPr>
        <w:t xml:space="preserve"> </w:t>
      </w:r>
      <w:r w:rsidR="00771A30">
        <w:rPr>
          <w:rFonts w:cs="Arial"/>
          <w:bCs/>
        </w:rPr>
        <w:t>for more information.</w:t>
      </w:r>
    </w:p>
    <w:p w14:paraId="6AA241E5" w14:textId="77777777" w:rsidR="00610EC6" w:rsidRDefault="00610EC6" w:rsidP="00744ADA">
      <w:pPr>
        <w:ind w:left="360"/>
        <w:jc w:val="both"/>
      </w:pPr>
    </w:p>
    <w:p w14:paraId="6DC6EFE4" w14:textId="77777777" w:rsidR="00610EC6" w:rsidRPr="00C12FAD" w:rsidRDefault="00610EC6" w:rsidP="00C12FAD">
      <w:pPr>
        <w:ind w:left="360"/>
        <w:rPr>
          <w:rFonts w:cs="Arial"/>
          <w:b/>
          <w:bCs/>
        </w:rPr>
      </w:pPr>
      <w:r w:rsidRPr="00C12FAD">
        <w:rPr>
          <w:rFonts w:cs="Arial"/>
          <w:b/>
          <w:bCs/>
        </w:rPr>
        <w:t>Volatile Organic Compounds (VOC’s)</w:t>
      </w:r>
    </w:p>
    <w:p w14:paraId="03EDE7C8" w14:textId="1033884C" w:rsidR="00610EC6" w:rsidRPr="0094689F" w:rsidRDefault="00610EC6" w:rsidP="0094689F">
      <w:pPr>
        <w:ind w:left="360"/>
        <w:jc w:val="both"/>
        <w:rPr>
          <w:rFonts w:cs="Arial"/>
          <w:bCs/>
        </w:rPr>
      </w:pPr>
      <w:r w:rsidRPr="00727EEF">
        <w:rPr>
          <w:rFonts w:cs="Arial"/>
          <w:bCs/>
        </w:rPr>
        <w:t>Volatile Organic Compounds (VOCs) are widely used as ingredients in many household products, such as paints, varnishes, fuels, and many cleaning, disinfecting, cosmetic, and hobby products.</w:t>
      </w:r>
      <w:r>
        <w:rPr>
          <w:rFonts w:cs="Arial"/>
          <w:bCs/>
        </w:rPr>
        <w:t xml:space="preserve"> </w:t>
      </w:r>
      <w:r w:rsidRPr="00727EEF">
        <w:rPr>
          <w:rFonts w:cs="Arial"/>
          <w:bCs/>
        </w:rPr>
        <w:t>These products can release the organic compounds as vapor when they are used and, to some extent, when they are stored.</w:t>
      </w:r>
      <w:r>
        <w:rPr>
          <w:rFonts w:cs="Arial"/>
          <w:bCs/>
        </w:rPr>
        <w:t xml:space="preserve"> </w:t>
      </w:r>
      <w:r w:rsidR="0094689F">
        <w:rPr>
          <w:rFonts w:cs="Arial"/>
          <w:bCs/>
        </w:rPr>
        <w:t xml:space="preserve">Refer to Section 2160 of the </w:t>
      </w:r>
      <w:r w:rsidR="00A422D1">
        <w:rPr>
          <w:i/>
        </w:rPr>
        <w:t>Iowa Weatherization</w:t>
      </w:r>
      <w:r w:rsidR="000A4559">
        <w:rPr>
          <w:i/>
        </w:rPr>
        <w:t xml:space="preserve"> Work</w:t>
      </w:r>
      <w:r w:rsidR="00A422D1">
        <w:rPr>
          <w:i/>
        </w:rPr>
        <w:t xml:space="preserve"> Standards</w:t>
      </w:r>
      <w:r w:rsidR="00A422D1" w:rsidRPr="000F7DA3">
        <w:rPr>
          <w:i/>
        </w:rPr>
        <w:t xml:space="preserve"> </w:t>
      </w:r>
      <w:r w:rsidR="0094689F">
        <w:rPr>
          <w:rFonts w:cs="Arial"/>
          <w:bCs/>
        </w:rPr>
        <w:t>for more information.</w:t>
      </w:r>
    </w:p>
    <w:p w14:paraId="58E19123" w14:textId="77777777" w:rsidR="00610EC6" w:rsidRDefault="00610EC6" w:rsidP="00C12FAD"/>
    <w:p w14:paraId="6089CF5E" w14:textId="77777777" w:rsidR="00610EC6" w:rsidRPr="00C12FAD" w:rsidRDefault="00610EC6" w:rsidP="00C12FAD">
      <w:pPr>
        <w:ind w:left="360"/>
        <w:rPr>
          <w:rFonts w:cs="Arial"/>
          <w:b/>
          <w:bCs/>
        </w:rPr>
      </w:pPr>
      <w:r w:rsidRPr="00C12FAD">
        <w:rPr>
          <w:rFonts w:cs="Arial"/>
          <w:b/>
          <w:bCs/>
        </w:rPr>
        <w:t>Radon</w:t>
      </w:r>
    </w:p>
    <w:p w14:paraId="21E53951" w14:textId="2CDC9BB2" w:rsidR="00610EC6" w:rsidRDefault="00610EC6" w:rsidP="00744ADA">
      <w:pPr>
        <w:ind w:left="360"/>
        <w:jc w:val="both"/>
      </w:pPr>
      <w:r>
        <w:t xml:space="preserve">Radon abatement is not an allowable activity under the program. Where there is a previously identified radon problem in a dwelling, work that may exacerbate the problem should be limited. Refer to </w:t>
      </w:r>
      <w:r w:rsidR="0094689F">
        <w:t xml:space="preserve">Section 2170 of </w:t>
      </w:r>
      <w:r>
        <w:t xml:space="preserve">the </w:t>
      </w:r>
      <w:r w:rsidR="00A422D1">
        <w:rPr>
          <w:i/>
        </w:rPr>
        <w:t>Iowa Weatherization</w:t>
      </w:r>
      <w:r w:rsidR="000A4559">
        <w:rPr>
          <w:i/>
        </w:rPr>
        <w:t xml:space="preserve"> Work</w:t>
      </w:r>
      <w:r w:rsidR="00A422D1">
        <w:rPr>
          <w:i/>
        </w:rPr>
        <w:t xml:space="preserve"> Standards</w:t>
      </w:r>
      <w:r w:rsidR="00A422D1" w:rsidRPr="000F7DA3">
        <w:rPr>
          <w:i/>
        </w:rPr>
        <w:t xml:space="preserve"> </w:t>
      </w:r>
      <w:r>
        <w:t xml:space="preserve">for more information. Major radon problems should be referred to the appropriate local environmental </w:t>
      </w:r>
      <w:r w:rsidR="004D4484">
        <w:t>subgrantee</w:t>
      </w:r>
      <w:r>
        <w:t>.</w:t>
      </w:r>
      <w:r w:rsidR="00693C5A">
        <w:t xml:space="preserve"> </w:t>
      </w:r>
      <w:r w:rsidR="004D4484">
        <w:t>Subgrantee</w:t>
      </w:r>
      <w:r w:rsidR="00693C5A">
        <w:t xml:space="preserve">s must provide every weatherization household with the EPA “A Citizen’s Guide to Radon”.  </w:t>
      </w:r>
      <w:r w:rsidR="0032390A">
        <w:t>Customer</w:t>
      </w:r>
      <w:r w:rsidR="00693C5A">
        <w:t xml:space="preserve">s must sign the </w:t>
      </w:r>
      <w:r w:rsidR="00F770A0">
        <w:t>Health and Safety Notification Form indicating that they have received the information</w:t>
      </w:r>
      <w:r w:rsidR="007A3D23">
        <w:t xml:space="preserve"> and a copy needs to be in the </w:t>
      </w:r>
      <w:r w:rsidR="0032390A">
        <w:t>customer</w:t>
      </w:r>
      <w:r w:rsidR="007A3D23">
        <w:t xml:space="preserve"> file</w:t>
      </w:r>
      <w:r w:rsidR="00F770A0">
        <w:t>.</w:t>
      </w:r>
    </w:p>
    <w:p w14:paraId="71D4AF0A" w14:textId="77777777" w:rsidR="00CF16E0" w:rsidRDefault="00CF16E0" w:rsidP="00744ADA">
      <w:pPr>
        <w:ind w:left="360"/>
        <w:jc w:val="both"/>
        <w:rPr>
          <w:iCs/>
        </w:rPr>
      </w:pPr>
    </w:p>
    <w:p w14:paraId="074C11F1" w14:textId="77777777" w:rsidR="00D62B3A" w:rsidRPr="00C12FAD" w:rsidRDefault="00D62B3A" w:rsidP="00C12FAD">
      <w:pPr>
        <w:ind w:left="360"/>
        <w:rPr>
          <w:rFonts w:cs="Arial"/>
          <w:b/>
          <w:bCs/>
        </w:rPr>
      </w:pPr>
      <w:r w:rsidRPr="00C12FAD">
        <w:rPr>
          <w:rFonts w:cs="Arial"/>
          <w:b/>
          <w:bCs/>
        </w:rPr>
        <w:t>Mechanical Ventilation</w:t>
      </w:r>
    </w:p>
    <w:p w14:paraId="0C58EF0B" w14:textId="11B043CE" w:rsidR="00D62B3A" w:rsidRPr="0094689F" w:rsidRDefault="004D4484" w:rsidP="00744ADA">
      <w:pPr>
        <w:ind w:left="360"/>
        <w:jc w:val="both"/>
      </w:pPr>
      <w:r>
        <w:t>Subgrantee</w:t>
      </w:r>
      <w:r w:rsidR="00EF1BB1">
        <w:t>s</w:t>
      </w:r>
      <w:r w:rsidR="00D62B3A" w:rsidRPr="00C12FAD">
        <w:t xml:space="preserve"> may need to install mechanical ventilation, such as exhaust fans, </w:t>
      </w:r>
      <w:r w:rsidR="005B16BB">
        <w:t xml:space="preserve">in order to meet ASHRAE 62.2 standards </w:t>
      </w:r>
      <w:r w:rsidR="00D62B3A">
        <w:t>or have significant moisture problems. In rare cases, air-to-air exchangers may need to be installed. Air-to-air exchangers</w:t>
      </w:r>
      <w:r w:rsidR="00D62B3A" w:rsidRPr="00C12FAD">
        <w:t xml:space="preserve"> require prior approval by the </w:t>
      </w:r>
      <w:r w:rsidR="00841598">
        <w:rPr>
          <w:color w:val="000000"/>
          <w:shd w:val="clear" w:color="auto" w:fill="FFFFFF"/>
        </w:rPr>
        <w:t>Iowa WAP</w:t>
      </w:r>
      <w:r w:rsidR="00D62B3A" w:rsidRPr="00C12FAD">
        <w:t xml:space="preserve">. </w:t>
      </w:r>
      <w:r w:rsidR="0094689F">
        <w:t xml:space="preserve">Refer to Section 2073.01 of the </w:t>
      </w:r>
      <w:r w:rsidR="00145E30" w:rsidRPr="004F734A">
        <w:rPr>
          <w:i/>
        </w:rPr>
        <w:t>Iowa Weatherization</w:t>
      </w:r>
      <w:r w:rsidR="000A4559">
        <w:rPr>
          <w:i/>
        </w:rPr>
        <w:t xml:space="preserve"> Work</w:t>
      </w:r>
      <w:r w:rsidR="00145E30">
        <w:t xml:space="preserve"> </w:t>
      </w:r>
      <w:r w:rsidR="00145E30" w:rsidRPr="00C10B5C">
        <w:rPr>
          <w:i/>
        </w:rPr>
        <w:t>Standards</w:t>
      </w:r>
      <w:r w:rsidR="00145E30">
        <w:t xml:space="preserve"> </w:t>
      </w:r>
      <w:r w:rsidR="0094689F">
        <w:t>for more information.</w:t>
      </w:r>
    </w:p>
    <w:p w14:paraId="4AD73E14" w14:textId="77777777" w:rsidR="004A4CBA" w:rsidRDefault="004A4CBA" w:rsidP="00C12FAD"/>
    <w:p w14:paraId="3E75713D" w14:textId="77777777" w:rsidR="00D62B3A" w:rsidRPr="00C12FAD" w:rsidRDefault="00D62B3A" w:rsidP="00C12FAD">
      <w:pPr>
        <w:ind w:left="360"/>
        <w:rPr>
          <w:rFonts w:cs="Arial"/>
          <w:b/>
          <w:bCs/>
        </w:rPr>
      </w:pPr>
      <w:r w:rsidRPr="00C12FAD">
        <w:rPr>
          <w:rFonts w:cs="Arial"/>
          <w:b/>
          <w:bCs/>
        </w:rPr>
        <w:t>Building Structure</w:t>
      </w:r>
    </w:p>
    <w:p w14:paraId="3A86012F" w14:textId="0E4D3DDB" w:rsidR="00D62B3A" w:rsidRPr="004E0E21" w:rsidRDefault="00D62B3A" w:rsidP="00744ADA">
      <w:pPr>
        <w:ind w:left="360"/>
        <w:jc w:val="both"/>
        <w:rPr>
          <w:rFonts w:cs="Arial"/>
        </w:rPr>
      </w:pPr>
      <w:r w:rsidRPr="005356C4">
        <w:rPr>
          <w:rFonts w:cs="Arial"/>
        </w:rPr>
        <w:t>Building rehabilitation and renovation is beyond the scope of the Weatherization Program.</w:t>
      </w:r>
      <w:r>
        <w:rPr>
          <w:rFonts w:cs="Arial"/>
        </w:rPr>
        <w:t xml:space="preserve"> </w:t>
      </w:r>
      <w:r w:rsidRPr="005356C4">
        <w:rPr>
          <w:rFonts w:cs="Arial"/>
        </w:rPr>
        <w:t>Homes whose structural integrity is in question should be referred to a housing rehabilitation program, if possible.</w:t>
      </w:r>
      <w:r>
        <w:rPr>
          <w:rFonts w:cs="Arial"/>
        </w:rPr>
        <w:t xml:space="preserve"> </w:t>
      </w:r>
      <w:r w:rsidRPr="005356C4">
        <w:rPr>
          <w:rFonts w:cs="Arial"/>
        </w:rPr>
        <w:t>Incidental repairs necessary for the effective performance and preservation of weatherization materials are allowed.</w:t>
      </w:r>
      <w:r w:rsidR="005B16BB">
        <w:rPr>
          <w:rFonts w:cs="Arial"/>
        </w:rPr>
        <w:t xml:space="preserve"> Each repair measure must be tied to an energy conservation measure</w:t>
      </w:r>
      <w:r w:rsidR="0090615F">
        <w:rPr>
          <w:rFonts w:cs="Arial"/>
        </w:rPr>
        <w:t xml:space="preserve"> (ECM)</w:t>
      </w:r>
      <w:r w:rsidR="007A3D23">
        <w:rPr>
          <w:rFonts w:cs="Arial"/>
        </w:rPr>
        <w:t xml:space="preserve"> and documented in the file</w:t>
      </w:r>
      <w:r w:rsidR="005B16BB">
        <w:rPr>
          <w:rFonts w:cs="Arial"/>
        </w:rPr>
        <w:t>.</w:t>
      </w:r>
      <w:r>
        <w:rPr>
          <w:rFonts w:cs="Arial"/>
        </w:rPr>
        <w:t xml:space="preserve"> </w:t>
      </w:r>
      <w:r w:rsidRPr="005356C4">
        <w:rPr>
          <w:rFonts w:cs="Arial"/>
        </w:rPr>
        <w:t>An example of a limited repair would be sealing minor roof leaks to preserve attic insulation.</w:t>
      </w:r>
      <w:r>
        <w:rPr>
          <w:rFonts w:cs="Arial"/>
        </w:rPr>
        <w:t xml:space="preserve"> </w:t>
      </w:r>
      <w:r w:rsidRPr="005356C4">
        <w:rPr>
          <w:rFonts w:cs="Arial"/>
        </w:rPr>
        <w:t>Weatherization services should not be performed on dwellings whose structural integrity is in question</w:t>
      </w:r>
      <w:r>
        <w:rPr>
          <w:rFonts w:cs="Arial"/>
        </w:rPr>
        <w:t>,</w:t>
      </w:r>
      <w:r w:rsidRPr="005356C4">
        <w:rPr>
          <w:rFonts w:cs="Arial"/>
        </w:rPr>
        <w:t xml:space="preserve"> which could pose a safety hazard to workers</w:t>
      </w:r>
      <w:r>
        <w:rPr>
          <w:rFonts w:cs="Arial"/>
        </w:rPr>
        <w:t>, or are in such a state of disrepair that failure is imminent and the conditions cannot be resolved in a cost-effective manner.</w:t>
      </w:r>
      <w:r w:rsidR="004E0E21">
        <w:rPr>
          <w:rFonts w:cs="Arial"/>
        </w:rPr>
        <w:t xml:space="preserve"> Refer to Section 2180 of the </w:t>
      </w:r>
      <w:r w:rsidR="00145E30" w:rsidRPr="004F734A">
        <w:rPr>
          <w:i/>
        </w:rPr>
        <w:t>Iowa Weatherization</w:t>
      </w:r>
      <w:r w:rsidR="00CD30C2">
        <w:rPr>
          <w:i/>
        </w:rPr>
        <w:t xml:space="preserve"> Work</w:t>
      </w:r>
      <w:r w:rsidR="00145E30">
        <w:t xml:space="preserve"> </w:t>
      </w:r>
      <w:r w:rsidR="00145E30" w:rsidRPr="00C10B5C">
        <w:rPr>
          <w:i/>
        </w:rPr>
        <w:t>Standards</w:t>
      </w:r>
      <w:r w:rsidR="00145E30">
        <w:rPr>
          <w:rFonts w:cs="Arial"/>
        </w:rPr>
        <w:t xml:space="preserve"> </w:t>
      </w:r>
      <w:r w:rsidR="004E0E21">
        <w:rPr>
          <w:rFonts w:cs="Arial"/>
        </w:rPr>
        <w:t>for more information.</w:t>
      </w:r>
    </w:p>
    <w:p w14:paraId="41E8419D" w14:textId="77777777" w:rsidR="00D62B3A" w:rsidRDefault="00D62B3A" w:rsidP="00744ADA">
      <w:pPr>
        <w:ind w:left="360"/>
        <w:jc w:val="both"/>
      </w:pPr>
    </w:p>
    <w:p w14:paraId="062A0033" w14:textId="77777777" w:rsidR="00D62B3A" w:rsidRPr="007A7589" w:rsidRDefault="00D62B3A" w:rsidP="00744ADA">
      <w:pPr>
        <w:ind w:left="360"/>
        <w:rPr>
          <w:rFonts w:cs="Arial"/>
          <w:b/>
          <w:bCs/>
        </w:rPr>
      </w:pPr>
      <w:r w:rsidRPr="007A7589">
        <w:rPr>
          <w:rFonts w:cs="Arial"/>
          <w:b/>
          <w:bCs/>
        </w:rPr>
        <w:t>Refrigerants</w:t>
      </w:r>
    </w:p>
    <w:p w14:paraId="1456680A" w14:textId="009E99F6" w:rsidR="00D62B3A" w:rsidRDefault="00D62B3A" w:rsidP="00744ADA">
      <w:pPr>
        <w:ind w:left="360"/>
        <w:jc w:val="both"/>
        <w:rPr>
          <w:rFonts w:cs="Arial"/>
        </w:rPr>
      </w:pPr>
      <w:r>
        <w:rPr>
          <w:rFonts w:cs="Arial"/>
        </w:rPr>
        <w:t xml:space="preserve">Refrigeration appliances that are replaced must be disposed of according to the environmental standards in the Clean Air Act (1990), Section 608, as amended by the Final Rule, 40 CFR 82, May 14, 1993. The party recovering the refrigerant must possess an EPA-approved Section 608 Type II </w:t>
      </w:r>
      <w:r>
        <w:rPr>
          <w:rFonts w:cs="Arial"/>
        </w:rPr>
        <w:lastRenderedPageBreak/>
        <w:t>license or an approved universal certification.</w:t>
      </w:r>
      <w:r w:rsidR="004E0E21">
        <w:rPr>
          <w:rFonts w:cs="Arial"/>
        </w:rPr>
        <w:t xml:space="preserve"> Refer to Section 2200 of the </w:t>
      </w:r>
      <w:r w:rsidR="00145E30" w:rsidRPr="004F734A">
        <w:rPr>
          <w:i/>
        </w:rPr>
        <w:t>Iowa Weatherization</w:t>
      </w:r>
      <w:r w:rsidR="00CD30C2">
        <w:rPr>
          <w:i/>
        </w:rPr>
        <w:t xml:space="preserve"> Work</w:t>
      </w:r>
      <w:r w:rsidR="00145E30">
        <w:t xml:space="preserve"> </w:t>
      </w:r>
      <w:r w:rsidR="00145E30" w:rsidRPr="00C10B5C">
        <w:rPr>
          <w:i/>
        </w:rPr>
        <w:t>Standards</w:t>
      </w:r>
      <w:r w:rsidR="00145E30">
        <w:rPr>
          <w:i/>
        </w:rPr>
        <w:t xml:space="preserve"> </w:t>
      </w:r>
      <w:r w:rsidR="004E0E21">
        <w:rPr>
          <w:rFonts w:cs="Arial"/>
        </w:rPr>
        <w:t>for more information.</w:t>
      </w:r>
    </w:p>
    <w:p w14:paraId="6104C897" w14:textId="77777777" w:rsidR="00145E30" w:rsidRDefault="00145E30" w:rsidP="00C12FAD"/>
    <w:p w14:paraId="6933E742" w14:textId="77777777" w:rsidR="00D62B3A" w:rsidRPr="00C12FAD" w:rsidRDefault="007C18AD" w:rsidP="00C12FAD">
      <w:pPr>
        <w:ind w:left="360"/>
        <w:rPr>
          <w:rFonts w:cs="Arial"/>
          <w:b/>
          <w:bCs/>
        </w:rPr>
      </w:pPr>
      <w:r w:rsidRPr="00C12FAD">
        <w:rPr>
          <w:rFonts w:cs="Arial"/>
          <w:b/>
          <w:bCs/>
        </w:rPr>
        <w:t xml:space="preserve">Manufactured </w:t>
      </w:r>
      <w:r w:rsidR="0085478D" w:rsidRPr="00C12FAD">
        <w:rPr>
          <w:rFonts w:cs="Arial"/>
          <w:b/>
          <w:bCs/>
        </w:rPr>
        <w:t xml:space="preserve">Home </w:t>
      </w:r>
      <w:r w:rsidR="00D62B3A" w:rsidRPr="00C12FAD">
        <w:rPr>
          <w:rFonts w:cs="Arial"/>
          <w:b/>
          <w:bCs/>
        </w:rPr>
        <w:t>Doors</w:t>
      </w:r>
    </w:p>
    <w:p w14:paraId="073BC704" w14:textId="5F7A6B61" w:rsidR="00D62B3A" w:rsidRPr="004E0E21" w:rsidRDefault="004D4484" w:rsidP="00744ADA">
      <w:pPr>
        <w:ind w:left="360"/>
        <w:jc w:val="both"/>
      </w:pPr>
      <w:r>
        <w:t>Subgrantee</w:t>
      </w:r>
      <w:r w:rsidR="00EF1BB1">
        <w:t>s</w:t>
      </w:r>
      <w:r w:rsidR="00D62B3A">
        <w:t xml:space="preserve"> must ensure all </w:t>
      </w:r>
      <w:r w:rsidR="007C18AD">
        <w:t>manufactured home</w:t>
      </w:r>
      <w:r w:rsidR="00D62B3A">
        <w:t xml:space="preserve">s weatherized have two operable doors. </w:t>
      </w:r>
      <w:r w:rsidR="003E6983">
        <w:t>Energy auditor</w:t>
      </w:r>
      <w:r w:rsidR="00D62B3A">
        <w:t xml:space="preserve">s must record the number of operable doors on the </w:t>
      </w:r>
      <w:r w:rsidR="00EF1BB1">
        <w:t>Weatherization</w:t>
      </w:r>
      <w:r w:rsidR="00D86D79">
        <w:t xml:space="preserve"> </w:t>
      </w:r>
      <w:r w:rsidR="00861CE1">
        <w:t>Data Collection</w:t>
      </w:r>
      <w:r w:rsidR="00D86D79">
        <w:t>/Inspection</w:t>
      </w:r>
      <w:r w:rsidR="00411F7E">
        <w:t xml:space="preserve"> Form.</w:t>
      </w:r>
      <w:r w:rsidR="004E0E21">
        <w:t xml:space="preserve"> Refer to Section </w:t>
      </w:r>
      <w:r w:rsidR="00145E30">
        <w:t>4030</w:t>
      </w:r>
      <w:r w:rsidR="004E0E21">
        <w:t xml:space="preserve"> of the </w:t>
      </w:r>
      <w:r w:rsidR="00145E30" w:rsidRPr="004F734A">
        <w:rPr>
          <w:i/>
        </w:rPr>
        <w:t>Iowa Weatherization</w:t>
      </w:r>
      <w:r w:rsidR="00CD30C2">
        <w:rPr>
          <w:i/>
        </w:rPr>
        <w:t xml:space="preserve"> Work</w:t>
      </w:r>
      <w:r w:rsidR="00145E30">
        <w:t xml:space="preserve"> </w:t>
      </w:r>
      <w:r w:rsidR="00145E30" w:rsidRPr="00C10B5C">
        <w:rPr>
          <w:i/>
        </w:rPr>
        <w:t>Standards</w:t>
      </w:r>
      <w:r w:rsidR="00145E30">
        <w:rPr>
          <w:i/>
        </w:rPr>
        <w:t xml:space="preserve"> </w:t>
      </w:r>
      <w:r w:rsidR="004E0E21">
        <w:t>for more information.</w:t>
      </w:r>
    </w:p>
    <w:p w14:paraId="1B4E977B" w14:textId="77777777" w:rsidR="00744ADA" w:rsidRDefault="00744ADA" w:rsidP="00744ADA">
      <w:pPr>
        <w:ind w:left="360"/>
        <w:jc w:val="both"/>
      </w:pPr>
    </w:p>
    <w:p w14:paraId="311617E9" w14:textId="77777777" w:rsidR="00D62B3A" w:rsidRPr="00D54D1E" w:rsidRDefault="00D62B3A" w:rsidP="00744ADA">
      <w:pPr>
        <w:pStyle w:val="Heading3"/>
      </w:pPr>
      <w:bookmarkStart w:id="161" w:name="HealthAndSafetyProblemsOccurringWx539"/>
      <w:bookmarkStart w:id="162" w:name="_Toc204099993"/>
      <w:bookmarkEnd w:id="161"/>
      <w:r w:rsidRPr="00D54D1E">
        <w:t>5.</w:t>
      </w:r>
      <w:r>
        <w:t>3</w:t>
      </w:r>
      <w:r w:rsidRPr="00D54D1E">
        <w:t>9</w:t>
      </w:r>
      <w:r w:rsidRPr="00D54D1E">
        <w:tab/>
        <w:t>Health and Safety Problems Occurring After Weatherization</w:t>
      </w:r>
      <w:bookmarkEnd w:id="162"/>
    </w:p>
    <w:p w14:paraId="12C84209" w14:textId="48B5987F" w:rsidR="00BB7CF1" w:rsidRDefault="00D62B3A" w:rsidP="00744ADA">
      <w:pPr>
        <w:ind w:left="360"/>
        <w:jc w:val="both"/>
      </w:pPr>
      <w:r>
        <w:t xml:space="preserve">If, after weatherizing an owner-occupied or rental unit, it becomes evident a health and safety problem has developed (e.g. </w:t>
      </w:r>
      <w:r w:rsidR="007E78F8">
        <w:t>back</w:t>
      </w:r>
      <w:r w:rsidR="00D11CAF">
        <w:t>-</w:t>
      </w:r>
      <w:r w:rsidR="007E78F8">
        <w:t>drafting</w:t>
      </w:r>
      <w:r>
        <w:t xml:space="preserve"> of a combustion appliance or a moisture problem) due to the weatherization work that was done, program funds may be used to address the problem. The likelihood of health and safety problems occurring after weatherization can sometimes be reduced if </w:t>
      </w:r>
      <w:r w:rsidR="0032390A">
        <w:t>customer</w:t>
      </w:r>
      <w:r>
        <w:t>s are informed of the potential for problems prior to weatherizing their homes.</w:t>
      </w:r>
    </w:p>
    <w:p w14:paraId="279A0DCA" w14:textId="77777777" w:rsidR="006A1DAD" w:rsidRDefault="006A1DAD" w:rsidP="00D62B3A">
      <w:pPr>
        <w:jc w:val="both"/>
        <w:rPr>
          <w:b/>
        </w:rPr>
      </w:pPr>
    </w:p>
    <w:p w14:paraId="5C0FD2E7" w14:textId="77777777" w:rsidR="00D62B3A" w:rsidRDefault="00D62B3A" w:rsidP="00705EF2">
      <w:pPr>
        <w:pStyle w:val="Heading2"/>
      </w:pPr>
      <w:bookmarkStart w:id="163" w:name="EnergyEfficiencyAssessmentAndMeasures540"/>
      <w:bookmarkStart w:id="164" w:name="_Toc204099994"/>
      <w:bookmarkEnd w:id="163"/>
      <w:r>
        <w:t xml:space="preserve">5.40 </w:t>
      </w:r>
      <w:r w:rsidR="00DE08F3">
        <w:tab/>
      </w:r>
      <w:r>
        <w:t>ENERGY EFFICIENCY ASSESSMENT AND MEASURES</w:t>
      </w:r>
      <w:bookmarkEnd w:id="164"/>
    </w:p>
    <w:p w14:paraId="661ABD8F" w14:textId="77777777" w:rsidR="00D62B3A" w:rsidRDefault="00D62B3A" w:rsidP="00D62B3A">
      <w:pPr>
        <w:jc w:val="both"/>
        <w:rPr>
          <w:b/>
        </w:rPr>
      </w:pPr>
    </w:p>
    <w:p w14:paraId="2AE70864" w14:textId="77777777" w:rsidR="00D62B3A" w:rsidRDefault="00D62B3A" w:rsidP="00D62B3A">
      <w:pPr>
        <w:pStyle w:val="BodyText2"/>
        <w:rPr>
          <w:bCs/>
          <w:szCs w:val="24"/>
        </w:rPr>
      </w:pPr>
      <w:r>
        <w:rPr>
          <w:bCs/>
          <w:szCs w:val="24"/>
        </w:rPr>
        <w:t xml:space="preserve">An energy efficiency assessment must be performed on all dwellings, whether single-family, multi-unit, or </w:t>
      </w:r>
      <w:r w:rsidR="007C18AD">
        <w:rPr>
          <w:bCs/>
          <w:szCs w:val="24"/>
        </w:rPr>
        <w:t>manufactured home</w:t>
      </w:r>
      <w:r>
        <w:rPr>
          <w:bCs/>
          <w:szCs w:val="24"/>
        </w:rPr>
        <w:t>s. The energy efficiency assessment generally includes the following:</w:t>
      </w:r>
    </w:p>
    <w:p w14:paraId="7C39BE50" w14:textId="77777777" w:rsidR="00D62B3A" w:rsidRDefault="00D62B3A" w:rsidP="00F4166A">
      <w:pPr>
        <w:numPr>
          <w:ilvl w:val="0"/>
          <w:numId w:val="15"/>
        </w:numPr>
        <w:tabs>
          <w:tab w:val="clear" w:pos="720"/>
          <w:tab w:val="num" w:pos="360"/>
        </w:tabs>
        <w:ind w:left="360"/>
        <w:jc w:val="both"/>
      </w:pPr>
      <w:r>
        <w:t>Visually inspecting the dwelling.</w:t>
      </w:r>
    </w:p>
    <w:p w14:paraId="4E470909" w14:textId="77777777" w:rsidR="00D62B3A" w:rsidRDefault="00D62B3A" w:rsidP="00F4166A">
      <w:pPr>
        <w:numPr>
          <w:ilvl w:val="0"/>
          <w:numId w:val="15"/>
        </w:numPr>
        <w:tabs>
          <w:tab w:val="clear" w:pos="720"/>
          <w:tab w:val="num" w:pos="360"/>
        </w:tabs>
        <w:ind w:left="360"/>
        <w:jc w:val="both"/>
      </w:pPr>
      <w:r>
        <w:t>Assessing and recording the existing conditions of the dwelling, including its mechanical systems.</w:t>
      </w:r>
    </w:p>
    <w:p w14:paraId="16326F6B" w14:textId="77777777" w:rsidR="00D62B3A" w:rsidRDefault="00D62B3A" w:rsidP="00F4166A">
      <w:pPr>
        <w:numPr>
          <w:ilvl w:val="0"/>
          <w:numId w:val="15"/>
        </w:numPr>
        <w:tabs>
          <w:tab w:val="clear" w:pos="720"/>
          <w:tab w:val="num" w:pos="360"/>
        </w:tabs>
        <w:ind w:left="360"/>
        <w:jc w:val="both"/>
      </w:pPr>
      <w:r>
        <w:t>Collecting and recording certain information about the dwelling, including information needed to run the energy audit on the dwelling.</w:t>
      </w:r>
    </w:p>
    <w:p w14:paraId="27E92AD9" w14:textId="77777777" w:rsidR="00D62B3A" w:rsidRDefault="00D62B3A" w:rsidP="00F4166A">
      <w:pPr>
        <w:numPr>
          <w:ilvl w:val="0"/>
          <w:numId w:val="15"/>
        </w:numPr>
        <w:tabs>
          <w:tab w:val="clear" w:pos="720"/>
          <w:tab w:val="num" w:pos="360"/>
        </w:tabs>
        <w:ind w:left="360"/>
        <w:jc w:val="both"/>
      </w:pPr>
      <w:r>
        <w:t>Conducting various diagnostic tests on the dwelling, such as air leakage tests and pressure tests.</w:t>
      </w:r>
    </w:p>
    <w:p w14:paraId="371D8B8B" w14:textId="79A828CF" w:rsidR="00D62B3A" w:rsidRDefault="00D62B3A" w:rsidP="00F4166A">
      <w:pPr>
        <w:numPr>
          <w:ilvl w:val="0"/>
          <w:numId w:val="15"/>
        </w:numPr>
        <w:tabs>
          <w:tab w:val="clear" w:pos="720"/>
          <w:tab w:val="num" w:pos="360"/>
        </w:tabs>
        <w:ind w:left="360"/>
        <w:jc w:val="both"/>
      </w:pPr>
      <w:r>
        <w:t xml:space="preserve">Talking with the </w:t>
      </w:r>
      <w:r w:rsidR="0032390A">
        <w:t>customer</w:t>
      </w:r>
      <w:r>
        <w:t xml:space="preserve"> about dwelling use, comfort issues, and weatherization opportunities.</w:t>
      </w:r>
    </w:p>
    <w:p w14:paraId="037F1CA1" w14:textId="77777777" w:rsidR="00D62B3A" w:rsidRDefault="00D62B3A" w:rsidP="00F4166A">
      <w:pPr>
        <w:numPr>
          <w:ilvl w:val="0"/>
          <w:numId w:val="15"/>
        </w:numPr>
        <w:tabs>
          <w:tab w:val="clear" w:pos="720"/>
          <w:tab w:val="num" w:pos="360"/>
        </w:tabs>
        <w:ind w:left="360"/>
        <w:jc w:val="both"/>
      </w:pPr>
      <w:r>
        <w:t>Identifying energy saving opportunities in the dwelling.</w:t>
      </w:r>
    </w:p>
    <w:p w14:paraId="3E7A0AC1" w14:textId="77777777" w:rsidR="00D62B3A" w:rsidRDefault="00D62B3A" w:rsidP="00F4166A">
      <w:pPr>
        <w:numPr>
          <w:ilvl w:val="0"/>
          <w:numId w:val="15"/>
        </w:numPr>
        <w:tabs>
          <w:tab w:val="clear" w:pos="720"/>
          <w:tab w:val="num" w:pos="360"/>
        </w:tabs>
        <w:ind w:left="360"/>
        <w:jc w:val="both"/>
      </w:pPr>
      <w:r>
        <w:t>Metering refrigeration appliances in the dwelling.</w:t>
      </w:r>
    </w:p>
    <w:p w14:paraId="6AFB65C7" w14:textId="4803F93F" w:rsidR="00D62B3A" w:rsidRDefault="00D62B3A" w:rsidP="00F4166A">
      <w:pPr>
        <w:numPr>
          <w:ilvl w:val="0"/>
          <w:numId w:val="15"/>
        </w:numPr>
        <w:tabs>
          <w:tab w:val="clear" w:pos="720"/>
          <w:tab w:val="num" w:pos="360"/>
        </w:tabs>
        <w:ind w:left="360"/>
        <w:jc w:val="both"/>
      </w:pPr>
      <w:r>
        <w:t xml:space="preserve">Running </w:t>
      </w:r>
      <w:r w:rsidR="00891F6F">
        <w:t>WAweb</w:t>
      </w:r>
      <w:r>
        <w:t xml:space="preserve"> </w:t>
      </w:r>
      <w:r w:rsidR="00891F6F">
        <w:t>(</w:t>
      </w:r>
      <w:r>
        <w:t>NEAT</w:t>
      </w:r>
      <w:r w:rsidR="00774C1A">
        <w:t>/MHEA</w:t>
      </w:r>
      <w:r>
        <w:t xml:space="preserve"> Audit</w:t>
      </w:r>
      <w:r w:rsidR="00891F6F">
        <w:t>)</w:t>
      </w:r>
      <w:r>
        <w:t xml:space="preserve"> on the dwelling (for single-family</w:t>
      </w:r>
      <w:r w:rsidR="00C06AC1">
        <w:t xml:space="preserve"> and manufactured</w:t>
      </w:r>
      <w:r>
        <w:t xml:space="preserve"> homes).</w:t>
      </w:r>
    </w:p>
    <w:p w14:paraId="497C7110" w14:textId="0E8EA1B0" w:rsidR="00D62B3A" w:rsidRDefault="00D62B3A" w:rsidP="00F4166A">
      <w:pPr>
        <w:numPr>
          <w:ilvl w:val="0"/>
          <w:numId w:val="15"/>
        </w:numPr>
        <w:tabs>
          <w:tab w:val="clear" w:pos="720"/>
          <w:tab w:val="num" w:pos="360"/>
        </w:tabs>
        <w:ind w:left="360"/>
        <w:jc w:val="both"/>
      </w:pPr>
      <w:r>
        <w:t>Providing energy education to the household when appropriate.</w:t>
      </w:r>
    </w:p>
    <w:p w14:paraId="10DD846E" w14:textId="7D14FC2C" w:rsidR="006F79E1" w:rsidRDefault="006F79E1" w:rsidP="00F4166A">
      <w:pPr>
        <w:numPr>
          <w:ilvl w:val="0"/>
          <w:numId w:val="15"/>
        </w:numPr>
        <w:tabs>
          <w:tab w:val="clear" w:pos="720"/>
          <w:tab w:val="num" w:pos="360"/>
        </w:tabs>
        <w:ind w:left="360"/>
        <w:jc w:val="both"/>
      </w:pPr>
      <w:r>
        <w:t xml:space="preserve">Fully completing the </w:t>
      </w:r>
      <w:r w:rsidR="00EF7B26">
        <w:t xml:space="preserve">Weatherization </w:t>
      </w:r>
      <w:r w:rsidR="00861CE1">
        <w:t>Data Collection</w:t>
      </w:r>
      <w:r w:rsidR="00EF7B26">
        <w:t>/Inspection Form.</w:t>
      </w:r>
    </w:p>
    <w:p w14:paraId="460A50B3" w14:textId="77777777" w:rsidR="00D62B3A" w:rsidRDefault="00D62B3A" w:rsidP="00D62B3A">
      <w:pPr>
        <w:jc w:val="both"/>
      </w:pPr>
    </w:p>
    <w:p w14:paraId="14C6AD5C" w14:textId="433283E3" w:rsidR="00D62B3A" w:rsidRDefault="00D62B3A" w:rsidP="00D62B3A">
      <w:pPr>
        <w:jc w:val="both"/>
      </w:pPr>
      <w:r>
        <w:t xml:space="preserve">Prior to completing any energy efficiency measures, the health and safety procedures, as described in </w:t>
      </w:r>
      <w:hyperlink w:anchor="_5.20_HEALTH_AND" w:history="1">
        <w:r w:rsidRPr="002B0F6E">
          <w:rPr>
            <w:rStyle w:val="Hyperlink"/>
          </w:rPr>
          <w:t>Sections 5.</w:t>
        </w:r>
        <w:r w:rsidR="00B5450A" w:rsidRPr="002B0F6E">
          <w:rPr>
            <w:rStyle w:val="Hyperlink"/>
          </w:rPr>
          <w:t>2</w:t>
        </w:r>
        <w:r w:rsidRPr="002B0F6E">
          <w:rPr>
            <w:rStyle w:val="Hyperlink"/>
          </w:rPr>
          <w:t>0</w:t>
        </w:r>
      </w:hyperlink>
      <w:r w:rsidRPr="00B5450A">
        <w:t xml:space="preserve"> and </w:t>
      </w:r>
      <w:hyperlink w:anchor="_5.30_HEALTH_AND" w:history="1">
        <w:r w:rsidRPr="002B0F6E">
          <w:rPr>
            <w:rStyle w:val="Hyperlink"/>
          </w:rPr>
          <w:t>5.</w:t>
        </w:r>
        <w:r w:rsidR="00B5450A" w:rsidRPr="002B0F6E">
          <w:rPr>
            <w:rStyle w:val="Hyperlink"/>
          </w:rPr>
          <w:t>3</w:t>
        </w:r>
        <w:r w:rsidRPr="002B0F6E">
          <w:rPr>
            <w:rStyle w:val="Hyperlink"/>
          </w:rPr>
          <w:t>0</w:t>
        </w:r>
      </w:hyperlink>
      <w:r w:rsidRPr="00B5450A">
        <w:t>, m</w:t>
      </w:r>
      <w:r>
        <w:t xml:space="preserve">ust be completed and all serious health and safety hazards must be mitigated, as allowed by the program. Energy efficiency measures must not be done if existing serious health and safety problems cannot be mitigated, either by the program or by the </w:t>
      </w:r>
      <w:r w:rsidR="0032390A">
        <w:t>customer</w:t>
      </w:r>
      <w:r>
        <w:t xml:space="preserve"> or landlord.</w:t>
      </w:r>
    </w:p>
    <w:p w14:paraId="24F55D18" w14:textId="77777777" w:rsidR="00D62B3A" w:rsidRDefault="00D62B3A" w:rsidP="00D62B3A">
      <w:pPr>
        <w:jc w:val="both"/>
      </w:pPr>
    </w:p>
    <w:p w14:paraId="74011DCF" w14:textId="77777777" w:rsidR="00D62B3A" w:rsidRDefault="00D62B3A" w:rsidP="00744ADA">
      <w:pPr>
        <w:pStyle w:val="Heading3"/>
      </w:pPr>
      <w:bookmarkStart w:id="165" w:name="EEAssessmentSingleFamily541"/>
      <w:bookmarkStart w:id="166" w:name="_5.41_Energy_Efficiency"/>
      <w:bookmarkStart w:id="167" w:name="_Toc204099995"/>
      <w:bookmarkEnd w:id="165"/>
      <w:bookmarkEnd w:id="166"/>
      <w:r>
        <w:t>5.41</w:t>
      </w:r>
      <w:r>
        <w:tab/>
        <w:t xml:space="preserve">Energy Efficiency Assessment for Single-Family </w:t>
      </w:r>
      <w:r w:rsidR="00257973">
        <w:t xml:space="preserve">and Multi-Unit </w:t>
      </w:r>
      <w:r>
        <w:t>Dwellings</w:t>
      </w:r>
      <w:bookmarkEnd w:id="167"/>
    </w:p>
    <w:p w14:paraId="69E181F6" w14:textId="6B1F38CD" w:rsidR="00D62B3A" w:rsidRPr="00C12FAD" w:rsidRDefault="00891F6F" w:rsidP="00C12FAD">
      <w:pPr>
        <w:ind w:firstLine="360"/>
        <w:rPr>
          <w:b/>
        </w:rPr>
      </w:pPr>
      <w:r>
        <w:rPr>
          <w:b/>
        </w:rPr>
        <w:t>WAweb (</w:t>
      </w:r>
      <w:r w:rsidR="00D62B3A" w:rsidRPr="00C12FAD">
        <w:rPr>
          <w:b/>
        </w:rPr>
        <w:t>NEAT</w:t>
      </w:r>
      <w:r w:rsidR="0075111A" w:rsidRPr="00C12FAD">
        <w:rPr>
          <w:b/>
        </w:rPr>
        <w:t>/MHEA</w:t>
      </w:r>
      <w:r w:rsidR="00D62B3A" w:rsidRPr="00C12FAD">
        <w:rPr>
          <w:b/>
        </w:rPr>
        <w:t xml:space="preserve"> Energy Audit</w:t>
      </w:r>
      <w:r>
        <w:rPr>
          <w:b/>
        </w:rPr>
        <w:t>)</w:t>
      </w:r>
    </w:p>
    <w:p w14:paraId="0B43ACA3" w14:textId="5B7DBD67" w:rsidR="00D62B3A" w:rsidRDefault="00D62B3A" w:rsidP="00744ADA">
      <w:pPr>
        <w:ind w:left="360"/>
        <w:jc w:val="both"/>
      </w:pPr>
      <w:r>
        <w:t>A site-specific energy audit must be performed on all single-family dwellings. The site-specific energy audit must be the most current version of the Department of Energy’s National Energy Audit (</w:t>
      </w:r>
      <w:r w:rsidR="00EC4C43">
        <w:t xml:space="preserve">WAweb - </w:t>
      </w:r>
      <w:r>
        <w:t>NEAT</w:t>
      </w:r>
      <w:r w:rsidR="0075111A">
        <w:t>/MHEA</w:t>
      </w:r>
      <w:r>
        <w:t xml:space="preserve">) authorized by the </w:t>
      </w:r>
      <w:r w:rsidR="00841598">
        <w:rPr>
          <w:color w:val="000000"/>
          <w:shd w:val="clear" w:color="auto" w:fill="FFFFFF"/>
        </w:rPr>
        <w:t>Iowa WAP</w:t>
      </w:r>
      <w:r>
        <w:t xml:space="preserve">. </w:t>
      </w:r>
      <w:r w:rsidR="00D0268D">
        <w:t xml:space="preserve">The audit is one tool that with two sections; NEAT is used for stick-built homes, whereas, MHEA is used for </w:t>
      </w:r>
      <w:r w:rsidR="007C18AD">
        <w:t>manufactured home</w:t>
      </w:r>
      <w:r w:rsidR="00D0268D">
        <w:t xml:space="preserve">s. </w:t>
      </w:r>
      <w:r>
        <w:t xml:space="preserve"> </w:t>
      </w:r>
    </w:p>
    <w:p w14:paraId="3E429CC4" w14:textId="77777777" w:rsidR="00D62B3A" w:rsidRDefault="00D62B3A" w:rsidP="00744ADA">
      <w:pPr>
        <w:ind w:left="360"/>
        <w:jc w:val="both"/>
      </w:pPr>
    </w:p>
    <w:p w14:paraId="1C84E3D9" w14:textId="49689947" w:rsidR="00D62B3A" w:rsidRDefault="004D4484" w:rsidP="00744ADA">
      <w:pPr>
        <w:ind w:left="360"/>
        <w:jc w:val="both"/>
      </w:pPr>
      <w:r>
        <w:t>Subgrantee</w:t>
      </w:r>
      <w:r w:rsidR="00EF1BB1">
        <w:t>s</w:t>
      </w:r>
      <w:r w:rsidR="00D62B3A">
        <w:t xml:space="preserve"> must comply with the following when using the NEAT</w:t>
      </w:r>
      <w:r w:rsidR="0075111A">
        <w:t>/MHEA</w:t>
      </w:r>
      <w:r w:rsidR="00D62B3A">
        <w:t xml:space="preserve"> Audit:</w:t>
      </w:r>
    </w:p>
    <w:p w14:paraId="3125AABD" w14:textId="5712F496" w:rsidR="00D62B3A" w:rsidRDefault="002A65EC" w:rsidP="00F4166A">
      <w:pPr>
        <w:numPr>
          <w:ilvl w:val="0"/>
          <w:numId w:val="16"/>
        </w:numPr>
        <w:tabs>
          <w:tab w:val="clear" w:pos="360"/>
          <w:tab w:val="num" w:pos="720"/>
        </w:tabs>
        <w:ind w:left="720"/>
        <w:jc w:val="both"/>
      </w:pPr>
      <w:r w:rsidRPr="003B4CB8">
        <w:rPr>
          <w:rFonts w:cs="Arial"/>
        </w:rPr>
        <w:t xml:space="preserve">Choose the weather file </w:t>
      </w:r>
      <w:r>
        <w:rPr>
          <w:rFonts w:cs="Arial"/>
        </w:rPr>
        <w:t>that is closest to the proximity of the dwelling. Note, this could be in a different agency service territory or state.</w:t>
      </w:r>
    </w:p>
    <w:p w14:paraId="0D13E343" w14:textId="01D7F841" w:rsidR="00D62B3A" w:rsidRDefault="00D62B3A" w:rsidP="00F4166A">
      <w:pPr>
        <w:numPr>
          <w:ilvl w:val="0"/>
          <w:numId w:val="16"/>
        </w:numPr>
        <w:tabs>
          <w:tab w:val="clear" w:pos="360"/>
          <w:tab w:val="num" w:pos="720"/>
        </w:tabs>
        <w:ind w:left="720"/>
        <w:jc w:val="both"/>
      </w:pPr>
      <w:r>
        <w:t xml:space="preserve">Use only the candidate measures authorized by the </w:t>
      </w:r>
      <w:r w:rsidR="00841598">
        <w:rPr>
          <w:color w:val="000000"/>
          <w:shd w:val="clear" w:color="auto" w:fill="FFFFFF"/>
        </w:rPr>
        <w:t>Iowa WAP</w:t>
      </w:r>
      <w:r>
        <w:t xml:space="preserve">. </w:t>
      </w:r>
    </w:p>
    <w:p w14:paraId="4F024992" w14:textId="555B954D" w:rsidR="00D62B3A" w:rsidRDefault="00D62B3A" w:rsidP="00F4166A">
      <w:pPr>
        <w:numPr>
          <w:ilvl w:val="0"/>
          <w:numId w:val="16"/>
        </w:numPr>
        <w:tabs>
          <w:tab w:val="clear" w:pos="360"/>
          <w:tab w:val="num" w:pos="720"/>
        </w:tabs>
        <w:ind w:left="720"/>
        <w:jc w:val="both"/>
      </w:pPr>
      <w:r>
        <w:t xml:space="preserve">Use the average fuel costs authorized by the </w:t>
      </w:r>
      <w:r w:rsidR="00841598">
        <w:rPr>
          <w:color w:val="000000"/>
          <w:shd w:val="clear" w:color="auto" w:fill="FFFFFF"/>
        </w:rPr>
        <w:t>Iowa WAP</w:t>
      </w:r>
      <w:r>
        <w:t>.</w:t>
      </w:r>
    </w:p>
    <w:p w14:paraId="25CD43C7" w14:textId="053C89E5" w:rsidR="00D62B3A" w:rsidRDefault="00D62B3A" w:rsidP="00F4166A">
      <w:pPr>
        <w:numPr>
          <w:ilvl w:val="0"/>
          <w:numId w:val="16"/>
        </w:numPr>
        <w:tabs>
          <w:tab w:val="clear" w:pos="360"/>
          <w:tab w:val="num" w:pos="720"/>
        </w:tabs>
        <w:ind w:left="720"/>
        <w:jc w:val="both"/>
      </w:pPr>
      <w:r>
        <w:t xml:space="preserve">Use the </w:t>
      </w:r>
      <w:r w:rsidR="004D4484">
        <w:t>subgrantee</w:t>
      </w:r>
      <w:r>
        <w:t xml:space="preserve">’s </w:t>
      </w:r>
      <w:r w:rsidR="004D4484">
        <w:t>subgrantee</w:t>
      </w:r>
      <w:r>
        <w:t>-specific average material and labor costs, when available.</w:t>
      </w:r>
    </w:p>
    <w:p w14:paraId="2D31DCE9" w14:textId="357B93F3" w:rsidR="00187A18" w:rsidRDefault="00187A18" w:rsidP="00F4166A">
      <w:pPr>
        <w:numPr>
          <w:ilvl w:val="0"/>
          <w:numId w:val="16"/>
        </w:numPr>
        <w:tabs>
          <w:tab w:val="clear" w:pos="360"/>
          <w:tab w:val="num" w:pos="720"/>
        </w:tabs>
        <w:ind w:left="720"/>
        <w:jc w:val="both"/>
      </w:pPr>
      <w:r>
        <w:t xml:space="preserve">The </w:t>
      </w:r>
      <w:r w:rsidR="004D4484">
        <w:t>subgrantee</w:t>
      </w:r>
      <w:r>
        <w:t xml:space="preserve"> must include costs for water heaters so </w:t>
      </w:r>
      <w:r w:rsidR="00EC4C43">
        <w:t>WAweb</w:t>
      </w:r>
      <w:r>
        <w:t xml:space="preserve"> </w:t>
      </w:r>
      <w:r w:rsidR="00EC4C43">
        <w:t>(</w:t>
      </w:r>
      <w:r w:rsidR="00BF2060">
        <w:t xml:space="preserve">NEAT/MHEA </w:t>
      </w:r>
      <w:r>
        <w:t>Audit</w:t>
      </w:r>
      <w:r w:rsidR="00EC4C43">
        <w:t>)</w:t>
      </w:r>
      <w:r>
        <w:t xml:space="preserve"> can model replacements.</w:t>
      </w:r>
    </w:p>
    <w:p w14:paraId="4EADE5AF" w14:textId="77777777" w:rsidR="00D62B3A" w:rsidRDefault="00D62B3A" w:rsidP="00744ADA">
      <w:pPr>
        <w:ind w:left="360"/>
        <w:jc w:val="both"/>
      </w:pPr>
    </w:p>
    <w:p w14:paraId="005153DA" w14:textId="04FADD7A" w:rsidR="00D62B3A" w:rsidRDefault="00D62B3A" w:rsidP="00BF10B5">
      <w:pPr>
        <w:tabs>
          <w:tab w:val="num" w:pos="720"/>
        </w:tabs>
        <w:ind w:left="360"/>
        <w:jc w:val="both"/>
      </w:pPr>
      <w:r>
        <w:t xml:space="preserve">The </w:t>
      </w:r>
      <w:r w:rsidR="004D4484">
        <w:t>subgrantee</w:t>
      </w:r>
      <w:r>
        <w:t xml:space="preserve"> must file each dwelling’s</w:t>
      </w:r>
      <w:r w:rsidR="00EC4C43">
        <w:t xml:space="preserve"> WAweb</w:t>
      </w:r>
      <w:r>
        <w:t xml:space="preserve"> </w:t>
      </w:r>
      <w:r w:rsidR="00EC4C43">
        <w:t>(</w:t>
      </w:r>
      <w:r>
        <w:t>NEAT</w:t>
      </w:r>
      <w:r w:rsidR="00D0268D">
        <w:t>/MHEA</w:t>
      </w:r>
      <w:r>
        <w:t xml:space="preserve"> Audit’s</w:t>
      </w:r>
      <w:r w:rsidR="00EC4C43">
        <w:t>)</w:t>
      </w:r>
      <w:r>
        <w:t xml:space="preserve"> Input and </w:t>
      </w:r>
      <w:r w:rsidR="00BD13AF">
        <w:t>Recommended Measures</w:t>
      </w:r>
      <w:r w:rsidR="00E451FB">
        <w:t xml:space="preserve"> </w:t>
      </w:r>
      <w:r>
        <w:t xml:space="preserve">Reports in the </w:t>
      </w:r>
      <w:r w:rsidR="00291B96">
        <w:t>house file</w:t>
      </w:r>
      <w:r>
        <w:t xml:space="preserve">, which are to be printed at the time the </w:t>
      </w:r>
      <w:r w:rsidR="0051529D">
        <w:t>a</w:t>
      </w:r>
      <w:r w:rsidR="007E78F8">
        <w:t>udit</w:t>
      </w:r>
      <w:r>
        <w:t xml:space="preserve"> is run.</w:t>
      </w:r>
    </w:p>
    <w:p w14:paraId="4B0A8D8A" w14:textId="77777777" w:rsidR="00D62B3A" w:rsidRDefault="00D62B3A" w:rsidP="00744ADA">
      <w:pPr>
        <w:tabs>
          <w:tab w:val="num" w:pos="720"/>
        </w:tabs>
        <w:ind w:left="720"/>
        <w:jc w:val="both"/>
      </w:pPr>
    </w:p>
    <w:p w14:paraId="6EE4BB93" w14:textId="068ABFBD" w:rsidR="00D62B3A" w:rsidRPr="00D0268D" w:rsidRDefault="00EC0BDB" w:rsidP="00C12FAD">
      <w:pPr>
        <w:tabs>
          <w:tab w:val="num" w:pos="720"/>
        </w:tabs>
        <w:ind w:left="720"/>
        <w:jc w:val="both"/>
      </w:pPr>
      <w:r>
        <w:lastRenderedPageBreak/>
        <w:t xml:space="preserve">In the </w:t>
      </w:r>
      <w:r w:rsidR="0075364A">
        <w:rPr>
          <w:i/>
          <w:iCs/>
        </w:rPr>
        <w:t xml:space="preserve">Weatherization </w:t>
      </w:r>
      <w:r w:rsidRPr="00EC0BDB">
        <w:rPr>
          <w:i/>
        </w:rPr>
        <w:t>General Appendix</w:t>
      </w:r>
      <w:r>
        <w:t>, r</w:t>
      </w:r>
      <w:r w:rsidR="00D62B3A">
        <w:t xml:space="preserve">efer to the </w:t>
      </w:r>
      <w:r w:rsidR="00EC4C43">
        <w:t>WAweb (</w:t>
      </w:r>
      <w:r w:rsidR="00D62B3A" w:rsidRPr="00C12FAD">
        <w:t>NEAT</w:t>
      </w:r>
      <w:r w:rsidR="00EC4C43">
        <w:t>/</w:t>
      </w:r>
      <w:r w:rsidR="00D051E1">
        <w:t xml:space="preserve">MHEA </w:t>
      </w:r>
      <w:r w:rsidR="00D62B3A" w:rsidRPr="00C12FAD">
        <w:t>Audit</w:t>
      </w:r>
      <w:r w:rsidR="00E40BB1">
        <w:t>)</w:t>
      </w:r>
      <w:r w:rsidR="00D62B3A" w:rsidRPr="00C12FAD">
        <w:t xml:space="preserve"> Manual</w:t>
      </w:r>
      <w:r w:rsidR="00D62B3A">
        <w:t xml:space="preserve"> </w:t>
      </w:r>
      <w:r w:rsidR="00D0268D">
        <w:t>for detailed information on operating the MHEA Audit.</w:t>
      </w:r>
    </w:p>
    <w:p w14:paraId="57FCF9D3" w14:textId="77777777" w:rsidR="00B001E0" w:rsidRDefault="00B001E0" w:rsidP="00C12FAD">
      <w:pPr>
        <w:tabs>
          <w:tab w:val="num" w:pos="720"/>
        </w:tabs>
        <w:ind w:left="720"/>
        <w:jc w:val="both"/>
      </w:pPr>
    </w:p>
    <w:p w14:paraId="1F090492" w14:textId="77777777" w:rsidR="00D62B3A" w:rsidRPr="002358EB" w:rsidRDefault="00D62B3A" w:rsidP="002358EB">
      <w:pPr>
        <w:ind w:firstLine="360"/>
        <w:rPr>
          <w:b/>
        </w:rPr>
      </w:pPr>
      <w:r w:rsidRPr="002358EB">
        <w:rPr>
          <w:b/>
        </w:rPr>
        <w:t>Water Heat</w:t>
      </w:r>
      <w:r w:rsidR="00F565CE" w:rsidRPr="002358EB">
        <w:rPr>
          <w:b/>
        </w:rPr>
        <w:t>ing</w:t>
      </w:r>
      <w:r w:rsidRPr="002358EB">
        <w:rPr>
          <w:b/>
        </w:rPr>
        <w:t xml:space="preserve"> Measures</w:t>
      </w:r>
    </w:p>
    <w:p w14:paraId="3801249D" w14:textId="00571143" w:rsidR="00CC00C9" w:rsidRDefault="00F565CE" w:rsidP="00705EF2">
      <w:pPr>
        <w:ind w:left="360"/>
        <w:jc w:val="both"/>
      </w:pPr>
      <w:r>
        <w:t>Water heating</w:t>
      </w:r>
      <w:r w:rsidR="00D62B3A">
        <w:t xml:space="preserve"> measures include water pipe insulation, low</w:t>
      </w:r>
      <w:r w:rsidR="00A750D0">
        <w:t>-</w:t>
      </w:r>
      <w:r w:rsidR="00D62B3A">
        <w:t xml:space="preserve">flow showerheads, and faucet aerators. Water pipe insulation must be installed, when appropriate, (refer to </w:t>
      </w:r>
      <w:r w:rsidR="002D4324">
        <w:t>Section 4030 of</w:t>
      </w:r>
      <w:r w:rsidR="00D62B3A">
        <w:t xml:space="preserve"> the </w:t>
      </w:r>
      <w:r w:rsidR="00A422D1">
        <w:rPr>
          <w:i/>
        </w:rPr>
        <w:t>Iowa Weatherization</w:t>
      </w:r>
      <w:r w:rsidR="00CD30C2">
        <w:rPr>
          <w:i/>
        </w:rPr>
        <w:t xml:space="preserve"> Work</w:t>
      </w:r>
      <w:r w:rsidR="00A422D1">
        <w:rPr>
          <w:i/>
        </w:rPr>
        <w:t xml:space="preserve"> Standards</w:t>
      </w:r>
      <w:r w:rsidR="00A422D1" w:rsidRPr="000F7DA3">
        <w:rPr>
          <w:i/>
        </w:rPr>
        <w:t xml:space="preserve"> </w:t>
      </w:r>
      <w:r w:rsidR="00D62B3A">
        <w:t xml:space="preserve">for information on when to install those measures). </w:t>
      </w:r>
      <w:r w:rsidR="002D4324">
        <w:t xml:space="preserve">Cost limits are addressed in the Cost Limits </w:t>
      </w:r>
      <w:r w:rsidR="00A65BEE">
        <w:t>and</w:t>
      </w:r>
      <w:r w:rsidR="002D4324">
        <w:t xml:space="preserve"> Allowances section of the </w:t>
      </w:r>
      <w:r w:rsidR="0075364A">
        <w:rPr>
          <w:i/>
          <w:iCs/>
        </w:rPr>
        <w:t xml:space="preserve">Weatherization </w:t>
      </w:r>
      <w:r w:rsidR="002D4324">
        <w:rPr>
          <w:i/>
        </w:rPr>
        <w:t>General Appendix</w:t>
      </w:r>
      <w:r w:rsidR="002D4324">
        <w:t>.</w:t>
      </w:r>
      <w:r w:rsidR="00D62B3A">
        <w:t xml:space="preserve"> </w:t>
      </w:r>
      <w:r w:rsidR="000B0E39">
        <w:t>These measures</w:t>
      </w:r>
      <w:r w:rsidR="00FF5E32">
        <w:t xml:space="preserve">, except faucet aerators, </w:t>
      </w:r>
      <w:r w:rsidR="000B0E39">
        <w:t xml:space="preserve">must be entered in </w:t>
      </w:r>
      <w:r w:rsidR="00E40BB1">
        <w:t>WAweb</w:t>
      </w:r>
      <w:r w:rsidR="000B0E39">
        <w:t xml:space="preserve"> </w:t>
      </w:r>
      <w:r w:rsidR="00E40BB1">
        <w:t>(</w:t>
      </w:r>
      <w:r w:rsidR="000B0E39">
        <w:t>NEAT/MHEA audit</w:t>
      </w:r>
      <w:r w:rsidR="00E40BB1">
        <w:t>)</w:t>
      </w:r>
      <w:r w:rsidR="000B0E39">
        <w:t>.</w:t>
      </w:r>
    </w:p>
    <w:p w14:paraId="1EE67121" w14:textId="77777777" w:rsidR="00D051E1" w:rsidRDefault="00D051E1" w:rsidP="002358EB">
      <w:pPr>
        <w:ind w:firstLine="360"/>
        <w:rPr>
          <w:b/>
        </w:rPr>
      </w:pPr>
    </w:p>
    <w:p w14:paraId="098ECD84" w14:textId="77777777" w:rsidR="00D62B3A" w:rsidRPr="00B03C57" w:rsidRDefault="002C5B68" w:rsidP="002358EB">
      <w:pPr>
        <w:ind w:firstLine="360"/>
        <w:rPr>
          <w:b/>
        </w:rPr>
      </w:pPr>
      <w:r>
        <w:rPr>
          <w:b/>
        </w:rPr>
        <w:t>Energy Efficient</w:t>
      </w:r>
      <w:r w:rsidR="00D62B3A" w:rsidRPr="00B03C57">
        <w:rPr>
          <w:b/>
        </w:rPr>
        <w:t xml:space="preserve"> Light Bulbs</w:t>
      </w:r>
    </w:p>
    <w:p w14:paraId="466F0237" w14:textId="273DEAAB" w:rsidR="00D62B3A" w:rsidRDefault="002C5B68" w:rsidP="00705EF2">
      <w:pPr>
        <w:ind w:left="360"/>
        <w:jc w:val="both"/>
      </w:pPr>
      <w:r>
        <w:t>Light</w:t>
      </w:r>
      <w:r w:rsidR="00EF1BB1">
        <w:t>-</w:t>
      </w:r>
      <w:r>
        <w:t>emitting diode</w:t>
      </w:r>
      <w:r w:rsidR="00A750D0">
        <w:t xml:space="preserve"> (</w:t>
      </w:r>
      <w:r>
        <w:t>LEDs</w:t>
      </w:r>
      <w:r w:rsidR="00A750D0">
        <w:t>)</w:t>
      </w:r>
      <w:r w:rsidR="00D62B3A">
        <w:t xml:space="preserve"> may be installed using </w:t>
      </w:r>
      <w:r w:rsidR="00B3533C">
        <w:t>DOE, secondary</w:t>
      </w:r>
      <w:r w:rsidR="004F7EFE">
        <w:t xml:space="preserve"> (electric)</w:t>
      </w:r>
      <w:r w:rsidR="00B3533C">
        <w:t xml:space="preserve"> utility, or HEAP funds. </w:t>
      </w:r>
      <w:r w:rsidR="000B0E39">
        <w:t xml:space="preserve"> Cost limits are addressed in the Cost Limits and Allowances section of the </w:t>
      </w:r>
      <w:r w:rsidR="0075364A">
        <w:rPr>
          <w:i/>
          <w:iCs/>
        </w:rPr>
        <w:t xml:space="preserve">Weatherization </w:t>
      </w:r>
      <w:r w:rsidR="000B0E39">
        <w:rPr>
          <w:i/>
        </w:rPr>
        <w:t>General Appendix</w:t>
      </w:r>
      <w:r w:rsidR="000B0E39">
        <w:t xml:space="preserve"> as well as the utility contracts.  </w:t>
      </w:r>
      <w:r>
        <w:t xml:space="preserve">LEDs </w:t>
      </w:r>
      <w:r w:rsidR="000B0E39">
        <w:t xml:space="preserve">must be entered in </w:t>
      </w:r>
      <w:r w:rsidR="00B547FD">
        <w:t>WAweb</w:t>
      </w:r>
      <w:r w:rsidR="000B0E39">
        <w:t xml:space="preserve"> </w:t>
      </w:r>
      <w:r w:rsidR="00B547FD">
        <w:t>(</w:t>
      </w:r>
      <w:r w:rsidR="000B0E39">
        <w:t>NEAT/MHEA audit</w:t>
      </w:r>
      <w:r w:rsidR="00B547FD">
        <w:t>)</w:t>
      </w:r>
      <w:r w:rsidR="000B0E39">
        <w:t>.</w:t>
      </w:r>
    </w:p>
    <w:p w14:paraId="2BB4D9D7" w14:textId="77777777" w:rsidR="006A1DAD" w:rsidRDefault="006A1DAD" w:rsidP="00705EF2">
      <w:pPr>
        <w:ind w:left="360"/>
        <w:jc w:val="both"/>
      </w:pPr>
    </w:p>
    <w:p w14:paraId="5415C91F" w14:textId="77777777" w:rsidR="00D62B3A" w:rsidRDefault="00D62B3A" w:rsidP="002358EB">
      <w:pPr>
        <w:ind w:firstLine="360"/>
        <w:rPr>
          <w:b/>
        </w:rPr>
      </w:pPr>
      <w:r>
        <w:rPr>
          <w:b/>
        </w:rPr>
        <w:t>Refrigeration Appliance Policies and Standards</w:t>
      </w:r>
    </w:p>
    <w:p w14:paraId="62D1970E" w14:textId="77777777" w:rsidR="005C6943" w:rsidRDefault="005C6943" w:rsidP="002358EB">
      <w:pPr>
        <w:ind w:left="360"/>
        <w:jc w:val="both"/>
      </w:pPr>
      <w:r>
        <w:t>Refrigerator and freezer meter readings are to be entered into WAMS. If an appliance will not be replaced, the reading and “no action taken” are to be entered into WAMS. Refrigerators and freezers may be installed when they are determined to be a cost-effective replacement choice by the BART Program.</w:t>
      </w:r>
    </w:p>
    <w:p w14:paraId="1D9CEA66" w14:textId="77777777" w:rsidR="005C6943" w:rsidRDefault="005C6943" w:rsidP="002358EB">
      <w:pPr>
        <w:ind w:left="360"/>
        <w:jc w:val="both"/>
      </w:pPr>
    </w:p>
    <w:p w14:paraId="27D91DA1" w14:textId="1153FF0D" w:rsidR="005C6943" w:rsidRDefault="005C6943" w:rsidP="002358EB">
      <w:pPr>
        <w:ind w:left="360"/>
        <w:jc w:val="both"/>
      </w:pPr>
      <w:r>
        <w:t>Refrigerator replacements may be charged to DOE, the secondary</w:t>
      </w:r>
      <w:r w:rsidR="004F7EFE">
        <w:t xml:space="preserve"> (electric)</w:t>
      </w:r>
      <w:r>
        <w:t xml:space="preserve"> utility, or HEAP. </w:t>
      </w:r>
    </w:p>
    <w:p w14:paraId="4F526368" w14:textId="77777777" w:rsidR="005C6943" w:rsidRDefault="005C6943" w:rsidP="002358EB">
      <w:pPr>
        <w:ind w:left="360"/>
        <w:jc w:val="both"/>
      </w:pPr>
    </w:p>
    <w:p w14:paraId="26BC7648" w14:textId="77777777" w:rsidR="005C6943" w:rsidRDefault="005C6943" w:rsidP="002358EB">
      <w:pPr>
        <w:ind w:left="360"/>
        <w:jc w:val="both"/>
      </w:pPr>
      <w:r>
        <w:t xml:space="preserve">Freezer replacements are not allowed by DOE. Therefore, freezer replacements must be charged to the HEAP Contract or to a utility contract that covers the measure. </w:t>
      </w:r>
      <w:r w:rsidR="00841AF3">
        <w:t xml:space="preserve">All freezers located in intentionally or unintentionally conditioned areas must be metered and those readings are to be entered into WAMS. If the freezer will not be replaced, the reading and “no action taken” is to be entered into WAMS. Because there is no look-up table available, freezers that cannot be metered are not eligible for replacement. Freezers may be installed when they are determined to be a cost-effective replacement choice by the BART Program. </w:t>
      </w:r>
      <w:r w:rsidRPr="00841AF3">
        <w:rPr>
          <w:u w:val="single"/>
        </w:rPr>
        <w:t>Replacement freezers must be Energy Star</w:t>
      </w:r>
      <w:r w:rsidR="00841AF3" w:rsidRPr="00841AF3">
        <w:rPr>
          <w:rFonts w:cs="Arial"/>
          <w:color w:val="000000"/>
          <w:sz w:val="19"/>
          <w:szCs w:val="19"/>
          <w:u w:val="single"/>
        </w:rPr>
        <w:t>®</w:t>
      </w:r>
      <w:r w:rsidRPr="00841AF3">
        <w:rPr>
          <w:u w:val="single"/>
        </w:rPr>
        <w:t xml:space="preserve"> rated only if charged to a utility contract.</w:t>
      </w:r>
    </w:p>
    <w:p w14:paraId="27127868" w14:textId="77777777" w:rsidR="005C6943" w:rsidRDefault="005C6943" w:rsidP="002358EB">
      <w:pPr>
        <w:ind w:left="360"/>
        <w:jc w:val="both"/>
      </w:pPr>
    </w:p>
    <w:p w14:paraId="135B781C" w14:textId="3C15FB7B" w:rsidR="00D01AA8" w:rsidRDefault="00D01AA8" w:rsidP="002358EB">
      <w:pPr>
        <w:ind w:left="360"/>
        <w:jc w:val="both"/>
      </w:pPr>
      <w:r>
        <w:rPr>
          <w:rFonts w:eastAsiaTheme="minorHAnsi" w:cs="Arial"/>
        </w:rPr>
        <w:t>Appliance replacement in rental units is allowed only when the renter owns the existing appliance.</w:t>
      </w:r>
    </w:p>
    <w:p w14:paraId="37B55830" w14:textId="77777777" w:rsidR="00D01AA8" w:rsidRDefault="00D01AA8" w:rsidP="002358EB">
      <w:pPr>
        <w:ind w:left="360"/>
        <w:jc w:val="both"/>
      </w:pPr>
    </w:p>
    <w:p w14:paraId="0AA1F5DE" w14:textId="138FEBF3" w:rsidR="00D62B3A" w:rsidRPr="002358EB" w:rsidRDefault="00257973" w:rsidP="002358EB">
      <w:pPr>
        <w:ind w:left="360"/>
        <w:jc w:val="both"/>
        <w:rPr>
          <w:i/>
        </w:rPr>
      </w:pPr>
      <w:r>
        <w:t>Refer to</w:t>
      </w:r>
      <w:r w:rsidR="00D62B3A" w:rsidRPr="002358EB">
        <w:t xml:space="preserve"> the </w:t>
      </w:r>
      <w:r w:rsidR="00D62B3A" w:rsidRPr="002358EB">
        <w:rPr>
          <w:i/>
        </w:rPr>
        <w:t>Refrigeration Appliance Replacement Operations Manual</w:t>
      </w:r>
      <w:r w:rsidR="00D62B3A" w:rsidRPr="00B27C40">
        <w:t>,</w:t>
      </w:r>
      <w:r w:rsidR="00D62B3A" w:rsidRPr="002358EB">
        <w:t xml:space="preserve"> in the </w:t>
      </w:r>
      <w:r w:rsidR="00D62B3A" w:rsidRPr="00675FE9">
        <w:rPr>
          <w:i/>
        </w:rPr>
        <w:t>Weatherization</w:t>
      </w:r>
      <w:r w:rsidR="00D62B3A" w:rsidRPr="002358EB">
        <w:t xml:space="preserve"> </w:t>
      </w:r>
      <w:r w:rsidR="00D62B3A" w:rsidRPr="002358EB">
        <w:rPr>
          <w:i/>
        </w:rPr>
        <w:t>General Appendix</w:t>
      </w:r>
      <w:r>
        <w:t xml:space="preserve"> for information regarding refrigeration appliance policies and standards</w:t>
      </w:r>
      <w:r w:rsidR="00D62B3A" w:rsidRPr="002358EB">
        <w:rPr>
          <w:i/>
        </w:rPr>
        <w:t>.</w:t>
      </w:r>
    </w:p>
    <w:p w14:paraId="0261EF16" w14:textId="77777777" w:rsidR="00284273" w:rsidRDefault="00284273" w:rsidP="00705EF2">
      <w:pPr>
        <w:pStyle w:val="BodyText2"/>
        <w:ind w:left="360"/>
      </w:pPr>
    </w:p>
    <w:p w14:paraId="021DE3A1" w14:textId="77777777" w:rsidR="00B56171" w:rsidRPr="002358EB" w:rsidRDefault="00B56171" w:rsidP="002358EB">
      <w:pPr>
        <w:ind w:left="360"/>
        <w:rPr>
          <w:b/>
          <w:bCs/>
          <w:i/>
          <w:iCs/>
          <w:color w:val="000000"/>
        </w:rPr>
      </w:pPr>
      <w:r w:rsidRPr="002358EB">
        <w:rPr>
          <w:b/>
          <w:bCs/>
          <w:i/>
          <w:iCs/>
          <w:color w:val="000000"/>
        </w:rPr>
        <w:t xml:space="preserve">Refrigerator/Freezer Removal </w:t>
      </w:r>
    </w:p>
    <w:p w14:paraId="4FB259A7" w14:textId="77777777" w:rsidR="00B56171" w:rsidRDefault="00B56171" w:rsidP="00705EF2">
      <w:pPr>
        <w:ind w:left="360"/>
        <w:jc w:val="both"/>
      </w:pPr>
      <w:r>
        <w:t xml:space="preserve">Program funds may be used to pay for the straight removal and disposal of refrigerators and freezers. This is the more cost-effective of the two refrigeration appliance measures since the only cost to the program is for the removal and disposal of the appliance. There is no replacement cost. </w:t>
      </w:r>
    </w:p>
    <w:p w14:paraId="0826350E" w14:textId="77777777" w:rsidR="00911581" w:rsidRDefault="00911581" w:rsidP="00705EF2">
      <w:pPr>
        <w:ind w:left="360"/>
        <w:rPr>
          <w:b/>
          <w:i/>
        </w:rPr>
      </w:pPr>
    </w:p>
    <w:p w14:paraId="3CCE20AB" w14:textId="77777777" w:rsidR="00B56171" w:rsidRPr="002358EB" w:rsidRDefault="00B56171" w:rsidP="002358EB">
      <w:pPr>
        <w:ind w:firstLine="360"/>
        <w:rPr>
          <w:b/>
        </w:rPr>
      </w:pPr>
      <w:r w:rsidRPr="002358EB">
        <w:rPr>
          <w:b/>
        </w:rPr>
        <w:t>Utility-Funded Measures</w:t>
      </w:r>
    </w:p>
    <w:p w14:paraId="4AC81E02" w14:textId="187F802C" w:rsidR="00B56171" w:rsidRDefault="00B56171" w:rsidP="00705EF2">
      <w:pPr>
        <w:ind w:left="360"/>
        <w:jc w:val="both"/>
      </w:pPr>
      <w:r>
        <w:t xml:space="preserve">Utility companies provide funding to the program for many </w:t>
      </w:r>
      <w:r w:rsidR="0083567C">
        <w:t>energy efficiency (</w:t>
      </w:r>
      <w:r>
        <w:t>EE</w:t>
      </w:r>
      <w:r w:rsidR="0083567C">
        <w:t>)</w:t>
      </w:r>
      <w:r>
        <w:t xml:space="preserve"> measures. While program funds can be used to pay for most of the same measures as the utilities pay for, it is important to charge the costs of these measures to utility contracts whenever the </w:t>
      </w:r>
      <w:r w:rsidR="0032390A">
        <w:t>customer</w:t>
      </w:r>
      <w:r>
        <w:t xml:space="preserve"> is a customer of one of the funding-eligible utility companies. This will help to ensure utility funds are spent each year. </w:t>
      </w:r>
    </w:p>
    <w:p w14:paraId="7A33FD0D" w14:textId="77777777" w:rsidR="00B56171" w:rsidRDefault="00B56171" w:rsidP="00705EF2">
      <w:pPr>
        <w:ind w:left="360"/>
        <w:jc w:val="both"/>
        <w:rPr>
          <w:rFonts w:cs="Arial"/>
        </w:rPr>
      </w:pPr>
    </w:p>
    <w:p w14:paraId="377FE31E" w14:textId="103E075F" w:rsidR="00B56171" w:rsidRDefault="00B56171" w:rsidP="00705EF2">
      <w:pPr>
        <w:ind w:left="360"/>
        <w:jc w:val="both"/>
      </w:pPr>
      <w:r>
        <w:t xml:space="preserve">Although the “utility-funded measures” are, for the most part, integrated into the “regular weatherization program”, there are a few differences. The utilities have some cost limits that the regular program does not have or are different than the regular program’s cost limits. Refer to the Cost Limits and Allowances section in the </w:t>
      </w:r>
      <w:r w:rsidRPr="00517E7B">
        <w:rPr>
          <w:bCs/>
          <w:i/>
        </w:rPr>
        <w:t>Weatherization General Appendix</w:t>
      </w:r>
      <w:r>
        <w:t xml:space="preserve"> </w:t>
      </w:r>
      <w:r w:rsidR="004F7EFE">
        <w:t>and</w:t>
      </w:r>
      <w:r w:rsidR="00F20D3F">
        <w:t>/or</w:t>
      </w:r>
      <w:r w:rsidR="004F7EFE">
        <w:t xml:space="preserve"> the utility contracts </w:t>
      </w:r>
      <w:r>
        <w:t xml:space="preserve">for information on the current utility measure/product prices and limits. </w:t>
      </w:r>
      <w:r w:rsidR="00DA7178">
        <w:t>In most cases, costs which exceed the limit established by utility companies may be charged to DOE or HEAP.</w:t>
      </w:r>
    </w:p>
    <w:p w14:paraId="36AD78D1" w14:textId="77777777" w:rsidR="0092621F" w:rsidRDefault="0092621F" w:rsidP="00705EF2">
      <w:pPr>
        <w:ind w:left="360"/>
        <w:jc w:val="both"/>
      </w:pPr>
    </w:p>
    <w:p w14:paraId="4038D86E" w14:textId="77777777" w:rsidR="00B56171" w:rsidRDefault="00B56171" w:rsidP="00705EF2">
      <w:pPr>
        <w:ind w:left="360"/>
        <w:jc w:val="both"/>
      </w:pPr>
    </w:p>
    <w:p w14:paraId="5FD3C854" w14:textId="2B99A906" w:rsidR="00B56171" w:rsidRDefault="00B56171" w:rsidP="00705EF2">
      <w:pPr>
        <w:pStyle w:val="Heading3"/>
      </w:pPr>
      <w:bookmarkStart w:id="168" w:name="_Toc204099996"/>
      <w:r>
        <w:lastRenderedPageBreak/>
        <w:t>5.4</w:t>
      </w:r>
      <w:r w:rsidR="00537FFA">
        <w:t>2</w:t>
      </w:r>
      <w:r>
        <w:tab/>
      </w:r>
      <w:bookmarkStart w:id="169" w:name="EEAssessmentMultiUnitDwellings543"/>
      <w:bookmarkEnd w:id="169"/>
      <w:r>
        <w:t>Energy Efficiency Assessment for Multi-Unit Dwellings</w:t>
      </w:r>
      <w:bookmarkEnd w:id="168"/>
    </w:p>
    <w:p w14:paraId="5AB92C95" w14:textId="77777777" w:rsidR="00B56171" w:rsidRDefault="00B56171" w:rsidP="002358EB">
      <w:pPr>
        <w:ind w:firstLine="360"/>
        <w:rPr>
          <w:b/>
        </w:rPr>
      </w:pPr>
      <w:r>
        <w:rPr>
          <w:b/>
        </w:rPr>
        <w:t>Multi-Unit Dwellings Containing Fewer than 5 Units</w:t>
      </w:r>
    </w:p>
    <w:p w14:paraId="0CF049D1" w14:textId="77777777" w:rsidR="00B56171" w:rsidRDefault="00B56171" w:rsidP="00705EF2">
      <w:pPr>
        <w:pStyle w:val="BodyText2"/>
        <w:ind w:left="360"/>
      </w:pPr>
      <w:r>
        <w:t xml:space="preserve">The entire structure (all units and common areas) of a multi-unit dwelling containing fewer than </w:t>
      </w:r>
      <w:r w:rsidR="0069281F">
        <w:t xml:space="preserve">five </w:t>
      </w:r>
      <w:r>
        <w:t>units may be weatherized if 50</w:t>
      </w:r>
      <w:r w:rsidR="00F61371">
        <w:t>%</w:t>
      </w:r>
      <w:r>
        <w:t xml:space="preserve"> of the units in the dwelling are eligible units (i.e. contain eligible households). </w:t>
      </w:r>
    </w:p>
    <w:p w14:paraId="794C89CD" w14:textId="77777777" w:rsidR="00B56171" w:rsidRDefault="00B56171" w:rsidP="00705EF2">
      <w:pPr>
        <w:ind w:left="360"/>
        <w:jc w:val="both"/>
      </w:pPr>
    </w:p>
    <w:p w14:paraId="084F6421" w14:textId="70652C78" w:rsidR="00B56171" w:rsidRDefault="00B56171" w:rsidP="00705EF2">
      <w:pPr>
        <w:ind w:left="360"/>
        <w:jc w:val="both"/>
      </w:pPr>
      <w:r>
        <w:t xml:space="preserve">Prior to completing any energy efficiency measures, the health and safety procedures, as described in </w:t>
      </w:r>
      <w:hyperlink w:anchor="HealthAndSafetyAssessment520" w:history="1">
        <w:r w:rsidR="00B5450A" w:rsidRPr="0069281F">
          <w:rPr>
            <w:rStyle w:val="Hyperlink"/>
          </w:rPr>
          <w:t>Sections 5.20</w:t>
        </w:r>
      </w:hyperlink>
      <w:r w:rsidR="00B5450A">
        <w:t xml:space="preserve"> and </w:t>
      </w:r>
      <w:hyperlink w:anchor="_5.30_HEALTH_AND" w:history="1">
        <w:r w:rsidR="00B5450A" w:rsidRPr="0069281F">
          <w:rPr>
            <w:rStyle w:val="Hyperlink"/>
          </w:rPr>
          <w:t>5.30</w:t>
        </w:r>
      </w:hyperlink>
      <w:r w:rsidR="00B5450A" w:rsidRPr="00B5450A">
        <w:t xml:space="preserve"> </w:t>
      </w:r>
      <w:r>
        <w:t>must be completed and all serious health and safety hazards must be remedied.</w:t>
      </w:r>
    </w:p>
    <w:p w14:paraId="68C0F3C4" w14:textId="77777777" w:rsidR="00B56171" w:rsidRDefault="00B56171" w:rsidP="00705EF2">
      <w:pPr>
        <w:ind w:left="360"/>
        <w:jc w:val="both"/>
      </w:pPr>
    </w:p>
    <w:p w14:paraId="4D54A5BB" w14:textId="3B793485" w:rsidR="00B56171" w:rsidRDefault="00B56171" w:rsidP="00705EF2">
      <w:pPr>
        <w:ind w:left="360"/>
        <w:jc w:val="both"/>
      </w:pPr>
      <w:r>
        <w:t xml:space="preserve">Units eligible for weatherization service should be weatherized according to the protocol for single-family dwellings described </w:t>
      </w:r>
      <w:r w:rsidRPr="00B5450A">
        <w:t xml:space="preserve">in </w:t>
      </w:r>
      <w:hyperlink w:anchor="_5.41_Energy_Efficiency" w:history="1">
        <w:r w:rsidR="00B5450A" w:rsidRPr="0069281F">
          <w:rPr>
            <w:rStyle w:val="Hyperlink"/>
          </w:rPr>
          <w:t>Section 5.4</w:t>
        </w:r>
        <w:r w:rsidRPr="0069281F">
          <w:rPr>
            <w:rStyle w:val="Hyperlink"/>
          </w:rPr>
          <w:t>1</w:t>
        </w:r>
      </w:hyperlink>
      <w:r w:rsidRPr="00B5450A">
        <w:t>. This</w:t>
      </w:r>
      <w:r>
        <w:t xml:space="preserve"> includes running </w:t>
      </w:r>
      <w:r w:rsidR="00B547FD">
        <w:t>WAweb</w:t>
      </w:r>
      <w:r>
        <w:t xml:space="preserve"> </w:t>
      </w:r>
      <w:r w:rsidR="00B547FD">
        <w:t>(</w:t>
      </w:r>
      <w:r>
        <w:t>NEAT Audit</w:t>
      </w:r>
      <w:r w:rsidR="00B547FD">
        <w:t>)</w:t>
      </w:r>
      <w:r>
        <w:t xml:space="preserve"> on the units.</w:t>
      </w:r>
    </w:p>
    <w:p w14:paraId="4366D69E" w14:textId="77777777" w:rsidR="00B56171" w:rsidRDefault="00B56171" w:rsidP="00705EF2">
      <w:pPr>
        <w:ind w:left="360"/>
        <w:jc w:val="both"/>
      </w:pPr>
    </w:p>
    <w:p w14:paraId="5B444383" w14:textId="77777777" w:rsidR="00B56171" w:rsidRDefault="00B56171" w:rsidP="00705EF2">
      <w:pPr>
        <w:ind w:left="360"/>
        <w:jc w:val="both"/>
      </w:pPr>
      <w:r>
        <w:t xml:space="preserve">The cost of work done to common areas must be prorated among the units. </w:t>
      </w:r>
    </w:p>
    <w:p w14:paraId="64DEE9CE" w14:textId="77777777" w:rsidR="00A12581" w:rsidRDefault="00A12581" w:rsidP="00705EF2">
      <w:pPr>
        <w:ind w:left="360"/>
        <w:jc w:val="both"/>
      </w:pPr>
    </w:p>
    <w:p w14:paraId="56BC6F48" w14:textId="77777777" w:rsidR="00B56171" w:rsidRDefault="00B56171" w:rsidP="002358EB">
      <w:pPr>
        <w:ind w:firstLine="360"/>
        <w:rPr>
          <w:b/>
        </w:rPr>
      </w:pPr>
      <w:r>
        <w:rPr>
          <w:b/>
        </w:rPr>
        <w:t>Multi-Unit Dwellings Containing 5 or More Units</w:t>
      </w:r>
    </w:p>
    <w:p w14:paraId="09AED7A2" w14:textId="6909FCD2" w:rsidR="00B56171" w:rsidRDefault="00B56171" w:rsidP="00705EF2">
      <w:pPr>
        <w:ind w:left="360"/>
        <w:jc w:val="both"/>
      </w:pPr>
      <w:r>
        <w:t xml:space="preserve">Weatherization of multi-unit dwellings containing </w:t>
      </w:r>
      <w:r w:rsidR="0069281F">
        <w:t xml:space="preserve">five </w:t>
      </w:r>
      <w:r>
        <w:t xml:space="preserve">or more units requires prior approval from the </w:t>
      </w:r>
      <w:r w:rsidR="00841598">
        <w:rPr>
          <w:color w:val="000000"/>
          <w:shd w:val="clear" w:color="auto" w:fill="FFFFFF"/>
        </w:rPr>
        <w:t>Iowa WAP</w:t>
      </w:r>
      <w:r>
        <w:t xml:space="preserve"> and DOE</w:t>
      </w:r>
      <w:r w:rsidR="007E78F8">
        <w:t xml:space="preserve">. </w:t>
      </w:r>
      <w:r>
        <w:t xml:space="preserve">The appropriate Multi-Unit Dwelling Approval Form must be submitted to </w:t>
      </w:r>
      <w:r w:rsidR="00841598">
        <w:rPr>
          <w:color w:val="000000"/>
          <w:shd w:val="clear" w:color="auto" w:fill="FFFFFF"/>
        </w:rPr>
        <w:t>Iowa WAP</w:t>
      </w:r>
      <w:r>
        <w:t xml:space="preserve"> for approval prior to beginning work. </w:t>
      </w:r>
      <w:r w:rsidRPr="00A62CAC">
        <w:rPr>
          <w:rFonts w:cs="Arial"/>
        </w:rPr>
        <w:t>There are two separate forms</w:t>
      </w:r>
      <w:r>
        <w:rPr>
          <w:rFonts w:cs="Arial"/>
        </w:rPr>
        <w:t xml:space="preserve"> to be used, depending upon </w:t>
      </w:r>
      <w:r w:rsidRPr="00A62CAC">
        <w:rPr>
          <w:rFonts w:cs="Arial"/>
        </w:rPr>
        <w:t>the cha</w:t>
      </w:r>
      <w:r>
        <w:rPr>
          <w:rFonts w:cs="Arial"/>
        </w:rPr>
        <w:t xml:space="preserve">racteristics of the buildings. </w:t>
      </w:r>
      <w:r w:rsidRPr="00A62CAC">
        <w:rPr>
          <w:rFonts w:cs="Arial"/>
        </w:rPr>
        <w:t>One is for bui</w:t>
      </w:r>
      <w:r w:rsidR="006A1DAD">
        <w:rPr>
          <w:rFonts w:cs="Arial"/>
        </w:rPr>
        <w:t xml:space="preserve">ldings containing at least five, </w:t>
      </w:r>
      <w:r w:rsidRPr="00A62CAC">
        <w:rPr>
          <w:rFonts w:cs="Arial"/>
        </w:rPr>
        <w:t>but not more than</w:t>
      </w:r>
      <w:r>
        <w:rPr>
          <w:rFonts w:cs="Arial"/>
        </w:rPr>
        <w:t xml:space="preserve"> 24 individually heated </w:t>
      </w:r>
      <w:r w:rsidRPr="00F24B82">
        <w:rPr>
          <w:rFonts w:cs="Arial"/>
        </w:rPr>
        <w:t xml:space="preserve">units. </w:t>
      </w:r>
      <w:r w:rsidR="00B547FD">
        <w:rPr>
          <w:rFonts w:cs="Arial"/>
        </w:rPr>
        <w:t>WAweb</w:t>
      </w:r>
      <w:r w:rsidRPr="00F24B82">
        <w:rPr>
          <w:rFonts w:cs="Arial"/>
        </w:rPr>
        <w:t xml:space="preserve"> </w:t>
      </w:r>
      <w:r w:rsidR="00B547FD">
        <w:rPr>
          <w:rFonts w:cs="Arial"/>
        </w:rPr>
        <w:t>(</w:t>
      </w:r>
      <w:r w:rsidRPr="00F24B82">
        <w:rPr>
          <w:rFonts w:cs="Arial"/>
        </w:rPr>
        <w:t>NEAT Audit</w:t>
      </w:r>
      <w:r w:rsidR="00B547FD">
        <w:rPr>
          <w:rFonts w:cs="Arial"/>
        </w:rPr>
        <w:t>)</w:t>
      </w:r>
      <w:r w:rsidRPr="00F24B82">
        <w:rPr>
          <w:rFonts w:cs="Arial"/>
        </w:rPr>
        <w:t xml:space="preserve"> can be used </w:t>
      </w:r>
      <w:r w:rsidR="002126F8" w:rsidRPr="00F24B82">
        <w:rPr>
          <w:rFonts w:cs="Arial"/>
        </w:rPr>
        <w:t xml:space="preserve">for </w:t>
      </w:r>
      <w:r w:rsidR="002126F8" w:rsidRPr="00F24B82">
        <w:rPr>
          <w:rFonts w:eastAsiaTheme="minorHAnsi" w:cs="Arial"/>
          <w:color w:val="000000"/>
        </w:rPr>
        <w:t>buildings of 5+ units no more than 3 stories above grade, but only if all units are individually heated and cooled</w:t>
      </w:r>
      <w:r w:rsidRPr="00F24B82">
        <w:rPr>
          <w:rFonts w:cs="Arial"/>
        </w:rPr>
        <w:t>. The</w:t>
      </w:r>
      <w:r w:rsidRPr="00A62CAC">
        <w:rPr>
          <w:rFonts w:cs="Arial"/>
        </w:rPr>
        <w:t xml:space="preserve"> second form is for any buildings containing more than 24 units or with heating systems serving more than two units (any heating system serving more than two units is the p</w:t>
      </w:r>
      <w:r>
        <w:rPr>
          <w:rFonts w:cs="Arial"/>
        </w:rPr>
        <w:t>roperty owner</w:t>
      </w:r>
      <w:r w:rsidR="0069281F">
        <w:rPr>
          <w:rFonts w:cs="Arial"/>
        </w:rPr>
        <w:t>’s</w:t>
      </w:r>
      <w:r>
        <w:rPr>
          <w:rFonts w:cs="Arial"/>
        </w:rPr>
        <w:t xml:space="preserve"> responsibility). </w:t>
      </w:r>
      <w:r w:rsidRPr="00A62CAC">
        <w:rPr>
          <w:rFonts w:cs="Arial"/>
        </w:rPr>
        <w:t xml:space="preserve"> </w:t>
      </w:r>
      <w:r w:rsidR="00B547FD">
        <w:rPr>
          <w:rFonts w:cs="Arial"/>
        </w:rPr>
        <w:t>WAweb (</w:t>
      </w:r>
      <w:r w:rsidRPr="00A62CAC">
        <w:rPr>
          <w:rFonts w:cs="Arial"/>
        </w:rPr>
        <w:t>NEAT Audit</w:t>
      </w:r>
      <w:r w:rsidR="00B547FD">
        <w:rPr>
          <w:rFonts w:cs="Arial"/>
        </w:rPr>
        <w:t>)</w:t>
      </w:r>
      <w:r w:rsidRPr="00A62CAC">
        <w:rPr>
          <w:rFonts w:cs="Arial"/>
        </w:rPr>
        <w:t xml:space="preserve"> cannot be used on these buildings. Approval for these larger buildin</w:t>
      </w:r>
      <w:r>
        <w:rPr>
          <w:rFonts w:cs="Arial"/>
        </w:rPr>
        <w:t>gs will be a two</w:t>
      </w:r>
      <w:r w:rsidR="0069281F">
        <w:rPr>
          <w:rFonts w:cs="Arial"/>
        </w:rPr>
        <w:t>-</w:t>
      </w:r>
      <w:r>
        <w:rPr>
          <w:rFonts w:cs="Arial"/>
        </w:rPr>
        <w:t xml:space="preserve">part process. </w:t>
      </w:r>
      <w:r w:rsidR="007E78F8">
        <w:t xml:space="preserve">Copies of the forms are included in the </w:t>
      </w:r>
      <w:r w:rsidR="007E78F8" w:rsidRPr="00517E7B">
        <w:rPr>
          <w:bCs/>
          <w:i/>
        </w:rPr>
        <w:t>Weatherization General Appendix</w:t>
      </w:r>
      <w:r w:rsidR="007E78F8">
        <w:t xml:space="preserve"> and are</w:t>
      </w:r>
      <w:r>
        <w:t xml:space="preserve"> available</w:t>
      </w:r>
      <w:r w:rsidRPr="0072405D">
        <w:rPr>
          <w:rFonts w:cs="Arial"/>
          <w:color w:val="000000"/>
        </w:rPr>
        <w:t xml:space="preserve"> </w:t>
      </w:r>
      <w:r>
        <w:rPr>
          <w:rFonts w:cs="Arial"/>
          <w:color w:val="000000"/>
        </w:rPr>
        <w:t xml:space="preserve">on the State of Iowa Weatherization </w:t>
      </w:r>
      <w:r w:rsidR="0092621F">
        <w:rPr>
          <w:rFonts w:cs="Arial"/>
          <w:color w:val="000000"/>
        </w:rPr>
        <w:t>Program page</w:t>
      </w:r>
      <w:r>
        <w:rPr>
          <w:rFonts w:cs="Arial"/>
          <w:color w:val="000000"/>
        </w:rPr>
        <w:t>:</w:t>
      </w:r>
      <w:r w:rsidR="0092621F">
        <w:rPr>
          <w:rFonts w:cs="Arial"/>
          <w:color w:val="000000"/>
        </w:rPr>
        <w:t xml:space="preserve"> </w:t>
      </w:r>
      <w:hyperlink r:id="rId42" w:history="1">
        <w:r w:rsidR="0092621F" w:rsidRPr="0093590A">
          <w:rPr>
            <w:rStyle w:val="Hyperlink"/>
          </w:rPr>
          <w:t>https://hhs.iowa.gov/weatherization-members</w:t>
        </w:r>
      </w:hyperlink>
      <w:r w:rsidR="0092621F">
        <w:t>.</w:t>
      </w:r>
    </w:p>
    <w:p w14:paraId="66591C8C" w14:textId="77777777" w:rsidR="0092621F" w:rsidRDefault="0092621F" w:rsidP="00705EF2">
      <w:pPr>
        <w:ind w:left="360"/>
        <w:jc w:val="both"/>
        <w:rPr>
          <w:rFonts w:cs="Arial"/>
          <w:color w:val="000000"/>
          <w:u w:val="single"/>
        </w:rPr>
      </w:pPr>
    </w:p>
    <w:p w14:paraId="139317A7" w14:textId="77777777" w:rsidR="00B56171" w:rsidRDefault="00B56171" w:rsidP="00705EF2">
      <w:pPr>
        <w:ind w:left="360"/>
        <w:jc w:val="both"/>
        <w:rPr>
          <w:bCs/>
          <w:color w:val="000000"/>
        </w:rPr>
      </w:pPr>
      <w:r>
        <w:rPr>
          <w:bCs/>
          <w:color w:val="000000"/>
        </w:rPr>
        <w:t xml:space="preserve">A description of how the benefits of weatherization will accrue primarily to tenants, in accordance with </w:t>
      </w:r>
      <w:r w:rsidR="0069281F">
        <w:rPr>
          <w:bCs/>
          <w:color w:val="000000"/>
        </w:rPr>
        <w:t xml:space="preserve">DOE </w:t>
      </w:r>
      <w:r>
        <w:rPr>
          <w:bCs/>
          <w:color w:val="000000"/>
        </w:rPr>
        <w:t xml:space="preserve">WPN 10-15A, can be demonstrated in the approval forms in a number of ways. </w:t>
      </w:r>
    </w:p>
    <w:p w14:paraId="0CFF30AF" w14:textId="77777777" w:rsidR="00B56171" w:rsidRDefault="00B56171" w:rsidP="00705EF2">
      <w:pPr>
        <w:ind w:left="360"/>
        <w:jc w:val="both"/>
      </w:pPr>
    </w:p>
    <w:p w14:paraId="34FB5E96" w14:textId="77777777" w:rsidR="00B56171" w:rsidRPr="00A62CAC" w:rsidRDefault="00B56171" w:rsidP="00705EF2">
      <w:pPr>
        <w:ind w:left="360"/>
        <w:jc w:val="both"/>
        <w:rPr>
          <w:rFonts w:cs="Arial"/>
        </w:rPr>
      </w:pPr>
      <w:r w:rsidRPr="00A62CAC">
        <w:rPr>
          <w:rFonts w:cs="Arial"/>
        </w:rPr>
        <w:t xml:space="preserve">In instances in which tenants of multi-family buildings pay directly for energy, the accrual of benefits requirements can be assured by demonstrating a reduction in the tenants’ energy bills.  </w:t>
      </w:r>
    </w:p>
    <w:p w14:paraId="2A687ABF" w14:textId="77777777" w:rsidR="00B56171" w:rsidRPr="00A62CAC" w:rsidRDefault="00B56171" w:rsidP="00705EF2">
      <w:pPr>
        <w:ind w:left="360"/>
        <w:jc w:val="both"/>
        <w:rPr>
          <w:rFonts w:cs="Arial"/>
        </w:rPr>
      </w:pPr>
    </w:p>
    <w:p w14:paraId="0539AFD8" w14:textId="085BBF00" w:rsidR="00B56171" w:rsidRDefault="00B56171" w:rsidP="00705EF2">
      <w:pPr>
        <w:ind w:left="360"/>
        <w:jc w:val="both"/>
        <w:rPr>
          <w:rFonts w:cs="Arial"/>
        </w:rPr>
      </w:pPr>
      <w:r w:rsidRPr="00A62CAC">
        <w:rPr>
          <w:rFonts w:cs="Arial"/>
        </w:rPr>
        <w:t>In instances in which a tenant does not pay for energy directly, a combination of several categories of benefits could be used to demonstrate that the benefits of the weatherization accrual primarily to the tenant. Benefits that could be combined include, but are not limited to:</w:t>
      </w:r>
    </w:p>
    <w:p w14:paraId="42BB1534" w14:textId="77777777" w:rsidR="00EA3B8E" w:rsidRDefault="00EA3B8E" w:rsidP="00705EF2">
      <w:pPr>
        <w:ind w:left="360"/>
        <w:jc w:val="both"/>
        <w:rPr>
          <w:rFonts w:cs="Arial"/>
        </w:rPr>
      </w:pPr>
    </w:p>
    <w:p w14:paraId="111BA104" w14:textId="77777777" w:rsidR="00B56171" w:rsidRPr="00A62CAC" w:rsidRDefault="00B56171" w:rsidP="00F4166A">
      <w:pPr>
        <w:pStyle w:val="ListParagraph"/>
        <w:numPr>
          <w:ilvl w:val="0"/>
          <w:numId w:val="17"/>
        </w:numPr>
        <w:ind w:left="720"/>
        <w:jc w:val="both"/>
        <w:rPr>
          <w:rFonts w:cs="Arial"/>
        </w:rPr>
      </w:pPr>
      <w:r w:rsidRPr="00A62CAC">
        <w:rPr>
          <w:rFonts w:cs="Arial"/>
        </w:rPr>
        <w:t>Longer term preservation of the property as affordable housing;</w:t>
      </w:r>
    </w:p>
    <w:p w14:paraId="6BFCC060" w14:textId="77777777" w:rsidR="00B56171" w:rsidRPr="00A62CAC" w:rsidRDefault="00B56171" w:rsidP="00F4166A">
      <w:pPr>
        <w:pStyle w:val="ListParagraph"/>
        <w:numPr>
          <w:ilvl w:val="0"/>
          <w:numId w:val="17"/>
        </w:numPr>
        <w:ind w:left="720"/>
        <w:jc w:val="both"/>
        <w:rPr>
          <w:rFonts w:cs="Arial"/>
        </w:rPr>
      </w:pPr>
      <w:r w:rsidRPr="00A62CAC">
        <w:rPr>
          <w:rFonts w:cs="Arial"/>
        </w:rPr>
        <w:t>Continuation of protection against rent increases beyond that required under the WAP regulations (10</w:t>
      </w:r>
      <w:r w:rsidR="0069281F">
        <w:rPr>
          <w:rFonts w:cs="Arial"/>
        </w:rPr>
        <w:t xml:space="preserve"> </w:t>
      </w:r>
      <w:r w:rsidRPr="00A62CAC">
        <w:rPr>
          <w:rFonts w:cs="Arial"/>
        </w:rPr>
        <w:t>CFR 440.22(b)(3)(II));</w:t>
      </w:r>
    </w:p>
    <w:p w14:paraId="5A6D019F" w14:textId="77777777" w:rsidR="00B56171" w:rsidRPr="00A62CAC" w:rsidRDefault="00B56171" w:rsidP="00F4166A">
      <w:pPr>
        <w:pStyle w:val="ListParagraph"/>
        <w:numPr>
          <w:ilvl w:val="0"/>
          <w:numId w:val="17"/>
        </w:numPr>
        <w:ind w:left="720"/>
        <w:jc w:val="both"/>
        <w:rPr>
          <w:rFonts w:cs="Arial"/>
        </w:rPr>
      </w:pPr>
      <w:r w:rsidRPr="00A62CAC">
        <w:rPr>
          <w:rFonts w:cs="Arial"/>
        </w:rPr>
        <w:t>Investment of energy savings in facilities or services that offer measurable direct benefits to tenants;</w:t>
      </w:r>
    </w:p>
    <w:p w14:paraId="22E411CC" w14:textId="77777777" w:rsidR="00B56171" w:rsidRPr="00A62CAC" w:rsidRDefault="00B56171" w:rsidP="00F4166A">
      <w:pPr>
        <w:pStyle w:val="ListParagraph"/>
        <w:numPr>
          <w:ilvl w:val="0"/>
          <w:numId w:val="17"/>
        </w:numPr>
        <w:ind w:left="720"/>
        <w:jc w:val="both"/>
        <w:rPr>
          <w:rFonts w:cs="Arial"/>
        </w:rPr>
      </w:pPr>
      <w:r w:rsidRPr="00A62CAC">
        <w:rPr>
          <w:rFonts w:cs="Arial"/>
        </w:rPr>
        <w:t>I</w:t>
      </w:r>
      <w:r w:rsidR="007E78F8">
        <w:rPr>
          <w:rFonts w:cs="Arial"/>
        </w:rPr>
        <w:t>nvestments of energy savings for</w:t>
      </w:r>
      <w:r w:rsidRPr="00A62CAC">
        <w:rPr>
          <w:rFonts w:cs="Arial"/>
        </w:rPr>
        <w:t xml:space="preserve"> the weatherization work in specific health and safety improvements with measurable benefits to tenants;</w:t>
      </w:r>
    </w:p>
    <w:p w14:paraId="228B7B34" w14:textId="77777777" w:rsidR="00B56171" w:rsidRPr="00A62CAC" w:rsidRDefault="00B56171" w:rsidP="00F4166A">
      <w:pPr>
        <w:pStyle w:val="ListParagraph"/>
        <w:numPr>
          <w:ilvl w:val="0"/>
          <w:numId w:val="17"/>
        </w:numPr>
        <w:ind w:left="720"/>
        <w:jc w:val="both"/>
        <w:rPr>
          <w:rFonts w:cs="Arial"/>
        </w:rPr>
      </w:pPr>
      <w:r w:rsidRPr="00A62CAC">
        <w:rPr>
          <w:rFonts w:cs="Arial"/>
        </w:rPr>
        <w:t>Improvements to heat and hot water distribution and ventilation to improve the comfort of residents; and</w:t>
      </w:r>
    </w:p>
    <w:p w14:paraId="5C02474A" w14:textId="77777777" w:rsidR="00B56171" w:rsidRDefault="00B56171" w:rsidP="00F4166A">
      <w:pPr>
        <w:pStyle w:val="ListParagraph"/>
        <w:numPr>
          <w:ilvl w:val="0"/>
          <w:numId w:val="17"/>
        </w:numPr>
        <w:ind w:left="720"/>
        <w:jc w:val="both"/>
        <w:rPr>
          <w:rFonts w:cs="Arial"/>
        </w:rPr>
      </w:pPr>
      <w:r w:rsidRPr="00A62CAC">
        <w:rPr>
          <w:rFonts w:cs="Arial"/>
        </w:rPr>
        <w:t>Establishment of a shared savings program.</w:t>
      </w:r>
    </w:p>
    <w:p w14:paraId="5E75D412" w14:textId="77777777" w:rsidR="00B56171" w:rsidRPr="00A62CAC" w:rsidRDefault="00B56171" w:rsidP="00705EF2">
      <w:pPr>
        <w:pStyle w:val="ListParagraph"/>
        <w:ind w:left="360"/>
        <w:jc w:val="both"/>
        <w:rPr>
          <w:rFonts w:cs="Arial"/>
        </w:rPr>
      </w:pPr>
    </w:p>
    <w:p w14:paraId="6955AFD9" w14:textId="77777777" w:rsidR="00B56171" w:rsidRPr="00A62CAC" w:rsidRDefault="00B56171" w:rsidP="00705EF2">
      <w:pPr>
        <w:tabs>
          <w:tab w:val="left" w:pos="8640"/>
        </w:tabs>
        <w:ind w:left="360"/>
        <w:jc w:val="both"/>
        <w:rPr>
          <w:rFonts w:cs="Arial"/>
        </w:rPr>
      </w:pPr>
      <w:r w:rsidRPr="00A62CAC">
        <w:rPr>
          <w:rFonts w:cs="Arial"/>
        </w:rPr>
        <w:t>Generic assertions such as “tenant services will be improved” or “weatherization will improve health and safety” are not sufficient to demonstrate that the accrual of benefits requirement is met.</w:t>
      </w:r>
    </w:p>
    <w:p w14:paraId="1747F499" w14:textId="77777777" w:rsidR="00B56171" w:rsidRPr="00A62CAC" w:rsidRDefault="00B56171" w:rsidP="00705EF2">
      <w:pPr>
        <w:tabs>
          <w:tab w:val="left" w:pos="8640"/>
        </w:tabs>
        <w:ind w:left="360"/>
        <w:jc w:val="both"/>
        <w:rPr>
          <w:rFonts w:cs="Arial"/>
        </w:rPr>
      </w:pPr>
    </w:p>
    <w:p w14:paraId="3E7F401D" w14:textId="77777777" w:rsidR="00B56171" w:rsidRPr="00A62CAC" w:rsidRDefault="00B56171" w:rsidP="00705EF2">
      <w:pPr>
        <w:tabs>
          <w:tab w:val="left" w:pos="8640"/>
        </w:tabs>
        <w:ind w:left="360"/>
        <w:jc w:val="both"/>
        <w:rPr>
          <w:rFonts w:cs="Arial"/>
        </w:rPr>
      </w:pPr>
      <w:r w:rsidRPr="00A62CAC">
        <w:rPr>
          <w:rFonts w:cs="Arial"/>
        </w:rPr>
        <w:t>Program funds are limited by the number of eligible tenants living in the project. If only 66</w:t>
      </w:r>
      <w:r w:rsidR="00F61371">
        <w:rPr>
          <w:rFonts w:cs="Arial"/>
        </w:rPr>
        <w:t>%</w:t>
      </w:r>
      <w:r w:rsidRPr="00A62CAC">
        <w:rPr>
          <w:rFonts w:cs="Arial"/>
        </w:rPr>
        <w:t xml:space="preserve"> of the tenants are income eligible for the program, then that number times the current DOE average is the maximum that may be spent on the project. (</w:t>
      </w:r>
      <w:r w:rsidR="000D4D1B">
        <w:rPr>
          <w:rFonts w:cs="Arial"/>
        </w:rPr>
        <w:t>For</w:t>
      </w:r>
      <w:r w:rsidRPr="00A62CAC">
        <w:rPr>
          <w:rFonts w:cs="Arial"/>
        </w:rPr>
        <w:t xml:space="preserve"> example:  The project has 50 units and 66</w:t>
      </w:r>
      <w:r w:rsidR="00F61371">
        <w:rPr>
          <w:rFonts w:cs="Arial"/>
        </w:rPr>
        <w:t>%</w:t>
      </w:r>
      <w:r w:rsidRPr="00A62CAC">
        <w:rPr>
          <w:rFonts w:cs="Arial"/>
        </w:rPr>
        <w:t xml:space="preserve"> (33 units) are eligible, so 33 x </w:t>
      </w:r>
      <w:r w:rsidR="002C5B68">
        <w:rPr>
          <w:rFonts w:cs="Arial"/>
        </w:rPr>
        <w:t>current DOE average cost</w:t>
      </w:r>
      <w:r w:rsidRPr="00A62CAC">
        <w:rPr>
          <w:rFonts w:cs="Arial"/>
        </w:rPr>
        <w:t xml:space="preserve"> is the most to be spent on the project.)</w:t>
      </w:r>
    </w:p>
    <w:p w14:paraId="32CB6AA8" w14:textId="77777777" w:rsidR="00B56171" w:rsidRPr="005356C4" w:rsidRDefault="00B56171" w:rsidP="00705EF2">
      <w:pPr>
        <w:ind w:left="360"/>
        <w:jc w:val="both"/>
        <w:rPr>
          <w:rFonts w:cs="Arial"/>
        </w:rPr>
      </w:pPr>
    </w:p>
    <w:p w14:paraId="40C78BDE" w14:textId="67F7AD84" w:rsidR="00B56171" w:rsidRDefault="00B56171" w:rsidP="00705EF2">
      <w:pPr>
        <w:ind w:left="360"/>
        <w:jc w:val="both"/>
      </w:pPr>
      <w:r>
        <w:lastRenderedPageBreak/>
        <w:t xml:space="preserve">Refer to </w:t>
      </w:r>
      <w:hyperlink w:anchor="RequirementsForCompletedHome560" w:history="1">
        <w:r w:rsidRPr="00DD73E5">
          <w:rPr>
            <w:rStyle w:val="Hyperlink"/>
          </w:rPr>
          <w:t>Section</w:t>
        </w:r>
        <w:r w:rsidR="00B5450A" w:rsidRPr="00DD73E5">
          <w:rPr>
            <w:rStyle w:val="Hyperlink"/>
          </w:rPr>
          <w:t xml:space="preserve"> 5.6</w:t>
        </w:r>
        <w:r w:rsidR="00DD73E5" w:rsidRPr="00DD73E5">
          <w:rPr>
            <w:rStyle w:val="Hyperlink"/>
          </w:rPr>
          <w:t>0</w:t>
        </w:r>
      </w:hyperlink>
      <w:r>
        <w:t xml:space="preserve"> for information on what constitutes a completed home when dealing with multi-unit dwellings. </w:t>
      </w:r>
    </w:p>
    <w:p w14:paraId="23C896F8" w14:textId="77777777" w:rsidR="00D715FB" w:rsidRDefault="00D715FB" w:rsidP="00705EF2">
      <w:pPr>
        <w:ind w:left="360"/>
        <w:jc w:val="both"/>
      </w:pPr>
    </w:p>
    <w:p w14:paraId="36ED3297" w14:textId="77777777" w:rsidR="00B56171" w:rsidRDefault="00B56171" w:rsidP="00705EF2">
      <w:pPr>
        <w:ind w:left="360"/>
        <w:jc w:val="both"/>
      </w:pPr>
      <w:r>
        <w:t>Prior to completing any energy efficiency measures</w:t>
      </w:r>
      <w:r w:rsidR="00DD73E5">
        <w:t>,</w:t>
      </w:r>
      <w:r>
        <w:t xml:space="preserve"> the health and safety procedures, as </w:t>
      </w:r>
      <w:r w:rsidRPr="00CD68C1">
        <w:t>described in</w:t>
      </w:r>
      <w:r w:rsidRPr="005E4498">
        <w:rPr>
          <w:color w:val="FF0000"/>
        </w:rPr>
        <w:t xml:space="preserve"> </w:t>
      </w:r>
      <w:hyperlink w:anchor="HealthAndSafetyAssessment520" w:history="1">
        <w:r w:rsidR="00CD68C1" w:rsidRPr="00DD73E5">
          <w:rPr>
            <w:rStyle w:val="Hyperlink"/>
          </w:rPr>
          <w:t>Sections 5.20</w:t>
        </w:r>
      </w:hyperlink>
      <w:r w:rsidR="00CD68C1">
        <w:t xml:space="preserve"> and </w:t>
      </w:r>
      <w:hyperlink w:anchor="HealthAndSafetyProblemsIssues530" w:history="1">
        <w:r w:rsidR="00CD68C1" w:rsidRPr="00DD73E5">
          <w:rPr>
            <w:rStyle w:val="Hyperlink"/>
          </w:rPr>
          <w:t>5.30</w:t>
        </w:r>
      </w:hyperlink>
      <w:r w:rsidR="00DD73E5">
        <w:t>,</w:t>
      </w:r>
      <w:r w:rsidR="00CD68C1" w:rsidRPr="00B5450A">
        <w:t xml:space="preserve"> </w:t>
      </w:r>
      <w:r>
        <w:t xml:space="preserve">must be completed and all serious health and safety hazards must be remedied. </w:t>
      </w:r>
    </w:p>
    <w:p w14:paraId="44BAA811" w14:textId="77777777" w:rsidR="00B56171" w:rsidRDefault="00B56171" w:rsidP="00705EF2">
      <w:pPr>
        <w:pStyle w:val="BodyText2"/>
        <w:ind w:left="360"/>
      </w:pPr>
    </w:p>
    <w:p w14:paraId="47CE6C84" w14:textId="77777777" w:rsidR="00B56171" w:rsidRDefault="00B56171" w:rsidP="00705EF2">
      <w:pPr>
        <w:pStyle w:val="BodyText2"/>
        <w:ind w:left="360"/>
        <w:rPr>
          <w:b/>
        </w:rPr>
      </w:pPr>
      <w:r>
        <w:rPr>
          <w:b/>
        </w:rPr>
        <w:t>Energy Audits for Multi-Unit Dwellings</w:t>
      </w:r>
    </w:p>
    <w:p w14:paraId="5525E3B6" w14:textId="06313CD4" w:rsidR="00B56171" w:rsidRDefault="00B56171" w:rsidP="00705EF2">
      <w:pPr>
        <w:pStyle w:val="BodyText2"/>
        <w:ind w:left="360"/>
      </w:pPr>
      <w:r>
        <w:t xml:space="preserve">Energy audits for multi-unit dwellings must meet the requirements of this section of the </w:t>
      </w:r>
      <w:r w:rsidR="00600CB3">
        <w:rPr>
          <w:i/>
        </w:rPr>
        <w:t>Policy</w:t>
      </w:r>
      <w:r w:rsidR="00600CB3" w:rsidRPr="005649AA">
        <w:rPr>
          <w:i/>
        </w:rPr>
        <w:t xml:space="preserve"> </w:t>
      </w:r>
      <w:r w:rsidRPr="005649AA">
        <w:rPr>
          <w:i/>
        </w:rPr>
        <w:t>and Procedures Manual</w:t>
      </w:r>
      <w:r>
        <w:t>.</w:t>
      </w:r>
    </w:p>
    <w:p w14:paraId="299D9C34" w14:textId="77777777" w:rsidR="00B56171" w:rsidRDefault="00B56171" w:rsidP="00705EF2">
      <w:pPr>
        <w:pStyle w:val="BodyText2"/>
        <w:ind w:left="360"/>
      </w:pPr>
    </w:p>
    <w:p w14:paraId="1E7E3DA0" w14:textId="22AA0F7C" w:rsidR="00B56171" w:rsidRDefault="00B547FD" w:rsidP="00705EF2">
      <w:pPr>
        <w:pStyle w:val="BodyText2"/>
        <w:ind w:left="360"/>
      </w:pPr>
      <w:r>
        <w:t>WAweb (</w:t>
      </w:r>
      <w:r w:rsidR="00B56171">
        <w:t>NEAT</w:t>
      </w:r>
      <w:r>
        <w:t xml:space="preserve"> Audit)</w:t>
      </w:r>
      <w:r w:rsidR="00B56171">
        <w:t xml:space="preserve"> can be used on a dwelling with </w:t>
      </w:r>
      <w:r w:rsidR="006A1DAD">
        <w:t>four</w:t>
      </w:r>
      <w:r w:rsidR="00B56171">
        <w:t xml:space="preserve"> or fewer units without concern as to whether the units are individually heated. </w:t>
      </w:r>
    </w:p>
    <w:p w14:paraId="6C0EE895" w14:textId="77777777" w:rsidR="00B56171" w:rsidRDefault="00B56171" w:rsidP="00705EF2">
      <w:pPr>
        <w:pStyle w:val="BodyText2"/>
        <w:ind w:left="360"/>
      </w:pPr>
    </w:p>
    <w:p w14:paraId="12FD8495" w14:textId="3469F667" w:rsidR="00B56171" w:rsidRPr="00223067" w:rsidRDefault="00717D77" w:rsidP="00705EF2">
      <w:pPr>
        <w:pStyle w:val="BodyText2"/>
        <w:ind w:left="360"/>
        <w:rPr>
          <w:rFonts w:cs="Arial"/>
        </w:rPr>
      </w:pPr>
      <w:r>
        <w:t>WAweb</w:t>
      </w:r>
      <w:r w:rsidR="00B56171">
        <w:t xml:space="preserve"> </w:t>
      </w:r>
      <w:r>
        <w:t>(</w:t>
      </w:r>
      <w:r w:rsidR="00B56171">
        <w:t>NEAT Audit</w:t>
      </w:r>
      <w:r>
        <w:t>)</w:t>
      </w:r>
      <w:r w:rsidR="00B56171">
        <w:t xml:space="preserve"> may be used as the tool for multi-family dwellings that have 24 or fewer individually heated units. Each dissimilar unit type must be audited. If the audit shows a savings-</w:t>
      </w:r>
      <w:r w:rsidR="00B56171" w:rsidRPr="002C4E72">
        <w:rPr>
          <w:rFonts w:cs="Arial"/>
        </w:rPr>
        <w:t xml:space="preserve">to-investment ratio (SIR) of </w:t>
      </w:r>
      <w:r w:rsidR="00B56171" w:rsidRPr="00223067">
        <w:rPr>
          <w:rFonts w:cs="Arial"/>
        </w:rPr>
        <w:t xml:space="preserve">at least </w:t>
      </w:r>
      <w:r w:rsidR="009578AA" w:rsidRPr="00223067">
        <w:rPr>
          <w:rFonts w:cs="Arial"/>
        </w:rPr>
        <w:t>1.0</w:t>
      </w:r>
      <w:r w:rsidR="00B56171" w:rsidRPr="00223067">
        <w:rPr>
          <w:rFonts w:cs="Arial"/>
        </w:rPr>
        <w:t xml:space="preserve">, those similar units may be weatherized. If the SIR is not </w:t>
      </w:r>
      <w:r w:rsidR="00B27228" w:rsidRPr="00223067">
        <w:rPr>
          <w:rFonts w:cs="Arial"/>
        </w:rPr>
        <w:t>1.0</w:t>
      </w:r>
      <w:r w:rsidR="00B56171" w:rsidRPr="00223067">
        <w:rPr>
          <w:rFonts w:cs="Arial"/>
        </w:rPr>
        <w:t xml:space="preserve">, none of the similar units may be weatherized. </w:t>
      </w:r>
    </w:p>
    <w:p w14:paraId="22D403B3" w14:textId="77777777" w:rsidR="00B56171" w:rsidRPr="002C4E72" w:rsidRDefault="00B56171" w:rsidP="00705EF2">
      <w:pPr>
        <w:pStyle w:val="BodyText2"/>
        <w:ind w:left="360"/>
        <w:rPr>
          <w:rFonts w:cs="Arial"/>
        </w:rPr>
      </w:pPr>
    </w:p>
    <w:p w14:paraId="3A9EAD04" w14:textId="601EAE86" w:rsidR="00B56171" w:rsidRDefault="00B56171" w:rsidP="00705EF2">
      <w:pPr>
        <w:ind w:left="360"/>
        <w:jc w:val="both"/>
        <w:rPr>
          <w:rFonts w:cs="Arial"/>
        </w:rPr>
      </w:pPr>
      <w:r w:rsidRPr="002C4E72">
        <w:rPr>
          <w:rFonts w:cs="Arial"/>
        </w:rPr>
        <w:t xml:space="preserve">Projects for which </w:t>
      </w:r>
      <w:r w:rsidR="00717D77">
        <w:rPr>
          <w:rFonts w:cs="Arial"/>
        </w:rPr>
        <w:t>WAweb</w:t>
      </w:r>
      <w:r w:rsidRPr="002C4E72">
        <w:rPr>
          <w:rFonts w:cs="Arial"/>
        </w:rPr>
        <w:t xml:space="preserve"> </w:t>
      </w:r>
      <w:r w:rsidR="00717D77">
        <w:rPr>
          <w:rFonts w:cs="Arial"/>
        </w:rPr>
        <w:t>(</w:t>
      </w:r>
      <w:r w:rsidRPr="002C4E72">
        <w:rPr>
          <w:rFonts w:cs="Arial"/>
        </w:rPr>
        <w:t>NEAT Audit</w:t>
      </w:r>
      <w:r w:rsidR="00717D77">
        <w:rPr>
          <w:rFonts w:cs="Arial"/>
        </w:rPr>
        <w:t>)</w:t>
      </w:r>
      <w:r w:rsidRPr="002C4E72">
        <w:rPr>
          <w:rFonts w:cs="Arial"/>
        </w:rPr>
        <w:t xml:space="preserve"> is not an allowable audit tool, the </w:t>
      </w:r>
      <w:r w:rsidR="004D4484">
        <w:rPr>
          <w:rFonts w:cs="Arial"/>
        </w:rPr>
        <w:t>subgrantee</w:t>
      </w:r>
      <w:r w:rsidRPr="002C4E72">
        <w:rPr>
          <w:rFonts w:cs="Arial"/>
        </w:rPr>
        <w:t xml:space="preserve"> must provide as part of the approval request</w:t>
      </w:r>
      <w:r w:rsidR="005649AA">
        <w:rPr>
          <w:rFonts w:cs="Arial"/>
        </w:rPr>
        <w:t>,</w:t>
      </w:r>
      <w:r w:rsidRPr="002C4E72">
        <w:rPr>
          <w:rFonts w:cs="Arial"/>
        </w:rPr>
        <w:t xml:space="preserve"> its plan for a</w:t>
      </w:r>
      <w:r>
        <w:rPr>
          <w:rFonts w:cs="Arial"/>
        </w:rPr>
        <w:t xml:space="preserve">lternative auditing protocols. </w:t>
      </w:r>
      <w:r w:rsidRPr="002C4E72">
        <w:rPr>
          <w:rFonts w:cs="Arial"/>
        </w:rPr>
        <w:t xml:space="preserve">This may require that the </w:t>
      </w:r>
      <w:r w:rsidR="004D4484">
        <w:rPr>
          <w:rFonts w:cs="Arial"/>
        </w:rPr>
        <w:t>subgrantee</w:t>
      </w:r>
      <w:r w:rsidRPr="002C4E72">
        <w:rPr>
          <w:rFonts w:cs="Arial"/>
        </w:rPr>
        <w:t xml:space="preserve"> contract with a qualified energy audit professional to perform these services. There are currently two </w:t>
      </w:r>
      <w:r w:rsidR="005649AA">
        <w:rPr>
          <w:rFonts w:cs="Arial"/>
        </w:rPr>
        <w:t xml:space="preserve">(2) </w:t>
      </w:r>
      <w:r w:rsidRPr="002C4E72">
        <w:rPr>
          <w:rFonts w:cs="Arial"/>
        </w:rPr>
        <w:t>DOE approved audits for multi-unit buildings with more than 24 units or buildings with single heating systems</w:t>
      </w:r>
      <w:r w:rsidR="005649AA">
        <w:rPr>
          <w:rFonts w:cs="Arial"/>
        </w:rPr>
        <w:t>;</w:t>
      </w:r>
      <w:r w:rsidRPr="002C4E72">
        <w:rPr>
          <w:rFonts w:cs="Arial"/>
        </w:rPr>
        <w:t xml:space="preserve"> EA-Quip and TREAT. </w:t>
      </w:r>
    </w:p>
    <w:p w14:paraId="746034C3" w14:textId="77777777" w:rsidR="00763CBE" w:rsidRPr="002C4E72" w:rsidRDefault="00763CBE" w:rsidP="00705EF2">
      <w:pPr>
        <w:ind w:left="360"/>
        <w:jc w:val="both"/>
        <w:rPr>
          <w:rFonts w:cs="Arial"/>
        </w:rPr>
      </w:pPr>
    </w:p>
    <w:p w14:paraId="29D51387" w14:textId="595C498C" w:rsidR="00B56171" w:rsidRPr="002C4E72" w:rsidRDefault="00B56171" w:rsidP="00705EF2">
      <w:pPr>
        <w:ind w:left="360"/>
        <w:jc w:val="both"/>
        <w:rPr>
          <w:rFonts w:cs="Arial"/>
        </w:rPr>
      </w:pPr>
      <w:r w:rsidRPr="002C4E72">
        <w:rPr>
          <w:rFonts w:cs="Arial"/>
        </w:rPr>
        <w:t xml:space="preserve">A Landlord Agreement between the </w:t>
      </w:r>
      <w:r w:rsidR="004D4484">
        <w:rPr>
          <w:rFonts w:cs="Arial"/>
        </w:rPr>
        <w:t>subgrantee</w:t>
      </w:r>
      <w:r w:rsidRPr="002C4E72">
        <w:rPr>
          <w:rFonts w:cs="Arial"/>
        </w:rPr>
        <w:t xml:space="preserve"> and property owner must be in place prior to </w:t>
      </w:r>
      <w:r>
        <w:rPr>
          <w:rFonts w:cs="Arial"/>
        </w:rPr>
        <w:t xml:space="preserve">submission of a project plan. </w:t>
      </w:r>
      <w:r w:rsidRPr="002C4E72">
        <w:rPr>
          <w:rFonts w:cs="Arial"/>
        </w:rPr>
        <w:t>The Landlord Agreement must comply with the provisions of</w:t>
      </w:r>
      <w:r w:rsidR="005649AA">
        <w:rPr>
          <w:rFonts w:cs="Arial"/>
        </w:rPr>
        <w:t xml:space="preserve"> the</w:t>
      </w:r>
      <w:r w:rsidRPr="005649AA">
        <w:rPr>
          <w:rFonts w:cs="Arial"/>
          <w:i/>
        </w:rPr>
        <w:t xml:space="preserve"> </w:t>
      </w:r>
      <w:r w:rsidRPr="00A808C7">
        <w:rPr>
          <w:rFonts w:cs="Arial"/>
        </w:rPr>
        <w:t xml:space="preserve">Iowa Weatherization </w:t>
      </w:r>
      <w:r w:rsidR="00600CB3">
        <w:rPr>
          <w:rFonts w:cs="Arial"/>
          <w:i/>
        </w:rPr>
        <w:t>Policy</w:t>
      </w:r>
      <w:r w:rsidR="00600CB3" w:rsidRPr="00A808C7">
        <w:rPr>
          <w:rFonts w:cs="Arial"/>
        </w:rPr>
        <w:t xml:space="preserve"> </w:t>
      </w:r>
      <w:r w:rsidRPr="005649AA">
        <w:rPr>
          <w:rFonts w:cs="Arial"/>
          <w:i/>
        </w:rPr>
        <w:t>and Procedures Manual</w:t>
      </w:r>
      <w:r w:rsidRPr="00CD68C1">
        <w:rPr>
          <w:rFonts w:cs="Arial"/>
        </w:rPr>
        <w:t xml:space="preserve"> </w:t>
      </w:r>
      <w:hyperlink w:anchor="LandlordAgreement433" w:history="1">
        <w:r w:rsidRPr="005649AA">
          <w:rPr>
            <w:rStyle w:val="Hyperlink"/>
            <w:rFonts w:cs="Arial"/>
          </w:rPr>
          <w:t>Section 4.33</w:t>
        </w:r>
      </w:hyperlink>
      <w:r w:rsidRPr="00CD68C1">
        <w:rPr>
          <w:rFonts w:cs="Arial"/>
        </w:rPr>
        <w:t xml:space="preserve">. </w:t>
      </w:r>
    </w:p>
    <w:p w14:paraId="6E5AF117" w14:textId="77777777" w:rsidR="00B56171" w:rsidRPr="002C4E72" w:rsidRDefault="00B56171" w:rsidP="00705EF2">
      <w:pPr>
        <w:ind w:left="360"/>
        <w:jc w:val="both"/>
        <w:rPr>
          <w:rFonts w:cs="Arial"/>
        </w:rPr>
      </w:pPr>
    </w:p>
    <w:p w14:paraId="31DFF166" w14:textId="77777777" w:rsidR="00B56171" w:rsidRPr="002C4E72" w:rsidRDefault="00B56171" w:rsidP="00705EF2">
      <w:pPr>
        <w:pStyle w:val="ListParagraph"/>
        <w:ind w:left="360"/>
        <w:jc w:val="both"/>
        <w:rPr>
          <w:rFonts w:cs="Arial"/>
          <w:bCs/>
          <w:color w:val="000000"/>
        </w:rPr>
      </w:pPr>
      <w:r w:rsidRPr="002C4E72">
        <w:rPr>
          <w:rFonts w:cs="Arial"/>
          <w:bCs/>
          <w:color w:val="000000"/>
        </w:rPr>
        <w:t>All weatherization work performed on multi-unit dwellings must be done in accordance with the Weatherization P</w:t>
      </w:r>
      <w:r>
        <w:rPr>
          <w:rFonts w:cs="Arial"/>
          <w:bCs/>
          <w:color w:val="000000"/>
        </w:rPr>
        <w:t xml:space="preserve">rogram’s rules and standards. </w:t>
      </w:r>
      <w:r w:rsidRPr="002C4E72">
        <w:rPr>
          <w:rFonts w:cs="Arial"/>
          <w:bCs/>
          <w:color w:val="000000"/>
        </w:rPr>
        <w:t xml:space="preserve">The Weatherization Program does not provide for housing rehab work, including roof replacements, foundation </w:t>
      </w:r>
      <w:r>
        <w:rPr>
          <w:rFonts w:cs="Arial"/>
          <w:bCs/>
          <w:color w:val="000000"/>
        </w:rPr>
        <w:t>work, etc. </w:t>
      </w:r>
      <w:r w:rsidRPr="002C4E72">
        <w:rPr>
          <w:rFonts w:cs="Arial"/>
          <w:bCs/>
          <w:color w:val="000000"/>
        </w:rPr>
        <w:t>Weatherization Program energy audits seldom determine that it is cost</w:t>
      </w:r>
      <w:r w:rsidR="005649AA">
        <w:rPr>
          <w:rFonts w:cs="Arial"/>
          <w:bCs/>
          <w:color w:val="000000"/>
        </w:rPr>
        <w:t>-</w:t>
      </w:r>
      <w:r w:rsidRPr="002C4E72">
        <w:rPr>
          <w:rFonts w:cs="Arial"/>
          <w:bCs/>
          <w:color w:val="000000"/>
        </w:rPr>
        <w:t>effective to replace windows and doors.</w:t>
      </w:r>
    </w:p>
    <w:p w14:paraId="773C9B36" w14:textId="77777777" w:rsidR="00B56171" w:rsidRDefault="00B56171" w:rsidP="00705EF2">
      <w:pPr>
        <w:pStyle w:val="BodyText2"/>
        <w:ind w:left="360"/>
      </w:pPr>
    </w:p>
    <w:p w14:paraId="6B1B598E" w14:textId="141A341B" w:rsidR="00B56171" w:rsidRDefault="00BF3316" w:rsidP="00705EF2">
      <w:pPr>
        <w:pStyle w:val="BodyText2"/>
        <w:ind w:left="360"/>
      </w:pPr>
      <w:r>
        <w:t>WAweb</w:t>
      </w:r>
      <w:r w:rsidR="00B56171">
        <w:t xml:space="preserve"> </w:t>
      </w:r>
      <w:r>
        <w:t>(</w:t>
      </w:r>
      <w:r w:rsidR="00B56171">
        <w:t>NEAT Audit</w:t>
      </w:r>
      <w:r>
        <w:t>)</w:t>
      </w:r>
      <w:r w:rsidR="00B56171">
        <w:t xml:space="preserve"> must be used as follows, to establish the weatherization measures to be applied to all units.</w:t>
      </w:r>
    </w:p>
    <w:p w14:paraId="13478F01" w14:textId="77777777" w:rsidR="00B56171" w:rsidRDefault="00B56171" w:rsidP="00182C81">
      <w:pPr>
        <w:numPr>
          <w:ilvl w:val="0"/>
          <w:numId w:val="2"/>
        </w:numPr>
        <w:ind w:left="720"/>
        <w:jc w:val="both"/>
      </w:pPr>
      <w:r>
        <w:t xml:space="preserve">A separate audit must be run on each different type of unit in the dwelling unit. A separate audit must be run for first floor units, units that do not have a foundation or attic, and top floor units. </w:t>
      </w:r>
    </w:p>
    <w:p w14:paraId="3B45DAED" w14:textId="77777777" w:rsidR="00B56171" w:rsidRDefault="00B56171" w:rsidP="00182C81">
      <w:pPr>
        <w:numPr>
          <w:ilvl w:val="0"/>
          <w:numId w:val="2"/>
        </w:numPr>
        <w:ind w:left="720"/>
        <w:jc w:val="both"/>
      </w:pPr>
      <w:r>
        <w:t>The energy efficiency measures recommended by the audit for each different type of unit will be applied to all units of the same type.</w:t>
      </w:r>
    </w:p>
    <w:p w14:paraId="01EC8D78" w14:textId="77777777" w:rsidR="00B56171" w:rsidRDefault="00B56171" w:rsidP="00182C81">
      <w:pPr>
        <w:numPr>
          <w:ilvl w:val="0"/>
          <w:numId w:val="2"/>
        </w:numPr>
        <w:ind w:left="720"/>
        <w:jc w:val="both"/>
      </w:pPr>
      <w:r>
        <w:t>The heating system input and output should be determined by dividing the total input and output of the heating plant(s) by the total number of units.</w:t>
      </w:r>
    </w:p>
    <w:p w14:paraId="6AFBE020" w14:textId="77777777" w:rsidR="00B56171" w:rsidRDefault="00B56171" w:rsidP="00182C81">
      <w:pPr>
        <w:numPr>
          <w:ilvl w:val="0"/>
          <w:numId w:val="2"/>
        </w:numPr>
        <w:ind w:left="720"/>
        <w:jc w:val="both"/>
      </w:pPr>
      <w:r>
        <w:t>Common areas are be weatherized according to the measures determined for the most similar unit.</w:t>
      </w:r>
    </w:p>
    <w:p w14:paraId="1905B3BB" w14:textId="77777777" w:rsidR="006D69AE" w:rsidRDefault="006D69AE" w:rsidP="00705EF2">
      <w:pPr>
        <w:ind w:left="360"/>
        <w:jc w:val="both"/>
      </w:pPr>
    </w:p>
    <w:p w14:paraId="5BD219EC" w14:textId="1317F459" w:rsidR="00B56171" w:rsidRDefault="00B56171" w:rsidP="00705EF2">
      <w:pPr>
        <w:ind w:left="360"/>
        <w:jc w:val="both"/>
      </w:pPr>
      <w:r>
        <w:t>Blower door tests must be done either for each different type of unit or for the entire dwelling and divided among the units.</w:t>
      </w:r>
    </w:p>
    <w:p w14:paraId="26394BAD" w14:textId="77777777" w:rsidR="00B56171" w:rsidRDefault="00B56171" w:rsidP="00705EF2">
      <w:pPr>
        <w:ind w:left="360"/>
        <w:jc w:val="both"/>
      </w:pPr>
      <w:r>
        <w:t xml:space="preserve"> </w:t>
      </w:r>
    </w:p>
    <w:p w14:paraId="7F18F69F" w14:textId="7F325A00" w:rsidR="00B56171" w:rsidRDefault="00B56171" w:rsidP="00705EF2">
      <w:pPr>
        <w:pStyle w:val="BodyText2"/>
        <w:ind w:left="360"/>
        <w:rPr>
          <w:szCs w:val="24"/>
        </w:rPr>
      </w:pPr>
      <w:r>
        <w:rPr>
          <w:szCs w:val="24"/>
        </w:rPr>
        <w:t xml:space="preserve">Water-heating measures (low-flow showerheads, </w:t>
      </w:r>
      <w:r w:rsidR="005649AA">
        <w:rPr>
          <w:szCs w:val="24"/>
        </w:rPr>
        <w:t>pipe wrap,</w:t>
      </w:r>
      <w:r>
        <w:rPr>
          <w:szCs w:val="24"/>
        </w:rPr>
        <w:t xml:space="preserve"> faucet aerators, etc.) and energy efficient light bulbs should be installed when appropriate and allowed by the </w:t>
      </w:r>
      <w:r w:rsidR="0032390A">
        <w:rPr>
          <w:szCs w:val="24"/>
        </w:rPr>
        <w:t>customer</w:t>
      </w:r>
      <w:r>
        <w:rPr>
          <w:szCs w:val="24"/>
        </w:rPr>
        <w:t>.</w:t>
      </w:r>
      <w:r w:rsidR="00D715FB">
        <w:rPr>
          <w:szCs w:val="24"/>
        </w:rPr>
        <w:t xml:space="preserve"> </w:t>
      </w:r>
      <w:r w:rsidR="007F1CD8">
        <w:rPr>
          <w:szCs w:val="24"/>
        </w:rPr>
        <w:t xml:space="preserve">To determine which funding source to charge for these measures, refer to the </w:t>
      </w:r>
      <w:r w:rsidR="00E26116" w:rsidRPr="000B3F0D">
        <w:rPr>
          <w:rFonts w:eastAsia="Arial" w:cs="Arial"/>
          <w:i/>
          <w:color w:val="000000"/>
        </w:rPr>
        <w:t>Weatherization General Appendix</w:t>
      </w:r>
      <w:r w:rsidR="00E26116">
        <w:rPr>
          <w:rFonts w:eastAsia="Arial" w:cs="Arial"/>
          <w:i/>
          <w:color w:val="000000"/>
        </w:rPr>
        <w:t>, Cost Limits and Allowances Section.</w:t>
      </w:r>
      <w:r w:rsidR="007F1CD8">
        <w:rPr>
          <w:rFonts w:eastAsia="Arial" w:cs="Arial"/>
          <w:color w:val="000000"/>
        </w:rPr>
        <w:t xml:space="preserve"> </w:t>
      </w:r>
    </w:p>
    <w:p w14:paraId="7BBA3C9A" w14:textId="77777777" w:rsidR="00B56171" w:rsidRDefault="00B56171" w:rsidP="00705EF2">
      <w:pPr>
        <w:numPr>
          <w:ilvl w:val="1"/>
          <w:numId w:val="0"/>
        </w:numPr>
        <w:tabs>
          <w:tab w:val="num" w:pos="495"/>
        </w:tabs>
        <w:ind w:left="360" w:hanging="495"/>
        <w:jc w:val="both"/>
        <w:rPr>
          <w:b/>
          <w:bCs/>
        </w:rPr>
      </w:pPr>
    </w:p>
    <w:p w14:paraId="32B3D01D" w14:textId="77777777" w:rsidR="00B56171" w:rsidRDefault="00B56171" w:rsidP="00705EF2">
      <w:pPr>
        <w:ind w:left="360"/>
        <w:jc w:val="both"/>
      </w:pPr>
      <w:r>
        <w:t xml:space="preserve">The cost of work done to common areas must be prorated among the units. </w:t>
      </w:r>
    </w:p>
    <w:p w14:paraId="3743BF3A" w14:textId="3825C4C0" w:rsidR="00122E93" w:rsidRDefault="00122E93" w:rsidP="00705EF2">
      <w:pPr>
        <w:ind w:left="360"/>
        <w:jc w:val="both"/>
      </w:pPr>
    </w:p>
    <w:p w14:paraId="1BF9C535" w14:textId="580F325B" w:rsidR="004276D2" w:rsidRDefault="004276D2" w:rsidP="00705EF2">
      <w:pPr>
        <w:ind w:left="360"/>
        <w:jc w:val="both"/>
      </w:pPr>
    </w:p>
    <w:p w14:paraId="5A0BBE6D" w14:textId="77777777" w:rsidR="004276D2" w:rsidRDefault="004276D2" w:rsidP="00705EF2">
      <w:pPr>
        <w:ind w:left="360"/>
        <w:jc w:val="both"/>
      </w:pPr>
    </w:p>
    <w:p w14:paraId="3D0BF3FB" w14:textId="77777777" w:rsidR="00B56171" w:rsidRDefault="00705EF2" w:rsidP="00705EF2">
      <w:pPr>
        <w:numPr>
          <w:ilvl w:val="1"/>
          <w:numId w:val="0"/>
        </w:numPr>
        <w:tabs>
          <w:tab w:val="num" w:pos="495"/>
        </w:tabs>
        <w:ind w:left="360" w:hanging="495"/>
        <w:jc w:val="both"/>
        <w:rPr>
          <w:b/>
          <w:bCs/>
        </w:rPr>
      </w:pPr>
      <w:r>
        <w:rPr>
          <w:b/>
          <w:bCs/>
        </w:rPr>
        <w:lastRenderedPageBreak/>
        <w:tab/>
      </w:r>
      <w:r w:rsidR="00B56171">
        <w:rPr>
          <w:b/>
          <w:bCs/>
        </w:rPr>
        <w:t>Utility-Funded Measures</w:t>
      </w:r>
    </w:p>
    <w:p w14:paraId="0E9BAAD8" w14:textId="70ED7EF6" w:rsidR="00B56171" w:rsidRDefault="00B56171" w:rsidP="00705EF2">
      <w:pPr>
        <w:ind w:left="360"/>
        <w:jc w:val="both"/>
      </w:pPr>
      <w:r>
        <w:t xml:space="preserve">Utility companies provide funding to the program for </w:t>
      </w:r>
      <w:r w:rsidR="005649AA">
        <w:t>energy efficiency</w:t>
      </w:r>
      <w:r>
        <w:t xml:space="preserve"> </w:t>
      </w:r>
      <w:r w:rsidR="005649AA">
        <w:t>(</w:t>
      </w:r>
      <w:r>
        <w:t>EE</w:t>
      </w:r>
      <w:r w:rsidR="005649AA">
        <w:t>)</w:t>
      </w:r>
      <w:r>
        <w:t xml:space="preserve"> measures. While program funds can be used to pay for most of the same measures as the utilities pay for, it is important to charge the costs of these measures to utility contracts whenever the </w:t>
      </w:r>
      <w:r w:rsidR="0032390A">
        <w:t>customer</w:t>
      </w:r>
      <w:r>
        <w:t xml:space="preserve"> is a customer of one of the funding-eligible utility companies. This will help to ensure utility funds are spent each year. </w:t>
      </w:r>
    </w:p>
    <w:p w14:paraId="04F5DEF6" w14:textId="77777777" w:rsidR="00B56171" w:rsidRDefault="00B56171" w:rsidP="00705EF2">
      <w:pPr>
        <w:ind w:left="360"/>
        <w:jc w:val="both"/>
      </w:pPr>
    </w:p>
    <w:p w14:paraId="67774993" w14:textId="5E6108C5" w:rsidR="00B56171" w:rsidRDefault="00B56171" w:rsidP="00705EF2">
      <w:pPr>
        <w:ind w:left="360"/>
        <w:jc w:val="both"/>
      </w:pPr>
      <w:r>
        <w:t>Although the utility-funded measures are, for the most part, integrated into the “regular weatherization program”</w:t>
      </w:r>
      <w:r w:rsidR="009A36F1">
        <w:t>,</w:t>
      </w:r>
      <w:r>
        <w:t xml:space="preserve"> there are some policy differences when measures are being charged to utility funds. The utilities have some cost limits that the regular program does not have or have cost limits that are different than the regular program’s limits. Refer to the Cost Limits and Allowances section in the </w:t>
      </w:r>
      <w:r w:rsidRPr="00517E7B">
        <w:rPr>
          <w:bCs/>
          <w:i/>
        </w:rPr>
        <w:t>Weatherization General Appendix</w:t>
      </w:r>
      <w:r>
        <w:t xml:space="preserve"> </w:t>
      </w:r>
      <w:r w:rsidR="004F7EFE">
        <w:t xml:space="preserve">and the utility contracts </w:t>
      </w:r>
      <w:r>
        <w:t xml:space="preserve">for information on the current utility measure/product prices and </w:t>
      </w:r>
      <w:r w:rsidR="005649AA">
        <w:t xml:space="preserve">expenditure </w:t>
      </w:r>
      <w:r>
        <w:t xml:space="preserve">limits. </w:t>
      </w:r>
    </w:p>
    <w:p w14:paraId="03D55A89" w14:textId="77777777" w:rsidR="00145E30" w:rsidRDefault="00145E30" w:rsidP="00B56171">
      <w:pPr>
        <w:jc w:val="both"/>
      </w:pPr>
    </w:p>
    <w:p w14:paraId="69D77D22" w14:textId="77777777" w:rsidR="00B56171" w:rsidRDefault="00B56171" w:rsidP="00705EF2">
      <w:pPr>
        <w:pStyle w:val="Heading2"/>
      </w:pPr>
      <w:bookmarkStart w:id="170" w:name="_Toc204099997"/>
      <w:r>
        <w:t>5.50</w:t>
      </w:r>
      <w:bookmarkStart w:id="171" w:name="Repairs540"/>
      <w:bookmarkEnd w:id="171"/>
      <w:r w:rsidR="00705EF2">
        <w:tab/>
      </w:r>
      <w:r>
        <w:t>REPAIRS</w:t>
      </w:r>
      <w:bookmarkEnd w:id="170"/>
    </w:p>
    <w:p w14:paraId="0AE86084" w14:textId="77777777" w:rsidR="00B56171" w:rsidRDefault="00B56171" w:rsidP="002358EB"/>
    <w:p w14:paraId="0FCB4F4B" w14:textId="77777777" w:rsidR="00B56171" w:rsidRPr="00705EF2" w:rsidRDefault="00B56171" w:rsidP="00705EF2">
      <w:pPr>
        <w:pStyle w:val="Heading3"/>
      </w:pPr>
      <w:bookmarkStart w:id="172" w:name="IncidentalRepairs551"/>
      <w:bookmarkStart w:id="173" w:name="_Toc204099998"/>
      <w:bookmarkEnd w:id="172"/>
      <w:r w:rsidRPr="00617D67">
        <w:t>5.51</w:t>
      </w:r>
      <w:r w:rsidRPr="00705EF2">
        <w:tab/>
        <w:t>Incidental Repairs</w:t>
      </w:r>
      <w:bookmarkEnd w:id="173"/>
    </w:p>
    <w:p w14:paraId="05ADB196" w14:textId="15F78DC4" w:rsidR="00B56171" w:rsidRDefault="007D538A" w:rsidP="00705EF2">
      <w:pPr>
        <w:pStyle w:val="BodyText2"/>
        <w:ind w:left="360"/>
        <w:rPr>
          <w:bCs/>
        </w:rPr>
      </w:pPr>
      <w:r>
        <w:rPr>
          <w:rFonts w:eastAsia="Arial" w:cs="Arial"/>
          <w:i/>
        </w:rPr>
        <w:t xml:space="preserve">Incidental repairs are defined as a repair necessary for the effective performance or preservation of newly installed weatherization materials, but not part of a standard installation. </w:t>
      </w:r>
      <w:r w:rsidR="00C06AC1">
        <w:rPr>
          <w:bCs/>
        </w:rPr>
        <w:t>All incidental repair measures must be associated with an energy conservation measure</w:t>
      </w:r>
      <w:r w:rsidR="00D06BD9">
        <w:rPr>
          <w:bCs/>
        </w:rPr>
        <w:t xml:space="preserve"> (ECM)</w:t>
      </w:r>
      <w:r w:rsidR="00E7658E">
        <w:rPr>
          <w:bCs/>
        </w:rPr>
        <w:t xml:space="preserve"> and documented what ECM they’re tied to in the </w:t>
      </w:r>
      <w:r w:rsidR="0032390A">
        <w:rPr>
          <w:bCs/>
        </w:rPr>
        <w:t>customer</w:t>
      </w:r>
      <w:r w:rsidR="00E7658E">
        <w:rPr>
          <w:bCs/>
        </w:rPr>
        <w:t xml:space="preserve"> file</w:t>
      </w:r>
      <w:r w:rsidR="00C06AC1">
        <w:rPr>
          <w:bCs/>
        </w:rPr>
        <w:t xml:space="preserve">. </w:t>
      </w:r>
      <w:r w:rsidR="00B56171">
        <w:rPr>
          <w:bCs/>
        </w:rPr>
        <w:t xml:space="preserve">A partial list of allowed incidental repair measures is in the </w:t>
      </w:r>
      <w:r w:rsidR="00A422D1">
        <w:rPr>
          <w:i/>
        </w:rPr>
        <w:t>Iowa Weatherization</w:t>
      </w:r>
      <w:r w:rsidR="00C72DA5">
        <w:rPr>
          <w:i/>
        </w:rPr>
        <w:t xml:space="preserve"> Work</w:t>
      </w:r>
      <w:r w:rsidR="00A422D1">
        <w:rPr>
          <w:i/>
        </w:rPr>
        <w:t xml:space="preserve"> Standards</w:t>
      </w:r>
      <w:r w:rsidR="00B56171">
        <w:rPr>
          <w:bCs/>
        </w:rPr>
        <w:t>.</w:t>
      </w:r>
    </w:p>
    <w:p w14:paraId="738289F3" w14:textId="77777777" w:rsidR="00B56171" w:rsidRDefault="00B56171" w:rsidP="00705EF2">
      <w:pPr>
        <w:pStyle w:val="BodyText2"/>
        <w:ind w:left="360"/>
        <w:rPr>
          <w:bCs/>
        </w:rPr>
      </w:pPr>
    </w:p>
    <w:p w14:paraId="71F333E6" w14:textId="4E59525E" w:rsidR="00B56171" w:rsidRDefault="00B56171" w:rsidP="00705EF2">
      <w:pPr>
        <w:pStyle w:val="BodyText2"/>
        <w:ind w:left="360"/>
      </w:pPr>
      <w:r>
        <w:t xml:space="preserve">For single-family dwellings and multi-unit dwellings having fewer than </w:t>
      </w:r>
      <w:r w:rsidR="003C1750">
        <w:t xml:space="preserve">five </w:t>
      </w:r>
      <w:r>
        <w:t xml:space="preserve">units, the amount that can be spent on incidental repair is limited to what is allowed by  </w:t>
      </w:r>
      <w:r w:rsidR="00BF3316">
        <w:t>WAweb (</w:t>
      </w:r>
      <w:r>
        <w:t>NEAT Audit</w:t>
      </w:r>
      <w:r w:rsidR="00BF3316">
        <w:t>)</w:t>
      </w:r>
      <w:r>
        <w:t xml:space="preserve"> Savings to Investment Ratio (SIR). The cost of these repairs must be entered in </w:t>
      </w:r>
      <w:r w:rsidR="00BF3316">
        <w:t>WAweb (</w:t>
      </w:r>
      <w:r>
        <w:t>NEAT Audit</w:t>
      </w:r>
      <w:r w:rsidR="00BF3316">
        <w:t>)</w:t>
      </w:r>
      <w:r>
        <w:t xml:space="preserve"> and included in the audit’s SIR calculation. The </w:t>
      </w:r>
      <w:r w:rsidR="003C1750">
        <w:t xml:space="preserve">incidental </w:t>
      </w:r>
      <w:r>
        <w:t xml:space="preserve">repairs may be done if the cumulative SIR (with the </w:t>
      </w:r>
      <w:r w:rsidR="003C1750">
        <w:t xml:space="preserve">incidental </w:t>
      </w:r>
      <w:r>
        <w:t xml:space="preserve">repair costs included in the SIR calculation) is </w:t>
      </w:r>
      <w:r w:rsidR="00B27228">
        <w:t>1.0</w:t>
      </w:r>
      <w:r w:rsidR="005645BE">
        <w:t xml:space="preserve"> </w:t>
      </w:r>
      <w:r>
        <w:t xml:space="preserve">or greater. For multi-unit dwellings having </w:t>
      </w:r>
      <w:r w:rsidR="003C1750">
        <w:t xml:space="preserve">five </w:t>
      </w:r>
      <w:r>
        <w:t xml:space="preserve">or more units, estimated </w:t>
      </w:r>
      <w:r w:rsidR="003C1750">
        <w:t xml:space="preserve">incidental </w:t>
      </w:r>
      <w:r>
        <w:t xml:space="preserve">repairs must be included in the prior approval request that is reviewed by the </w:t>
      </w:r>
      <w:r w:rsidR="00841598">
        <w:rPr>
          <w:color w:val="000000"/>
          <w:shd w:val="clear" w:color="auto" w:fill="FFFFFF"/>
        </w:rPr>
        <w:t>Iowa WAP</w:t>
      </w:r>
      <w:r>
        <w:t>.</w:t>
      </w:r>
    </w:p>
    <w:p w14:paraId="1A1AEBE1" w14:textId="77777777" w:rsidR="000D4D1B" w:rsidRDefault="000D4D1B" w:rsidP="00705EF2">
      <w:pPr>
        <w:pStyle w:val="BodyText2"/>
        <w:ind w:left="360"/>
      </w:pPr>
    </w:p>
    <w:p w14:paraId="15D7CAD1" w14:textId="4FED4664" w:rsidR="00B56171" w:rsidRDefault="00B56171" w:rsidP="00705EF2">
      <w:pPr>
        <w:ind w:left="360"/>
        <w:jc w:val="both"/>
      </w:pPr>
      <w:r>
        <w:t xml:space="preserve">For </w:t>
      </w:r>
      <w:r w:rsidR="007C18AD">
        <w:t>manufactured home</w:t>
      </w:r>
      <w:r>
        <w:t xml:space="preserve">s, the amount that can be spent on incidental repairs is limited to </w:t>
      </w:r>
      <w:r w:rsidR="001B5797">
        <w:t xml:space="preserve">what is allowed by the </w:t>
      </w:r>
      <w:r w:rsidR="001C4AA9">
        <w:t>WAweb (</w:t>
      </w:r>
      <w:r w:rsidR="001B5797">
        <w:t>MHEA Audit</w:t>
      </w:r>
      <w:r w:rsidR="001C4AA9">
        <w:t>)</w:t>
      </w:r>
      <w:r w:rsidR="001B5797">
        <w:t xml:space="preserve"> Savings to Investment Ratio (SIR) calculation. The cost of these </w:t>
      </w:r>
      <w:r w:rsidR="003C1750">
        <w:t xml:space="preserve">incidental </w:t>
      </w:r>
      <w:r w:rsidR="001B5797">
        <w:t xml:space="preserve">repairs must be entered in </w:t>
      </w:r>
      <w:r w:rsidR="001C4AA9">
        <w:t>WAweb (</w:t>
      </w:r>
      <w:r w:rsidR="001B5797">
        <w:t>MHEA Audit</w:t>
      </w:r>
      <w:r w:rsidR="001C4AA9">
        <w:t>)</w:t>
      </w:r>
      <w:r w:rsidR="001B5797">
        <w:t xml:space="preserve"> and may be completed only if the </w:t>
      </w:r>
      <w:r w:rsidR="001C4AA9">
        <w:t>WAweb (</w:t>
      </w:r>
      <w:r w:rsidR="001B5797">
        <w:t>MHEA Audit</w:t>
      </w:r>
      <w:r w:rsidR="001C4AA9">
        <w:t>)</w:t>
      </w:r>
      <w:r w:rsidR="001B5797">
        <w:t xml:space="preserve"> cumulative SIR is </w:t>
      </w:r>
      <w:r w:rsidR="009707D8">
        <w:t>1.0</w:t>
      </w:r>
      <w:r w:rsidR="00F13BA1">
        <w:t xml:space="preserve"> </w:t>
      </w:r>
      <w:r w:rsidR="001B5797">
        <w:t xml:space="preserve">or greater. Minor incidental repair work must be done in accordance with the </w:t>
      </w:r>
      <w:r w:rsidR="00A422D1">
        <w:rPr>
          <w:i/>
        </w:rPr>
        <w:t>Iowa Weatherization</w:t>
      </w:r>
      <w:r w:rsidR="00C72DA5">
        <w:rPr>
          <w:i/>
        </w:rPr>
        <w:t xml:space="preserve"> Work</w:t>
      </w:r>
      <w:r w:rsidR="00A422D1">
        <w:rPr>
          <w:i/>
        </w:rPr>
        <w:t xml:space="preserve"> Standards</w:t>
      </w:r>
      <w:r w:rsidR="001B5797">
        <w:t>, where described.</w:t>
      </w:r>
    </w:p>
    <w:p w14:paraId="128C709F" w14:textId="77777777" w:rsidR="00B56171" w:rsidRDefault="00B56171" w:rsidP="00705EF2">
      <w:pPr>
        <w:ind w:left="360"/>
        <w:jc w:val="both"/>
        <w:rPr>
          <w:bCs/>
        </w:rPr>
      </w:pPr>
    </w:p>
    <w:p w14:paraId="30C93C2F" w14:textId="5CB23B06" w:rsidR="00B56171" w:rsidRDefault="00B56171" w:rsidP="00705EF2">
      <w:pPr>
        <w:ind w:left="360"/>
        <w:jc w:val="both"/>
        <w:rPr>
          <w:bCs/>
        </w:rPr>
      </w:pPr>
      <w:r>
        <w:rPr>
          <w:bCs/>
        </w:rPr>
        <w:t xml:space="preserve">Incidental repair costs must be included in </w:t>
      </w:r>
      <w:r w:rsidR="00F4166C">
        <w:rPr>
          <w:bCs/>
        </w:rPr>
        <w:t>WAweb</w:t>
      </w:r>
      <w:r>
        <w:rPr>
          <w:bCs/>
        </w:rPr>
        <w:t xml:space="preserve"> </w:t>
      </w:r>
      <w:r w:rsidR="00F4166C">
        <w:rPr>
          <w:bCs/>
        </w:rPr>
        <w:t>(</w:t>
      </w:r>
      <w:r>
        <w:rPr>
          <w:bCs/>
        </w:rPr>
        <w:t>NEAT</w:t>
      </w:r>
      <w:r w:rsidR="003C1750">
        <w:rPr>
          <w:bCs/>
        </w:rPr>
        <w:t>/MHEA</w:t>
      </w:r>
      <w:r>
        <w:rPr>
          <w:bCs/>
        </w:rPr>
        <w:t xml:space="preserve"> Audit</w:t>
      </w:r>
      <w:r w:rsidR="00F4166C">
        <w:rPr>
          <w:bCs/>
        </w:rPr>
        <w:t>)</w:t>
      </w:r>
      <w:r>
        <w:rPr>
          <w:bCs/>
        </w:rPr>
        <w:t xml:space="preserve"> and in the audit’s SIR calculation.</w:t>
      </w:r>
    </w:p>
    <w:p w14:paraId="3316A84C" w14:textId="77777777" w:rsidR="00B56171" w:rsidRDefault="00B56171" w:rsidP="002358EB"/>
    <w:p w14:paraId="0743418E" w14:textId="77777777" w:rsidR="00B759DD" w:rsidRDefault="00B759DD" w:rsidP="00705EF2">
      <w:pPr>
        <w:pStyle w:val="Heading3"/>
      </w:pPr>
      <w:bookmarkStart w:id="174" w:name="GeneralHealthAndSafetyRepairs552"/>
      <w:bookmarkStart w:id="175" w:name="_Toc204099999"/>
      <w:bookmarkEnd w:id="174"/>
      <w:r>
        <w:t>5.52</w:t>
      </w:r>
      <w:r>
        <w:tab/>
        <w:t>General Health and Safety Repairs</w:t>
      </w:r>
      <w:bookmarkEnd w:id="175"/>
    </w:p>
    <w:p w14:paraId="3A36A52D" w14:textId="1A28C9E0" w:rsidR="00B759DD" w:rsidRDefault="00B759DD" w:rsidP="00705EF2">
      <w:pPr>
        <w:pStyle w:val="BodyText2"/>
        <w:ind w:left="360"/>
        <w:rPr>
          <w:bCs/>
        </w:rPr>
      </w:pPr>
      <w:r>
        <w:rPr>
          <w:bCs/>
        </w:rPr>
        <w:t xml:space="preserve">General Health and safety repairs are defined as repairs necessary to eliminate health and safety problems in a dwelling so weatherization measures can be installed or to eliminate health and safety problems created by or exacerbated by weatherization work. </w:t>
      </w:r>
    </w:p>
    <w:p w14:paraId="5D6B78DA" w14:textId="77777777" w:rsidR="00B759DD" w:rsidRDefault="00B759DD" w:rsidP="00705EF2">
      <w:pPr>
        <w:pStyle w:val="BodyText2"/>
        <w:ind w:left="360"/>
        <w:rPr>
          <w:bCs/>
        </w:rPr>
      </w:pPr>
    </w:p>
    <w:p w14:paraId="7F08244D" w14:textId="7CE93094" w:rsidR="00B759DD" w:rsidRDefault="00B759DD" w:rsidP="00705EF2">
      <w:pPr>
        <w:pStyle w:val="BodyText2"/>
        <w:ind w:left="360"/>
        <w:rPr>
          <w:bCs/>
        </w:rPr>
      </w:pPr>
      <w:r>
        <w:rPr>
          <w:bCs/>
        </w:rPr>
        <w:t>General health and safety repairs are limited to: plumbing repairs, electrical repairs, Energy Star-rated dehumidifiers, sump pumps,</w:t>
      </w:r>
      <w:r w:rsidR="00BE4F95">
        <w:rPr>
          <w:bCs/>
        </w:rPr>
        <w:t xml:space="preserve"> </w:t>
      </w:r>
      <w:r>
        <w:rPr>
          <w:bCs/>
        </w:rPr>
        <w:t xml:space="preserve">gutters and downspouts, banking and grading, minor asbestos removal, and pest removal. </w:t>
      </w:r>
      <w:r w:rsidR="00BE4F95">
        <w:rPr>
          <w:bCs/>
        </w:rPr>
        <w:t xml:space="preserve">The repair/replacement of cookstoves and mold/mildew clean-up is also part of the General Health and Safety Repair expenditure limit, but can only be charged to the HEAP contract. </w:t>
      </w:r>
      <w:r>
        <w:rPr>
          <w:bCs/>
        </w:rPr>
        <w:t xml:space="preserve">These are described in more detail in the Repairs section of the </w:t>
      </w:r>
      <w:r w:rsidR="00A422D1">
        <w:rPr>
          <w:i/>
        </w:rPr>
        <w:t>Iowa Weatherization</w:t>
      </w:r>
      <w:r w:rsidR="00192FA1">
        <w:rPr>
          <w:i/>
        </w:rPr>
        <w:t xml:space="preserve"> Work</w:t>
      </w:r>
      <w:r w:rsidR="00A422D1">
        <w:rPr>
          <w:i/>
        </w:rPr>
        <w:t xml:space="preserve"> Standards</w:t>
      </w:r>
      <w:r w:rsidRPr="00760E6C">
        <w:rPr>
          <w:bCs/>
          <w:i/>
        </w:rPr>
        <w:t>.</w:t>
      </w:r>
      <w:r>
        <w:rPr>
          <w:bCs/>
        </w:rPr>
        <w:t xml:space="preserve"> There is a cost limit for General Health and Safety Repair</w:t>
      </w:r>
      <w:r w:rsidR="0025168F">
        <w:rPr>
          <w:bCs/>
        </w:rPr>
        <w:t>s</w:t>
      </w:r>
      <w:r>
        <w:rPr>
          <w:bCs/>
        </w:rPr>
        <w:t xml:space="preserve">. The cost limit is for the cumulative cost of all health and safety costs that fall under the General Health and Safety Repair definition. </w:t>
      </w:r>
      <w:r w:rsidR="00BE4F95">
        <w:rPr>
          <w:bCs/>
        </w:rPr>
        <w:t xml:space="preserve">All other necessary General Health and Safety Repair work costs take priority over the repair/replacement of cookstoves within this cost limit. </w:t>
      </w:r>
      <w:r>
        <w:t xml:space="preserve">Refer to the </w:t>
      </w:r>
      <w:r w:rsidRPr="00675FE9">
        <w:rPr>
          <w:bCs/>
          <w:i/>
        </w:rPr>
        <w:t>Weatherization</w:t>
      </w:r>
      <w:r w:rsidRPr="00517E7B">
        <w:rPr>
          <w:bCs/>
          <w:i/>
        </w:rPr>
        <w:t xml:space="preserve"> General Appendix</w:t>
      </w:r>
      <w:r>
        <w:t xml:space="preserve"> for information on the expenditure limit. </w:t>
      </w:r>
      <w:r w:rsidRPr="00446DD9">
        <w:rPr>
          <w:bCs/>
        </w:rPr>
        <w:t xml:space="preserve"> </w:t>
      </w:r>
    </w:p>
    <w:p w14:paraId="18F99461" w14:textId="39BE1565" w:rsidR="002A7677" w:rsidRDefault="002A7677" w:rsidP="00705EF2">
      <w:pPr>
        <w:pStyle w:val="BodyText2"/>
        <w:ind w:left="360"/>
        <w:rPr>
          <w:bCs/>
        </w:rPr>
      </w:pPr>
    </w:p>
    <w:p w14:paraId="4C479A75" w14:textId="77777777" w:rsidR="002A7677" w:rsidRDefault="002A7677" w:rsidP="00705EF2">
      <w:pPr>
        <w:pStyle w:val="BodyText2"/>
        <w:ind w:left="360"/>
        <w:rPr>
          <w:bCs/>
        </w:rPr>
      </w:pPr>
    </w:p>
    <w:p w14:paraId="76658765" w14:textId="77777777" w:rsidR="00B56171" w:rsidRDefault="00B56171" w:rsidP="00B56171">
      <w:pPr>
        <w:jc w:val="both"/>
      </w:pPr>
    </w:p>
    <w:p w14:paraId="30081D69" w14:textId="77777777" w:rsidR="00B759DD" w:rsidRDefault="00B759DD" w:rsidP="00705EF2">
      <w:pPr>
        <w:pStyle w:val="Heading2"/>
      </w:pPr>
      <w:bookmarkStart w:id="176" w:name="_Toc204100000"/>
      <w:r>
        <w:t>5.60</w:t>
      </w:r>
      <w:bookmarkStart w:id="177" w:name="RequirementsForCompletedHome560"/>
      <w:bookmarkEnd w:id="177"/>
      <w:r>
        <w:tab/>
        <w:t>REQUIREMENTS FOR A COMPLETED HOME</w:t>
      </w:r>
      <w:bookmarkEnd w:id="176"/>
    </w:p>
    <w:p w14:paraId="425D1864" w14:textId="77777777" w:rsidR="00B759DD" w:rsidRDefault="00B759DD" w:rsidP="00B759DD">
      <w:pPr>
        <w:jc w:val="both"/>
        <w:rPr>
          <w:b/>
        </w:rPr>
      </w:pPr>
    </w:p>
    <w:p w14:paraId="087D869A" w14:textId="77777777" w:rsidR="00B759DD" w:rsidRDefault="00B759DD" w:rsidP="00350ED2">
      <w:pPr>
        <w:pStyle w:val="Heading3"/>
      </w:pPr>
      <w:bookmarkStart w:id="178" w:name="_Toc204100001"/>
      <w:r>
        <w:t>5.61</w:t>
      </w:r>
      <w:r>
        <w:tab/>
      </w:r>
      <w:bookmarkStart w:id="179" w:name="CompletedHomes561"/>
      <w:bookmarkEnd w:id="179"/>
      <w:r>
        <w:t>Completed Homes</w:t>
      </w:r>
      <w:bookmarkEnd w:id="178"/>
    </w:p>
    <w:p w14:paraId="52A1865B" w14:textId="29D56893" w:rsidR="00B759DD" w:rsidRDefault="00B759DD" w:rsidP="00705EF2">
      <w:pPr>
        <w:ind w:left="360"/>
        <w:jc w:val="both"/>
      </w:pPr>
      <w:r>
        <w:t>For a dwelling to be reported to the state as complete</w:t>
      </w:r>
      <w:r w:rsidR="00264DD2">
        <w:t>,</w:t>
      </w:r>
      <w:r w:rsidR="00350ED2">
        <w:t xml:space="preserve"> it must meet the </w:t>
      </w:r>
      <w:r>
        <w:t xml:space="preserve">requirements </w:t>
      </w:r>
      <w:r w:rsidR="00350ED2">
        <w:t>in Section 10</w:t>
      </w:r>
      <w:r w:rsidR="00A422D1">
        <w:t>17</w:t>
      </w:r>
      <w:r w:rsidR="00350ED2">
        <w:t xml:space="preserve"> of the </w:t>
      </w:r>
      <w:r w:rsidR="00A422D1">
        <w:rPr>
          <w:i/>
        </w:rPr>
        <w:t>Iowa Weatherization</w:t>
      </w:r>
      <w:r w:rsidR="00192FA1">
        <w:rPr>
          <w:i/>
        </w:rPr>
        <w:t xml:space="preserve"> Work</w:t>
      </w:r>
      <w:r w:rsidR="00A422D1">
        <w:rPr>
          <w:i/>
        </w:rPr>
        <w:t xml:space="preserve"> Standards</w:t>
      </w:r>
      <w:r w:rsidR="00A422D1" w:rsidRPr="000F7DA3">
        <w:rPr>
          <w:i/>
        </w:rPr>
        <w:t xml:space="preserve"> </w:t>
      </w:r>
      <w:r w:rsidR="006A0836">
        <w:t>and be inspected by a certified QCI.</w:t>
      </w:r>
    </w:p>
    <w:p w14:paraId="27F07012" w14:textId="77777777" w:rsidR="001D7BF8" w:rsidRDefault="001D7BF8" w:rsidP="00705EF2">
      <w:pPr>
        <w:ind w:left="360"/>
        <w:jc w:val="both"/>
      </w:pPr>
    </w:p>
    <w:p w14:paraId="7C07F5F5" w14:textId="77777777" w:rsidR="008422D7" w:rsidRPr="002358EB" w:rsidRDefault="008422D7" w:rsidP="002358EB">
      <w:pPr>
        <w:numPr>
          <w:ilvl w:val="1"/>
          <w:numId w:val="0"/>
        </w:numPr>
        <w:tabs>
          <w:tab w:val="num" w:pos="495"/>
        </w:tabs>
        <w:ind w:left="360"/>
        <w:jc w:val="both"/>
        <w:rPr>
          <w:b/>
          <w:bCs/>
        </w:rPr>
      </w:pPr>
      <w:r w:rsidRPr="002358EB">
        <w:rPr>
          <w:b/>
          <w:bCs/>
        </w:rPr>
        <w:t>Multi-Unit Dwellings</w:t>
      </w:r>
    </w:p>
    <w:p w14:paraId="5873B489" w14:textId="77777777" w:rsidR="00641C31" w:rsidRDefault="00641C31" w:rsidP="0031744D">
      <w:pPr>
        <w:ind w:left="360"/>
        <w:jc w:val="both"/>
      </w:pPr>
    </w:p>
    <w:p w14:paraId="69E1C169" w14:textId="77777777" w:rsidR="00641C31" w:rsidRDefault="00641C31" w:rsidP="0031744D">
      <w:pPr>
        <w:ind w:left="360"/>
        <w:jc w:val="both"/>
      </w:pPr>
      <w:r>
        <w:t>In the case of multi-unit dwellings where the entire dwelling is weatherized, all units, including ineligible units, may be counted as completions. For example, a 6-plex contains four eligible units. This qualifies the entire dwelling for weatherization service because 66</w:t>
      </w:r>
      <w:r w:rsidR="00F61371">
        <w:t>%</w:t>
      </w:r>
      <w:r>
        <w:t xml:space="preserve"> of the units are eligible units. If the entire dwelling is weatherized, all six units may be counted as completions even though two of the six units do not contain eligible households.</w:t>
      </w:r>
    </w:p>
    <w:p w14:paraId="14C5CA97" w14:textId="77777777" w:rsidR="00A12581" w:rsidRDefault="00A12581" w:rsidP="0031744D">
      <w:pPr>
        <w:ind w:left="360"/>
        <w:jc w:val="both"/>
      </w:pPr>
    </w:p>
    <w:p w14:paraId="02F9B67C" w14:textId="77777777" w:rsidR="00641C31" w:rsidRDefault="00641C31" w:rsidP="0031744D">
      <w:pPr>
        <w:pStyle w:val="Heading3"/>
      </w:pPr>
      <w:bookmarkStart w:id="180" w:name="IncompleteHomes562"/>
      <w:bookmarkStart w:id="181" w:name="_Toc204100002"/>
      <w:bookmarkEnd w:id="180"/>
      <w:r>
        <w:t xml:space="preserve">5.62 </w:t>
      </w:r>
      <w:r>
        <w:tab/>
        <w:t>Incomplete Homes</w:t>
      </w:r>
      <w:bookmarkEnd w:id="181"/>
    </w:p>
    <w:p w14:paraId="40DA6C4B" w14:textId="589149BC" w:rsidR="00641C31" w:rsidRPr="00CD68C1" w:rsidRDefault="00641C31" w:rsidP="0031744D">
      <w:pPr>
        <w:ind w:left="360"/>
        <w:jc w:val="both"/>
      </w:pPr>
      <w:r>
        <w:t xml:space="preserve">An incomplete home is one the </w:t>
      </w:r>
      <w:r w:rsidR="004D4484">
        <w:t>subgrantee</w:t>
      </w:r>
      <w:r>
        <w:t xml:space="preserve"> has physically traveled to in order to begin the weatherization process but could not begin or complete work due to one or more of the factors described </w:t>
      </w:r>
      <w:r w:rsidRPr="00CD68C1">
        <w:t xml:space="preserve">in </w:t>
      </w:r>
      <w:hyperlink w:anchor="WhenWxServicesShouldBeDeferred330" w:history="1">
        <w:r w:rsidRPr="003850E9">
          <w:rPr>
            <w:rStyle w:val="Hyperlink"/>
          </w:rPr>
          <w:t>Section 3.30</w:t>
        </w:r>
      </w:hyperlink>
      <w:r w:rsidRPr="00CD68C1">
        <w:t xml:space="preserve">. </w:t>
      </w:r>
    </w:p>
    <w:p w14:paraId="16794A66" w14:textId="77777777" w:rsidR="00641C31" w:rsidRDefault="00641C31" w:rsidP="0031744D">
      <w:pPr>
        <w:ind w:left="360"/>
        <w:jc w:val="both"/>
        <w:rPr>
          <w:ins w:id="182" w:author="Taylor, Christine [HHS]" w:date="2025-01-06T15:53:00Z" w16du:dateUtc="2025-01-06T21:53:00Z"/>
        </w:rPr>
      </w:pPr>
    </w:p>
    <w:p w14:paraId="343F705E" w14:textId="049D72CD" w:rsidR="00601023" w:rsidRPr="002610D0" w:rsidRDefault="00601023" w:rsidP="00601023">
      <w:pPr>
        <w:widowControl w:val="0"/>
        <w:pBdr>
          <w:top w:val="nil"/>
          <w:left w:val="nil"/>
          <w:bottom w:val="nil"/>
          <w:right w:val="nil"/>
          <w:between w:val="nil"/>
        </w:pBdr>
        <w:ind w:left="360"/>
        <w:jc w:val="both"/>
        <w:rPr>
          <w:ins w:id="183" w:author="Taylor, Christine [HHS]" w:date="2025-01-06T15:53:00Z" w16du:dateUtc="2025-01-06T21:53:00Z"/>
          <w:rFonts w:eastAsia="Arial" w:cs="Arial"/>
        </w:rPr>
      </w:pPr>
      <w:ins w:id="184" w:author="Taylor, Christine [HHS]" w:date="2025-01-06T15:53:00Z" w16du:dateUtc="2025-01-06T21:53:00Z">
        <w:r w:rsidRPr="002610D0">
          <w:rPr>
            <w:rFonts w:eastAsia="Arial" w:cs="Arial"/>
            <w:color w:val="000000"/>
          </w:rPr>
          <w:t xml:space="preserve">If a reason for deferral is identified at the time of audit, carbon monoxide and smoke alarms may be installed as described in </w:t>
        </w:r>
        <w:r>
          <w:fldChar w:fldCharType="begin"/>
        </w:r>
        <w:r>
          <w:instrText>HYPERLINK \l "bookmark=id.243i4a2" \h</w:instrText>
        </w:r>
        <w:r>
          <w:fldChar w:fldCharType="separate"/>
        </w:r>
        <w:r w:rsidRPr="002610D0">
          <w:rPr>
            <w:rFonts w:eastAsia="Arial" w:cs="Arial"/>
            <w:color w:val="0067B7"/>
            <w:u w:val="single"/>
          </w:rPr>
          <w:t>Section 2060</w:t>
        </w:r>
        <w:r>
          <w:rPr>
            <w:rFonts w:eastAsia="Arial" w:cs="Arial"/>
            <w:color w:val="0067B7"/>
            <w:u w:val="single"/>
          </w:rPr>
          <w:fldChar w:fldCharType="end"/>
        </w:r>
        <w:r w:rsidR="00393AF3">
          <w:rPr>
            <w:rFonts w:eastAsia="Arial" w:cs="Arial"/>
            <w:color w:val="0067B7"/>
            <w:u w:val="single"/>
          </w:rPr>
          <w:t xml:space="preserve"> of the </w:t>
        </w:r>
        <w:r w:rsidR="00393AF3" w:rsidRPr="00393AF3">
          <w:rPr>
            <w:rFonts w:eastAsia="Arial" w:cs="Arial"/>
            <w:i/>
            <w:iCs/>
            <w:color w:val="0067B7"/>
            <w:u w:val="single"/>
            <w:rPrChange w:id="185" w:author="Taylor, Christine [HHS]" w:date="2025-01-06T15:53:00Z" w16du:dateUtc="2025-01-06T21:53:00Z">
              <w:rPr>
                <w:rFonts w:eastAsia="Arial" w:cs="Arial"/>
                <w:color w:val="0067B7"/>
                <w:u w:val="single"/>
              </w:rPr>
            </w:rPrChange>
          </w:rPr>
          <w:t>W</w:t>
        </w:r>
      </w:ins>
      <w:ins w:id="186" w:author="Taylor, Christine [HHS]" w:date="2025-01-06T15:54:00Z" w16du:dateUtc="2025-01-06T21:54:00Z">
        <w:r w:rsidR="00393AF3">
          <w:rPr>
            <w:rFonts w:eastAsia="Arial" w:cs="Arial"/>
            <w:i/>
            <w:iCs/>
            <w:color w:val="0067B7"/>
            <w:u w:val="single"/>
          </w:rPr>
          <w:t>eatherization W</w:t>
        </w:r>
      </w:ins>
      <w:ins w:id="187" w:author="Taylor, Christine [HHS]" w:date="2025-01-06T15:53:00Z" w16du:dateUtc="2025-01-06T21:53:00Z">
        <w:r w:rsidR="00393AF3" w:rsidRPr="00393AF3">
          <w:rPr>
            <w:rFonts w:eastAsia="Arial" w:cs="Arial"/>
            <w:i/>
            <w:iCs/>
            <w:color w:val="0067B7"/>
            <w:u w:val="single"/>
            <w:rPrChange w:id="188" w:author="Taylor, Christine [HHS]" w:date="2025-01-06T15:53:00Z" w16du:dateUtc="2025-01-06T21:53:00Z">
              <w:rPr>
                <w:rFonts w:eastAsia="Arial" w:cs="Arial"/>
                <w:color w:val="0067B7"/>
                <w:u w:val="single"/>
              </w:rPr>
            </w:rPrChange>
          </w:rPr>
          <w:t>ork Standards</w:t>
        </w:r>
      </w:ins>
      <w:ins w:id="189" w:author="Taylor, Christine [HHS]" w:date="2025-07-09T09:45:00Z" w16du:dateUtc="2025-07-09T14:45:00Z">
        <w:r w:rsidR="0070015A">
          <w:rPr>
            <w:rFonts w:eastAsia="Arial" w:cs="Arial"/>
            <w:i/>
            <w:iCs/>
            <w:color w:val="0067B7"/>
            <w:u w:val="single"/>
          </w:rPr>
          <w:t>,</w:t>
        </w:r>
      </w:ins>
      <w:ins w:id="190" w:author="Taylor, Christine [HHS]" w:date="2025-01-06T15:53:00Z" w16du:dateUtc="2025-01-06T21:53:00Z">
        <w:r w:rsidRPr="002610D0">
          <w:rPr>
            <w:rFonts w:eastAsia="Arial" w:cs="Arial"/>
            <w:color w:val="000000"/>
          </w:rPr>
          <w:t xml:space="preserve"> if needed. </w:t>
        </w:r>
      </w:ins>
      <w:ins w:id="191" w:author="Taylor, Christine [HHS]" w:date="2025-06-19T14:13:00Z" w16du:dateUtc="2025-06-19T19:13:00Z">
        <w:r w:rsidR="00FE1BC0">
          <w:rPr>
            <w:rFonts w:eastAsia="Arial" w:cs="Arial"/>
            <w:color w:val="000000"/>
          </w:rPr>
          <w:t xml:space="preserve">Gas leaks may be addressed as </w:t>
        </w:r>
      </w:ins>
      <w:ins w:id="192" w:author="Taylor, Christine [HHS]" w:date="2025-06-19T14:14:00Z" w16du:dateUtc="2025-06-19T19:14:00Z">
        <w:r w:rsidR="00FE1BC0">
          <w:rPr>
            <w:rFonts w:eastAsia="Arial" w:cs="Arial"/>
            <w:color w:val="000000"/>
          </w:rPr>
          <w:t xml:space="preserve">described in Section 2021 of the </w:t>
        </w:r>
        <w:r w:rsidR="00FE1BC0" w:rsidRPr="00FE1BC0">
          <w:rPr>
            <w:rFonts w:eastAsia="Arial" w:cs="Arial"/>
            <w:i/>
            <w:iCs/>
            <w:color w:val="000000"/>
            <w:rPrChange w:id="193" w:author="Taylor, Christine [HHS]" w:date="2025-06-19T14:14:00Z" w16du:dateUtc="2025-06-19T19:14:00Z">
              <w:rPr>
                <w:rFonts w:eastAsia="Arial" w:cs="Arial"/>
                <w:color w:val="000000"/>
              </w:rPr>
            </w:rPrChange>
          </w:rPr>
          <w:t>Weatherization Work Standards</w:t>
        </w:r>
        <w:r w:rsidR="00FE1BC0">
          <w:rPr>
            <w:rFonts w:eastAsia="Arial" w:cs="Arial"/>
            <w:color w:val="000000"/>
          </w:rPr>
          <w:t xml:space="preserve">. </w:t>
        </w:r>
      </w:ins>
      <w:ins w:id="194" w:author="Taylor, Christine [HHS]" w:date="2025-01-06T15:53:00Z" w16du:dateUtc="2025-01-06T21:53:00Z">
        <w:r w:rsidRPr="002610D0">
          <w:rPr>
            <w:rFonts w:eastAsia="Arial" w:cs="Arial"/>
            <w:color w:val="000000"/>
          </w:rPr>
          <w:t>No other measures may be installed.</w:t>
        </w:r>
      </w:ins>
    </w:p>
    <w:p w14:paraId="2EC81659" w14:textId="77777777" w:rsidR="00601023" w:rsidRDefault="00601023" w:rsidP="0031744D">
      <w:pPr>
        <w:ind w:left="360"/>
        <w:jc w:val="both"/>
      </w:pPr>
    </w:p>
    <w:p w14:paraId="4627EAAB" w14:textId="56009836" w:rsidR="00641C31" w:rsidRDefault="00641C31" w:rsidP="0031744D">
      <w:pPr>
        <w:ind w:left="360"/>
        <w:jc w:val="both"/>
      </w:pPr>
      <w:r>
        <w:t xml:space="preserve">If the </w:t>
      </w:r>
      <w:r w:rsidR="004D4484">
        <w:t>subgrantee</w:t>
      </w:r>
      <w:r>
        <w:t xml:space="preserve"> determines that a home cannot be weatherized without traveling to the home (e.g.</w:t>
      </w:r>
      <w:r w:rsidR="00E754BC">
        <w:t>,</w:t>
      </w:r>
      <w:r>
        <w:t xml:space="preserve"> the home has already been weatherized, the </w:t>
      </w:r>
      <w:r w:rsidR="0032390A">
        <w:t>customer</w:t>
      </w:r>
      <w:r>
        <w:t xml:space="preserve"> stated the home was for sale, etc.), the home cannot be considered an incomplete home</w:t>
      </w:r>
      <w:r w:rsidR="00067F2E">
        <w:t>, and Support may not be claimed</w:t>
      </w:r>
      <w:r>
        <w:t>.</w:t>
      </w:r>
    </w:p>
    <w:p w14:paraId="04628422" w14:textId="77777777" w:rsidR="00641C31" w:rsidRDefault="00641C31" w:rsidP="00641C31">
      <w:pPr>
        <w:jc w:val="both"/>
        <w:rPr>
          <w:b/>
        </w:rPr>
      </w:pPr>
    </w:p>
    <w:p w14:paraId="5273AFF1" w14:textId="77777777" w:rsidR="00641C31" w:rsidRDefault="00641C31" w:rsidP="0031744D">
      <w:pPr>
        <w:pStyle w:val="Heading2"/>
      </w:pPr>
      <w:bookmarkStart w:id="195" w:name="OtherWxWorkRelatedRqmts570"/>
      <w:bookmarkStart w:id="196" w:name="_Toc204100003"/>
      <w:bookmarkEnd w:id="195"/>
      <w:r>
        <w:t>5.70</w:t>
      </w:r>
      <w:r>
        <w:tab/>
        <w:t>OTHER WEATHERIZATION WORK RELATED REQUIREMENTS AND ISSUES</w:t>
      </w:r>
      <w:bookmarkEnd w:id="196"/>
      <w:r>
        <w:t xml:space="preserve"> </w:t>
      </w:r>
    </w:p>
    <w:p w14:paraId="3B31951B" w14:textId="77777777" w:rsidR="00641C31" w:rsidRDefault="00641C31" w:rsidP="00641C31">
      <w:pPr>
        <w:numPr>
          <w:ilvl w:val="1"/>
          <w:numId w:val="0"/>
        </w:numPr>
        <w:tabs>
          <w:tab w:val="num" w:pos="555"/>
        </w:tabs>
        <w:ind w:left="555" w:hanging="555"/>
        <w:jc w:val="both"/>
        <w:rPr>
          <w:b/>
        </w:rPr>
      </w:pPr>
    </w:p>
    <w:p w14:paraId="7831FD81" w14:textId="77777777" w:rsidR="00641C31" w:rsidRDefault="00641C31" w:rsidP="0031744D">
      <w:pPr>
        <w:pStyle w:val="Heading3"/>
      </w:pPr>
      <w:bookmarkStart w:id="197" w:name="EnergyAuditorCrewContractorHS571"/>
      <w:bookmarkStart w:id="198" w:name="_Toc204100004"/>
      <w:bookmarkEnd w:id="197"/>
      <w:r>
        <w:t>5.71</w:t>
      </w:r>
      <w:r>
        <w:tab/>
      </w:r>
      <w:r w:rsidR="003E6983">
        <w:t>Energy Auditor</w:t>
      </w:r>
      <w:r>
        <w:t>/</w:t>
      </w:r>
      <w:r w:rsidR="00604328">
        <w:t>Inspector/</w:t>
      </w:r>
      <w:r>
        <w:t>Crew/Contractor Health and Safety</w:t>
      </w:r>
      <w:bookmarkEnd w:id="198"/>
    </w:p>
    <w:p w14:paraId="30D72FC1" w14:textId="1658D590" w:rsidR="005E30EF" w:rsidRDefault="004D4484" w:rsidP="0031744D">
      <w:pPr>
        <w:tabs>
          <w:tab w:val="left" w:pos="270"/>
        </w:tabs>
        <w:ind w:left="360"/>
        <w:jc w:val="both"/>
        <w:rPr>
          <w:rFonts w:cs="Arial"/>
        </w:rPr>
      </w:pPr>
      <w:r>
        <w:rPr>
          <w:rFonts w:cs="Arial"/>
        </w:rPr>
        <w:t>Subgrantee</w:t>
      </w:r>
      <w:r w:rsidR="00EF1BB1">
        <w:rPr>
          <w:rFonts w:cs="Arial"/>
        </w:rPr>
        <w:t>s</w:t>
      </w:r>
      <w:r w:rsidR="005E30EF" w:rsidRPr="00845B04">
        <w:rPr>
          <w:rFonts w:cs="Arial"/>
        </w:rPr>
        <w:t xml:space="preserve"> must comply with Occupational Safety and Health Administration (OSHA) requiremen</w:t>
      </w:r>
      <w:r w:rsidR="00EF1BB1">
        <w:rPr>
          <w:rFonts w:cs="Arial"/>
        </w:rPr>
        <w:t>ts in all activities. This is a</w:t>
      </w:r>
      <w:r w:rsidR="005E30EF" w:rsidRPr="00845B04">
        <w:rPr>
          <w:rFonts w:cs="Arial"/>
        </w:rPr>
        <w:t xml:space="preserve"> </w:t>
      </w:r>
      <w:r>
        <w:rPr>
          <w:rFonts w:cs="Arial"/>
        </w:rPr>
        <w:t>subgrantee</w:t>
      </w:r>
      <w:r w:rsidR="005E30EF" w:rsidRPr="00845B04">
        <w:rPr>
          <w:rFonts w:cs="Arial"/>
        </w:rPr>
        <w:t xml:space="preserve"> responsibility, as OSHA requirements apply to all </w:t>
      </w:r>
      <w:r>
        <w:rPr>
          <w:rFonts w:cs="Arial"/>
        </w:rPr>
        <w:t>subgrantee</w:t>
      </w:r>
      <w:r w:rsidR="005E30EF" w:rsidRPr="00845B04">
        <w:rPr>
          <w:rFonts w:cs="Arial"/>
        </w:rPr>
        <w:t xml:space="preserve"> personnel</w:t>
      </w:r>
      <w:r w:rsidR="005E30EF">
        <w:rPr>
          <w:rFonts w:cs="Arial"/>
        </w:rPr>
        <w:t xml:space="preserve">; </w:t>
      </w:r>
      <w:r w:rsidR="005E30EF" w:rsidRPr="00845B04">
        <w:rPr>
          <w:rFonts w:cs="Arial"/>
        </w:rPr>
        <w:t xml:space="preserve">not just weatherization. The portion of OSHA standards which apply to weatherization field staff can be found in Construction Industry OSHA Safety and Health Standards (29 CFR 1926/1910). </w:t>
      </w:r>
    </w:p>
    <w:p w14:paraId="4A4FDC8C" w14:textId="77777777" w:rsidR="005E30EF" w:rsidRDefault="005E30EF" w:rsidP="0031744D">
      <w:pPr>
        <w:tabs>
          <w:tab w:val="left" w:pos="270"/>
        </w:tabs>
        <w:ind w:left="360"/>
        <w:jc w:val="both"/>
        <w:rPr>
          <w:rFonts w:cs="Arial"/>
        </w:rPr>
      </w:pPr>
    </w:p>
    <w:p w14:paraId="74CCD41A" w14:textId="6E66D2AF" w:rsidR="005E30EF" w:rsidRPr="00845B04" w:rsidRDefault="005E30EF" w:rsidP="0031744D">
      <w:pPr>
        <w:tabs>
          <w:tab w:val="left" w:pos="270"/>
          <w:tab w:val="left" w:pos="3960"/>
        </w:tabs>
        <w:ind w:left="360"/>
        <w:jc w:val="both"/>
        <w:rPr>
          <w:rFonts w:cs="Arial"/>
        </w:rPr>
      </w:pPr>
      <w:r w:rsidRPr="00845B04">
        <w:rPr>
          <w:rFonts w:cs="Arial"/>
        </w:rPr>
        <w:t xml:space="preserve">Local </w:t>
      </w:r>
      <w:r w:rsidR="004D4484">
        <w:rPr>
          <w:rFonts w:cs="Arial"/>
        </w:rPr>
        <w:t>subgrantee</w:t>
      </w:r>
      <w:r w:rsidR="00EF1BB1">
        <w:rPr>
          <w:rFonts w:cs="Arial"/>
        </w:rPr>
        <w:t>s</w:t>
      </w:r>
      <w:r w:rsidRPr="00845B04">
        <w:rPr>
          <w:rFonts w:cs="Arial"/>
        </w:rPr>
        <w:t xml:space="preserve"> must provide personal protective equipment to </w:t>
      </w:r>
      <w:r w:rsidR="004D4484">
        <w:rPr>
          <w:rFonts w:cs="Arial"/>
        </w:rPr>
        <w:t>subgrantee</w:t>
      </w:r>
      <w:r w:rsidRPr="00845B04">
        <w:rPr>
          <w:rFonts w:cs="Arial"/>
        </w:rPr>
        <w:t xml:space="preserve"> weatherization personnel on operations in which there is a known hazard</w:t>
      </w:r>
      <w:r w:rsidR="00C06AC1">
        <w:rPr>
          <w:rFonts w:cs="Arial"/>
        </w:rPr>
        <w:t xml:space="preserve"> or if requested by personnel</w:t>
      </w:r>
      <w:r w:rsidRPr="00845B04">
        <w:rPr>
          <w:rFonts w:cs="Arial"/>
        </w:rPr>
        <w:t xml:space="preserve">. Personal protection equipment includes, but is not limited to, eye and face protection and respirator protection. The </w:t>
      </w:r>
      <w:r w:rsidR="004D4484">
        <w:rPr>
          <w:rFonts w:cs="Arial"/>
        </w:rPr>
        <w:t>subgrantee</w:t>
      </w:r>
      <w:r w:rsidRPr="00845B04">
        <w:rPr>
          <w:rFonts w:cs="Arial"/>
        </w:rPr>
        <w:t xml:space="preserve"> is responsible for requiring the wearing of appropriate personal protective equipment in all operations where there is an exposure to hazardous conditions.  </w:t>
      </w:r>
    </w:p>
    <w:p w14:paraId="70F1E333" w14:textId="77777777" w:rsidR="005E30EF" w:rsidRDefault="005E30EF" w:rsidP="0031744D">
      <w:pPr>
        <w:tabs>
          <w:tab w:val="left" w:pos="270"/>
          <w:tab w:val="left" w:pos="3960"/>
        </w:tabs>
        <w:ind w:left="360"/>
        <w:jc w:val="both"/>
        <w:rPr>
          <w:rFonts w:cs="Arial"/>
        </w:rPr>
      </w:pPr>
    </w:p>
    <w:p w14:paraId="0AA6222D" w14:textId="77777777" w:rsidR="005E30EF" w:rsidRDefault="005E30EF" w:rsidP="0031744D">
      <w:pPr>
        <w:tabs>
          <w:tab w:val="left" w:pos="270"/>
          <w:tab w:val="left" w:pos="3960"/>
        </w:tabs>
        <w:ind w:left="360"/>
        <w:jc w:val="both"/>
        <w:rPr>
          <w:rFonts w:cs="Arial"/>
        </w:rPr>
      </w:pPr>
      <w:r w:rsidRPr="00845B04">
        <w:rPr>
          <w:rFonts w:cs="Arial"/>
        </w:rPr>
        <w:t>Because of the wide range of activities involved in weatherizing a house, ensuring crew health and safety requires a broad knowledge of the appropriate OSHA requirements. Some of these requirements include, but are not limited to: personal protective equipment, techniques for safe lifting, electrical equipment safety, ladder safety, and general worker protection.</w:t>
      </w:r>
      <w:r>
        <w:rPr>
          <w:rFonts w:cs="Arial"/>
        </w:rPr>
        <w:t xml:space="preserve"> </w:t>
      </w:r>
      <w:r w:rsidRPr="00845B04">
        <w:rPr>
          <w:rFonts w:cs="Arial"/>
        </w:rPr>
        <w:t>OSHA standards should be consulted for further details. OSHA Standards can be obtained by contacting:</w:t>
      </w:r>
    </w:p>
    <w:p w14:paraId="2279DB8F" w14:textId="77777777" w:rsidR="005E30EF" w:rsidRPr="00845B04" w:rsidRDefault="005E30EF" w:rsidP="005E30EF">
      <w:pPr>
        <w:tabs>
          <w:tab w:val="left" w:pos="0"/>
          <w:tab w:val="left" w:pos="3960"/>
        </w:tabs>
        <w:jc w:val="both"/>
        <w:rPr>
          <w:rFonts w:cs="Arial"/>
        </w:rPr>
      </w:pPr>
    </w:p>
    <w:p w14:paraId="37E8D42B" w14:textId="77777777" w:rsidR="005E30EF" w:rsidRPr="00845B04" w:rsidRDefault="005E30EF" w:rsidP="005E30EF">
      <w:pPr>
        <w:tabs>
          <w:tab w:val="left" w:pos="0"/>
          <w:tab w:val="left" w:pos="3960"/>
        </w:tabs>
        <w:ind w:left="720"/>
        <w:rPr>
          <w:rFonts w:cs="Arial"/>
        </w:rPr>
      </w:pPr>
      <w:r w:rsidRPr="00845B04">
        <w:rPr>
          <w:rFonts w:cs="Arial"/>
        </w:rPr>
        <w:t>Iowa Division of Labor</w:t>
      </w:r>
    </w:p>
    <w:p w14:paraId="7A203994" w14:textId="77777777" w:rsidR="005E30EF" w:rsidRPr="00845B04" w:rsidRDefault="005E30EF" w:rsidP="005E30EF">
      <w:pPr>
        <w:tabs>
          <w:tab w:val="left" w:pos="0"/>
          <w:tab w:val="left" w:pos="3960"/>
        </w:tabs>
        <w:ind w:left="720"/>
        <w:rPr>
          <w:rFonts w:cs="Arial"/>
        </w:rPr>
      </w:pPr>
      <w:r>
        <w:rPr>
          <w:rFonts w:cs="Arial"/>
        </w:rPr>
        <w:t>1</w:t>
      </w:r>
      <w:r w:rsidRPr="00845B04">
        <w:rPr>
          <w:rFonts w:cs="Arial"/>
        </w:rPr>
        <w:t>000 East Grand</w:t>
      </w:r>
    </w:p>
    <w:p w14:paraId="414DD94D" w14:textId="77777777" w:rsidR="005E30EF" w:rsidRDefault="005E30EF" w:rsidP="005E30EF">
      <w:pPr>
        <w:tabs>
          <w:tab w:val="left" w:pos="0"/>
          <w:tab w:val="left" w:pos="3960"/>
        </w:tabs>
        <w:ind w:left="720"/>
        <w:rPr>
          <w:rFonts w:cs="Arial"/>
        </w:rPr>
      </w:pPr>
      <w:r w:rsidRPr="00845B04">
        <w:rPr>
          <w:rFonts w:cs="Arial"/>
        </w:rPr>
        <w:t>Des Moines, Iowa 50319</w:t>
      </w:r>
    </w:p>
    <w:p w14:paraId="62964699" w14:textId="77777777" w:rsidR="005E30EF" w:rsidRDefault="005E30EF" w:rsidP="005E30EF">
      <w:pPr>
        <w:tabs>
          <w:tab w:val="left" w:pos="0"/>
        </w:tabs>
        <w:jc w:val="both"/>
        <w:rPr>
          <w:rFonts w:cs="Arial"/>
          <w:b/>
        </w:rPr>
      </w:pPr>
    </w:p>
    <w:p w14:paraId="3A1F3D70" w14:textId="77777777" w:rsidR="005E30EF" w:rsidRPr="00EC786A" w:rsidRDefault="005E30EF" w:rsidP="0031744D">
      <w:pPr>
        <w:tabs>
          <w:tab w:val="left" w:pos="270"/>
        </w:tabs>
        <w:ind w:left="360"/>
        <w:jc w:val="both"/>
        <w:rPr>
          <w:rFonts w:cs="Arial"/>
          <w:b/>
        </w:rPr>
      </w:pPr>
      <w:r w:rsidRPr="00EC786A">
        <w:rPr>
          <w:rFonts w:cs="Arial"/>
          <w:b/>
        </w:rPr>
        <w:t>Health and Safety Plan</w:t>
      </w:r>
    </w:p>
    <w:p w14:paraId="5B84D411" w14:textId="266ADF73" w:rsidR="005E30EF" w:rsidRPr="009A36F1" w:rsidRDefault="005E30EF" w:rsidP="0031744D">
      <w:pPr>
        <w:tabs>
          <w:tab w:val="left" w:pos="270"/>
        </w:tabs>
        <w:ind w:left="360"/>
        <w:jc w:val="both"/>
        <w:rPr>
          <w:rFonts w:cs="Arial"/>
        </w:rPr>
      </w:pPr>
      <w:r w:rsidRPr="00845B04">
        <w:rPr>
          <w:rFonts w:cs="Arial"/>
        </w:rPr>
        <w:t>A</w:t>
      </w:r>
      <w:r>
        <w:rPr>
          <w:rFonts w:cs="Arial"/>
        </w:rPr>
        <w:t>n organization-specific</w:t>
      </w:r>
      <w:r w:rsidRPr="00845B04">
        <w:rPr>
          <w:rFonts w:cs="Arial"/>
        </w:rPr>
        <w:t xml:space="preserve"> Health and Safety Plan </w:t>
      </w:r>
      <w:r>
        <w:rPr>
          <w:rFonts w:cs="Arial"/>
        </w:rPr>
        <w:t>must</w:t>
      </w:r>
      <w:r w:rsidRPr="00845B04">
        <w:rPr>
          <w:rFonts w:cs="Arial"/>
        </w:rPr>
        <w:t xml:space="preserve"> be develop</w:t>
      </w:r>
      <w:r>
        <w:rPr>
          <w:rFonts w:cs="Arial"/>
        </w:rPr>
        <w:t xml:space="preserve">ed by each </w:t>
      </w:r>
      <w:r w:rsidR="004D4484">
        <w:rPr>
          <w:rFonts w:cs="Arial"/>
        </w:rPr>
        <w:t>subgrantee</w:t>
      </w:r>
      <w:r w:rsidRPr="00845B04">
        <w:rPr>
          <w:rFonts w:cs="Arial"/>
        </w:rPr>
        <w:t>.</w:t>
      </w:r>
      <w:r>
        <w:rPr>
          <w:rFonts w:cs="Arial"/>
        </w:rPr>
        <w:t xml:space="preserve"> The Health and Safety Plan must incorporate a written Hazard Communication Policy and Training Plan, which </w:t>
      </w:r>
      <w:r>
        <w:rPr>
          <w:rFonts w:cs="Arial"/>
        </w:rPr>
        <w:lastRenderedPageBreak/>
        <w:t xml:space="preserve">includes educating employees regarding the new format for Safety Data Sheets (SDS). A copy of the </w:t>
      </w:r>
      <w:r w:rsidR="004D4484">
        <w:rPr>
          <w:rFonts w:cs="Arial"/>
        </w:rPr>
        <w:t>subgrantee</w:t>
      </w:r>
      <w:r>
        <w:rPr>
          <w:rFonts w:cs="Arial"/>
        </w:rPr>
        <w:t xml:space="preserve">’s Health and Safety Plan must be provided to all </w:t>
      </w:r>
      <w:r w:rsidR="004D4484">
        <w:rPr>
          <w:rFonts w:cs="Arial"/>
        </w:rPr>
        <w:t>subgrantee</w:t>
      </w:r>
      <w:r>
        <w:rPr>
          <w:rFonts w:cs="Arial"/>
        </w:rPr>
        <w:t xml:space="preserve"> weatherization personnel. In </w:t>
      </w:r>
      <w:r w:rsidRPr="009A36F1">
        <w:rPr>
          <w:rFonts w:cs="Arial"/>
        </w:rPr>
        <w:t xml:space="preserve">addition, all </w:t>
      </w:r>
      <w:r w:rsidR="004D4484">
        <w:rPr>
          <w:rFonts w:cs="Arial"/>
        </w:rPr>
        <w:t>subgrantee</w:t>
      </w:r>
      <w:r w:rsidRPr="009A36F1">
        <w:rPr>
          <w:rFonts w:cs="Arial"/>
        </w:rPr>
        <w:t xml:space="preserve"> weatherization personnel are to receive orientation training on the safety plan.  </w:t>
      </w:r>
    </w:p>
    <w:p w14:paraId="11C87CFA" w14:textId="77777777" w:rsidR="005E30EF" w:rsidRPr="009A36F1" w:rsidRDefault="005E30EF" w:rsidP="0031744D">
      <w:pPr>
        <w:tabs>
          <w:tab w:val="left" w:pos="270"/>
        </w:tabs>
        <w:ind w:left="360"/>
        <w:jc w:val="both"/>
        <w:rPr>
          <w:rFonts w:cs="Arial"/>
        </w:rPr>
      </w:pPr>
    </w:p>
    <w:p w14:paraId="536F2C68" w14:textId="59190C7B" w:rsidR="005E30EF" w:rsidRPr="009A36F1" w:rsidRDefault="005E30EF" w:rsidP="0031744D">
      <w:pPr>
        <w:tabs>
          <w:tab w:val="left" w:pos="270"/>
        </w:tabs>
        <w:ind w:left="360"/>
        <w:jc w:val="both"/>
        <w:rPr>
          <w:rFonts w:cs="Arial"/>
        </w:rPr>
      </w:pPr>
      <w:r w:rsidRPr="009A36F1">
        <w:rPr>
          <w:rFonts w:cs="Arial"/>
        </w:rPr>
        <w:t xml:space="preserve">Contractor-based </w:t>
      </w:r>
      <w:r w:rsidR="004D4484">
        <w:rPr>
          <w:rFonts w:cs="Arial"/>
        </w:rPr>
        <w:t>subgrantee</w:t>
      </w:r>
      <w:r w:rsidR="00EF1BB1">
        <w:rPr>
          <w:rFonts w:cs="Arial"/>
        </w:rPr>
        <w:t>s</w:t>
      </w:r>
      <w:r w:rsidRPr="009A36F1">
        <w:rPr>
          <w:rFonts w:cs="Arial"/>
        </w:rPr>
        <w:t xml:space="preserve"> must stipulate in their contracts with </w:t>
      </w:r>
      <w:r w:rsidR="00F2628A">
        <w:rPr>
          <w:rFonts w:cs="Arial"/>
        </w:rPr>
        <w:t>contractors</w:t>
      </w:r>
      <w:r w:rsidRPr="009A36F1">
        <w:rPr>
          <w:rFonts w:cs="Arial"/>
        </w:rPr>
        <w:t xml:space="preserve"> (refrigeration appliance vendors are excluded from this requirement) that the contractor must have a written Hazard Communication Policy and Training Plan which includes providing education for their employees on the new format for the SDS.</w:t>
      </w:r>
    </w:p>
    <w:p w14:paraId="6B07645A" w14:textId="77777777" w:rsidR="005E30EF" w:rsidRPr="00845B04" w:rsidRDefault="005E30EF" w:rsidP="0031744D">
      <w:pPr>
        <w:tabs>
          <w:tab w:val="left" w:pos="270"/>
          <w:tab w:val="left" w:pos="3960"/>
        </w:tabs>
        <w:ind w:left="360"/>
        <w:jc w:val="both"/>
        <w:rPr>
          <w:rFonts w:cs="Arial"/>
        </w:rPr>
      </w:pPr>
    </w:p>
    <w:p w14:paraId="15A1B0FB" w14:textId="02BFA2D1" w:rsidR="005E30EF" w:rsidRDefault="005E30EF" w:rsidP="0031744D">
      <w:pPr>
        <w:tabs>
          <w:tab w:val="left" w:pos="270"/>
          <w:tab w:val="left" w:pos="3960"/>
        </w:tabs>
        <w:ind w:left="360"/>
        <w:jc w:val="both"/>
        <w:rPr>
          <w:rFonts w:cs="Arial"/>
          <w:b/>
        </w:rPr>
      </w:pPr>
      <w:r w:rsidRPr="00714AD7">
        <w:rPr>
          <w:rFonts w:cs="Arial"/>
          <w:b/>
        </w:rPr>
        <w:t xml:space="preserve">Monitoring </w:t>
      </w:r>
      <w:r w:rsidR="004D4484">
        <w:rPr>
          <w:rFonts w:cs="Arial"/>
          <w:b/>
        </w:rPr>
        <w:t>Subgrantee</w:t>
      </w:r>
      <w:r w:rsidR="00EF1BB1">
        <w:rPr>
          <w:rFonts w:cs="Arial"/>
          <w:b/>
        </w:rPr>
        <w:t>s</w:t>
      </w:r>
      <w:r w:rsidRPr="00714AD7">
        <w:rPr>
          <w:rFonts w:cs="Arial"/>
          <w:b/>
        </w:rPr>
        <w:t>’ Health and Safety Plans</w:t>
      </w:r>
    </w:p>
    <w:p w14:paraId="770F5064" w14:textId="7995FFF0" w:rsidR="005E30EF" w:rsidRDefault="00841598" w:rsidP="0031744D">
      <w:pPr>
        <w:tabs>
          <w:tab w:val="left" w:pos="270"/>
          <w:tab w:val="left" w:pos="3960"/>
        </w:tabs>
        <w:ind w:left="360"/>
        <w:jc w:val="both"/>
        <w:rPr>
          <w:rFonts w:cs="Arial"/>
        </w:rPr>
      </w:pPr>
      <w:r>
        <w:rPr>
          <w:color w:val="000000"/>
          <w:shd w:val="clear" w:color="auto" w:fill="FFFFFF"/>
        </w:rPr>
        <w:t>Iowa WAP</w:t>
      </w:r>
      <w:r w:rsidR="005E30EF">
        <w:rPr>
          <w:rFonts w:cs="Arial"/>
        </w:rPr>
        <w:t xml:space="preserve"> will monitor both job-sites and </w:t>
      </w:r>
      <w:r w:rsidR="004D4484">
        <w:rPr>
          <w:rFonts w:cs="Arial"/>
        </w:rPr>
        <w:t>subgrantee</w:t>
      </w:r>
      <w:r w:rsidR="005E30EF">
        <w:rPr>
          <w:rFonts w:cs="Arial"/>
        </w:rPr>
        <w:t xml:space="preserve"> files for compliance with OSHA requirements. </w:t>
      </w:r>
    </w:p>
    <w:p w14:paraId="218C09E9" w14:textId="77777777" w:rsidR="005E30EF" w:rsidRDefault="005E30EF" w:rsidP="0031744D">
      <w:pPr>
        <w:tabs>
          <w:tab w:val="left" w:pos="270"/>
          <w:tab w:val="left" w:pos="3960"/>
        </w:tabs>
        <w:ind w:left="360"/>
        <w:jc w:val="both"/>
        <w:rPr>
          <w:rFonts w:cs="Arial"/>
          <w:b/>
        </w:rPr>
      </w:pPr>
    </w:p>
    <w:p w14:paraId="1464F39C" w14:textId="77777777" w:rsidR="005E30EF" w:rsidRPr="00CA3096" w:rsidRDefault="005E30EF" w:rsidP="0031744D">
      <w:pPr>
        <w:tabs>
          <w:tab w:val="left" w:pos="270"/>
        </w:tabs>
        <w:ind w:left="360"/>
        <w:jc w:val="both"/>
        <w:rPr>
          <w:rFonts w:cs="Arial"/>
          <w:b/>
        </w:rPr>
      </w:pPr>
      <w:r w:rsidRPr="00CA3096">
        <w:rPr>
          <w:rFonts w:cs="Arial"/>
          <w:b/>
        </w:rPr>
        <w:t>Safety Data Sheets (SDS)</w:t>
      </w:r>
    </w:p>
    <w:p w14:paraId="7FE2517A" w14:textId="09005A59" w:rsidR="005E30EF" w:rsidRDefault="005E30EF" w:rsidP="0031744D">
      <w:pPr>
        <w:tabs>
          <w:tab w:val="left" w:pos="270"/>
        </w:tabs>
        <w:ind w:left="360"/>
        <w:jc w:val="both"/>
        <w:rPr>
          <w:rFonts w:cs="Arial"/>
        </w:rPr>
      </w:pPr>
      <w:r w:rsidRPr="00845B04">
        <w:rPr>
          <w:rFonts w:cs="Arial"/>
        </w:rPr>
        <w:t>Crew</w:t>
      </w:r>
      <w:r>
        <w:rPr>
          <w:rFonts w:cs="Arial"/>
        </w:rPr>
        <w:t>-</w:t>
      </w:r>
      <w:r w:rsidRPr="00845B04">
        <w:rPr>
          <w:rFonts w:cs="Arial"/>
        </w:rPr>
        <w:t xml:space="preserve">based </w:t>
      </w:r>
      <w:r w:rsidR="004D4484">
        <w:rPr>
          <w:rFonts w:cs="Arial"/>
        </w:rPr>
        <w:t>subgrantee</w:t>
      </w:r>
      <w:r w:rsidR="00EF1BB1">
        <w:rPr>
          <w:rFonts w:cs="Arial"/>
        </w:rPr>
        <w:t>s</w:t>
      </w:r>
      <w:r w:rsidRPr="00845B04">
        <w:rPr>
          <w:rFonts w:cs="Arial"/>
        </w:rPr>
        <w:t xml:space="preserve"> must have </w:t>
      </w:r>
      <w:r>
        <w:rPr>
          <w:rFonts w:cs="Arial"/>
        </w:rPr>
        <w:t xml:space="preserve">SDS </w:t>
      </w:r>
      <w:r w:rsidR="00C06AC1">
        <w:rPr>
          <w:rFonts w:cs="Arial"/>
        </w:rPr>
        <w:t xml:space="preserve">available to crews on </w:t>
      </w:r>
      <w:r w:rsidR="0055410E">
        <w:rPr>
          <w:rFonts w:cs="Arial"/>
        </w:rPr>
        <w:t xml:space="preserve">site </w:t>
      </w:r>
      <w:r>
        <w:rPr>
          <w:rFonts w:cs="Arial"/>
        </w:rPr>
        <w:t>for</w:t>
      </w:r>
      <w:r w:rsidRPr="00845B04">
        <w:rPr>
          <w:rFonts w:cs="Arial"/>
        </w:rPr>
        <w:t xml:space="preserve"> all weatherization materials used by their crews. </w:t>
      </w:r>
      <w:r>
        <w:rPr>
          <w:rFonts w:cs="Arial"/>
        </w:rPr>
        <w:t>SDS</w:t>
      </w:r>
      <w:r w:rsidRPr="00845B04">
        <w:rPr>
          <w:rFonts w:cs="Arial"/>
        </w:rPr>
        <w:t xml:space="preserve"> can be obtained by requesting them from the material supplier or by contacting the manufacturer of the material. </w:t>
      </w:r>
    </w:p>
    <w:p w14:paraId="285CC329" w14:textId="77777777" w:rsidR="005E30EF" w:rsidRDefault="005E30EF" w:rsidP="005E30EF">
      <w:pPr>
        <w:tabs>
          <w:tab w:val="left" w:pos="0"/>
        </w:tabs>
        <w:jc w:val="both"/>
        <w:rPr>
          <w:rFonts w:cs="Arial"/>
        </w:rPr>
      </w:pPr>
    </w:p>
    <w:p w14:paraId="09B7CFE5" w14:textId="18A8AE9B" w:rsidR="005E30EF" w:rsidRPr="00845B04" w:rsidRDefault="005E30EF" w:rsidP="0031744D">
      <w:pPr>
        <w:tabs>
          <w:tab w:val="left" w:pos="360"/>
        </w:tabs>
        <w:ind w:left="360"/>
        <w:jc w:val="both"/>
        <w:rPr>
          <w:rFonts w:cs="Arial"/>
          <w:b/>
        </w:rPr>
      </w:pPr>
      <w:r w:rsidRPr="00845B04">
        <w:rPr>
          <w:rFonts w:cs="Arial"/>
        </w:rPr>
        <w:t>Contractor</w:t>
      </w:r>
      <w:r>
        <w:rPr>
          <w:rFonts w:cs="Arial"/>
        </w:rPr>
        <w:t>-</w:t>
      </w:r>
      <w:r w:rsidRPr="00845B04">
        <w:rPr>
          <w:rFonts w:cs="Arial"/>
        </w:rPr>
        <w:t xml:space="preserve">based </w:t>
      </w:r>
      <w:r w:rsidR="004D4484">
        <w:rPr>
          <w:rFonts w:cs="Arial"/>
        </w:rPr>
        <w:t>subgrantee</w:t>
      </w:r>
      <w:r w:rsidR="00EF1BB1">
        <w:rPr>
          <w:rFonts w:cs="Arial"/>
        </w:rPr>
        <w:t>s</w:t>
      </w:r>
      <w:r w:rsidRPr="00845B04">
        <w:rPr>
          <w:rFonts w:cs="Arial"/>
        </w:rPr>
        <w:t xml:space="preserve"> </w:t>
      </w:r>
      <w:r w:rsidR="006A1DAD">
        <w:rPr>
          <w:rFonts w:cs="Arial"/>
        </w:rPr>
        <w:t>must</w:t>
      </w:r>
      <w:r w:rsidRPr="00845B04">
        <w:rPr>
          <w:rFonts w:cs="Arial"/>
        </w:rPr>
        <w:t xml:space="preserve"> stipulate in their contracts with </w:t>
      </w:r>
      <w:r w:rsidR="00F2628A">
        <w:rPr>
          <w:rFonts w:cs="Arial"/>
        </w:rPr>
        <w:t>contractors</w:t>
      </w:r>
      <w:r w:rsidRPr="00845B04">
        <w:rPr>
          <w:rFonts w:cs="Arial"/>
        </w:rPr>
        <w:t xml:space="preserve"> that the </w:t>
      </w:r>
      <w:r w:rsidR="00F2628A">
        <w:rPr>
          <w:rFonts w:cs="Arial"/>
        </w:rPr>
        <w:t>contractors</w:t>
      </w:r>
      <w:r w:rsidRPr="00845B04">
        <w:rPr>
          <w:rFonts w:cs="Arial"/>
        </w:rPr>
        <w:t xml:space="preserve"> will be responsible for supplying </w:t>
      </w:r>
      <w:r>
        <w:rPr>
          <w:rFonts w:cs="Arial"/>
        </w:rPr>
        <w:t>SDS</w:t>
      </w:r>
      <w:r w:rsidRPr="00845B04">
        <w:rPr>
          <w:rFonts w:cs="Arial"/>
        </w:rPr>
        <w:t xml:space="preserve"> to the </w:t>
      </w:r>
      <w:r w:rsidR="004D4484">
        <w:rPr>
          <w:rFonts w:cs="Arial"/>
        </w:rPr>
        <w:t>subgrantee</w:t>
      </w:r>
      <w:r w:rsidRPr="00845B04">
        <w:rPr>
          <w:rFonts w:cs="Arial"/>
        </w:rPr>
        <w:t xml:space="preserve"> upon request by the </w:t>
      </w:r>
      <w:r w:rsidR="004D4484">
        <w:rPr>
          <w:rFonts w:cs="Arial"/>
        </w:rPr>
        <w:t>subgrantee</w:t>
      </w:r>
      <w:r w:rsidRPr="00845B04">
        <w:rPr>
          <w:rFonts w:cs="Arial"/>
        </w:rPr>
        <w:t>.</w:t>
      </w:r>
    </w:p>
    <w:p w14:paraId="6BAF290E" w14:textId="77777777" w:rsidR="00641C31" w:rsidRPr="00641C31" w:rsidRDefault="00641C31" w:rsidP="00641C31">
      <w:pPr>
        <w:jc w:val="both"/>
        <w:rPr>
          <w:color w:val="FF0000"/>
        </w:rPr>
      </w:pPr>
    </w:p>
    <w:p w14:paraId="03A0B037" w14:textId="65C534B3" w:rsidR="00D92193" w:rsidRDefault="00102572" w:rsidP="0031744D">
      <w:pPr>
        <w:pStyle w:val="Heading3"/>
        <w:rPr>
          <w:ins w:id="199" w:author="Taylor, Christine [HHS]" w:date="2024-12-27T08:34:00Z" w16du:dateUtc="2024-12-27T14:34:00Z"/>
        </w:rPr>
      </w:pPr>
      <w:bookmarkStart w:id="200" w:name="MaterialsRequirement572"/>
      <w:bookmarkStart w:id="201" w:name="_Toc204100005"/>
      <w:bookmarkEnd w:id="200"/>
      <w:ins w:id="202" w:author="Taylor, Christine [HHS]" w:date="2024-12-27T08:32:00Z" w16du:dateUtc="2024-12-27T14:32:00Z">
        <w:r>
          <w:t xml:space="preserve">5.72   </w:t>
        </w:r>
      </w:ins>
      <w:ins w:id="203" w:author="Taylor, Christine [HHS]" w:date="2024-12-27T08:33:00Z" w16du:dateUtc="2024-12-27T14:33:00Z">
        <w:r w:rsidR="009C2E5D">
          <w:t>Fie</w:t>
        </w:r>
      </w:ins>
      <w:ins w:id="204" w:author="Taylor, Christine [HHS]" w:date="2024-12-27T08:34:00Z" w16du:dateUtc="2024-12-27T14:34:00Z">
        <w:r w:rsidR="009C2E5D">
          <w:t>ld Work Dress Code</w:t>
        </w:r>
        <w:bookmarkEnd w:id="201"/>
      </w:ins>
    </w:p>
    <w:p w14:paraId="5C57F3FD" w14:textId="53744AAE" w:rsidR="00102572" w:rsidRDefault="00580319">
      <w:pPr>
        <w:ind w:left="360"/>
        <w:jc w:val="both"/>
        <w:rPr>
          <w:ins w:id="205" w:author="Taylor, Christine [HHS]" w:date="2024-12-27T08:41:00Z" w16du:dateUtc="2024-12-27T14:41:00Z"/>
        </w:rPr>
        <w:pPrChange w:id="206" w:author="Taylor, Christine [HHS]" w:date="2025-07-09T09:46:00Z" w16du:dateUtc="2025-07-09T14:46:00Z">
          <w:pPr>
            <w:ind w:left="360"/>
          </w:pPr>
        </w:pPrChange>
      </w:pPr>
      <w:ins w:id="207" w:author="Taylor, Christine [HHS]" w:date="2024-12-27T08:40:00Z" w16du:dateUtc="2024-12-27T14:40:00Z">
        <w:r>
          <w:t>F</w:t>
        </w:r>
      </w:ins>
      <w:ins w:id="208" w:author="Taylor, Christine [HHS]" w:date="2024-12-27T08:36:00Z" w16du:dateUtc="2024-12-27T14:36:00Z">
        <w:r w:rsidR="00F43178">
          <w:rPr>
            <w:rFonts w:cs="Arial"/>
          </w:rPr>
          <w:t>ield workers</w:t>
        </w:r>
      </w:ins>
      <w:ins w:id="209" w:author="Taylor, Christine [HHS]" w:date="2025-07-09T09:49:00Z" w16du:dateUtc="2025-07-09T14:49:00Z">
        <w:r w:rsidR="00572515">
          <w:rPr>
            <w:rFonts w:cs="Arial"/>
          </w:rPr>
          <w:t xml:space="preserve">, including </w:t>
        </w:r>
      </w:ins>
      <w:ins w:id="210" w:author="Taylor, Christine [HHS]" w:date="2024-12-27T08:36:00Z" w16du:dateUtc="2024-12-27T14:36:00Z">
        <w:r w:rsidR="00F43178">
          <w:rPr>
            <w:rFonts w:cs="Arial"/>
          </w:rPr>
          <w:t>auditor</w:t>
        </w:r>
      </w:ins>
      <w:ins w:id="211" w:author="Taylor, Christine [HHS]" w:date="2025-07-09T09:49:00Z" w16du:dateUtc="2025-07-09T14:49:00Z">
        <w:r w:rsidR="00572515">
          <w:rPr>
            <w:rFonts w:cs="Arial"/>
          </w:rPr>
          <w:t xml:space="preserve">s, </w:t>
        </w:r>
      </w:ins>
      <w:ins w:id="212" w:author="Taylor, Christine [HHS]" w:date="2024-12-27T08:36:00Z" w16du:dateUtc="2024-12-27T14:36:00Z">
        <w:r w:rsidR="00F43178">
          <w:rPr>
            <w:rFonts w:cs="Arial"/>
          </w:rPr>
          <w:t>inspector</w:t>
        </w:r>
      </w:ins>
      <w:ins w:id="213" w:author="Taylor, Christine [HHS]" w:date="2025-07-09T09:49:00Z" w16du:dateUtc="2025-07-09T14:49:00Z">
        <w:r w:rsidR="00572515">
          <w:rPr>
            <w:rFonts w:cs="Arial"/>
          </w:rPr>
          <w:t xml:space="preserve">s, </w:t>
        </w:r>
      </w:ins>
      <w:ins w:id="214" w:author="Taylor, Christine [HHS]" w:date="2024-12-27T08:36:00Z" w16du:dateUtc="2024-12-27T14:36:00Z">
        <w:r w:rsidR="00F43178">
          <w:rPr>
            <w:rFonts w:cs="Arial"/>
          </w:rPr>
          <w:t xml:space="preserve">crew </w:t>
        </w:r>
      </w:ins>
      <w:ins w:id="215" w:author="Taylor, Christine [HHS]" w:date="2025-07-09T09:49:00Z" w16du:dateUtc="2025-07-09T14:49:00Z">
        <w:r w:rsidR="00572515">
          <w:rPr>
            <w:rFonts w:cs="Arial"/>
          </w:rPr>
          <w:t>members</w:t>
        </w:r>
      </w:ins>
      <w:ins w:id="216" w:author="Taylor, Christine [HHS]" w:date="2024-12-27T08:36:00Z" w16du:dateUtc="2024-12-27T14:36:00Z">
        <w:r w:rsidR="00F43178">
          <w:rPr>
            <w:rFonts w:cs="Arial"/>
          </w:rPr>
          <w:t xml:space="preserve"> and contractors </w:t>
        </w:r>
      </w:ins>
      <w:ins w:id="217" w:author="Taylor, Christine [HHS]" w:date="2024-12-27T08:32:00Z">
        <w:r w:rsidR="00102572" w:rsidRPr="00102572">
          <w:t>are expected to dress in a manner that is professional and appropriate for the worksite.</w:t>
        </w:r>
      </w:ins>
      <w:ins w:id="218" w:author="Taylor, Christine [HHS]" w:date="2024-12-27T08:36:00Z" w16du:dateUtc="2024-12-27T14:36:00Z">
        <w:r w:rsidR="00F43178">
          <w:t xml:space="preserve"> </w:t>
        </w:r>
      </w:ins>
      <w:ins w:id="219" w:author="Taylor, Christine [HHS]" w:date="2025-07-09T09:50:00Z" w16du:dateUtc="2025-07-09T14:50:00Z">
        <w:r w:rsidR="00572515">
          <w:t>At a minimum, cl</w:t>
        </w:r>
      </w:ins>
      <w:ins w:id="220" w:author="Taylor, Christine [HHS]" w:date="2024-12-27T08:39:00Z" w16du:dateUtc="2024-12-27T14:39:00Z">
        <w:r>
          <w:t xml:space="preserve">othing should be clean, </w:t>
        </w:r>
      </w:ins>
      <w:ins w:id="221" w:author="Taylor, Christine [HHS]" w:date="2025-07-09T09:50:00Z" w16du:dateUtc="2025-07-09T14:50:00Z">
        <w:r w:rsidR="00572515">
          <w:t>well-kept</w:t>
        </w:r>
      </w:ins>
      <w:ins w:id="222" w:author="Taylor, Christine [HHS]" w:date="2024-12-27T08:39:00Z" w16du:dateUtc="2024-12-27T14:39:00Z">
        <w:r>
          <w:t xml:space="preserve">, and free </w:t>
        </w:r>
      </w:ins>
      <w:ins w:id="223" w:author="Taylor, Christine [HHS]" w:date="2025-07-09T09:50:00Z" w16du:dateUtc="2025-07-09T14:50:00Z">
        <w:r w:rsidR="00572515">
          <w:t>from</w:t>
        </w:r>
      </w:ins>
      <w:ins w:id="224" w:author="Taylor, Christine [HHS]" w:date="2024-12-27T08:39:00Z" w16du:dateUtc="2024-12-27T14:39:00Z">
        <w:r>
          <w:t xml:space="preserve"> offensive language or </w:t>
        </w:r>
      </w:ins>
      <w:ins w:id="225" w:author="Taylor, Christine [HHS]" w:date="2025-07-09T09:50:00Z" w16du:dateUtc="2025-07-09T14:50:00Z">
        <w:r w:rsidR="00572515">
          <w:t>imagery</w:t>
        </w:r>
      </w:ins>
      <w:ins w:id="226" w:author="Taylor, Christine [HHS]" w:date="2024-12-27T08:39:00Z" w16du:dateUtc="2024-12-27T14:39:00Z">
        <w:r>
          <w:t>.</w:t>
        </w:r>
      </w:ins>
      <w:ins w:id="227" w:author="Taylor, Christine [HHS]" w:date="2025-07-09T09:50:00Z" w16du:dateUtc="2025-07-09T14:50:00Z">
        <w:r w:rsidR="00572515">
          <w:t xml:space="preserve"> Loose fitting clothing is not recommended. </w:t>
        </w:r>
      </w:ins>
      <w:ins w:id="228" w:author="Taylor, Christine [HHS]" w:date="2024-12-27T08:39:00Z" w16du:dateUtc="2024-12-27T14:39:00Z">
        <w:r>
          <w:t xml:space="preserve"> </w:t>
        </w:r>
      </w:ins>
    </w:p>
    <w:p w14:paraId="0BAD49B2" w14:textId="77777777" w:rsidR="00F90285" w:rsidRDefault="00F90285">
      <w:pPr>
        <w:ind w:left="360"/>
        <w:jc w:val="both"/>
        <w:rPr>
          <w:ins w:id="229" w:author="Taylor, Christine [HHS]" w:date="2024-12-27T08:41:00Z" w16du:dateUtc="2024-12-27T14:41:00Z"/>
        </w:rPr>
        <w:pPrChange w:id="230" w:author="Taylor, Christine [HHS]" w:date="2025-07-09T09:46:00Z" w16du:dateUtc="2025-07-09T14:46:00Z">
          <w:pPr>
            <w:ind w:left="360"/>
          </w:pPr>
        </w:pPrChange>
      </w:pPr>
    </w:p>
    <w:p w14:paraId="2F0C953D" w14:textId="532FB2CE" w:rsidR="00572515" w:rsidRDefault="00323976">
      <w:pPr>
        <w:ind w:left="360"/>
        <w:jc w:val="both"/>
        <w:rPr>
          <w:ins w:id="231" w:author="Taylor, Christine [HHS]" w:date="2024-12-27T08:40:00Z" w16du:dateUtc="2024-12-27T14:40:00Z"/>
        </w:rPr>
        <w:pPrChange w:id="232" w:author="Taylor, Christine [HHS]" w:date="2025-07-09T09:46:00Z" w16du:dateUtc="2025-07-09T14:46:00Z">
          <w:pPr>
            <w:ind w:left="360"/>
          </w:pPr>
        </w:pPrChange>
      </w:pPr>
      <w:ins w:id="233" w:author="Taylor, Christine [HHS]" w:date="2025-07-09T09:53:00Z" w16du:dateUtc="2025-07-09T14:53:00Z">
        <w:r>
          <w:t>Swimwear</w:t>
        </w:r>
      </w:ins>
      <w:ins w:id="234" w:author="Taylor, Christine [HHS]" w:date="2025-07-09T09:51:00Z" w16du:dateUtc="2025-07-09T14:51:00Z">
        <w:r w:rsidR="00572515">
          <w:t xml:space="preserve"> and open/he</w:t>
        </w:r>
      </w:ins>
      <w:ins w:id="235" w:author="Taylor, Christine [HHS]" w:date="2025-07-09T09:53:00Z" w16du:dateUtc="2025-07-09T14:53:00Z">
        <w:r>
          <w:t>e</w:t>
        </w:r>
      </w:ins>
      <w:ins w:id="236" w:author="Taylor, Christine [HHS]" w:date="2025-07-09T09:51:00Z" w16du:dateUtc="2025-07-09T14:51:00Z">
        <w:r w:rsidR="00572515">
          <w:t xml:space="preserve">l footwear are prohibited. </w:t>
        </w:r>
      </w:ins>
    </w:p>
    <w:p w14:paraId="13D971FE" w14:textId="77777777" w:rsidR="00580319" w:rsidRDefault="00580319">
      <w:pPr>
        <w:ind w:left="360"/>
        <w:jc w:val="both"/>
        <w:rPr>
          <w:ins w:id="237" w:author="Taylor, Christine [HHS]" w:date="2024-12-27T08:40:00Z" w16du:dateUtc="2024-12-27T14:40:00Z"/>
        </w:rPr>
        <w:pPrChange w:id="238" w:author="Taylor, Christine [HHS]" w:date="2025-07-09T09:46:00Z" w16du:dateUtc="2025-07-09T14:46:00Z">
          <w:pPr>
            <w:ind w:left="360"/>
          </w:pPr>
        </w:pPrChange>
      </w:pPr>
    </w:p>
    <w:p w14:paraId="2BBA356A" w14:textId="250B420A" w:rsidR="00580319" w:rsidRDefault="00572515">
      <w:pPr>
        <w:ind w:left="360"/>
        <w:jc w:val="both"/>
        <w:rPr>
          <w:ins w:id="239" w:author="Taylor, Christine [HHS]" w:date="2024-12-27T08:43:00Z" w16du:dateUtc="2024-12-27T14:43:00Z"/>
        </w:rPr>
        <w:pPrChange w:id="240" w:author="Taylor, Christine [HHS]" w:date="2025-07-09T09:46:00Z" w16du:dateUtc="2025-07-09T14:46:00Z">
          <w:pPr>
            <w:ind w:left="360"/>
          </w:pPr>
        </w:pPrChange>
      </w:pPr>
      <w:ins w:id="241" w:author="Taylor, Christine [HHS]" w:date="2025-07-09T09:51:00Z" w16du:dateUtc="2025-07-09T14:51:00Z">
        <w:r>
          <w:t>Workers must wear all required safety gear in accordance with OSHA safe work practices</w:t>
        </w:r>
      </w:ins>
      <w:ins w:id="242" w:author="Taylor, Christine [HHS]" w:date="2025-07-09T09:52:00Z" w16du:dateUtc="2025-07-09T14:52:00Z">
        <w:r>
          <w:t>.</w:t>
        </w:r>
      </w:ins>
      <w:ins w:id="243" w:author="Taylor, Christine [HHS]" w:date="2024-12-27T08:40:00Z" w16du:dateUtc="2024-12-27T14:40:00Z">
        <w:r w:rsidR="00580319">
          <w:t xml:space="preserve"> </w:t>
        </w:r>
      </w:ins>
    </w:p>
    <w:p w14:paraId="0DB01FE0" w14:textId="77777777" w:rsidR="00B86491" w:rsidRDefault="00B86491">
      <w:pPr>
        <w:ind w:left="360"/>
        <w:jc w:val="both"/>
        <w:rPr>
          <w:ins w:id="244" w:author="Taylor, Christine [HHS]" w:date="2024-12-27T08:43:00Z" w16du:dateUtc="2024-12-27T14:43:00Z"/>
        </w:rPr>
        <w:pPrChange w:id="245" w:author="Taylor, Christine [HHS]" w:date="2025-07-09T09:46:00Z" w16du:dateUtc="2025-07-09T14:46:00Z">
          <w:pPr>
            <w:ind w:left="360"/>
          </w:pPr>
        </w:pPrChange>
      </w:pPr>
    </w:p>
    <w:p w14:paraId="30B6E509" w14:textId="658D44E4" w:rsidR="00B86491" w:rsidRDefault="00C952C9">
      <w:pPr>
        <w:ind w:left="360"/>
        <w:jc w:val="both"/>
        <w:rPr>
          <w:ins w:id="246" w:author="Taylor, Christine [HHS]" w:date="2024-12-27T08:39:00Z" w16du:dateUtc="2024-12-27T14:39:00Z"/>
        </w:rPr>
        <w:pPrChange w:id="247" w:author="Taylor, Christine [HHS]" w:date="2025-07-09T09:46:00Z" w16du:dateUtc="2025-07-09T14:46:00Z">
          <w:pPr>
            <w:ind w:left="360"/>
          </w:pPr>
        </w:pPrChange>
      </w:pPr>
      <w:ins w:id="248" w:author="Taylor, Christine [HHS]" w:date="2024-12-27T08:43:00Z" w16du:dateUtc="2024-12-27T14:43:00Z">
        <w:r>
          <w:t>Subgrantees may have a more restrictive policy</w:t>
        </w:r>
        <w:r w:rsidR="00DF01BB">
          <w:t xml:space="preserve">. </w:t>
        </w:r>
      </w:ins>
    </w:p>
    <w:p w14:paraId="058C5342" w14:textId="77777777" w:rsidR="00580319" w:rsidRDefault="00580319" w:rsidP="004A4472">
      <w:pPr>
        <w:ind w:left="360"/>
        <w:rPr>
          <w:ins w:id="249" w:author="Taylor, Christine [HHS]" w:date="2024-12-27T08:39:00Z" w16du:dateUtc="2024-12-27T14:39:00Z"/>
        </w:rPr>
      </w:pPr>
    </w:p>
    <w:p w14:paraId="39C6E603" w14:textId="2C1D8B21" w:rsidR="00641C31" w:rsidRDefault="00641C31" w:rsidP="0031744D">
      <w:pPr>
        <w:pStyle w:val="Heading3"/>
      </w:pPr>
      <w:del w:id="250" w:author="Taylor, Christine [HHS]" w:date="2024-12-27T08:32:00Z" w16du:dateUtc="2024-12-27T14:32:00Z">
        <w:r w:rsidDel="00102572">
          <w:delText>5.7</w:delText>
        </w:r>
        <w:r w:rsidR="00047B31" w:rsidDel="00102572">
          <w:delText>2</w:delText>
        </w:r>
      </w:del>
      <w:bookmarkStart w:id="251" w:name="_Toc204100006"/>
      <w:ins w:id="252" w:author="Taylor, Christine [HHS]" w:date="2024-12-27T08:32:00Z" w16du:dateUtc="2024-12-27T14:32:00Z">
        <w:r w:rsidR="00102572">
          <w:t>5.73</w:t>
        </w:r>
      </w:ins>
      <w:r>
        <w:tab/>
        <w:t>Materials Requirement</w:t>
      </w:r>
      <w:bookmarkEnd w:id="251"/>
    </w:p>
    <w:p w14:paraId="1E72D889" w14:textId="77777777" w:rsidR="00641C31" w:rsidRDefault="00641C31" w:rsidP="0031744D">
      <w:pPr>
        <w:ind w:left="360"/>
        <w:jc w:val="both"/>
      </w:pPr>
      <w:r>
        <w:t xml:space="preserve">Materials used for energy efficiency measures must meet or exceed the specifications described in 10 CFR 440, Appendix A, "Standards for Weatherization Materials". Materials used for health and safety purposes, repairs, or materials that are required by and paid by utility companies, are not required to meet or exceed the specifications described in 10 CFR 440, Appendix A. </w:t>
      </w:r>
    </w:p>
    <w:p w14:paraId="36E9B246" w14:textId="77777777" w:rsidR="00DF55FB" w:rsidRDefault="00DF55FB" w:rsidP="0031744D">
      <w:pPr>
        <w:ind w:left="360"/>
        <w:jc w:val="both"/>
      </w:pPr>
    </w:p>
    <w:p w14:paraId="3E68EB3D" w14:textId="4E63F4C2" w:rsidR="00641C31" w:rsidRDefault="00641C31" w:rsidP="0031744D">
      <w:pPr>
        <w:ind w:left="360"/>
        <w:jc w:val="both"/>
      </w:pPr>
      <w:r>
        <w:t xml:space="preserve">All materials shall be installed according </w:t>
      </w:r>
      <w:r w:rsidR="0055410E">
        <w:t>to</w:t>
      </w:r>
      <w:r>
        <w:t xml:space="preserve">, </w:t>
      </w:r>
      <w:r w:rsidR="00DF55FB">
        <w:t xml:space="preserve">all applicable codes </w:t>
      </w:r>
      <w:r>
        <w:t xml:space="preserve">and/or the </w:t>
      </w:r>
      <w:r w:rsidR="00145E30" w:rsidRPr="004F734A">
        <w:rPr>
          <w:i/>
        </w:rPr>
        <w:t>Iowa Weatherization</w:t>
      </w:r>
      <w:r w:rsidR="00192FA1">
        <w:rPr>
          <w:i/>
        </w:rPr>
        <w:t xml:space="preserve"> Work</w:t>
      </w:r>
      <w:r w:rsidR="00145E30" w:rsidRPr="00C10B5C">
        <w:rPr>
          <w:i/>
        </w:rPr>
        <w:t xml:space="preserve"> Standards</w:t>
      </w:r>
      <w:r w:rsidR="00145E30">
        <w:rPr>
          <w:i/>
        </w:rPr>
        <w:t xml:space="preserve"> and </w:t>
      </w:r>
      <w:r w:rsidR="00192FA1">
        <w:rPr>
          <w:i/>
        </w:rPr>
        <w:t>Retrofitting</w:t>
      </w:r>
      <w:r w:rsidR="00145E30">
        <w:rPr>
          <w:i/>
        </w:rPr>
        <w:t xml:space="preserve"> Guide</w:t>
      </w:r>
      <w:r>
        <w:t>.</w:t>
      </w:r>
    </w:p>
    <w:p w14:paraId="5A156BC2" w14:textId="77777777" w:rsidR="00313B6D" w:rsidRDefault="00313B6D" w:rsidP="00641C31">
      <w:pPr>
        <w:jc w:val="both"/>
        <w:rPr>
          <w:b/>
        </w:rPr>
      </w:pPr>
    </w:p>
    <w:p w14:paraId="02D3E133" w14:textId="46D7592B" w:rsidR="00641C31" w:rsidRDefault="00641C31" w:rsidP="0031744D">
      <w:pPr>
        <w:pStyle w:val="Heading3"/>
      </w:pPr>
      <w:del w:id="253" w:author="Taylor, Christine [HHS]" w:date="2024-12-27T08:32:00Z" w16du:dateUtc="2024-12-27T14:32:00Z">
        <w:r w:rsidDel="00102572">
          <w:delText>5.7</w:delText>
        </w:r>
        <w:r w:rsidR="00047B31" w:rsidDel="00102572">
          <w:delText>3</w:delText>
        </w:r>
      </w:del>
      <w:bookmarkStart w:id="254" w:name="_Toc204100007"/>
      <w:ins w:id="255" w:author="Taylor, Christine [HHS]" w:date="2024-12-27T08:32:00Z" w16du:dateUtc="2024-12-27T14:32:00Z">
        <w:r w:rsidR="00102572">
          <w:t>5.74</w:t>
        </w:r>
      </w:ins>
      <w:r>
        <w:tab/>
      </w:r>
      <w:bookmarkStart w:id="256" w:name="FuelSwitching564"/>
      <w:bookmarkStart w:id="257" w:name="FuelSwitching573"/>
      <w:bookmarkEnd w:id="256"/>
      <w:bookmarkEnd w:id="257"/>
      <w:r>
        <w:t>Fuel Switching</w:t>
      </w:r>
      <w:bookmarkEnd w:id="254"/>
    </w:p>
    <w:p w14:paraId="15730E56" w14:textId="62749CB8" w:rsidR="00E6578F" w:rsidRPr="00E6578F" w:rsidRDefault="00641C31" w:rsidP="0031744D">
      <w:pPr>
        <w:ind w:left="360"/>
        <w:jc w:val="both"/>
      </w:pPr>
      <w:r>
        <w:t xml:space="preserve">Situations may arise when the </w:t>
      </w:r>
      <w:r w:rsidR="004D4484">
        <w:t>subgrantee</w:t>
      </w:r>
      <w:r>
        <w:t xml:space="preserve"> should consider changing fuels for the furnace or water heater. This is referred to as fuel switching. </w:t>
      </w:r>
      <w:r w:rsidR="00E6578F">
        <w:t xml:space="preserve">Any fuel switching being considered, must be explained to the </w:t>
      </w:r>
      <w:r w:rsidR="0032390A">
        <w:t>customer</w:t>
      </w:r>
      <w:r w:rsidR="00E6578F">
        <w:t xml:space="preserve"> and the </w:t>
      </w:r>
      <w:r w:rsidR="004D4484">
        <w:t>subgrantee</w:t>
      </w:r>
      <w:r w:rsidR="00E6578F">
        <w:t xml:space="preserve"> must obtain the </w:t>
      </w:r>
      <w:r w:rsidR="0032390A">
        <w:t>customer</w:t>
      </w:r>
      <w:r w:rsidR="00E6578F">
        <w:t>’s written approval before making the switch. For more information regarding fuel switching and documentation requirements, refer to Section 10</w:t>
      </w:r>
      <w:r w:rsidR="00145E30">
        <w:t>1</w:t>
      </w:r>
      <w:r w:rsidR="00E6578F">
        <w:t xml:space="preserve">2 of the </w:t>
      </w:r>
      <w:r w:rsidR="00145E30" w:rsidRPr="004F734A">
        <w:rPr>
          <w:i/>
        </w:rPr>
        <w:t>Iowa Weatherization</w:t>
      </w:r>
      <w:r w:rsidR="00192FA1">
        <w:rPr>
          <w:i/>
        </w:rPr>
        <w:t xml:space="preserve"> Work</w:t>
      </w:r>
      <w:r w:rsidR="00145E30">
        <w:t xml:space="preserve"> </w:t>
      </w:r>
      <w:r w:rsidR="00145E30" w:rsidRPr="00C10B5C">
        <w:rPr>
          <w:i/>
        </w:rPr>
        <w:t>Standards</w:t>
      </w:r>
      <w:r w:rsidR="00E6578F">
        <w:t>.</w:t>
      </w:r>
    </w:p>
    <w:p w14:paraId="79F9C48B" w14:textId="77777777" w:rsidR="002B2B47" w:rsidRDefault="002B2B47" w:rsidP="00641C31">
      <w:pPr>
        <w:jc w:val="both"/>
      </w:pPr>
    </w:p>
    <w:p w14:paraId="7DF60E64" w14:textId="4E7E4A80" w:rsidR="00CD3309" w:rsidRDefault="00CD3309" w:rsidP="0031744D">
      <w:pPr>
        <w:pStyle w:val="Heading3"/>
      </w:pPr>
      <w:del w:id="258" w:author="Taylor, Christine [HHS]" w:date="2024-12-27T08:32:00Z" w16du:dateUtc="2024-12-27T14:32:00Z">
        <w:r w:rsidDel="00102572">
          <w:delText>5.7</w:delText>
        </w:r>
        <w:r w:rsidR="00047B31" w:rsidDel="00102572">
          <w:delText>4</w:delText>
        </w:r>
      </w:del>
      <w:bookmarkStart w:id="259" w:name="_Toc204100008"/>
      <w:ins w:id="260" w:author="Taylor, Christine [HHS]" w:date="2024-12-27T08:32:00Z" w16du:dateUtc="2024-12-27T14:32:00Z">
        <w:r w:rsidR="00102572">
          <w:t>5.7</w:t>
        </w:r>
      </w:ins>
      <w:ins w:id="261" w:author="Taylor, Christine [HHS]" w:date="2024-12-27T08:33:00Z" w16du:dateUtc="2024-12-27T14:33:00Z">
        <w:r w:rsidR="00102572">
          <w:t>5</w:t>
        </w:r>
      </w:ins>
      <w:r>
        <w:tab/>
      </w:r>
      <w:bookmarkStart w:id="262" w:name="DisasterReliefActivities565"/>
      <w:bookmarkStart w:id="263" w:name="DisasterReliefActivities574"/>
      <w:bookmarkEnd w:id="262"/>
      <w:bookmarkEnd w:id="263"/>
      <w:r>
        <w:t>Disaster Relief Activities</w:t>
      </w:r>
      <w:bookmarkEnd w:id="259"/>
    </w:p>
    <w:p w14:paraId="639302F2" w14:textId="71A17FBF" w:rsidR="00BA4BA9" w:rsidRDefault="00CA0E9A" w:rsidP="0031744D">
      <w:pPr>
        <w:ind w:left="360"/>
        <w:jc w:val="both"/>
        <w:rPr>
          <w:rFonts w:cs="Arial"/>
          <w:color w:val="000000"/>
        </w:rPr>
      </w:pPr>
      <w:r>
        <w:rPr>
          <w:rFonts w:cs="Arial"/>
          <w:color w:val="000000"/>
        </w:rPr>
        <w:t>I</w:t>
      </w:r>
      <w:r w:rsidR="00BA4BA9" w:rsidRPr="00560AE8">
        <w:rPr>
          <w:rFonts w:cs="Arial"/>
          <w:color w:val="000000"/>
        </w:rPr>
        <w:t>n instances when an area of the State of Iowa has been declared a disaster by either the Governor of the State or the President</w:t>
      </w:r>
      <w:r>
        <w:rPr>
          <w:rFonts w:cs="Arial"/>
          <w:color w:val="000000"/>
        </w:rPr>
        <w:t>, HEAP funds may be used for disaster relief</w:t>
      </w:r>
      <w:r w:rsidR="00BA4BA9" w:rsidRPr="00560AE8">
        <w:rPr>
          <w:rFonts w:cs="Arial"/>
          <w:color w:val="000000"/>
        </w:rPr>
        <w:t xml:space="preserve">. In those </w:t>
      </w:r>
      <w:r w:rsidR="004C5B94" w:rsidRPr="00560AE8">
        <w:rPr>
          <w:rFonts w:cs="Arial"/>
          <w:color w:val="000000"/>
        </w:rPr>
        <w:t>cases,</w:t>
      </w:r>
      <w:r w:rsidR="00BA4BA9" w:rsidRPr="00560AE8">
        <w:rPr>
          <w:rFonts w:cs="Arial"/>
          <w:color w:val="000000"/>
        </w:rPr>
        <w:t xml:space="preserve"> the following disaster relief plan will be implemented.</w:t>
      </w:r>
    </w:p>
    <w:p w14:paraId="19E4D80E" w14:textId="77777777" w:rsidR="00BA4BA9" w:rsidRPr="00560AE8" w:rsidRDefault="00BA4BA9" w:rsidP="0031744D">
      <w:pPr>
        <w:ind w:left="360"/>
        <w:jc w:val="both"/>
        <w:rPr>
          <w:rFonts w:cs="Arial"/>
          <w:color w:val="000000"/>
        </w:rPr>
      </w:pPr>
      <w:r w:rsidRPr="00560AE8">
        <w:rPr>
          <w:rFonts w:cs="Arial"/>
          <w:color w:val="000000"/>
        </w:rPr>
        <w:br/>
        <w:t>In order for a dwelling to be eligible for assistance under this disaster relief plan, it:</w:t>
      </w:r>
    </w:p>
    <w:p w14:paraId="7B415844" w14:textId="77777777" w:rsidR="00BA4BA9" w:rsidRPr="00560AE8" w:rsidRDefault="00BA4BA9" w:rsidP="00102572">
      <w:pPr>
        <w:numPr>
          <w:ilvl w:val="0"/>
          <w:numId w:val="32"/>
        </w:numPr>
        <w:tabs>
          <w:tab w:val="clear" w:pos="720"/>
          <w:tab w:val="num" w:pos="1080"/>
        </w:tabs>
        <w:jc w:val="both"/>
        <w:rPr>
          <w:rFonts w:cs="Arial"/>
          <w:color w:val="000000"/>
        </w:rPr>
      </w:pPr>
      <w:r w:rsidRPr="00560AE8">
        <w:rPr>
          <w:rFonts w:cs="Arial"/>
          <w:color w:val="000000"/>
        </w:rPr>
        <w:t xml:space="preserve">Must be occupied by an eligible household. </w:t>
      </w:r>
    </w:p>
    <w:p w14:paraId="14E417F9" w14:textId="77777777" w:rsidR="00BA4BA9" w:rsidRPr="00560AE8" w:rsidRDefault="00BA4BA9" w:rsidP="00102572">
      <w:pPr>
        <w:numPr>
          <w:ilvl w:val="0"/>
          <w:numId w:val="32"/>
        </w:numPr>
        <w:jc w:val="both"/>
        <w:rPr>
          <w:rFonts w:cs="Arial"/>
          <w:color w:val="000000"/>
        </w:rPr>
      </w:pPr>
      <w:r w:rsidRPr="00560AE8">
        <w:rPr>
          <w:rFonts w:cs="Arial"/>
          <w:color w:val="000000"/>
        </w:rPr>
        <w:t xml:space="preserve">Must be located in a county that has been designated by the Governor or by the President as being a disaster area. </w:t>
      </w:r>
    </w:p>
    <w:p w14:paraId="0D787B42" w14:textId="77777777" w:rsidR="00BA4BA9" w:rsidRPr="00560AE8" w:rsidRDefault="00BA4BA9" w:rsidP="00102572">
      <w:pPr>
        <w:numPr>
          <w:ilvl w:val="0"/>
          <w:numId w:val="32"/>
        </w:numPr>
        <w:jc w:val="both"/>
        <w:rPr>
          <w:rFonts w:cs="Arial"/>
          <w:color w:val="000000"/>
        </w:rPr>
      </w:pPr>
      <w:r w:rsidRPr="00560AE8">
        <w:rPr>
          <w:rFonts w:cs="Arial"/>
          <w:color w:val="000000"/>
        </w:rPr>
        <w:lastRenderedPageBreak/>
        <w:t xml:space="preserve">Must be a habitable structure. </w:t>
      </w:r>
    </w:p>
    <w:p w14:paraId="621D579C" w14:textId="77777777" w:rsidR="00BA4BA9" w:rsidRPr="00560AE8" w:rsidRDefault="00BA4BA9" w:rsidP="00102572">
      <w:pPr>
        <w:numPr>
          <w:ilvl w:val="0"/>
          <w:numId w:val="32"/>
        </w:numPr>
        <w:jc w:val="both"/>
        <w:rPr>
          <w:rFonts w:cs="Arial"/>
          <w:color w:val="000000"/>
        </w:rPr>
      </w:pPr>
      <w:r w:rsidRPr="00560AE8">
        <w:rPr>
          <w:rFonts w:cs="Arial"/>
          <w:color w:val="000000"/>
        </w:rPr>
        <w:t xml:space="preserve">Was an in-progress unit at the time of the disaster where already installed materials were damaged or destroyed by the disaster </w:t>
      </w:r>
      <w:r w:rsidRPr="00560AE8">
        <w:rPr>
          <w:rFonts w:cs="Arial"/>
          <w:color w:val="000000"/>
          <w:u w:val="single"/>
        </w:rPr>
        <w:t>or</w:t>
      </w:r>
      <w:r w:rsidRPr="00560AE8">
        <w:rPr>
          <w:rFonts w:cs="Arial"/>
          <w:color w:val="000000"/>
        </w:rPr>
        <w:t xml:space="preserve"> was a unit that was previously weatherized by the program. For purposes of this plan, previously weatherized homes may be re-weatherized without regard to the date of the original weatherization. The date for re-weatherization will be suspended for a period of one year. </w:t>
      </w:r>
    </w:p>
    <w:p w14:paraId="1AB6E433" w14:textId="77777777" w:rsidR="00BA4BA9" w:rsidRDefault="00446F80" w:rsidP="00102572">
      <w:pPr>
        <w:numPr>
          <w:ilvl w:val="0"/>
          <w:numId w:val="32"/>
        </w:numPr>
        <w:jc w:val="both"/>
        <w:rPr>
          <w:rFonts w:cs="Arial"/>
          <w:color w:val="000000"/>
        </w:rPr>
      </w:pPr>
      <w:r>
        <w:rPr>
          <w:rFonts w:cs="Arial"/>
          <w:color w:val="000000"/>
        </w:rPr>
        <w:t>Insurance</w:t>
      </w:r>
      <w:r w:rsidR="00BA4BA9" w:rsidRPr="00560AE8">
        <w:rPr>
          <w:rFonts w:cs="Arial"/>
          <w:color w:val="000000"/>
        </w:rPr>
        <w:t xml:space="preserve"> payments</w:t>
      </w:r>
      <w:r>
        <w:rPr>
          <w:rFonts w:cs="Arial"/>
          <w:color w:val="000000"/>
        </w:rPr>
        <w:t xml:space="preserve"> or other funding sources</w:t>
      </w:r>
      <w:r w:rsidR="00BA4BA9" w:rsidRPr="00560AE8">
        <w:rPr>
          <w:rFonts w:cs="Arial"/>
          <w:color w:val="000000"/>
        </w:rPr>
        <w:t xml:space="preserve">, if available, have been applied to the repair of the dwelling, including the repair or replacement of any materials or mechanical equipment that weatherization funds normally cover. </w:t>
      </w:r>
    </w:p>
    <w:p w14:paraId="755D3AE9" w14:textId="77777777" w:rsidR="006A1DAD" w:rsidRDefault="006A1DAD" w:rsidP="006A1DAD">
      <w:pPr>
        <w:ind w:left="720"/>
        <w:jc w:val="both"/>
        <w:rPr>
          <w:rFonts w:cs="Arial"/>
          <w:color w:val="000000"/>
        </w:rPr>
      </w:pPr>
    </w:p>
    <w:p w14:paraId="14A9FA4D" w14:textId="41198DFC" w:rsidR="00F462EE" w:rsidRDefault="00F462EE" w:rsidP="0031744D">
      <w:pPr>
        <w:ind w:left="360"/>
        <w:jc w:val="both"/>
        <w:rPr>
          <w:rFonts w:cs="Arial"/>
          <w:bCs/>
          <w:color w:val="000000"/>
        </w:rPr>
      </w:pPr>
      <w:r w:rsidRPr="008A7FE6">
        <w:rPr>
          <w:rFonts w:cs="Arial"/>
          <w:b/>
          <w:bCs/>
          <w:color w:val="000000"/>
        </w:rPr>
        <w:t>NOTE:</w:t>
      </w:r>
      <w:r>
        <w:rPr>
          <w:rFonts w:cs="Arial"/>
          <w:bCs/>
          <w:color w:val="000000"/>
        </w:rPr>
        <w:t xml:space="preserve"> Disaster services are restricted to HEAP funds only. Even if an area </w:t>
      </w:r>
      <w:r w:rsidR="002E6438">
        <w:rPr>
          <w:rFonts w:cs="Arial"/>
          <w:bCs/>
          <w:color w:val="000000"/>
        </w:rPr>
        <w:t xml:space="preserve">of the state is declared a disaster causing </w:t>
      </w:r>
      <w:r w:rsidR="0032390A">
        <w:rPr>
          <w:rFonts w:cs="Arial"/>
          <w:bCs/>
          <w:color w:val="000000"/>
        </w:rPr>
        <w:t>customer</w:t>
      </w:r>
      <w:r w:rsidR="002E6438">
        <w:rPr>
          <w:rFonts w:cs="Arial"/>
          <w:bCs/>
          <w:color w:val="000000"/>
        </w:rPr>
        <w:t xml:space="preserve">s to be eligible for re-weatherization, DOE funds cannot be used to provide those services. </w:t>
      </w:r>
    </w:p>
    <w:p w14:paraId="57F426FA" w14:textId="77777777" w:rsidR="001525CF" w:rsidRDefault="001525CF" w:rsidP="0031744D">
      <w:pPr>
        <w:ind w:left="360"/>
        <w:jc w:val="both"/>
        <w:rPr>
          <w:rFonts w:cs="Arial"/>
          <w:b/>
          <w:bCs/>
          <w:color w:val="000000"/>
        </w:rPr>
      </w:pPr>
    </w:p>
    <w:p w14:paraId="4C8817D7" w14:textId="77777777" w:rsidR="00CA0E9A" w:rsidRDefault="00BA4BA9" w:rsidP="0031744D">
      <w:pPr>
        <w:ind w:left="360"/>
        <w:jc w:val="both"/>
        <w:rPr>
          <w:rFonts w:cs="Arial"/>
          <w:b/>
          <w:bCs/>
          <w:color w:val="000000"/>
        </w:rPr>
      </w:pPr>
      <w:r w:rsidRPr="00560AE8">
        <w:rPr>
          <w:rFonts w:cs="Arial"/>
          <w:b/>
          <w:bCs/>
          <w:color w:val="000000"/>
        </w:rPr>
        <w:t>Walk Away</w:t>
      </w:r>
    </w:p>
    <w:p w14:paraId="1C0776D6" w14:textId="7BF8D900" w:rsidR="00BA4BA9" w:rsidRPr="00560AE8" w:rsidRDefault="00BA4BA9" w:rsidP="0031744D">
      <w:pPr>
        <w:ind w:left="360"/>
        <w:jc w:val="both"/>
        <w:rPr>
          <w:rFonts w:cs="Arial"/>
          <w:color w:val="000000"/>
        </w:rPr>
      </w:pPr>
      <w:r w:rsidRPr="00560AE8">
        <w:rPr>
          <w:rFonts w:cs="Arial"/>
          <w:color w:val="000000"/>
        </w:rPr>
        <w:t>Some disaster-affected dwellings may be beyond the scope of the program due to structural integrity issues, extent of damage, health and safety risks or other reasons</w:t>
      </w:r>
      <w:r w:rsidR="00E0687C">
        <w:rPr>
          <w:rFonts w:cs="Arial"/>
          <w:color w:val="000000"/>
        </w:rPr>
        <w:t xml:space="preserve">. </w:t>
      </w:r>
      <w:r w:rsidRPr="00560AE8">
        <w:rPr>
          <w:rFonts w:cs="Arial"/>
          <w:color w:val="000000"/>
        </w:rPr>
        <w:t xml:space="preserve">Local </w:t>
      </w:r>
      <w:r w:rsidR="004D4484">
        <w:rPr>
          <w:rFonts w:cs="Arial"/>
          <w:color w:val="000000"/>
        </w:rPr>
        <w:t>subgrantee</w:t>
      </w:r>
      <w:r w:rsidR="00EF1BB1">
        <w:rPr>
          <w:rFonts w:cs="Arial"/>
          <w:color w:val="000000"/>
        </w:rPr>
        <w:t>s</w:t>
      </w:r>
      <w:r w:rsidRPr="00560AE8">
        <w:rPr>
          <w:rFonts w:cs="Arial"/>
          <w:color w:val="000000"/>
        </w:rPr>
        <w:t xml:space="preserve"> may have to walk away from such dwellings or defer assistance until the problems/issues have been addressed. </w:t>
      </w:r>
    </w:p>
    <w:p w14:paraId="6566C083" w14:textId="77777777" w:rsidR="00BA4BA9" w:rsidRDefault="00BA4BA9" w:rsidP="0031744D">
      <w:pPr>
        <w:ind w:left="360"/>
        <w:rPr>
          <w:rFonts w:cs="Arial"/>
          <w:b/>
          <w:bCs/>
          <w:color w:val="000000"/>
        </w:rPr>
      </w:pPr>
    </w:p>
    <w:p w14:paraId="31F45A73" w14:textId="77777777" w:rsidR="00BA4BA9" w:rsidRDefault="00BA4BA9" w:rsidP="0031744D">
      <w:pPr>
        <w:tabs>
          <w:tab w:val="left" w:pos="360"/>
        </w:tabs>
        <w:ind w:left="360"/>
        <w:jc w:val="both"/>
        <w:rPr>
          <w:rFonts w:cs="Arial"/>
          <w:b/>
          <w:bCs/>
          <w:color w:val="000000"/>
        </w:rPr>
      </w:pPr>
      <w:r w:rsidRPr="00560AE8">
        <w:rPr>
          <w:rFonts w:cs="Arial"/>
          <w:b/>
          <w:bCs/>
          <w:color w:val="000000"/>
        </w:rPr>
        <w:t>Priority</w:t>
      </w:r>
      <w:r>
        <w:rPr>
          <w:rFonts w:cs="Arial"/>
          <w:b/>
          <w:bCs/>
          <w:color w:val="000000"/>
        </w:rPr>
        <w:t xml:space="preserve"> </w:t>
      </w:r>
      <w:r w:rsidRPr="00560AE8">
        <w:rPr>
          <w:rFonts w:cs="Arial"/>
          <w:b/>
          <w:bCs/>
          <w:color w:val="000000"/>
        </w:rPr>
        <w:t>Service</w:t>
      </w:r>
    </w:p>
    <w:p w14:paraId="063EC719" w14:textId="5179483E" w:rsidR="00BA4BA9" w:rsidRPr="00560AE8" w:rsidRDefault="00BA4BA9" w:rsidP="0031744D">
      <w:pPr>
        <w:ind w:left="360"/>
        <w:jc w:val="both"/>
        <w:rPr>
          <w:rFonts w:cs="Arial"/>
          <w:color w:val="000000"/>
        </w:rPr>
      </w:pPr>
      <w:r w:rsidRPr="00560AE8">
        <w:rPr>
          <w:rFonts w:cs="Arial"/>
          <w:color w:val="000000"/>
        </w:rPr>
        <w:t xml:space="preserve">Disaster-damaged homes meeting the criteria listed above may be given priority over other eligible dwellings at the discretion of the local </w:t>
      </w:r>
      <w:r w:rsidR="004D4484">
        <w:rPr>
          <w:rFonts w:cs="Arial"/>
          <w:color w:val="000000"/>
        </w:rPr>
        <w:t>subgrantee</w:t>
      </w:r>
      <w:r w:rsidRPr="00560AE8">
        <w:rPr>
          <w:rFonts w:cs="Arial"/>
          <w:color w:val="000000"/>
        </w:rPr>
        <w:t>.</w:t>
      </w:r>
      <w:r w:rsidR="00417814">
        <w:rPr>
          <w:rFonts w:cs="Arial"/>
          <w:color w:val="000000"/>
        </w:rPr>
        <w:t xml:space="preserve"> </w:t>
      </w:r>
    </w:p>
    <w:p w14:paraId="3168AAFA" w14:textId="77777777" w:rsidR="00BA4BA9" w:rsidRDefault="00BA4BA9" w:rsidP="0031744D">
      <w:pPr>
        <w:ind w:left="360"/>
        <w:rPr>
          <w:rFonts w:cs="Arial"/>
          <w:b/>
          <w:bCs/>
          <w:color w:val="000000"/>
        </w:rPr>
      </w:pPr>
    </w:p>
    <w:p w14:paraId="177408B2" w14:textId="77777777" w:rsidR="00BA4BA9" w:rsidRDefault="00BA4BA9" w:rsidP="0031744D">
      <w:pPr>
        <w:ind w:left="360"/>
        <w:jc w:val="both"/>
        <w:rPr>
          <w:rFonts w:cs="Arial"/>
          <w:b/>
          <w:bCs/>
          <w:color w:val="000000"/>
        </w:rPr>
      </w:pPr>
      <w:r w:rsidRPr="00560AE8">
        <w:rPr>
          <w:rFonts w:cs="Arial"/>
          <w:b/>
          <w:bCs/>
          <w:color w:val="000000"/>
        </w:rPr>
        <w:t>Eligible</w:t>
      </w:r>
      <w:r>
        <w:rPr>
          <w:rFonts w:cs="Arial"/>
          <w:b/>
          <w:bCs/>
          <w:color w:val="000000"/>
        </w:rPr>
        <w:t xml:space="preserve"> </w:t>
      </w:r>
      <w:r w:rsidRPr="00560AE8">
        <w:rPr>
          <w:rFonts w:cs="Arial"/>
          <w:b/>
          <w:bCs/>
          <w:color w:val="000000"/>
        </w:rPr>
        <w:t>Activities</w:t>
      </w:r>
    </w:p>
    <w:p w14:paraId="597E6044" w14:textId="6C82D07A" w:rsidR="00BA4BA9" w:rsidRPr="00560AE8" w:rsidRDefault="00BA4BA9" w:rsidP="0031744D">
      <w:pPr>
        <w:ind w:left="360"/>
        <w:jc w:val="both"/>
        <w:rPr>
          <w:rFonts w:cs="Arial"/>
          <w:color w:val="000000"/>
        </w:rPr>
      </w:pPr>
      <w:r w:rsidRPr="00560AE8">
        <w:rPr>
          <w:rFonts w:cs="Arial"/>
          <w:color w:val="000000"/>
        </w:rPr>
        <w:t>All dwellings must have an energy audit performed (</w:t>
      </w:r>
      <w:r w:rsidR="00F4166C">
        <w:rPr>
          <w:rFonts w:cs="Arial"/>
          <w:color w:val="000000"/>
        </w:rPr>
        <w:t xml:space="preserve">WAweb - </w:t>
      </w:r>
      <w:r w:rsidRPr="00560AE8">
        <w:rPr>
          <w:rFonts w:cs="Arial"/>
          <w:color w:val="000000"/>
        </w:rPr>
        <w:t>NEAT</w:t>
      </w:r>
      <w:r w:rsidR="006A1DAD">
        <w:rPr>
          <w:rFonts w:cs="Arial"/>
          <w:color w:val="000000"/>
        </w:rPr>
        <w:t>/MHEA Audit</w:t>
      </w:r>
      <w:r w:rsidRPr="00560AE8">
        <w:rPr>
          <w:rFonts w:cs="Arial"/>
          <w:color w:val="000000"/>
        </w:rPr>
        <w:t xml:space="preserve">) to determine which of the following activities are needed. </w:t>
      </w:r>
    </w:p>
    <w:p w14:paraId="603FF51B" w14:textId="06CF8A7A" w:rsidR="00BA4BA9" w:rsidRPr="00560AE8" w:rsidRDefault="00BA4BA9" w:rsidP="00102572">
      <w:pPr>
        <w:numPr>
          <w:ilvl w:val="0"/>
          <w:numId w:val="33"/>
        </w:numPr>
        <w:ind w:left="720"/>
        <w:jc w:val="both"/>
        <w:rPr>
          <w:rFonts w:cs="Arial"/>
          <w:color w:val="000000"/>
        </w:rPr>
      </w:pPr>
      <w:r w:rsidRPr="00560AE8">
        <w:rPr>
          <w:rFonts w:cs="Arial"/>
          <w:color w:val="000000"/>
        </w:rPr>
        <w:t xml:space="preserve">Limited clean-up in those areas of the dwelling where weatherization and/or health and safety materials will be installed. Costs for this activity must be entered in </w:t>
      </w:r>
      <w:r w:rsidR="00F4166C">
        <w:rPr>
          <w:rFonts w:cs="Arial"/>
          <w:color w:val="000000"/>
        </w:rPr>
        <w:t>WAweb</w:t>
      </w:r>
      <w:r w:rsidRPr="00560AE8">
        <w:rPr>
          <w:rFonts w:cs="Arial"/>
          <w:color w:val="000000"/>
        </w:rPr>
        <w:t xml:space="preserve"> </w:t>
      </w:r>
      <w:r w:rsidR="00F4166C">
        <w:rPr>
          <w:rFonts w:cs="Arial"/>
          <w:color w:val="000000"/>
        </w:rPr>
        <w:t>(</w:t>
      </w:r>
      <w:r w:rsidRPr="00560AE8">
        <w:rPr>
          <w:rFonts w:cs="Arial"/>
          <w:color w:val="000000"/>
        </w:rPr>
        <w:t>NEAT</w:t>
      </w:r>
      <w:r w:rsidR="006A1DAD">
        <w:rPr>
          <w:rFonts w:cs="Arial"/>
          <w:color w:val="000000"/>
        </w:rPr>
        <w:t>/MHEA</w:t>
      </w:r>
      <w:r w:rsidRPr="00560AE8">
        <w:rPr>
          <w:rFonts w:cs="Arial"/>
          <w:color w:val="000000"/>
        </w:rPr>
        <w:t xml:space="preserve"> Audit</w:t>
      </w:r>
      <w:r w:rsidR="00F4166C">
        <w:rPr>
          <w:rFonts w:cs="Arial"/>
          <w:color w:val="000000"/>
        </w:rPr>
        <w:t>)</w:t>
      </w:r>
      <w:r w:rsidRPr="00560AE8">
        <w:rPr>
          <w:rFonts w:cs="Arial"/>
          <w:color w:val="000000"/>
        </w:rPr>
        <w:t xml:space="preserve"> and included in </w:t>
      </w:r>
      <w:r w:rsidR="00F4166C">
        <w:rPr>
          <w:rFonts w:cs="Arial"/>
          <w:color w:val="000000"/>
        </w:rPr>
        <w:t>WAweb’s</w:t>
      </w:r>
      <w:r w:rsidRPr="00560AE8">
        <w:rPr>
          <w:rFonts w:cs="Arial"/>
          <w:color w:val="000000"/>
        </w:rPr>
        <w:t xml:space="preserve"> </w:t>
      </w:r>
      <w:r w:rsidR="00F4166C">
        <w:rPr>
          <w:rFonts w:cs="Arial"/>
          <w:color w:val="000000"/>
        </w:rPr>
        <w:t>(</w:t>
      </w:r>
      <w:r w:rsidRPr="00560AE8">
        <w:rPr>
          <w:rFonts w:cs="Arial"/>
          <w:color w:val="000000"/>
        </w:rPr>
        <w:t>NEAT</w:t>
      </w:r>
      <w:r w:rsidR="006A1DAD">
        <w:rPr>
          <w:rFonts w:cs="Arial"/>
          <w:color w:val="000000"/>
        </w:rPr>
        <w:t>/MHEA</w:t>
      </w:r>
      <w:r w:rsidRPr="00560AE8">
        <w:rPr>
          <w:rFonts w:cs="Arial"/>
          <w:color w:val="000000"/>
        </w:rPr>
        <w:t xml:space="preserve"> Audit</w:t>
      </w:r>
      <w:r w:rsidR="00F4166C">
        <w:rPr>
          <w:rFonts w:cs="Arial"/>
          <w:color w:val="000000"/>
        </w:rPr>
        <w:t>)</w:t>
      </w:r>
      <w:r w:rsidRPr="00560AE8">
        <w:rPr>
          <w:rFonts w:cs="Arial"/>
          <w:color w:val="000000"/>
        </w:rPr>
        <w:t xml:space="preserve"> savings to investment calculation. Clean-up activity will only be allowed if the audit’s cumulative savings to investment </w:t>
      </w:r>
      <w:r w:rsidRPr="009115EF">
        <w:rPr>
          <w:rFonts w:cs="Arial"/>
        </w:rPr>
        <w:t xml:space="preserve">ratio </w:t>
      </w:r>
      <w:r w:rsidR="009578AA" w:rsidRPr="009115EF">
        <w:rPr>
          <w:rFonts w:cs="Arial"/>
        </w:rPr>
        <w:t>is 1.0</w:t>
      </w:r>
      <w:r w:rsidR="00DF55FB" w:rsidRPr="009115EF">
        <w:rPr>
          <w:rFonts w:cs="Arial"/>
        </w:rPr>
        <w:t xml:space="preserve"> </w:t>
      </w:r>
      <w:r w:rsidRPr="00560AE8">
        <w:rPr>
          <w:rFonts w:cs="Arial"/>
          <w:color w:val="000000"/>
        </w:rPr>
        <w:t xml:space="preserve">or greater. Allowable clean-up costs will be charged as Incidental Repairs. </w:t>
      </w:r>
    </w:p>
    <w:p w14:paraId="10AAF5F0" w14:textId="36EB1F0C" w:rsidR="00BA4BA9" w:rsidRPr="00560AE8" w:rsidRDefault="00BA4BA9" w:rsidP="00102572">
      <w:pPr>
        <w:numPr>
          <w:ilvl w:val="0"/>
          <w:numId w:val="33"/>
        </w:numPr>
        <w:ind w:left="720"/>
        <w:jc w:val="both"/>
        <w:rPr>
          <w:rFonts w:cs="Arial"/>
          <w:color w:val="000000"/>
        </w:rPr>
      </w:pPr>
      <w:r w:rsidRPr="00560AE8">
        <w:rPr>
          <w:rFonts w:cs="Arial"/>
          <w:color w:val="000000"/>
        </w:rPr>
        <w:t xml:space="preserve">Removal of previously installed weatherization and/or health and safety materials that are damaged beyond </w:t>
      </w:r>
      <w:r w:rsidR="002C33FD" w:rsidRPr="00560AE8">
        <w:rPr>
          <w:rFonts w:cs="Arial"/>
          <w:color w:val="000000"/>
        </w:rPr>
        <w:t>repair and</w:t>
      </w:r>
      <w:r w:rsidRPr="00560AE8">
        <w:rPr>
          <w:rFonts w:cs="Arial"/>
          <w:color w:val="000000"/>
        </w:rPr>
        <w:t xml:space="preserve"> will be replaced as part of the current activity. </w:t>
      </w:r>
    </w:p>
    <w:p w14:paraId="09A9A599" w14:textId="77777777" w:rsidR="00BA4BA9" w:rsidRPr="00560AE8" w:rsidRDefault="00BA4BA9" w:rsidP="00102572">
      <w:pPr>
        <w:numPr>
          <w:ilvl w:val="0"/>
          <w:numId w:val="33"/>
        </w:numPr>
        <w:ind w:left="720"/>
        <w:jc w:val="both"/>
        <w:rPr>
          <w:rFonts w:cs="Arial"/>
          <w:color w:val="000000"/>
        </w:rPr>
      </w:pPr>
      <w:r w:rsidRPr="00560AE8">
        <w:rPr>
          <w:rFonts w:cs="Arial"/>
          <w:color w:val="000000"/>
        </w:rPr>
        <w:t xml:space="preserve">Installation of weatherization materials called for by the energy audit or allowed by the Iowa Weatherization Program. </w:t>
      </w:r>
    </w:p>
    <w:p w14:paraId="4C4294E8" w14:textId="77777777" w:rsidR="00BA4BA9" w:rsidRPr="00560AE8" w:rsidRDefault="00BA4BA9" w:rsidP="00102572">
      <w:pPr>
        <w:numPr>
          <w:ilvl w:val="0"/>
          <w:numId w:val="33"/>
        </w:numPr>
        <w:ind w:left="720"/>
        <w:jc w:val="both"/>
        <w:rPr>
          <w:rFonts w:cs="Arial"/>
          <w:color w:val="000000"/>
        </w:rPr>
      </w:pPr>
      <w:r w:rsidRPr="00560AE8">
        <w:rPr>
          <w:rFonts w:cs="Arial"/>
          <w:color w:val="000000"/>
        </w:rPr>
        <w:t xml:space="preserve">Repair or replacement of mechanical systems and appliances, including but not limited to, heating plants, water heaters, and refrigerators. </w:t>
      </w:r>
    </w:p>
    <w:p w14:paraId="31575635" w14:textId="77777777" w:rsidR="00BA4BA9" w:rsidRDefault="00BA4BA9" w:rsidP="0031744D">
      <w:pPr>
        <w:ind w:left="360"/>
        <w:rPr>
          <w:rFonts w:cs="Arial"/>
          <w:b/>
          <w:bCs/>
          <w:color w:val="000000"/>
        </w:rPr>
      </w:pPr>
    </w:p>
    <w:p w14:paraId="7E93057E" w14:textId="77777777" w:rsidR="00E0687C" w:rsidRDefault="00BA4BA9" w:rsidP="0031744D">
      <w:pPr>
        <w:ind w:left="360"/>
        <w:jc w:val="both"/>
        <w:rPr>
          <w:rFonts w:cs="Arial"/>
          <w:color w:val="000000"/>
        </w:rPr>
      </w:pPr>
      <w:r w:rsidRPr="00560AE8">
        <w:rPr>
          <w:rFonts w:cs="Arial"/>
          <w:b/>
          <w:bCs/>
          <w:color w:val="000000"/>
        </w:rPr>
        <w:t>Work</w:t>
      </w:r>
      <w:r>
        <w:rPr>
          <w:rFonts w:cs="Arial"/>
          <w:b/>
          <w:bCs/>
          <w:color w:val="000000"/>
        </w:rPr>
        <w:t xml:space="preserve"> </w:t>
      </w:r>
      <w:r w:rsidRPr="00560AE8">
        <w:rPr>
          <w:rFonts w:cs="Arial"/>
          <w:b/>
          <w:bCs/>
          <w:color w:val="000000"/>
        </w:rPr>
        <w:t>Quality</w:t>
      </w:r>
    </w:p>
    <w:p w14:paraId="6946B599" w14:textId="4B130DBA" w:rsidR="00BA4BA9" w:rsidRPr="00560AE8" w:rsidRDefault="00BA4BA9" w:rsidP="0031744D">
      <w:pPr>
        <w:ind w:left="360"/>
        <w:jc w:val="both"/>
        <w:rPr>
          <w:rFonts w:cs="Arial"/>
          <w:color w:val="000000"/>
        </w:rPr>
      </w:pPr>
      <w:r w:rsidRPr="00560AE8">
        <w:rPr>
          <w:rFonts w:cs="Arial"/>
          <w:color w:val="000000"/>
        </w:rPr>
        <w:t xml:space="preserve">All work must be completed according to the </w:t>
      </w:r>
      <w:r w:rsidR="00A422D1">
        <w:rPr>
          <w:i/>
        </w:rPr>
        <w:t>Iowa Weatherization</w:t>
      </w:r>
      <w:r w:rsidR="00DE4703">
        <w:rPr>
          <w:i/>
        </w:rPr>
        <w:t xml:space="preserve"> Work</w:t>
      </w:r>
      <w:r w:rsidR="00A422D1">
        <w:rPr>
          <w:i/>
        </w:rPr>
        <w:t xml:space="preserve"> Standards and </w:t>
      </w:r>
      <w:r w:rsidR="00DE4703">
        <w:rPr>
          <w:i/>
        </w:rPr>
        <w:t>Retrofitting</w:t>
      </w:r>
      <w:r w:rsidR="00A422D1">
        <w:rPr>
          <w:i/>
        </w:rPr>
        <w:t xml:space="preserve"> Guide</w:t>
      </w:r>
      <w:r w:rsidRPr="00560AE8">
        <w:rPr>
          <w:rFonts w:cs="Arial"/>
          <w:color w:val="000000"/>
        </w:rPr>
        <w:t xml:space="preserve">, as well as </w:t>
      </w:r>
      <w:r w:rsidR="00DF55FB">
        <w:t>all applicable codes</w:t>
      </w:r>
      <w:r w:rsidRPr="00560AE8">
        <w:rPr>
          <w:rFonts w:cs="Arial"/>
          <w:color w:val="000000"/>
        </w:rPr>
        <w:t xml:space="preserve">. No unit will be counted as complete until all materials are installed in a quality manner and have passed a final inspection by local </w:t>
      </w:r>
      <w:r w:rsidR="004D4484">
        <w:rPr>
          <w:rFonts w:cs="Arial"/>
          <w:color w:val="000000"/>
        </w:rPr>
        <w:t>subgrantee</w:t>
      </w:r>
      <w:r w:rsidRPr="00560AE8">
        <w:rPr>
          <w:rFonts w:cs="Arial"/>
          <w:color w:val="000000"/>
        </w:rPr>
        <w:t xml:space="preserve"> staff.</w:t>
      </w:r>
    </w:p>
    <w:p w14:paraId="58B18E1D" w14:textId="77777777" w:rsidR="00BA4BA9" w:rsidRDefault="00BA4BA9" w:rsidP="0031744D">
      <w:pPr>
        <w:ind w:left="360"/>
        <w:rPr>
          <w:rFonts w:cs="Arial"/>
          <w:b/>
          <w:bCs/>
          <w:color w:val="000000"/>
        </w:rPr>
      </w:pPr>
    </w:p>
    <w:p w14:paraId="2EA5DF14" w14:textId="77777777" w:rsidR="00BA4BA9" w:rsidRDefault="00BA4BA9" w:rsidP="0031744D">
      <w:pPr>
        <w:ind w:left="360"/>
        <w:jc w:val="both"/>
        <w:rPr>
          <w:rFonts w:cs="Arial"/>
          <w:b/>
          <w:bCs/>
          <w:color w:val="000000"/>
        </w:rPr>
      </w:pPr>
      <w:r w:rsidRPr="00560AE8">
        <w:rPr>
          <w:rFonts w:cs="Arial"/>
          <w:b/>
          <w:bCs/>
          <w:color w:val="000000"/>
        </w:rPr>
        <w:t>Coordination with Other Funds</w:t>
      </w:r>
    </w:p>
    <w:p w14:paraId="2C6BD55D" w14:textId="77777777" w:rsidR="00BA4BA9" w:rsidRPr="00560AE8" w:rsidRDefault="00BA4BA9" w:rsidP="0031744D">
      <w:pPr>
        <w:ind w:left="360"/>
        <w:jc w:val="both"/>
        <w:rPr>
          <w:rFonts w:cs="Arial"/>
          <w:color w:val="000000"/>
        </w:rPr>
      </w:pPr>
      <w:r w:rsidRPr="00560AE8">
        <w:rPr>
          <w:rFonts w:cs="Arial"/>
          <w:color w:val="000000"/>
        </w:rPr>
        <w:t>It is expected that weatherization activities will be coordinated with other funded activities to the maximum extent practicable. This will not only help make the most prudent and non-duplicative use of all funds, but will also help to ensure that service to eligible households will be maximized. However, weatherization funds will not be used to supplant other funds such as FEMA and insurance dollars, which must be applied first in renovating disaster-damaged dwellings.</w:t>
      </w:r>
    </w:p>
    <w:p w14:paraId="3FE5151F" w14:textId="77777777" w:rsidR="00BA4BA9" w:rsidRDefault="00BA4BA9" w:rsidP="0031744D">
      <w:pPr>
        <w:ind w:left="360"/>
        <w:rPr>
          <w:rFonts w:cs="Arial"/>
          <w:b/>
          <w:bCs/>
          <w:color w:val="000000"/>
        </w:rPr>
      </w:pPr>
    </w:p>
    <w:p w14:paraId="526812EA" w14:textId="77777777" w:rsidR="00BA4BA9" w:rsidRDefault="00BA4BA9" w:rsidP="0031744D">
      <w:pPr>
        <w:tabs>
          <w:tab w:val="left" w:pos="360"/>
        </w:tabs>
        <w:ind w:left="360"/>
        <w:jc w:val="both"/>
        <w:rPr>
          <w:rFonts w:cs="Arial"/>
          <w:color w:val="000000"/>
        </w:rPr>
      </w:pPr>
      <w:r w:rsidRPr="00560AE8">
        <w:rPr>
          <w:rFonts w:cs="Arial"/>
          <w:b/>
          <w:bCs/>
          <w:color w:val="000000"/>
        </w:rPr>
        <w:t>Tracking/Reporting</w:t>
      </w:r>
      <w:r w:rsidRPr="00560AE8">
        <w:rPr>
          <w:rFonts w:cs="Arial"/>
          <w:b/>
          <w:bCs/>
          <w:color w:val="000000"/>
        </w:rPr>
        <w:br/>
      </w:r>
      <w:r w:rsidRPr="00560AE8">
        <w:rPr>
          <w:rFonts w:cs="Arial"/>
          <w:color w:val="000000"/>
        </w:rPr>
        <w:t>Flood-damaged dwellings that are re-weatherized will be reported as completions. Disaster-related completions and expenses will be tracked and reported as disaster-related completions in the Iowa Weatherization Program’s reporting system.</w:t>
      </w:r>
    </w:p>
    <w:p w14:paraId="7DAA6DE0" w14:textId="77777777" w:rsidR="00E0687C" w:rsidRDefault="00E0687C" w:rsidP="00CD3309">
      <w:pPr>
        <w:jc w:val="both"/>
      </w:pPr>
    </w:p>
    <w:p w14:paraId="0E462689" w14:textId="17647384" w:rsidR="00CD3309" w:rsidRDefault="00CD3309" w:rsidP="00B031A5">
      <w:pPr>
        <w:pStyle w:val="Heading3"/>
      </w:pPr>
      <w:bookmarkStart w:id="264" w:name="DwellingsUsedForCommercialPurposes575"/>
      <w:bookmarkEnd w:id="264"/>
      <w:del w:id="265" w:author="Taylor, Christine [HHS]" w:date="2024-12-27T08:33:00Z" w16du:dateUtc="2024-12-27T14:33:00Z">
        <w:r w:rsidDel="00102572">
          <w:lastRenderedPageBreak/>
          <w:delText>5.7</w:delText>
        </w:r>
        <w:r w:rsidR="00047B31" w:rsidDel="00102572">
          <w:delText>5</w:delText>
        </w:r>
      </w:del>
      <w:bookmarkStart w:id="266" w:name="_Toc204100009"/>
      <w:ins w:id="267" w:author="Taylor, Christine [HHS]" w:date="2024-12-27T08:33:00Z" w16du:dateUtc="2024-12-27T14:33:00Z">
        <w:r w:rsidR="00102572">
          <w:t>5.76</w:t>
        </w:r>
      </w:ins>
      <w:r>
        <w:tab/>
        <w:t>Dwellings Used for Commercial Purposes</w:t>
      </w:r>
      <w:bookmarkEnd w:id="266"/>
    </w:p>
    <w:p w14:paraId="3441087F" w14:textId="3502648C" w:rsidR="00CD3309" w:rsidRDefault="00CD3309" w:rsidP="00B031A5">
      <w:pPr>
        <w:ind w:left="360"/>
        <w:jc w:val="both"/>
      </w:pPr>
      <w:r>
        <w:t xml:space="preserve">There are sometimes instances when </w:t>
      </w:r>
      <w:r w:rsidR="0032390A">
        <w:t>customer</w:t>
      </w:r>
      <w:r>
        <w:t>s live in dwellings that are also used for commercial purposes. It is difficult to design a policy that can be applied to these situations on a consistent basis because the situations and conditions can vary so much.</w:t>
      </w:r>
    </w:p>
    <w:p w14:paraId="3DEFC8DA" w14:textId="77777777" w:rsidR="00CD3309" w:rsidRDefault="00CD3309" w:rsidP="00B031A5">
      <w:pPr>
        <w:ind w:left="360"/>
        <w:jc w:val="both"/>
      </w:pPr>
    </w:p>
    <w:p w14:paraId="32F92F6F" w14:textId="645C7122" w:rsidR="00CD3309" w:rsidRDefault="00CD3309" w:rsidP="00B031A5">
      <w:pPr>
        <w:ind w:left="360"/>
        <w:jc w:val="both"/>
      </w:pPr>
      <w:r>
        <w:t xml:space="preserve">Generally, if the dwelling is a “normal” house and the </w:t>
      </w:r>
      <w:r w:rsidR="0032390A">
        <w:t>customer</w:t>
      </w:r>
      <w:r>
        <w:t xml:space="preserve"> also uses the house for day care or some other business that still maintains the entire dwelling as a home, the dwelling can be weatherized without concern about the commercial use. However, there are some situations where a </w:t>
      </w:r>
      <w:r w:rsidR="0032390A">
        <w:t>customer</w:t>
      </w:r>
      <w:r>
        <w:t xml:space="preserve"> lives in a dwelling designed for commercial purposes. An example is a </w:t>
      </w:r>
      <w:r w:rsidR="0032390A">
        <w:t>customer</w:t>
      </w:r>
      <w:r>
        <w:t xml:space="preserve"> who owns a tavern and lives in a room or rooms above the tavern. Those instances are usually treated differently because the main purpose of the dwelling is for business. In those </w:t>
      </w:r>
      <w:r w:rsidR="007813C9">
        <w:t>instances,</w:t>
      </w:r>
      <w:r>
        <w:t xml:space="preserve"> an agreement may have to be reached with the </w:t>
      </w:r>
      <w:r w:rsidR="0032390A">
        <w:t>customer</w:t>
      </w:r>
      <w:r>
        <w:t xml:space="preserve"> whereby the program pays for a percentage of the cost of weatherizing the dwelling based on some criteria, such as a percentage of total square footage used for living purposes. </w:t>
      </w:r>
      <w:r w:rsidR="004D4484">
        <w:t>Subgrantee</w:t>
      </w:r>
      <w:r w:rsidR="00EF1BB1">
        <w:t>s</w:t>
      </w:r>
      <w:r>
        <w:t xml:space="preserve"> should discuss these situations with </w:t>
      </w:r>
      <w:r w:rsidR="00841598">
        <w:rPr>
          <w:color w:val="000000"/>
          <w:shd w:val="clear" w:color="auto" w:fill="FFFFFF"/>
        </w:rPr>
        <w:t>Iowa WAP</w:t>
      </w:r>
      <w:r>
        <w:t xml:space="preserve"> staff before providing any service to the </w:t>
      </w:r>
      <w:r w:rsidR="0032390A">
        <w:t>customer</w:t>
      </w:r>
      <w:r>
        <w:t>.</w:t>
      </w:r>
    </w:p>
    <w:p w14:paraId="1C9D7FCE" w14:textId="77777777" w:rsidR="007A558B" w:rsidRDefault="007A558B" w:rsidP="00B031A5">
      <w:pPr>
        <w:ind w:left="360"/>
        <w:jc w:val="both"/>
      </w:pPr>
    </w:p>
    <w:p w14:paraId="613CCA71" w14:textId="77777777" w:rsidR="007A558B" w:rsidRDefault="007A558B" w:rsidP="00B031A5">
      <w:pPr>
        <w:ind w:left="360"/>
        <w:jc w:val="both"/>
        <w:rPr>
          <w:b/>
        </w:rPr>
      </w:pPr>
      <w:r>
        <w:t>Note: If the commercial portion of the home cannot be separated from the residence or there is only one heating system for both portions of the home, work must be deferred.</w:t>
      </w:r>
    </w:p>
    <w:p w14:paraId="742F2B43" w14:textId="77777777" w:rsidR="00313B6D" w:rsidRDefault="00313B6D" w:rsidP="00B031A5">
      <w:pPr>
        <w:ind w:left="360"/>
        <w:jc w:val="both"/>
        <w:rPr>
          <w:b/>
        </w:rPr>
      </w:pPr>
    </w:p>
    <w:p w14:paraId="509B9DDA" w14:textId="62F3F075" w:rsidR="00CD3309" w:rsidRDefault="00CD3309" w:rsidP="00B031A5">
      <w:pPr>
        <w:pStyle w:val="Heading3"/>
      </w:pPr>
      <w:bookmarkStart w:id="268" w:name="OtherIssues576"/>
      <w:bookmarkEnd w:id="268"/>
      <w:del w:id="269" w:author="Taylor, Christine [HHS]" w:date="2024-12-27T08:33:00Z" w16du:dateUtc="2024-12-27T14:33:00Z">
        <w:r w:rsidDel="00102572">
          <w:delText>5.7</w:delText>
        </w:r>
        <w:r w:rsidR="00047B31" w:rsidDel="00102572">
          <w:delText>6</w:delText>
        </w:r>
      </w:del>
      <w:bookmarkStart w:id="270" w:name="_Toc204100010"/>
      <w:ins w:id="271" w:author="Taylor, Christine [HHS]" w:date="2024-12-27T08:33:00Z" w16du:dateUtc="2024-12-27T14:33:00Z">
        <w:r w:rsidR="00102572">
          <w:t>5.77</w:t>
        </w:r>
      </w:ins>
      <w:r>
        <w:tab/>
        <w:t>Other Issues</w:t>
      </w:r>
      <w:bookmarkEnd w:id="270"/>
    </w:p>
    <w:p w14:paraId="0624F17C" w14:textId="77777777" w:rsidR="00631C6E" w:rsidRPr="00631C6E" w:rsidRDefault="00631C6E" w:rsidP="00631C6E"/>
    <w:p w14:paraId="7D039F6A" w14:textId="1D2F0BE8" w:rsidR="00CD3309" w:rsidRPr="00C12FAD" w:rsidRDefault="00D920B3" w:rsidP="00631C6E">
      <w:pPr>
        <w:pStyle w:val="Heading4"/>
        <w:ind w:left="360"/>
      </w:pPr>
      <w:bookmarkStart w:id="272" w:name="_Toc204100011"/>
      <w:ins w:id="273" w:author="Taylor, Christine [HHS]" w:date="2025-07-09T10:39:00Z" w16du:dateUtc="2025-07-09T15:39:00Z">
        <w:r>
          <w:t xml:space="preserve">5.77.1 </w:t>
        </w:r>
      </w:ins>
      <w:ins w:id="274" w:author="Taylor, Christine [HHS]" w:date="2025-07-22T17:16:00Z" w16du:dateUtc="2025-07-22T22:16:00Z">
        <w:r w:rsidR="009E6FB7">
          <w:t xml:space="preserve"> </w:t>
        </w:r>
      </w:ins>
      <w:r w:rsidR="004755AA">
        <w:t xml:space="preserve">  </w:t>
      </w:r>
      <w:r w:rsidR="003C570A">
        <w:t xml:space="preserve"> </w:t>
      </w:r>
      <w:r w:rsidR="00CD3309">
        <w:t>Expenditure Limits and Allowances</w:t>
      </w:r>
      <w:bookmarkEnd w:id="272"/>
    </w:p>
    <w:p w14:paraId="0F07A2F1" w14:textId="77777777" w:rsidR="005521BA" w:rsidRDefault="00CD3309" w:rsidP="00B031A5">
      <w:pPr>
        <w:ind w:left="360"/>
        <w:jc w:val="both"/>
      </w:pPr>
      <w:r>
        <w:t xml:space="preserve">Refer to the Cost Limits and Allowances Section in the </w:t>
      </w:r>
      <w:r w:rsidRPr="00517E7B">
        <w:rPr>
          <w:bCs/>
          <w:i/>
        </w:rPr>
        <w:t>Weatherization General Appendix</w:t>
      </w:r>
      <w:r>
        <w:t xml:space="preserve"> for information on expenditure limits and to the current weatherization contracts for information on allowable costs.</w:t>
      </w:r>
    </w:p>
    <w:p w14:paraId="3302ADBA" w14:textId="77777777" w:rsidR="005521BA" w:rsidRDefault="005521BA" w:rsidP="00B031A5">
      <w:pPr>
        <w:ind w:left="360"/>
        <w:jc w:val="both"/>
        <w:rPr>
          <w:bCs/>
          <w:szCs w:val="24"/>
        </w:rPr>
      </w:pPr>
    </w:p>
    <w:p w14:paraId="095B04F0" w14:textId="15757A64" w:rsidR="003E3FEC" w:rsidRPr="00631C6E" w:rsidRDefault="00631C6E" w:rsidP="003C570A">
      <w:pPr>
        <w:pStyle w:val="Heading4"/>
        <w:ind w:left="360"/>
      </w:pPr>
      <w:bookmarkStart w:id="275" w:name="_Toc204100012"/>
      <w:ins w:id="276" w:author="Taylor, Christine [HHS]" w:date="2025-07-22T17:13:00Z" w16du:dateUtc="2025-07-22T22:13:00Z">
        <w:r w:rsidRPr="00631C6E">
          <w:t>5.77.2</w:t>
        </w:r>
      </w:ins>
      <w:ins w:id="277" w:author="Taylor, Christine [HHS]" w:date="2025-07-22T17:17:00Z" w16du:dateUtc="2025-07-22T22:17:00Z">
        <w:r w:rsidR="009E6FB7">
          <w:t xml:space="preserve"> </w:t>
        </w:r>
      </w:ins>
      <w:ins w:id="278" w:author="Taylor, Christine [HHS]" w:date="2025-07-22T17:13:00Z" w16du:dateUtc="2025-07-22T22:13:00Z">
        <w:r w:rsidRPr="00631C6E">
          <w:t xml:space="preserve"> </w:t>
        </w:r>
      </w:ins>
      <w:r w:rsidR="00901929">
        <w:t xml:space="preserve">  </w:t>
      </w:r>
      <w:r w:rsidR="003C570A">
        <w:t xml:space="preserve"> </w:t>
      </w:r>
      <w:r w:rsidR="003E3FEC">
        <w:t>Change Orders</w:t>
      </w:r>
      <w:bookmarkEnd w:id="275"/>
    </w:p>
    <w:p w14:paraId="659103BD" w14:textId="2326DCBB" w:rsidR="004B13D8" w:rsidRDefault="003E3FEC" w:rsidP="004B13D8">
      <w:pPr>
        <w:ind w:left="360"/>
        <w:jc w:val="both"/>
        <w:rPr>
          <w:ins w:id="279" w:author="Taylor, Christine [HHS]" w:date="2025-06-04T11:11:00Z" w16du:dateUtc="2025-06-04T16:11:00Z"/>
          <w:rFonts w:cstheme="minorHAnsi"/>
          <w:color w:val="FF0000"/>
        </w:rPr>
      </w:pPr>
      <w:r w:rsidRPr="003E3FEC">
        <w:t xml:space="preserve">Any time the work being done differs from the work order, a change order must be completed. </w:t>
      </w:r>
      <w:ins w:id="280" w:author="Taylor, Christine [HHS]" w:date="2025-06-04T11:11:00Z" w16du:dateUtc="2025-06-04T16:11:00Z">
        <w:r w:rsidR="004B13D8" w:rsidRPr="005E55CC">
          <w:rPr>
            <w:rFonts w:cstheme="minorHAnsi"/>
            <w:color w:val="FF0000"/>
          </w:rPr>
          <w:t xml:space="preserve">The </w:t>
        </w:r>
      </w:ins>
      <w:ins w:id="281" w:author="Taylor, Christine [HHS]" w:date="2025-07-09T09:58:00Z" w16du:dateUtc="2025-07-09T14:58:00Z">
        <w:r w:rsidR="002F4163">
          <w:rPr>
            <w:rFonts w:cstheme="minorHAnsi"/>
            <w:color w:val="FF0000"/>
          </w:rPr>
          <w:t>Grantee</w:t>
        </w:r>
      </w:ins>
      <w:ins w:id="282" w:author="Taylor, Christine [HHS]" w:date="2025-07-09T09:59:00Z" w16du:dateUtc="2025-07-09T14:59:00Z">
        <w:r w:rsidR="00502403">
          <w:rPr>
            <w:rFonts w:cstheme="minorHAnsi"/>
            <w:color w:val="FF0000"/>
          </w:rPr>
          <w:t>-</w:t>
        </w:r>
      </w:ins>
      <w:ins w:id="283" w:author="Taylor, Christine [HHS]" w:date="2025-07-09T09:57:00Z" w16du:dateUtc="2025-07-09T14:57:00Z">
        <w:r w:rsidR="00B220E4">
          <w:rPr>
            <w:rFonts w:cstheme="minorHAnsi"/>
            <w:color w:val="FF0000"/>
          </w:rPr>
          <w:t xml:space="preserve">provided </w:t>
        </w:r>
      </w:ins>
      <w:ins w:id="284" w:author="Taylor, Christine [HHS]" w:date="2025-06-04T11:11:00Z" w16du:dateUtc="2025-06-04T16:11:00Z">
        <w:r w:rsidR="004B13D8">
          <w:rPr>
            <w:rFonts w:cstheme="minorHAnsi"/>
            <w:color w:val="FF0000"/>
          </w:rPr>
          <w:t>Weatherization Change Order</w:t>
        </w:r>
        <w:r w:rsidR="004B13D8" w:rsidRPr="005E55CC">
          <w:rPr>
            <w:rFonts w:cstheme="minorHAnsi"/>
            <w:color w:val="FF0000"/>
          </w:rPr>
          <w:t xml:space="preserve"> </w:t>
        </w:r>
      </w:ins>
      <w:ins w:id="285" w:author="Taylor, Christine [HHS]" w:date="2025-07-09T09:58:00Z" w16du:dateUtc="2025-07-09T14:58:00Z">
        <w:r w:rsidR="002F4163">
          <w:rPr>
            <w:rFonts w:cstheme="minorHAnsi"/>
            <w:color w:val="FF0000"/>
          </w:rPr>
          <w:t xml:space="preserve">form </w:t>
        </w:r>
      </w:ins>
      <w:ins w:id="286" w:author="Taylor, Christine [HHS]" w:date="2025-06-04T11:11:00Z" w16du:dateUtc="2025-06-04T16:11:00Z">
        <w:r w:rsidR="004B13D8" w:rsidRPr="005E55CC">
          <w:rPr>
            <w:rFonts w:cstheme="minorHAnsi"/>
            <w:b/>
            <w:bCs/>
            <w:color w:val="FF0000"/>
          </w:rPr>
          <w:t>must</w:t>
        </w:r>
        <w:r w:rsidR="004B13D8" w:rsidRPr="005E55CC">
          <w:rPr>
            <w:rFonts w:cstheme="minorHAnsi"/>
            <w:color w:val="FF0000"/>
          </w:rPr>
          <w:t xml:space="preserve"> be used for all change orders. </w:t>
        </w:r>
      </w:ins>
      <w:ins w:id="287" w:author="Taylor, Christine [HHS]" w:date="2025-07-09T09:59:00Z" w16du:dateUtc="2025-07-09T14:59:00Z">
        <w:r w:rsidR="00502403">
          <w:rPr>
            <w:rFonts w:cstheme="minorHAnsi"/>
            <w:color w:val="FF0000"/>
          </w:rPr>
          <w:t>The change order form can be found in the Grantee-provided Flat Rate/Crew Rate Workbook</w:t>
        </w:r>
      </w:ins>
      <w:ins w:id="288" w:author="Taylor, Christine [HHS]" w:date="2025-07-09T10:00:00Z" w16du:dateUtc="2025-07-09T15:00:00Z">
        <w:r w:rsidR="006D2CA9">
          <w:rPr>
            <w:rFonts w:cstheme="minorHAnsi"/>
            <w:color w:val="FF0000"/>
          </w:rPr>
          <w:t xml:space="preserve">. </w:t>
        </w:r>
      </w:ins>
    </w:p>
    <w:p w14:paraId="07495988" w14:textId="77777777" w:rsidR="004B13D8" w:rsidRDefault="004B13D8" w:rsidP="004B13D8">
      <w:pPr>
        <w:ind w:left="360"/>
        <w:rPr>
          <w:ins w:id="289" w:author="Taylor, Christine [HHS]" w:date="2025-06-04T11:11:00Z" w16du:dateUtc="2025-06-04T16:11:00Z"/>
          <w:rFonts w:cstheme="minorHAnsi"/>
          <w:color w:val="FF0000"/>
        </w:rPr>
      </w:pPr>
    </w:p>
    <w:p w14:paraId="23FC7127" w14:textId="77777777" w:rsidR="004B13D8" w:rsidRPr="005E55CC" w:rsidRDefault="004B13D8" w:rsidP="004B13D8">
      <w:pPr>
        <w:ind w:left="360"/>
        <w:rPr>
          <w:ins w:id="290" w:author="Taylor, Christine [HHS]" w:date="2025-06-04T11:11:00Z" w16du:dateUtc="2025-06-04T16:11:00Z"/>
          <w:b/>
          <w:bCs/>
          <w:color w:val="FF0000"/>
        </w:rPr>
      </w:pPr>
      <w:ins w:id="291" w:author="Taylor, Christine [HHS]" w:date="2025-06-04T11:11:00Z" w16du:dateUtc="2025-06-04T16:11:00Z">
        <w:r w:rsidRPr="005E55CC">
          <w:rPr>
            <w:b/>
            <w:bCs/>
            <w:color w:val="FF0000"/>
          </w:rPr>
          <w:t>Objectives</w:t>
        </w:r>
      </w:ins>
    </w:p>
    <w:p w14:paraId="268DA83B" w14:textId="77777777" w:rsidR="004B13D8" w:rsidRPr="005E55CC" w:rsidRDefault="004B13D8" w:rsidP="004B13D8">
      <w:pPr>
        <w:pStyle w:val="ListParagraph"/>
        <w:numPr>
          <w:ilvl w:val="0"/>
          <w:numId w:val="58"/>
        </w:numPr>
        <w:rPr>
          <w:ins w:id="292" w:author="Taylor, Christine [HHS]" w:date="2025-06-04T11:11:00Z" w16du:dateUtc="2025-06-04T16:11:00Z"/>
          <w:color w:val="FF0000"/>
        </w:rPr>
      </w:pPr>
      <w:ins w:id="293" w:author="Taylor, Christine [HHS]" w:date="2025-06-04T11:11:00Z" w16du:dateUtc="2025-06-04T16:11:00Z">
        <w:r w:rsidRPr="005E55CC">
          <w:rPr>
            <w:color w:val="FF0000"/>
          </w:rPr>
          <w:t>Ensure precise cost tracking</w:t>
        </w:r>
      </w:ins>
    </w:p>
    <w:p w14:paraId="237BA8B7" w14:textId="77777777" w:rsidR="004B13D8" w:rsidRPr="005E55CC" w:rsidRDefault="004B13D8" w:rsidP="004B13D8">
      <w:pPr>
        <w:pStyle w:val="ListParagraph"/>
        <w:numPr>
          <w:ilvl w:val="0"/>
          <w:numId w:val="58"/>
        </w:numPr>
        <w:rPr>
          <w:ins w:id="294" w:author="Taylor, Christine [HHS]" w:date="2025-06-04T11:11:00Z" w16du:dateUtc="2025-06-04T16:11:00Z"/>
          <w:color w:val="FF0000"/>
        </w:rPr>
      </w:pPr>
      <w:ins w:id="295" w:author="Taylor, Christine [HHS]" w:date="2025-06-04T11:11:00Z" w16du:dateUtc="2025-06-04T16:11:00Z">
        <w:r w:rsidRPr="005E55CC">
          <w:rPr>
            <w:color w:val="FF0000"/>
          </w:rPr>
          <w:t>Uphold compliance with program funding requirements</w:t>
        </w:r>
      </w:ins>
    </w:p>
    <w:p w14:paraId="5A0440AE" w14:textId="77777777" w:rsidR="004B13D8" w:rsidRPr="005E55CC" w:rsidRDefault="004B13D8" w:rsidP="004B13D8">
      <w:pPr>
        <w:pStyle w:val="ListParagraph"/>
        <w:numPr>
          <w:ilvl w:val="0"/>
          <w:numId w:val="58"/>
        </w:numPr>
        <w:rPr>
          <w:ins w:id="296" w:author="Taylor, Christine [HHS]" w:date="2025-06-04T11:11:00Z" w16du:dateUtc="2025-06-04T16:11:00Z"/>
          <w:color w:val="FF0000"/>
        </w:rPr>
      </w:pPr>
      <w:ins w:id="297" w:author="Taylor, Christine [HHS]" w:date="2025-06-04T11:11:00Z" w16du:dateUtc="2025-06-04T16:11:00Z">
        <w:r w:rsidRPr="005E55CC">
          <w:rPr>
            <w:color w:val="FF0000"/>
          </w:rPr>
          <w:t>Establish clear change order approval procedures for agencies</w:t>
        </w:r>
      </w:ins>
    </w:p>
    <w:p w14:paraId="703248FF" w14:textId="77777777" w:rsidR="004B13D8" w:rsidRPr="005E55CC" w:rsidRDefault="004B13D8" w:rsidP="004B13D8">
      <w:pPr>
        <w:pStyle w:val="ListParagraph"/>
        <w:numPr>
          <w:ilvl w:val="0"/>
          <w:numId w:val="58"/>
        </w:numPr>
        <w:rPr>
          <w:ins w:id="298" w:author="Taylor, Christine [HHS]" w:date="2025-06-04T11:11:00Z" w16du:dateUtc="2025-06-04T16:11:00Z"/>
          <w:color w:val="FF0000"/>
        </w:rPr>
      </w:pPr>
      <w:ins w:id="299" w:author="Taylor, Christine [HHS]" w:date="2025-06-04T11:11:00Z" w16du:dateUtc="2025-06-04T16:11:00Z">
        <w:r w:rsidRPr="005E55CC">
          <w:rPr>
            <w:color w:val="FF0000"/>
          </w:rPr>
          <w:t>Emphasize the critical role of accurate energy audits</w:t>
        </w:r>
      </w:ins>
    </w:p>
    <w:p w14:paraId="54274D28" w14:textId="77777777" w:rsidR="004B13D8" w:rsidRPr="005E55CC" w:rsidRDefault="004B13D8" w:rsidP="004B13D8">
      <w:pPr>
        <w:ind w:left="360"/>
        <w:rPr>
          <w:ins w:id="300" w:author="Taylor, Christine [HHS]" w:date="2025-06-04T11:11:00Z" w16du:dateUtc="2025-06-04T16:11:00Z"/>
          <w:color w:val="FF0000"/>
        </w:rPr>
      </w:pPr>
    </w:p>
    <w:p w14:paraId="02C7CE61" w14:textId="77777777" w:rsidR="004B13D8" w:rsidRPr="005E55CC" w:rsidRDefault="004B13D8" w:rsidP="004B13D8">
      <w:pPr>
        <w:ind w:left="360"/>
        <w:rPr>
          <w:ins w:id="301" w:author="Taylor, Christine [HHS]" w:date="2025-06-04T11:11:00Z" w16du:dateUtc="2025-06-04T16:11:00Z"/>
          <w:color w:val="FF0000"/>
        </w:rPr>
      </w:pPr>
      <w:ins w:id="302" w:author="Taylor, Christine [HHS]" w:date="2025-06-04T11:11:00Z" w16du:dateUtc="2025-06-04T16:11:00Z">
        <w:r w:rsidRPr="005E55CC">
          <w:rPr>
            <w:b/>
            <w:bCs/>
            <w:color w:val="FF0000"/>
          </w:rPr>
          <w:t>Measure Entry and Cost Compliance</w:t>
        </w:r>
        <w:r w:rsidRPr="005E55CC">
          <w:rPr>
            <w:color w:val="FF0000"/>
          </w:rPr>
          <w:t xml:space="preserve">  </w:t>
        </w:r>
      </w:ins>
    </w:p>
    <w:p w14:paraId="4645005B" w14:textId="77777777" w:rsidR="004B13D8" w:rsidRPr="005E55CC" w:rsidRDefault="004B13D8" w:rsidP="004B13D8">
      <w:pPr>
        <w:pStyle w:val="ListParagraph"/>
        <w:numPr>
          <w:ilvl w:val="0"/>
          <w:numId w:val="58"/>
        </w:numPr>
        <w:jc w:val="both"/>
        <w:rPr>
          <w:ins w:id="303" w:author="Taylor, Christine [HHS]" w:date="2025-06-04T11:11:00Z" w16du:dateUtc="2025-06-04T16:11:00Z"/>
          <w:color w:val="FF0000"/>
        </w:rPr>
      </w:pPr>
      <w:ins w:id="304" w:author="Taylor, Christine [HHS]" w:date="2025-06-04T11:11:00Z" w16du:dateUtc="2025-06-04T16:11:00Z">
        <w:r w:rsidRPr="005E55CC">
          <w:rPr>
            <w:color w:val="FF0000"/>
          </w:rPr>
          <w:t xml:space="preserve">All measures intended to be installed in the home must be accurately entered into WAweb (NEAT/MHEA Audit).  </w:t>
        </w:r>
      </w:ins>
    </w:p>
    <w:p w14:paraId="602B87D6" w14:textId="77777777" w:rsidR="004B13D8" w:rsidRPr="005E55CC" w:rsidRDefault="004B13D8" w:rsidP="004B13D8">
      <w:pPr>
        <w:pStyle w:val="ListParagraph"/>
        <w:numPr>
          <w:ilvl w:val="0"/>
          <w:numId w:val="58"/>
        </w:numPr>
        <w:jc w:val="both"/>
        <w:rPr>
          <w:ins w:id="305" w:author="Taylor, Christine [HHS]" w:date="2025-06-04T11:11:00Z" w16du:dateUtc="2025-06-04T16:11:00Z"/>
          <w:color w:val="FF0000"/>
        </w:rPr>
      </w:pPr>
      <w:ins w:id="306" w:author="Taylor, Christine [HHS]" w:date="2025-06-04T11:11:00Z" w16du:dateUtc="2025-06-04T16:11:00Z">
        <w:r w:rsidRPr="005E55CC">
          <w:rPr>
            <w:color w:val="FF0000"/>
          </w:rPr>
          <w:t xml:space="preserve">All work that is bid, must have the bid costs re-entered into the NEAT/MHEA Audit and the NEAT/MHEA Audit run again in order to determine which additional measures are cost-effective for the home. Once the NEAT/MHEA Audit has been re-run, the general weatherization work may be awarded. </w:t>
        </w:r>
      </w:ins>
    </w:p>
    <w:p w14:paraId="0107195A" w14:textId="3453945C" w:rsidR="004B13D8" w:rsidRPr="005E55CC" w:rsidRDefault="004B13D8" w:rsidP="004B13D8">
      <w:pPr>
        <w:pStyle w:val="ListParagraph"/>
        <w:numPr>
          <w:ilvl w:val="0"/>
          <w:numId w:val="58"/>
        </w:numPr>
        <w:jc w:val="both"/>
        <w:rPr>
          <w:ins w:id="307" w:author="Taylor, Christine [HHS]" w:date="2025-06-04T11:11:00Z" w16du:dateUtc="2025-06-04T16:11:00Z"/>
          <w:color w:val="FF0000"/>
        </w:rPr>
      </w:pPr>
      <w:ins w:id="308" w:author="Taylor, Christine [HHS]" w:date="2025-06-04T11:11:00Z" w16du:dateUtc="2025-06-04T16:11:00Z">
        <w:r w:rsidRPr="005E55CC">
          <w:rPr>
            <w:color w:val="FF0000"/>
          </w:rPr>
          <w:t>The total</w:t>
        </w:r>
      </w:ins>
      <w:ins w:id="309" w:author="Taylor, Christine [HHS]" w:date="2025-07-09T10:08:00Z" w16du:dateUtc="2025-07-09T15:08:00Z">
        <w:r w:rsidR="008808CA">
          <w:rPr>
            <w:color w:val="FF0000"/>
          </w:rPr>
          <w:t xml:space="preserve"> quantity and dollar amount</w:t>
        </w:r>
      </w:ins>
      <w:ins w:id="310" w:author="Taylor, Christine [HHS]" w:date="2025-06-04T11:11:00Z" w16du:dateUtc="2025-06-04T16:11:00Z">
        <w:r w:rsidRPr="005E55CC">
          <w:rPr>
            <w:color w:val="FF0000"/>
          </w:rPr>
          <w:t xml:space="preserve"> from the </w:t>
        </w:r>
      </w:ins>
      <w:ins w:id="311" w:author="Taylor, Christine [HHS]" w:date="2025-07-09T10:05:00Z" w16du:dateUtc="2025-07-09T15:05:00Z">
        <w:r w:rsidR="002525EE">
          <w:rPr>
            <w:color w:val="FF0000"/>
          </w:rPr>
          <w:t>R</w:t>
        </w:r>
      </w:ins>
      <w:ins w:id="312" w:author="Taylor, Christine [HHS]" w:date="2025-06-04T11:11:00Z" w16du:dateUtc="2025-06-04T16:11:00Z">
        <w:r w:rsidRPr="005E55CC">
          <w:rPr>
            <w:color w:val="FF0000"/>
          </w:rPr>
          <w:t xml:space="preserve">ecommended </w:t>
        </w:r>
      </w:ins>
      <w:ins w:id="313" w:author="Taylor, Christine [HHS]" w:date="2025-07-09T10:05:00Z" w16du:dateUtc="2025-07-09T15:05:00Z">
        <w:r w:rsidR="002525EE">
          <w:rPr>
            <w:color w:val="FF0000"/>
          </w:rPr>
          <w:t>M</w:t>
        </w:r>
      </w:ins>
      <w:ins w:id="314" w:author="Taylor, Christine [HHS]" w:date="2025-06-04T11:11:00Z" w16du:dateUtc="2025-06-04T16:11:00Z">
        <w:r w:rsidRPr="005E55CC">
          <w:rPr>
            <w:color w:val="FF0000"/>
          </w:rPr>
          <w:t xml:space="preserve">easures </w:t>
        </w:r>
      </w:ins>
      <w:ins w:id="315" w:author="Taylor, Christine [HHS]" w:date="2025-07-09T10:05:00Z" w16du:dateUtc="2025-07-09T15:05:00Z">
        <w:r w:rsidR="002525EE">
          <w:rPr>
            <w:color w:val="FF0000"/>
          </w:rPr>
          <w:t>R</w:t>
        </w:r>
      </w:ins>
      <w:ins w:id="316" w:author="Taylor, Christine [HHS]" w:date="2025-06-04T11:11:00Z" w16du:dateUtc="2025-06-04T16:11:00Z">
        <w:r w:rsidRPr="005E55CC">
          <w:rPr>
            <w:color w:val="FF0000"/>
          </w:rPr>
          <w:t xml:space="preserve">eport will serve as the official job estimate. </w:t>
        </w:r>
      </w:ins>
      <w:ins w:id="317" w:author="Taylor, Christine [HHS]" w:date="2025-07-09T10:07:00Z" w16du:dateUtc="2025-07-09T15:07:00Z">
        <w:r w:rsidR="007C57F3">
          <w:rPr>
            <w:color w:val="FF0000"/>
          </w:rPr>
          <w:t>Any deviation requires a change order</w:t>
        </w:r>
      </w:ins>
      <w:ins w:id="318" w:author="Taylor, Christine [HHS]" w:date="2025-07-09T10:09:00Z" w16du:dateUtc="2025-07-09T15:09:00Z">
        <w:r w:rsidR="001C67A1">
          <w:rPr>
            <w:color w:val="FF0000"/>
          </w:rPr>
          <w:t xml:space="preserve"> (for non-</w:t>
        </w:r>
      </w:ins>
      <w:ins w:id="319" w:author="Taylor, Christine [HHS]" w:date="2025-07-09T10:11:00Z" w16du:dateUtc="2025-07-09T15:11:00Z">
        <w:r w:rsidR="00410BCF">
          <w:rPr>
            <w:color w:val="FF0000"/>
          </w:rPr>
          <w:t>crew-based</w:t>
        </w:r>
      </w:ins>
      <w:ins w:id="320" w:author="Taylor, Christine [HHS]" w:date="2025-07-09T10:09:00Z" w16du:dateUtc="2025-07-09T15:09:00Z">
        <w:r w:rsidR="001C67A1">
          <w:rPr>
            <w:color w:val="FF0000"/>
          </w:rPr>
          <w:t xml:space="preserve"> agencies)</w:t>
        </w:r>
      </w:ins>
      <w:ins w:id="321" w:author="Taylor, Christine [HHS]" w:date="2025-07-09T10:07:00Z" w16du:dateUtc="2025-07-09T15:07:00Z">
        <w:r w:rsidR="007C57F3">
          <w:rPr>
            <w:color w:val="FF0000"/>
          </w:rPr>
          <w:t xml:space="preserve">. </w:t>
        </w:r>
      </w:ins>
    </w:p>
    <w:p w14:paraId="086447CC" w14:textId="77777777" w:rsidR="004B13D8" w:rsidRPr="005E55CC" w:rsidRDefault="004B13D8" w:rsidP="004B13D8">
      <w:pPr>
        <w:pStyle w:val="ListParagraph"/>
        <w:numPr>
          <w:ilvl w:val="0"/>
          <w:numId w:val="58"/>
        </w:numPr>
        <w:jc w:val="both"/>
        <w:rPr>
          <w:ins w:id="322" w:author="Taylor, Christine [HHS]" w:date="2025-06-04T11:11:00Z" w16du:dateUtc="2025-06-04T16:11:00Z"/>
          <w:color w:val="FF0000"/>
        </w:rPr>
      </w:pPr>
      <w:ins w:id="323" w:author="Taylor, Christine [HHS]" w:date="2025-06-04T11:11:00Z" w16du:dateUtc="2025-06-04T16:11:00Z">
        <w:r w:rsidRPr="005E55CC">
          <w:rPr>
            <w:color w:val="FF0000"/>
          </w:rPr>
          <w:t xml:space="preserve">Best practice is for all heating unit and water heater work to be completed prior to general weatherization work. When completing general weatherization work first, an explanation regarding the need to do so must be in the file.  </w:t>
        </w:r>
      </w:ins>
    </w:p>
    <w:p w14:paraId="0A231622" w14:textId="77777777" w:rsidR="004B13D8" w:rsidRPr="005E55CC" w:rsidRDefault="004B13D8" w:rsidP="004B13D8">
      <w:pPr>
        <w:rPr>
          <w:ins w:id="324" w:author="Taylor, Christine [HHS]" w:date="2025-06-04T11:11:00Z" w16du:dateUtc="2025-06-04T16:11:00Z"/>
          <w:color w:val="FF0000"/>
        </w:rPr>
      </w:pPr>
    </w:p>
    <w:p w14:paraId="4570EDEE" w14:textId="77777777" w:rsidR="005A2612" w:rsidRDefault="004B13D8" w:rsidP="00701DF6">
      <w:pPr>
        <w:ind w:left="360"/>
        <w:rPr>
          <w:ins w:id="325" w:author="Taylor, Christine [HHS]" w:date="2025-07-09T10:29:00Z" w16du:dateUtc="2025-07-09T15:29:00Z"/>
          <w:b/>
          <w:bCs/>
          <w:color w:val="FF0000"/>
        </w:rPr>
      </w:pPr>
      <w:ins w:id="326" w:author="Taylor, Christine [HHS]" w:date="2025-06-04T11:11:00Z" w16du:dateUtc="2025-06-04T16:11:00Z">
        <w:r w:rsidRPr="005E55CC">
          <w:rPr>
            <w:b/>
            <w:bCs/>
            <w:color w:val="FF0000"/>
          </w:rPr>
          <w:t>Change Orders for Cost Adjustments</w:t>
        </w:r>
        <w:r w:rsidRPr="005E55CC">
          <w:rPr>
            <w:color w:val="FF0000"/>
          </w:rPr>
          <w:t xml:space="preserve"> </w:t>
        </w:r>
      </w:ins>
    </w:p>
    <w:p w14:paraId="5E9928B4" w14:textId="5D9BD05C" w:rsidR="004B13D8" w:rsidRPr="005E55CC" w:rsidRDefault="004B13D8" w:rsidP="005A2612">
      <w:pPr>
        <w:pStyle w:val="ListParagraph"/>
        <w:numPr>
          <w:ilvl w:val="0"/>
          <w:numId w:val="58"/>
        </w:numPr>
        <w:jc w:val="both"/>
        <w:rPr>
          <w:ins w:id="327" w:author="Taylor, Christine [HHS]" w:date="2025-06-04T11:11:00Z" w16du:dateUtc="2025-06-04T16:11:00Z"/>
          <w:color w:val="FF0000"/>
        </w:rPr>
      </w:pPr>
      <w:ins w:id="328" w:author="Taylor, Christine [HHS]" w:date="2025-06-04T11:11:00Z" w16du:dateUtc="2025-06-04T16:11:00Z">
        <w:r w:rsidRPr="005E55CC">
          <w:rPr>
            <w:color w:val="FF0000"/>
          </w:rPr>
          <w:t xml:space="preserve">If the actual cost of an installed measure differs from the estimate, the adjustment (+ or -) must be documented on the Weatherization Change Order Form per program policy (with supporting photo documentation, as applicable).  </w:t>
        </w:r>
      </w:ins>
    </w:p>
    <w:p w14:paraId="3E60384D" w14:textId="34BB6BDD" w:rsidR="003E3FEC" w:rsidRDefault="003E3FEC" w:rsidP="001A1595">
      <w:pPr>
        <w:ind w:firstLine="360"/>
        <w:rPr>
          <w:ins w:id="329" w:author="Taylor, Christine [HHS]" w:date="2025-07-22T17:13:00Z" w16du:dateUtc="2025-07-22T22:13:00Z"/>
        </w:rPr>
      </w:pPr>
    </w:p>
    <w:p w14:paraId="6BB56D4A" w14:textId="77777777" w:rsidR="00631C6E" w:rsidRDefault="00631C6E" w:rsidP="001A1595">
      <w:pPr>
        <w:ind w:firstLine="360"/>
        <w:rPr>
          <w:ins w:id="330" w:author="Taylor, Christine [HHS]" w:date="2025-07-22T17:13:00Z" w16du:dateUtc="2025-07-22T22:13:00Z"/>
        </w:rPr>
      </w:pPr>
    </w:p>
    <w:p w14:paraId="5F8841A7" w14:textId="77777777" w:rsidR="00631C6E" w:rsidRDefault="00631C6E" w:rsidP="001A1595">
      <w:pPr>
        <w:ind w:firstLine="360"/>
        <w:rPr>
          <w:ins w:id="331" w:author="Taylor, Christine [HHS]" w:date="2025-06-04T11:11:00Z" w16du:dateUtc="2025-06-04T16:11:00Z"/>
        </w:rPr>
      </w:pPr>
    </w:p>
    <w:p w14:paraId="6C8F912D" w14:textId="77777777" w:rsidR="009E30DA" w:rsidRPr="005E55CC" w:rsidRDefault="009E30DA" w:rsidP="009E30DA">
      <w:pPr>
        <w:ind w:left="360"/>
        <w:rPr>
          <w:ins w:id="332" w:author="Taylor, Christine [HHS]" w:date="2025-06-04T11:11:00Z" w16du:dateUtc="2025-06-04T16:11:00Z"/>
          <w:b/>
          <w:bCs/>
          <w:color w:val="FF0000"/>
        </w:rPr>
      </w:pPr>
      <w:ins w:id="333" w:author="Taylor, Christine [HHS]" w:date="2025-06-04T11:11:00Z" w16du:dateUtc="2025-06-04T16:11:00Z">
        <w:r w:rsidRPr="005E55CC">
          <w:rPr>
            <w:b/>
            <w:bCs/>
            <w:color w:val="FF0000"/>
          </w:rPr>
          <w:lastRenderedPageBreak/>
          <w:t xml:space="preserve">Approval Requirements for Cost Overages  </w:t>
        </w:r>
      </w:ins>
    </w:p>
    <w:p w14:paraId="5AC16F25" w14:textId="77777777" w:rsidR="009E30DA" w:rsidRPr="005E55CC" w:rsidRDefault="009E30DA" w:rsidP="009E30DA">
      <w:pPr>
        <w:pStyle w:val="ListParagraph"/>
        <w:numPr>
          <w:ilvl w:val="0"/>
          <w:numId w:val="58"/>
        </w:numPr>
        <w:jc w:val="both"/>
        <w:rPr>
          <w:ins w:id="334" w:author="Taylor, Christine [HHS]" w:date="2025-06-04T11:11:00Z" w16du:dateUtc="2025-06-04T16:11:00Z"/>
          <w:color w:val="FF0000"/>
        </w:rPr>
      </w:pPr>
      <w:ins w:id="335" w:author="Taylor, Christine [HHS]" w:date="2025-06-04T11:11:00Z" w16du:dateUtc="2025-06-04T16:11:00Z">
        <w:r w:rsidRPr="005E55CC">
          <w:rPr>
            <w:color w:val="FF0000"/>
          </w:rPr>
          <w:t>When work order costs for a contractor/crew exceed the original anticipated costs for that contractor/crew, the following approvals must be obtained. This applies to all work done by contractors (plumbing and mechanical, general insulation, etc.).</w:t>
        </w:r>
      </w:ins>
    </w:p>
    <w:p w14:paraId="49D1CBC3" w14:textId="77777777" w:rsidR="009E30DA" w:rsidRDefault="009E30DA" w:rsidP="009E30DA">
      <w:pPr>
        <w:pStyle w:val="ListParagraph"/>
        <w:numPr>
          <w:ilvl w:val="0"/>
          <w:numId w:val="58"/>
        </w:numPr>
        <w:jc w:val="both"/>
        <w:rPr>
          <w:ins w:id="336" w:author="Taylor, Christine [HHS]" w:date="2025-07-22T17:15:00Z" w16du:dateUtc="2025-07-22T22:15:00Z"/>
          <w:color w:val="FF0000"/>
        </w:rPr>
      </w:pPr>
      <w:ins w:id="337" w:author="Taylor, Christine [HHS]" w:date="2025-06-04T11:11:00Z" w16du:dateUtc="2025-06-04T16:11:00Z">
        <w:r w:rsidRPr="005E55CC">
          <w:rPr>
            <w:color w:val="FF0000"/>
          </w:rPr>
          <w:t xml:space="preserve">For flat rate installation of exhaust fans, additional electrician costs beyond the flat rate price are exempt from this policy. </w:t>
        </w:r>
      </w:ins>
    </w:p>
    <w:p w14:paraId="667C16F4" w14:textId="561AA86D" w:rsidR="0031441D" w:rsidRPr="0031441D" w:rsidRDefault="0031441D">
      <w:pPr>
        <w:pStyle w:val="ListParagraph"/>
        <w:numPr>
          <w:ilvl w:val="0"/>
          <w:numId w:val="58"/>
        </w:numPr>
        <w:pPrChange w:id="338" w:author="Taylor, Christine [HHS]" w:date="2025-07-22T17:15:00Z" w16du:dateUtc="2025-07-22T22:15:00Z">
          <w:pPr>
            <w:pStyle w:val="ListParagraph"/>
            <w:numPr>
              <w:numId w:val="58"/>
            </w:numPr>
            <w:ind w:hanging="360"/>
            <w:jc w:val="both"/>
          </w:pPr>
        </w:pPrChange>
      </w:pPr>
      <w:ins w:id="339" w:author="Taylor, Christine [HHS]" w:date="2025-07-22T17:15:00Z" w16du:dateUtc="2025-07-22T22:15:00Z">
        <w:r w:rsidRPr="0031441D">
          <w:t>Exclude any health and safety measure that causes the total to exceed 15% overage</w:t>
        </w:r>
      </w:ins>
    </w:p>
    <w:p w14:paraId="1082D235" w14:textId="77777777" w:rsidR="009E30DA" w:rsidRPr="005E55CC" w:rsidRDefault="009E30DA" w:rsidP="009E30DA">
      <w:pPr>
        <w:ind w:left="360"/>
        <w:rPr>
          <w:ins w:id="340" w:author="Taylor, Christine [HHS]" w:date="2025-06-04T11:11:00Z" w16du:dateUtc="2025-06-04T16:11:00Z"/>
          <w:color w:val="FF0000"/>
        </w:rPr>
      </w:pPr>
    </w:p>
    <w:tbl>
      <w:tblPr>
        <w:tblStyle w:val="TableGrid"/>
        <w:tblW w:w="0" w:type="auto"/>
        <w:tblInd w:w="360" w:type="dxa"/>
        <w:tblLook w:val="04A0" w:firstRow="1" w:lastRow="0" w:firstColumn="1" w:lastColumn="0" w:noHBand="0" w:noVBand="1"/>
      </w:tblPr>
      <w:tblGrid>
        <w:gridCol w:w="1975"/>
        <w:gridCol w:w="7015"/>
      </w:tblGrid>
      <w:tr w:rsidR="009E30DA" w:rsidRPr="001D5156" w14:paraId="6E0B756A" w14:textId="77777777" w:rsidTr="005E55CC">
        <w:trPr>
          <w:ins w:id="341" w:author="Taylor, Christine [HHS]" w:date="2025-06-04T11:11:00Z"/>
        </w:trPr>
        <w:tc>
          <w:tcPr>
            <w:tcW w:w="1975" w:type="dxa"/>
          </w:tcPr>
          <w:p w14:paraId="05C6F0FB" w14:textId="77777777" w:rsidR="009E30DA" w:rsidRPr="005E55CC" w:rsidRDefault="009E30DA" w:rsidP="005E55CC">
            <w:pPr>
              <w:rPr>
                <w:ins w:id="342" w:author="Taylor, Christine [HHS]" w:date="2025-06-04T11:11:00Z" w16du:dateUtc="2025-06-04T16:11:00Z"/>
                <w:color w:val="FF0000"/>
              </w:rPr>
            </w:pPr>
          </w:p>
        </w:tc>
        <w:tc>
          <w:tcPr>
            <w:tcW w:w="7015" w:type="dxa"/>
          </w:tcPr>
          <w:p w14:paraId="3C1789BA" w14:textId="77777777" w:rsidR="009E30DA" w:rsidRPr="005E55CC" w:rsidRDefault="009E30DA" w:rsidP="005E55CC">
            <w:pPr>
              <w:jc w:val="center"/>
              <w:rPr>
                <w:ins w:id="343" w:author="Taylor, Christine [HHS]" w:date="2025-06-04T11:11:00Z" w16du:dateUtc="2025-06-04T16:11:00Z"/>
                <w:b/>
                <w:bCs/>
                <w:color w:val="FF0000"/>
              </w:rPr>
            </w:pPr>
            <w:ins w:id="344" w:author="Taylor, Christine [HHS]" w:date="2025-06-04T11:11:00Z" w16du:dateUtc="2025-06-04T16:11:00Z">
              <w:r w:rsidRPr="005E55CC">
                <w:rPr>
                  <w:b/>
                  <w:bCs/>
                  <w:color w:val="FF0000"/>
                </w:rPr>
                <w:t>Overage Must Be</w:t>
              </w:r>
            </w:ins>
          </w:p>
        </w:tc>
      </w:tr>
      <w:tr w:rsidR="009E30DA" w:rsidRPr="001D5156" w14:paraId="07F3E310" w14:textId="77777777" w:rsidTr="005E55CC">
        <w:trPr>
          <w:ins w:id="345" w:author="Taylor, Christine [HHS]" w:date="2025-06-04T11:11:00Z"/>
        </w:trPr>
        <w:tc>
          <w:tcPr>
            <w:tcW w:w="1975" w:type="dxa"/>
          </w:tcPr>
          <w:p w14:paraId="48A46356" w14:textId="77777777" w:rsidR="009E30DA" w:rsidRPr="005E55CC" w:rsidRDefault="009E30DA" w:rsidP="005E55CC">
            <w:pPr>
              <w:rPr>
                <w:ins w:id="346" w:author="Taylor, Christine [HHS]" w:date="2025-06-04T11:11:00Z" w16du:dateUtc="2025-06-04T16:11:00Z"/>
                <w:color w:val="FF0000"/>
              </w:rPr>
            </w:pPr>
            <w:ins w:id="347" w:author="Taylor, Christine [HHS]" w:date="2025-06-04T11:11:00Z" w16du:dateUtc="2025-06-04T16:11:00Z">
              <w:r w:rsidRPr="005E55CC">
                <w:rPr>
                  <w:color w:val="FF0000"/>
                </w:rPr>
                <w:t xml:space="preserve">      &lt;  10.00%</w:t>
              </w:r>
            </w:ins>
          </w:p>
        </w:tc>
        <w:tc>
          <w:tcPr>
            <w:tcW w:w="7015" w:type="dxa"/>
          </w:tcPr>
          <w:p w14:paraId="6583AF95" w14:textId="3991E433" w:rsidR="009E30DA" w:rsidRPr="005E55CC" w:rsidRDefault="009E30DA" w:rsidP="005E55CC">
            <w:pPr>
              <w:rPr>
                <w:ins w:id="348" w:author="Taylor, Christine [HHS]" w:date="2025-06-04T11:11:00Z" w16du:dateUtc="2025-06-04T16:11:00Z"/>
                <w:color w:val="FF0000"/>
              </w:rPr>
            </w:pPr>
            <w:ins w:id="349" w:author="Taylor, Christine [HHS]" w:date="2025-06-04T11:11:00Z" w16du:dateUtc="2025-06-04T16:11:00Z">
              <w:r w:rsidRPr="005E55CC">
                <w:rPr>
                  <w:color w:val="FF0000"/>
                </w:rPr>
                <w:t xml:space="preserve">approved by </w:t>
              </w:r>
            </w:ins>
            <w:r w:rsidR="00AB3FAB">
              <w:rPr>
                <w:color w:val="FF0000"/>
              </w:rPr>
              <w:t>EA/</w:t>
            </w:r>
            <w:ins w:id="350" w:author="Taylor, Christine [HHS]" w:date="2025-06-04T11:11:00Z" w16du:dateUtc="2025-06-04T16:11:00Z">
              <w:r w:rsidRPr="005E55CC">
                <w:rPr>
                  <w:color w:val="FF0000"/>
                </w:rPr>
                <w:t xml:space="preserve">QCI, at a minimum </w:t>
              </w:r>
            </w:ins>
          </w:p>
        </w:tc>
      </w:tr>
      <w:tr w:rsidR="009E30DA" w:rsidRPr="001D5156" w14:paraId="75BC4CB3" w14:textId="77777777" w:rsidTr="005E55CC">
        <w:trPr>
          <w:ins w:id="351" w:author="Taylor, Christine [HHS]" w:date="2025-06-04T11:11:00Z"/>
        </w:trPr>
        <w:tc>
          <w:tcPr>
            <w:tcW w:w="1975" w:type="dxa"/>
          </w:tcPr>
          <w:p w14:paraId="325AA0EC" w14:textId="77777777" w:rsidR="009E30DA" w:rsidRPr="005E55CC" w:rsidRDefault="009E30DA" w:rsidP="005E55CC">
            <w:pPr>
              <w:rPr>
                <w:ins w:id="352" w:author="Taylor, Christine [HHS]" w:date="2025-06-04T11:11:00Z" w16du:dateUtc="2025-06-04T16:11:00Z"/>
                <w:color w:val="FF0000"/>
              </w:rPr>
            </w:pPr>
            <w:ins w:id="353" w:author="Taylor, Christine [HHS]" w:date="2025-06-04T11:11:00Z" w16du:dateUtc="2025-06-04T16:11:00Z">
              <w:r w:rsidRPr="005E55CC">
                <w:rPr>
                  <w:color w:val="FF0000"/>
                </w:rPr>
                <w:t>10.01-15.00%</w:t>
              </w:r>
            </w:ins>
          </w:p>
        </w:tc>
        <w:tc>
          <w:tcPr>
            <w:tcW w:w="7015" w:type="dxa"/>
          </w:tcPr>
          <w:p w14:paraId="59DC5BD8" w14:textId="77777777" w:rsidR="009E30DA" w:rsidRPr="005E55CC" w:rsidRDefault="009E30DA" w:rsidP="005E55CC">
            <w:pPr>
              <w:rPr>
                <w:ins w:id="354" w:author="Taylor, Christine [HHS]" w:date="2025-06-04T11:11:00Z" w16du:dateUtc="2025-06-04T16:11:00Z"/>
                <w:color w:val="FF0000"/>
              </w:rPr>
            </w:pPr>
            <w:ins w:id="355" w:author="Taylor, Christine [HHS]" w:date="2025-06-04T11:11:00Z" w16du:dateUtc="2025-06-04T16:11:00Z">
              <w:r w:rsidRPr="005E55CC">
                <w:rPr>
                  <w:color w:val="FF0000"/>
                </w:rPr>
                <w:t>approved by weatherization coordinator, at a minimum</w:t>
              </w:r>
            </w:ins>
          </w:p>
        </w:tc>
      </w:tr>
      <w:tr w:rsidR="009E30DA" w:rsidRPr="001D5156" w14:paraId="2229A67C" w14:textId="77777777" w:rsidTr="005E55CC">
        <w:trPr>
          <w:ins w:id="356" w:author="Taylor, Christine [HHS]" w:date="2025-06-04T11:11:00Z"/>
        </w:trPr>
        <w:tc>
          <w:tcPr>
            <w:tcW w:w="1975" w:type="dxa"/>
          </w:tcPr>
          <w:p w14:paraId="53D76A0F" w14:textId="4704A3EA" w:rsidR="009E30DA" w:rsidRPr="005E55CC" w:rsidRDefault="009E30DA" w:rsidP="005E55CC">
            <w:pPr>
              <w:rPr>
                <w:ins w:id="357" w:author="Taylor, Christine [HHS]" w:date="2025-06-04T11:11:00Z" w16du:dateUtc="2025-06-04T16:11:00Z"/>
                <w:color w:val="FF0000"/>
              </w:rPr>
            </w:pPr>
            <w:ins w:id="358" w:author="Taylor, Christine [HHS]" w:date="2025-06-04T11:11:00Z" w16du:dateUtc="2025-06-04T16:11:00Z">
              <w:r w:rsidRPr="005E55CC">
                <w:rPr>
                  <w:color w:val="FF0000"/>
                </w:rPr>
                <w:t xml:space="preserve">      &gt;  15.00%</w:t>
              </w:r>
            </w:ins>
          </w:p>
        </w:tc>
        <w:tc>
          <w:tcPr>
            <w:tcW w:w="7015" w:type="dxa"/>
          </w:tcPr>
          <w:p w14:paraId="0A0CA52F" w14:textId="12BC9B12" w:rsidR="009E30DA" w:rsidRPr="005E55CC" w:rsidRDefault="009E30DA" w:rsidP="005E55CC">
            <w:pPr>
              <w:rPr>
                <w:ins w:id="359" w:author="Taylor, Christine [HHS]" w:date="2025-06-04T11:11:00Z" w16du:dateUtc="2025-06-04T16:11:00Z"/>
                <w:color w:val="FF0000"/>
              </w:rPr>
            </w:pPr>
            <w:ins w:id="360" w:author="Taylor, Christine [HHS]" w:date="2025-06-04T11:11:00Z" w16du:dateUtc="2025-06-04T16:11:00Z">
              <w:r w:rsidRPr="005E55CC">
                <w:rPr>
                  <w:color w:val="FF0000"/>
                </w:rPr>
                <w:t>re-entered into NEAT/MHEA Audit and must be approved by the weatherization coordinator, at a minimum, and the grantee (will be reviewed within 3 business days</w:t>
              </w:r>
            </w:ins>
            <w:r w:rsidR="00AB3FAB">
              <w:rPr>
                <w:color w:val="FF0000"/>
              </w:rPr>
              <w:t xml:space="preserve"> - call the state for verbal approval when time is of the essence</w:t>
            </w:r>
            <w:ins w:id="361" w:author="Taylor, Christine [HHS]" w:date="2025-06-04T11:11:00Z" w16du:dateUtc="2025-06-04T16:11:00Z">
              <w:r w:rsidRPr="005E55CC">
                <w:rPr>
                  <w:color w:val="FF0000"/>
                </w:rPr>
                <w:t>)</w:t>
              </w:r>
            </w:ins>
          </w:p>
        </w:tc>
      </w:tr>
    </w:tbl>
    <w:p w14:paraId="53AF393F" w14:textId="77777777" w:rsidR="003C01D4" w:rsidRPr="00B51259" w:rsidRDefault="003C01D4" w:rsidP="009E30DA">
      <w:pPr>
        <w:rPr>
          <w:ins w:id="362" w:author="Taylor, Christine [HHS]" w:date="2025-06-04T11:11:00Z" w16du:dateUtc="2025-06-04T16:11:00Z"/>
          <w:color w:val="FF0000"/>
          <w:sz w:val="24"/>
          <w:szCs w:val="24"/>
        </w:rPr>
      </w:pPr>
    </w:p>
    <w:p w14:paraId="0B156ED0" w14:textId="77777777" w:rsidR="009E30DA" w:rsidRPr="005E55CC" w:rsidRDefault="009E30DA" w:rsidP="009E30DA">
      <w:pPr>
        <w:ind w:left="360"/>
        <w:rPr>
          <w:ins w:id="363" w:author="Taylor, Christine [HHS]" w:date="2025-06-04T11:11:00Z" w16du:dateUtc="2025-06-04T16:11:00Z"/>
          <w:b/>
          <w:bCs/>
          <w:color w:val="FF0000"/>
        </w:rPr>
      </w:pPr>
      <w:ins w:id="364" w:author="Taylor, Christine [HHS]" w:date="2025-06-04T11:11:00Z" w16du:dateUtc="2025-06-04T16:11:00Z">
        <w:r w:rsidRPr="005E55CC">
          <w:rPr>
            <w:b/>
            <w:bCs/>
            <w:color w:val="FF0000"/>
          </w:rPr>
          <w:t xml:space="preserve">Cost-Effectiveness and DOE Contract Restrictions  </w:t>
        </w:r>
      </w:ins>
    </w:p>
    <w:p w14:paraId="764106CE" w14:textId="62309844" w:rsidR="009E30DA" w:rsidRPr="009E30DA" w:rsidRDefault="009E30DA">
      <w:pPr>
        <w:pStyle w:val="ListParagraph"/>
        <w:numPr>
          <w:ilvl w:val="0"/>
          <w:numId w:val="58"/>
        </w:numPr>
        <w:jc w:val="both"/>
        <w:rPr>
          <w:color w:val="FF0000"/>
          <w:rPrChange w:id="365" w:author="Taylor, Christine [HHS]" w:date="2025-06-04T11:11:00Z" w16du:dateUtc="2025-06-04T16:11:00Z">
            <w:rPr/>
          </w:rPrChange>
        </w:rPr>
        <w:pPrChange w:id="366" w:author="Taylor, Christine [HHS]" w:date="2025-06-04T11:11:00Z" w16du:dateUtc="2025-06-04T16:11:00Z">
          <w:pPr>
            <w:ind w:firstLine="360"/>
          </w:pPr>
        </w:pPrChange>
      </w:pPr>
      <w:ins w:id="367" w:author="Taylor, Christine [HHS]" w:date="2025-06-04T11:11:00Z" w16du:dateUtc="2025-06-04T16:11:00Z">
        <w:r w:rsidRPr="005E55CC">
          <w:rPr>
            <w:color w:val="FF0000"/>
          </w:rPr>
          <w:t xml:space="preserve">If the final cost of a measure makes it no longer cost-effective, the additional costs of that measure may NOT be charged to a DOE contract. </w:t>
        </w:r>
      </w:ins>
    </w:p>
    <w:p w14:paraId="3C6BA691" w14:textId="77777777" w:rsidR="003E3FEC" w:rsidRDefault="003E3FEC" w:rsidP="001A1595">
      <w:pPr>
        <w:ind w:firstLine="360"/>
        <w:rPr>
          <w:b/>
        </w:rPr>
      </w:pPr>
    </w:p>
    <w:p w14:paraId="08CF7890" w14:textId="1FF9EDE0" w:rsidR="00CD3309" w:rsidRPr="009E6FB7" w:rsidRDefault="00D920B3">
      <w:pPr>
        <w:pStyle w:val="Heading4"/>
        <w:ind w:left="360"/>
        <w:pPrChange w:id="368" w:author="Taylor, Christine [HHS]" w:date="2025-07-22T17:16:00Z" w16du:dateUtc="2025-07-22T22:16:00Z">
          <w:pPr>
            <w:ind w:firstLine="360"/>
          </w:pPr>
        </w:pPrChange>
      </w:pPr>
      <w:bookmarkStart w:id="369" w:name="_Toc204100013"/>
      <w:ins w:id="370" w:author="Taylor, Christine [HHS]" w:date="2025-07-09T10:39:00Z" w16du:dateUtc="2025-07-09T15:39:00Z">
        <w:r w:rsidRPr="009E6FB7">
          <w:rPr>
            <w:rPrChange w:id="371" w:author="Taylor, Christine [HHS]" w:date="2025-07-22T17:16:00Z" w16du:dateUtc="2025-07-22T22:16:00Z">
              <w:rPr>
                <w:b/>
                <w:color w:val="FF0000"/>
              </w:rPr>
            </w:rPrChange>
          </w:rPr>
          <w:t>5.77.</w:t>
        </w:r>
      </w:ins>
      <w:ins w:id="372" w:author="Taylor, Christine [HHS]" w:date="2025-07-22T17:14:00Z" w16du:dateUtc="2025-07-22T22:14:00Z">
        <w:r w:rsidR="00631C6E" w:rsidRPr="009E6FB7">
          <w:rPr>
            <w:rPrChange w:id="373" w:author="Taylor, Christine [HHS]" w:date="2025-07-22T17:16:00Z" w16du:dateUtc="2025-07-22T22:16:00Z">
              <w:rPr>
                <w:b/>
                <w:color w:val="FF0000"/>
              </w:rPr>
            </w:rPrChange>
          </w:rPr>
          <w:t>3</w:t>
        </w:r>
      </w:ins>
      <w:r w:rsidR="005A4C9C">
        <w:t xml:space="preserve">   </w:t>
      </w:r>
      <w:ins w:id="374" w:author="Taylor, Christine [HHS]" w:date="2025-07-09T10:39:00Z" w16du:dateUtc="2025-07-09T15:39:00Z">
        <w:r w:rsidRPr="009E6FB7">
          <w:rPr>
            <w:rPrChange w:id="375" w:author="Taylor, Christine [HHS]" w:date="2025-07-22T17:16:00Z" w16du:dateUtc="2025-07-22T22:16:00Z">
              <w:rPr>
                <w:b/>
                <w:color w:val="FF0000"/>
              </w:rPr>
            </w:rPrChange>
          </w:rPr>
          <w:t xml:space="preserve"> </w:t>
        </w:r>
      </w:ins>
      <w:ins w:id="376" w:author="Taylor, Christine [HHS]" w:date="2025-07-22T17:17:00Z" w16du:dateUtc="2025-07-22T22:17:00Z">
        <w:r w:rsidR="009E6FB7">
          <w:t xml:space="preserve"> </w:t>
        </w:r>
      </w:ins>
      <w:r w:rsidR="00CD3309" w:rsidRPr="009E6FB7">
        <w:t>Production</w:t>
      </w:r>
      <w:bookmarkEnd w:id="369"/>
    </w:p>
    <w:p w14:paraId="1A50E470" w14:textId="754FE4E3" w:rsidR="00CD3309" w:rsidRDefault="004D4484" w:rsidP="00B031A5">
      <w:pPr>
        <w:pStyle w:val="BodyText2"/>
        <w:ind w:left="360"/>
      </w:pPr>
      <w:r>
        <w:t>Subgrantee</w:t>
      </w:r>
      <w:r w:rsidR="00EF1BB1">
        <w:t>s</w:t>
      </w:r>
      <w:r w:rsidR="00CD3309">
        <w:t xml:space="preserve"> must complete homes within </w:t>
      </w:r>
      <w:r w:rsidR="00675FE9">
        <w:t>six</w:t>
      </w:r>
      <w:r w:rsidR="00CD3309">
        <w:t xml:space="preserve"> months of the date </w:t>
      </w:r>
      <w:ins w:id="377" w:author="Taylor, Christine [HHS]" w:date="2025-07-10T14:07:00Z">
        <w:r w:rsidR="560F7214">
          <w:t xml:space="preserve">of the energy audit </w:t>
        </w:r>
      </w:ins>
      <w:ins w:id="378" w:author="Taylor, Christine [HHS]" w:date="2025-07-10T14:08:00Z">
        <w:r w:rsidR="560F7214">
          <w:t>(the day the home was audited)</w:t>
        </w:r>
      </w:ins>
      <w:del w:id="379" w:author="Taylor, Christine [HHS]" w:date="2025-07-10T14:07:00Z">
        <w:r w:rsidDel="00CD3309">
          <w:delText xml:space="preserve">the home was </w:delText>
        </w:r>
        <w:r w:rsidDel="000A7F47">
          <w:delText>audited</w:delText>
        </w:r>
      </w:del>
      <w:r w:rsidR="00CD3309">
        <w:t xml:space="preserve">. </w:t>
      </w:r>
      <w:r w:rsidR="008B0F18">
        <w:t xml:space="preserve">If the work cannot </w:t>
      </w:r>
      <w:r w:rsidR="008B0F18" w:rsidRPr="241241F5">
        <w:rPr>
          <w:strike/>
          <w:rPrChange w:id="380" w:author="Miller, Joe [HHS]" w:date="2025-03-04T11:20:00Z">
            <w:rPr/>
          </w:rPrChange>
        </w:rPr>
        <w:t>be completed</w:t>
      </w:r>
      <w:r w:rsidR="008B0F18">
        <w:t xml:space="preserve"> </w:t>
      </w:r>
      <w:ins w:id="381" w:author="Miller, Joe [HHS]" w:date="2025-03-04T11:20:00Z">
        <w:r w:rsidR="000B6226" w:rsidRPr="241241F5">
          <w:rPr>
            <w:color w:val="FF0000"/>
            <w:rPrChange w:id="382" w:author="Miller, Joe [HHS]" w:date="2025-03-04T11:20:00Z">
              <w:rPr/>
            </w:rPrChange>
          </w:rPr>
          <w:t>begin</w:t>
        </w:r>
        <w:r w:rsidR="000B6226">
          <w:t xml:space="preserve"> </w:t>
        </w:r>
      </w:ins>
      <w:r w:rsidR="008B0F18">
        <w:t xml:space="preserve">within </w:t>
      </w:r>
      <w:r w:rsidR="00FA5C39">
        <w:t xml:space="preserve">six </w:t>
      </w:r>
      <w:r w:rsidR="008B0F18">
        <w:t xml:space="preserve">months of </w:t>
      </w:r>
      <w:r w:rsidR="004E06F6">
        <w:t>the energy audit</w:t>
      </w:r>
      <w:r w:rsidR="008B0F18">
        <w:t>, the home must be re-</w:t>
      </w:r>
      <w:r w:rsidR="004E06F6">
        <w:t>audited</w:t>
      </w:r>
      <w:r w:rsidR="008B0F18">
        <w:t xml:space="preserve"> before proceeding. </w:t>
      </w:r>
      <w:ins w:id="383" w:author="Miller, Joe [HHS]" w:date="2025-03-04T11:21:00Z">
        <w:r w:rsidR="00D365CD" w:rsidRPr="241241F5">
          <w:rPr>
            <w:color w:val="FF0000"/>
            <w:rPrChange w:id="384" w:author="Miller, Joe [HHS]" w:date="2025-03-04T11:22:00Z">
              <w:rPr/>
            </w:rPrChange>
          </w:rPr>
          <w:t xml:space="preserve">If a home does not require a re-audit but is open longer than six months, the subgrantee must </w:t>
        </w:r>
      </w:ins>
      <w:ins w:id="385" w:author="Miller, Joe [HHS]" w:date="2025-03-04T11:23:00Z">
        <w:r w:rsidR="00F2215F" w:rsidRPr="241241F5">
          <w:rPr>
            <w:color w:val="FF0000"/>
          </w:rPr>
          <w:t xml:space="preserve">document the </w:t>
        </w:r>
      </w:ins>
      <w:ins w:id="386" w:author="Miller, Joe [HHS]" w:date="2025-03-04T11:24:00Z">
        <w:r w:rsidR="00F2215F" w:rsidRPr="241241F5">
          <w:rPr>
            <w:color w:val="FF0000"/>
          </w:rPr>
          <w:t>reason(s) why.</w:t>
        </w:r>
      </w:ins>
      <w:ins w:id="387" w:author="Miller, Joe [HHS]" w:date="2025-03-04T11:21:00Z">
        <w:r w:rsidR="00640479" w:rsidRPr="241241F5">
          <w:rPr>
            <w:color w:val="FF0000"/>
            <w:rPrChange w:id="388" w:author="Miller, Joe [HHS]" w:date="2025-03-04T11:22:00Z">
              <w:rPr/>
            </w:rPrChange>
          </w:rPr>
          <w:t xml:space="preserve"> </w:t>
        </w:r>
      </w:ins>
      <w:r>
        <w:t>Subgrantee</w:t>
      </w:r>
      <w:r w:rsidR="00EF1BB1">
        <w:t>s</w:t>
      </w:r>
      <w:r w:rsidR="00CD3309">
        <w:t xml:space="preserve"> must also ensure they do not </w:t>
      </w:r>
      <w:r w:rsidR="00CB29C0">
        <w:t xml:space="preserve">audit </w:t>
      </w:r>
      <w:r w:rsidR="00CD3309">
        <w:t>more homes than they can reasonably weatherize in a year.</w:t>
      </w:r>
      <w:ins w:id="389" w:author="Miller, Joe [HHS]" w:date="2025-03-04T11:14:00Z">
        <w:r w:rsidR="00EC77C9">
          <w:t xml:space="preserve"> </w:t>
        </w:r>
      </w:ins>
    </w:p>
    <w:p w14:paraId="137C5119" w14:textId="77777777" w:rsidR="00D365CD" w:rsidRDefault="00D365CD" w:rsidP="00B031A5">
      <w:pPr>
        <w:pStyle w:val="BodyText2"/>
        <w:ind w:left="360"/>
      </w:pPr>
    </w:p>
    <w:p w14:paraId="535009B2" w14:textId="50964DD1" w:rsidR="00CD3309" w:rsidRDefault="00D920B3">
      <w:pPr>
        <w:pStyle w:val="Heading4"/>
        <w:ind w:left="360"/>
        <w:pPrChange w:id="390" w:author="Taylor, Christine [HHS]" w:date="2025-07-22T17:16:00Z" w16du:dateUtc="2025-07-22T22:16:00Z">
          <w:pPr>
            <w:ind w:left="360"/>
            <w:jc w:val="both"/>
          </w:pPr>
        </w:pPrChange>
      </w:pPr>
      <w:bookmarkStart w:id="391" w:name="_Toc204100014"/>
      <w:ins w:id="392" w:author="Taylor, Christine [HHS]" w:date="2025-07-09T10:39:00Z" w16du:dateUtc="2025-07-09T15:39:00Z">
        <w:r>
          <w:t>5.77.</w:t>
        </w:r>
      </w:ins>
      <w:ins w:id="393" w:author="Taylor, Christine [HHS]" w:date="2025-07-22T17:14:00Z" w16du:dateUtc="2025-07-22T22:14:00Z">
        <w:r w:rsidR="00631C6E" w:rsidRPr="009E6FB7">
          <w:t>4</w:t>
        </w:r>
      </w:ins>
      <w:ins w:id="394" w:author="Taylor, Christine [HHS]" w:date="2025-07-09T10:39:00Z" w16du:dateUtc="2025-07-09T15:39:00Z">
        <w:r>
          <w:t xml:space="preserve"> </w:t>
        </w:r>
      </w:ins>
      <w:ins w:id="395" w:author="Taylor, Christine [HHS]" w:date="2025-07-22T17:17:00Z" w16du:dateUtc="2025-07-22T22:17:00Z">
        <w:r w:rsidR="009E6FB7">
          <w:t xml:space="preserve"> </w:t>
        </w:r>
      </w:ins>
      <w:r w:rsidR="005A4C9C">
        <w:t xml:space="preserve">   </w:t>
      </w:r>
      <w:r w:rsidR="00CD3309" w:rsidRPr="009B0707">
        <w:t>Quality of Work</w:t>
      </w:r>
      <w:bookmarkEnd w:id="391"/>
    </w:p>
    <w:p w14:paraId="4090D71E" w14:textId="77777777" w:rsidR="00CD3309" w:rsidRPr="009B0707" w:rsidRDefault="00CD3309" w:rsidP="00B031A5">
      <w:pPr>
        <w:ind w:left="360"/>
        <w:jc w:val="both"/>
        <w:rPr>
          <w:rFonts w:cs="Arial"/>
        </w:rPr>
      </w:pPr>
      <w:r w:rsidRPr="009B0707">
        <w:rPr>
          <w:rFonts w:cs="Arial"/>
        </w:rPr>
        <w:t>The quality of all materials and work performed for weatherization must be guaranteed to be free from defects in workmanship for a period of one year after date of completion.</w:t>
      </w:r>
    </w:p>
    <w:p w14:paraId="0F99717E" w14:textId="77777777" w:rsidR="00CD3309" w:rsidRPr="009B0707" w:rsidRDefault="00CD3309" w:rsidP="00B031A5">
      <w:pPr>
        <w:ind w:left="360"/>
        <w:jc w:val="both"/>
        <w:rPr>
          <w:rFonts w:cs="Arial"/>
        </w:rPr>
      </w:pPr>
    </w:p>
    <w:p w14:paraId="0CA3AF37" w14:textId="039E4164" w:rsidR="00CD3309" w:rsidRPr="009B0707" w:rsidRDefault="00EF1BB1" w:rsidP="00B031A5">
      <w:pPr>
        <w:ind w:left="360"/>
        <w:jc w:val="both"/>
        <w:rPr>
          <w:rFonts w:cs="Arial"/>
        </w:rPr>
      </w:pPr>
      <w:r>
        <w:rPr>
          <w:rFonts w:cs="Arial"/>
        </w:rPr>
        <w:t>A</w:t>
      </w:r>
      <w:r w:rsidR="00CD3309" w:rsidRPr="009B0707">
        <w:rPr>
          <w:rFonts w:cs="Arial"/>
        </w:rPr>
        <w:t xml:space="preserve"> </w:t>
      </w:r>
      <w:r w:rsidR="004D4484">
        <w:rPr>
          <w:rFonts w:cs="Arial"/>
        </w:rPr>
        <w:t>subgrantee</w:t>
      </w:r>
      <w:r w:rsidR="00CD3309" w:rsidRPr="009B0707">
        <w:rPr>
          <w:rFonts w:cs="Arial"/>
        </w:rPr>
        <w:t>’s continued inability and/or refusal to comply with the</w:t>
      </w:r>
      <w:r w:rsidR="00CD3309">
        <w:rPr>
          <w:rFonts w:cs="Arial"/>
        </w:rPr>
        <w:t xml:space="preserve"> </w:t>
      </w:r>
      <w:r w:rsidR="00A422D1">
        <w:rPr>
          <w:i/>
        </w:rPr>
        <w:t>Iowa Weatherization</w:t>
      </w:r>
      <w:r w:rsidR="00D43B1A">
        <w:rPr>
          <w:i/>
        </w:rPr>
        <w:t xml:space="preserve"> Work</w:t>
      </w:r>
      <w:r w:rsidR="00A422D1">
        <w:rPr>
          <w:i/>
        </w:rPr>
        <w:t xml:space="preserve"> Standards and </w:t>
      </w:r>
      <w:r w:rsidR="00D43B1A">
        <w:rPr>
          <w:i/>
        </w:rPr>
        <w:t>Retrofitting</w:t>
      </w:r>
      <w:r w:rsidR="00A422D1">
        <w:rPr>
          <w:i/>
        </w:rPr>
        <w:t xml:space="preserve"> Guide</w:t>
      </w:r>
      <w:r w:rsidR="00A422D1" w:rsidRPr="000F7DA3">
        <w:rPr>
          <w:i/>
        </w:rPr>
        <w:t xml:space="preserve"> </w:t>
      </w:r>
      <w:r w:rsidR="00CD3309">
        <w:rPr>
          <w:rFonts w:cs="Arial"/>
        </w:rPr>
        <w:t>is</w:t>
      </w:r>
      <w:r w:rsidR="00CD3309" w:rsidRPr="009B0707">
        <w:rPr>
          <w:rFonts w:cs="Arial"/>
        </w:rPr>
        <w:t xml:space="preserve"> grounds for </w:t>
      </w:r>
      <w:r w:rsidR="00841598">
        <w:rPr>
          <w:color w:val="000000"/>
          <w:shd w:val="clear" w:color="auto" w:fill="FFFFFF"/>
        </w:rPr>
        <w:t>Iowa WAP</w:t>
      </w:r>
      <w:r w:rsidR="00CD3309" w:rsidRPr="009B0707">
        <w:rPr>
          <w:rFonts w:cs="Arial"/>
        </w:rPr>
        <w:t xml:space="preserve"> to suspend</w:t>
      </w:r>
      <w:r w:rsidR="00FB13EE">
        <w:rPr>
          <w:rFonts w:cs="Arial"/>
        </w:rPr>
        <w:t>,</w:t>
      </w:r>
      <w:r w:rsidR="00CD3309" w:rsidRPr="009B0707">
        <w:rPr>
          <w:rFonts w:cs="Arial"/>
        </w:rPr>
        <w:t xml:space="preserve"> terminate</w:t>
      </w:r>
      <w:r w:rsidR="00FB13EE">
        <w:rPr>
          <w:rFonts w:cs="Arial"/>
        </w:rPr>
        <w:t>,</w:t>
      </w:r>
      <w:r w:rsidR="00CD3309" w:rsidRPr="009B0707">
        <w:rPr>
          <w:rFonts w:cs="Arial"/>
        </w:rPr>
        <w:t xml:space="preserve"> or otherwise apply special conditions to the </w:t>
      </w:r>
      <w:r w:rsidR="004D4484">
        <w:rPr>
          <w:rFonts w:cs="Arial"/>
        </w:rPr>
        <w:t>subgrantee</w:t>
      </w:r>
      <w:r w:rsidR="00CD3309" w:rsidRPr="009B0707">
        <w:rPr>
          <w:rFonts w:cs="Arial"/>
        </w:rPr>
        <w:t>’s contract to provide weatherization services.</w:t>
      </w:r>
    </w:p>
    <w:p w14:paraId="7E858C8C" w14:textId="77777777" w:rsidR="00CD3309" w:rsidRDefault="00CD3309" w:rsidP="00B031A5">
      <w:pPr>
        <w:ind w:left="360"/>
        <w:jc w:val="both"/>
      </w:pPr>
    </w:p>
    <w:p w14:paraId="646DC035" w14:textId="0538F9F7" w:rsidR="00CD3309" w:rsidRPr="009E6FB7" w:rsidRDefault="00D920B3">
      <w:pPr>
        <w:pStyle w:val="Heading4"/>
        <w:ind w:left="360"/>
        <w:pPrChange w:id="396" w:author="Taylor, Christine [HHS]" w:date="2025-07-22T17:16:00Z" w16du:dateUtc="2025-07-22T22:16:00Z">
          <w:pPr>
            <w:ind w:firstLine="360"/>
          </w:pPr>
        </w:pPrChange>
      </w:pPr>
      <w:bookmarkStart w:id="397" w:name="_Toc204100015"/>
      <w:ins w:id="398" w:author="Taylor, Christine [HHS]" w:date="2025-07-09T10:39:00Z" w16du:dateUtc="2025-07-09T15:39:00Z">
        <w:r>
          <w:t>5.77.</w:t>
        </w:r>
      </w:ins>
      <w:ins w:id="399" w:author="Taylor, Christine [HHS]" w:date="2025-07-22T17:14:00Z" w16du:dateUtc="2025-07-22T22:14:00Z">
        <w:r w:rsidR="00631C6E" w:rsidRPr="009E6FB7">
          <w:t>5</w:t>
        </w:r>
      </w:ins>
      <w:ins w:id="400" w:author="Taylor, Christine [HHS]" w:date="2025-07-09T10:39:00Z" w16du:dateUtc="2025-07-09T15:39:00Z">
        <w:r>
          <w:t xml:space="preserve"> </w:t>
        </w:r>
      </w:ins>
      <w:ins w:id="401" w:author="Taylor, Christine [HHS]" w:date="2025-07-22T17:17:00Z" w16du:dateUtc="2025-07-22T22:17:00Z">
        <w:r w:rsidR="009E6FB7">
          <w:t xml:space="preserve"> </w:t>
        </w:r>
      </w:ins>
      <w:r w:rsidR="005A4C9C">
        <w:t xml:space="preserve">   </w:t>
      </w:r>
      <w:r w:rsidR="00CD3309">
        <w:t>Other Funding Sources</w:t>
      </w:r>
      <w:bookmarkEnd w:id="397"/>
    </w:p>
    <w:p w14:paraId="61739A14" w14:textId="77777777" w:rsidR="00CD3309" w:rsidRDefault="00CD3309" w:rsidP="00B031A5">
      <w:pPr>
        <w:ind w:left="360"/>
        <w:jc w:val="both"/>
        <w:rPr>
          <w:b/>
        </w:rPr>
      </w:pPr>
      <w:r>
        <w:t>Due to expenditure limits, problems beyond the scope of the program, and other situations, some health and safety problems and repair problems cannot be mitigated by the program. In these situations, other sources of funds may be available and could be used to mitigate the problem.</w:t>
      </w:r>
    </w:p>
    <w:p w14:paraId="2AEACF87" w14:textId="77777777" w:rsidR="00CD3309" w:rsidRDefault="00CD3309" w:rsidP="00B031A5">
      <w:pPr>
        <w:ind w:left="360"/>
        <w:jc w:val="both"/>
      </w:pPr>
    </w:p>
    <w:p w14:paraId="0D2834DB" w14:textId="169CF085" w:rsidR="00CD3309" w:rsidRPr="009E6FB7" w:rsidRDefault="00D920B3">
      <w:pPr>
        <w:pStyle w:val="Heading4"/>
        <w:ind w:left="360"/>
        <w:pPrChange w:id="402" w:author="Taylor, Christine [HHS]" w:date="2025-07-22T17:16:00Z" w16du:dateUtc="2025-07-22T22:16:00Z">
          <w:pPr>
            <w:ind w:firstLine="360"/>
          </w:pPr>
        </w:pPrChange>
      </w:pPr>
      <w:bookmarkStart w:id="403" w:name="_Toc204100016"/>
      <w:ins w:id="404" w:author="Taylor, Christine [HHS]" w:date="2025-07-09T10:39:00Z" w16du:dateUtc="2025-07-09T15:39:00Z">
        <w:r>
          <w:t>5.77</w:t>
        </w:r>
      </w:ins>
      <w:ins w:id="405" w:author="Taylor, Christine [HHS]" w:date="2025-07-09T10:40:00Z" w16du:dateUtc="2025-07-09T15:40:00Z">
        <w:r>
          <w:t>.</w:t>
        </w:r>
      </w:ins>
      <w:ins w:id="406" w:author="Taylor, Christine [HHS]" w:date="2025-07-22T17:14:00Z" w16du:dateUtc="2025-07-22T22:14:00Z">
        <w:r w:rsidR="00631C6E" w:rsidRPr="009E6FB7">
          <w:t>6</w:t>
        </w:r>
      </w:ins>
      <w:ins w:id="407" w:author="Taylor, Christine [HHS]" w:date="2025-07-09T10:40:00Z" w16du:dateUtc="2025-07-09T15:40:00Z">
        <w:r>
          <w:t xml:space="preserve"> </w:t>
        </w:r>
      </w:ins>
      <w:ins w:id="408" w:author="Taylor, Christine [HHS]" w:date="2025-07-22T17:17:00Z" w16du:dateUtc="2025-07-22T22:17:00Z">
        <w:r w:rsidR="009E6FB7">
          <w:t xml:space="preserve"> </w:t>
        </w:r>
      </w:ins>
      <w:r w:rsidR="005A4C9C">
        <w:t xml:space="preserve">   </w:t>
      </w:r>
      <w:r w:rsidR="00CD3309" w:rsidRPr="00C12FAD">
        <w:t>Energy Crisis Intervention Payment (ECIP) Funds</w:t>
      </w:r>
      <w:bookmarkEnd w:id="403"/>
    </w:p>
    <w:p w14:paraId="5A805B9F" w14:textId="16B0DCA3" w:rsidR="00CD3309" w:rsidRDefault="00CD3309" w:rsidP="00C57336">
      <w:pPr>
        <w:ind w:left="360"/>
        <w:jc w:val="both"/>
      </w:pPr>
      <w:r>
        <w:t xml:space="preserve">A percentage of each </w:t>
      </w:r>
      <w:r w:rsidR="004D4484">
        <w:t>subgrantee</w:t>
      </w:r>
      <w:r>
        <w:t>’s LIHEAP funds are designated for the LIHEAP Crisis Program. The purpose of the Crisis Program is to assist eligible households that are in a crisis situation. This is normally done by using Crisis Program funds, (referred to as Energy Crisis Intervention Payment</w:t>
      </w:r>
      <w:r>
        <w:rPr>
          <w:b/>
        </w:rPr>
        <w:t xml:space="preserve"> </w:t>
      </w:r>
      <w:r w:rsidRPr="00FB13EE">
        <w:t>(</w:t>
      </w:r>
      <w:r>
        <w:t>ECIP) funds for certain specified uses. One of the specified uses of ECIP funds is to pay for the cost of repair or replacement of unsafe heating systems or heating systems that are not working. ECIP funds may be combined with weatherization program funds to pay</w:t>
      </w:r>
      <w:r w:rsidR="00880D8D">
        <w:t xml:space="preserve"> </w:t>
      </w:r>
      <w:r>
        <w:t xml:space="preserve">for heating system repair and replacement. </w:t>
      </w:r>
    </w:p>
    <w:p w14:paraId="0947C718" w14:textId="77777777" w:rsidR="00DF55FB" w:rsidRDefault="00DF55FB" w:rsidP="00C57336">
      <w:pPr>
        <w:ind w:left="360"/>
        <w:jc w:val="both"/>
      </w:pPr>
    </w:p>
    <w:p w14:paraId="21AD9F84" w14:textId="23EE55CD" w:rsidR="00CD3309" w:rsidRPr="009E6FB7" w:rsidRDefault="00D920B3">
      <w:pPr>
        <w:pStyle w:val="Heading4"/>
        <w:ind w:left="360"/>
        <w:pPrChange w:id="409" w:author="Taylor, Christine [HHS]" w:date="2025-07-22T17:16:00Z" w16du:dateUtc="2025-07-22T22:16:00Z">
          <w:pPr>
            <w:ind w:left="360"/>
          </w:pPr>
        </w:pPrChange>
      </w:pPr>
      <w:bookmarkStart w:id="410" w:name="_Toc204100017"/>
      <w:ins w:id="411" w:author="Taylor, Christine [HHS]" w:date="2025-07-09T10:40:00Z" w16du:dateUtc="2025-07-09T15:40:00Z">
        <w:r>
          <w:t>5.77.</w:t>
        </w:r>
      </w:ins>
      <w:ins w:id="412" w:author="Taylor, Christine [HHS]" w:date="2025-07-22T17:14:00Z" w16du:dateUtc="2025-07-22T22:14:00Z">
        <w:r w:rsidR="00631C6E" w:rsidRPr="009E6FB7">
          <w:t>7</w:t>
        </w:r>
      </w:ins>
      <w:ins w:id="413" w:author="Taylor, Christine [HHS]" w:date="2025-07-09T10:40:00Z" w16du:dateUtc="2025-07-09T15:40:00Z">
        <w:r>
          <w:t xml:space="preserve"> </w:t>
        </w:r>
      </w:ins>
      <w:ins w:id="414" w:author="Taylor, Christine [HHS]" w:date="2025-07-22T17:17:00Z" w16du:dateUtc="2025-07-22T22:17:00Z">
        <w:r w:rsidR="009E6FB7">
          <w:t xml:space="preserve"> </w:t>
        </w:r>
      </w:ins>
      <w:r w:rsidR="005A4C9C">
        <w:t xml:space="preserve">   </w:t>
      </w:r>
      <w:r w:rsidR="0032390A">
        <w:t>Customer</w:t>
      </w:r>
      <w:r w:rsidR="00CD3309" w:rsidRPr="001A1595">
        <w:t xml:space="preserve"> Funds</w:t>
      </w:r>
      <w:bookmarkEnd w:id="410"/>
    </w:p>
    <w:p w14:paraId="1CCD3C7C" w14:textId="31330F46" w:rsidR="00CD3309" w:rsidRDefault="00CD3309" w:rsidP="00675FE9">
      <w:pPr>
        <w:ind w:left="360"/>
        <w:jc w:val="both"/>
      </w:pPr>
      <w:r>
        <w:t xml:space="preserve">There may be situations where a </w:t>
      </w:r>
      <w:r w:rsidR="0032390A">
        <w:t>customer</w:t>
      </w:r>
      <w:r>
        <w:t xml:space="preserve"> may have to pay for something before the </w:t>
      </w:r>
      <w:r w:rsidR="0032390A">
        <w:t>customer</w:t>
      </w:r>
      <w:r>
        <w:t xml:space="preserve">’s </w:t>
      </w:r>
      <w:r w:rsidR="00B05448">
        <w:t xml:space="preserve">dwelling </w:t>
      </w:r>
      <w:r>
        <w:t xml:space="preserve">can be weatherized. An example would be if the </w:t>
      </w:r>
      <w:r w:rsidR="0032390A">
        <w:t>customer</w:t>
      </w:r>
      <w:r>
        <w:t xml:space="preserve">’s </w:t>
      </w:r>
      <w:r w:rsidR="00B05448">
        <w:t xml:space="preserve">dwelling </w:t>
      </w:r>
      <w:r>
        <w:t xml:space="preserve">cannot be weatherized until the </w:t>
      </w:r>
      <w:r w:rsidR="00B05448">
        <w:t xml:space="preserve">roof </w:t>
      </w:r>
      <w:r>
        <w:t xml:space="preserve">is replaced. Since the Weatherization Program does not cover the cost of replacing </w:t>
      </w:r>
      <w:r w:rsidR="00B05448">
        <w:t>roofs</w:t>
      </w:r>
      <w:r>
        <w:t xml:space="preserve">, the </w:t>
      </w:r>
      <w:r w:rsidR="0032390A">
        <w:t>customer</w:t>
      </w:r>
      <w:r>
        <w:t xml:space="preserve"> would have to pay for the repair or replacement of the </w:t>
      </w:r>
      <w:r w:rsidR="00B05448">
        <w:t xml:space="preserve">roof </w:t>
      </w:r>
      <w:r>
        <w:t xml:space="preserve">before the </w:t>
      </w:r>
      <w:r w:rsidR="004D4484">
        <w:t>subgrantee</w:t>
      </w:r>
      <w:r>
        <w:t xml:space="preserve"> could weatherize the house.</w:t>
      </w:r>
    </w:p>
    <w:p w14:paraId="08961700" w14:textId="77777777" w:rsidR="00CD3309" w:rsidRDefault="00CD3309" w:rsidP="00675FE9">
      <w:pPr>
        <w:ind w:left="360"/>
        <w:jc w:val="both"/>
      </w:pPr>
    </w:p>
    <w:p w14:paraId="00FD0617" w14:textId="37698C03" w:rsidR="00CD3309" w:rsidRDefault="00CD3309" w:rsidP="00675FE9">
      <w:pPr>
        <w:ind w:left="360"/>
        <w:jc w:val="both"/>
      </w:pPr>
      <w:r>
        <w:lastRenderedPageBreak/>
        <w:t xml:space="preserve">In situations where a </w:t>
      </w:r>
      <w:r w:rsidR="0032390A">
        <w:t>customer</w:t>
      </w:r>
      <w:r>
        <w:t xml:space="preserve"> wants a more expensive brand of furnace than what the </w:t>
      </w:r>
      <w:r w:rsidR="004D4484">
        <w:t>subgrantee</w:t>
      </w:r>
      <w:r>
        <w:t xml:space="preserve"> plans to install, the </w:t>
      </w:r>
      <w:r w:rsidR="004D4484">
        <w:t>subgrantee</w:t>
      </w:r>
      <w:r>
        <w:t xml:space="preserve"> may install the more expensive furnace if the </w:t>
      </w:r>
      <w:r w:rsidR="0032390A">
        <w:t>customer</w:t>
      </w:r>
      <w:r>
        <w:t xml:space="preserve"> pays the difference in cost between the two brands of furnaces. </w:t>
      </w:r>
    </w:p>
    <w:p w14:paraId="05DF3E7B" w14:textId="77777777" w:rsidR="00FF7B63" w:rsidRDefault="00FF7B63" w:rsidP="001A1595">
      <w:pPr>
        <w:ind w:left="360"/>
        <w:rPr>
          <w:b/>
        </w:rPr>
      </w:pPr>
    </w:p>
    <w:p w14:paraId="606CA8E8" w14:textId="5D68D8F3" w:rsidR="00CD3309" w:rsidRPr="009E6FB7" w:rsidRDefault="00D920B3">
      <w:pPr>
        <w:pStyle w:val="Heading4"/>
        <w:ind w:left="360"/>
        <w:pPrChange w:id="415" w:author="Taylor, Christine [HHS]" w:date="2025-07-22T17:16:00Z" w16du:dateUtc="2025-07-22T22:16:00Z">
          <w:pPr>
            <w:ind w:left="360"/>
          </w:pPr>
        </w:pPrChange>
      </w:pPr>
      <w:bookmarkStart w:id="416" w:name="_Toc204100018"/>
      <w:ins w:id="417" w:author="Taylor, Christine [HHS]" w:date="2025-07-09T10:40:00Z" w16du:dateUtc="2025-07-09T15:40:00Z">
        <w:r>
          <w:t>5.77.</w:t>
        </w:r>
      </w:ins>
      <w:ins w:id="418" w:author="Taylor, Christine [HHS]" w:date="2025-07-22T17:14:00Z" w16du:dateUtc="2025-07-22T22:14:00Z">
        <w:r w:rsidR="00631C6E" w:rsidRPr="009E6FB7">
          <w:t>8</w:t>
        </w:r>
      </w:ins>
      <w:ins w:id="419" w:author="Taylor, Christine [HHS]" w:date="2025-07-09T10:40:00Z" w16du:dateUtc="2025-07-09T15:40:00Z">
        <w:r>
          <w:t xml:space="preserve"> </w:t>
        </w:r>
      </w:ins>
      <w:ins w:id="420" w:author="Taylor, Christine [HHS]" w:date="2025-07-22T17:17:00Z" w16du:dateUtc="2025-07-22T22:17:00Z">
        <w:r w:rsidR="009E6FB7">
          <w:t xml:space="preserve"> </w:t>
        </w:r>
      </w:ins>
      <w:r w:rsidR="005A4C9C">
        <w:t xml:space="preserve">   </w:t>
      </w:r>
      <w:r w:rsidR="00CD3309" w:rsidRPr="001A1595">
        <w:t>Other Funds</w:t>
      </w:r>
      <w:bookmarkEnd w:id="416"/>
    </w:p>
    <w:p w14:paraId="4398C8C5" w14:textId="6C4B4362" w:rsidR="00CD3309" w:rsidRDefault="00CD3309" w:rsidP="00B031A5">
      <w:pPr>
        <w:ind w:left="360"/>
        <w:jc w:val="both"/>
      </w:pPr>
      <w:r>
        <w:t xml:space="preserve">Housing program funds are sometimes available to pay for repairs that need to be done before a house can be weatherized. If the </w:t>
      </w:r>
      <w:r w:rsidR="0032390A">
        <w:t>customer</w:t>
      </w:r>
      <w:r>
        <w:t xml:space="preserve"> is elderly, he/she may qualify for repair funds from programs targeted to elderly persons. </w:t>
      </w:r>
    </w:p>
    <w:p w14:paraId="575B0B27" w14:textId="77777777" w:rsidR="00880D8D" w:rsidRDefault="00880D8D" w:rsidP="00B031A5">
      <w:pPr>
        <w:ind w:left="360"/>
        <w:jc w:val="both"/>
      </w:pPr>
    </w:p>
    <w:p w14:paraId="5AC7ABFC" w14:textId="4B79F935" w:rsidR="00880D8D" w:rsidRPr="009E6FB7" w:rsidRDefault="00D920B3">
      <w:pPr>
        <w:pStyle w:val="Heading4"/>
        <w:ind w:left="360"/>
        <w:pPrChange w:id="421" w:author="Taylor, Christine [HHS]" w:date="2025-07-22T17:16:00Z" w16du:dateUtc="2025-07-22T22:16:00Z">
          <w:pPr>
            <w:ind w:firstLine="360"/>
          </w:pPr>
        </w:pPrChange>
      </w:pPr>
      <w:bookmarkStart w:id="422" w:name="_Toc204100019"/>
      <w:ins w:id="423" w:author="Taylor, Christine [HHS]" w:date="2025-07-09T10:40:00Z" w16du:dateUtc="2025-07-09T15:40:00Z">
        <w:r>
          <w:t>5.77.</w:t>
        </w:r>
      </w:ins>
      <w:ins w:id="424" w:author="Taylor, Christine [HHS]" w:date="2025-07-22T17:14:00Z" w16du:dateUtc="2025-07-22T22:14:00Z">
        <w:r w:rsidR="00631C6E" w:rsidRPr="009E6FB7">
          <w:t>9</w:t>
        </w:r>
      </w:ins>
      <w:ins w:id="425" w:author="Taylor, Christine [HHS]" w:date="2025-07-09T10:40:00Z" w16du:dateUtc="2025-07-09T15:40:00Z">
        <w:r>
          <w:t xml:space="preserve"> </w:t>
        </w:r>
      </w:ins>
      <w:ins w:id="426" w:author="Taylor, Christine [HHS]" w:date="2025-07-22T17:17:00Z" w16du:dateUtc="2025-07-22T22:17:00Z">
        <w:r w:rsidR="009E6FB7">
          <w:t xml:space="preserve"> </w:t>
        </w:r>
      </w:ins>
      <w:r w:rsidR="005A4C9C">
        <w:t xml:space="preserve">   </w:t>
      </w:r>
      <w:r w:rsidR="0032390A">
        <w:t>Customer</w:t>
      </w:r>
      <w:r w:rsidR="00880D8D">
        <w:t xml:space="preserve"> On-Site</w:t>
      </w:r>
      <w:bookmarkEnd w:id="422"/>
    </w:p>
    <w:p w14:paraId="391DD410" w14:textId="6BD1F40D" w:rsidR="00880D8D" w:rsidRDefault="004D4484" w:rsidP="00C669F5">
      <w:pPr>
        <w:ind w:left="360"/>
        <w:jc w:val="both"/>
      </w:pPr>
      <w:r>
        <w:t>Subgrantee</w:t>
      </w:r>
      <w:r w:rsidR="00EF1BB1">
        <w:t>s</w:t>
      </w:r>
      <w:r w:rsidR="00880D8D">
        <w:t xml:space="preserve"> must have a written policy regarding when a </w:t>
      </w:r>
      <w:r w:rsidR="0032390A">
        <w:t>customer</w:t>
      </w:r>
      <w:r w:rsidR="00880D8D">
        <w:t xml:space="preserve"> cannot be home when </w:t>
      </w:r>
      <w:r w:rsidR="004B4C5E">
        <w:t>a</w:t>
      </w:r>
      <w:r w:rsidR="00880D8D">
        <w:t xml:space="preserve"> </w:t>
      </w:r>
      <w:r>
        <w:t>subgrantee</w:t>
      </w:r>
      <w:r w:rsidR="00880D8D">
        <w:t xml:space="preserve"> staff person is on-site. In addition, </w:t>
      </w:r>
      <w:r>
        <w:t>subgrantee</w:t>
      </w:r>
      <w:r w:rsidR="00EF1BB1">
        <w:t>s</w:t>
      </w:r>
      <w:r w:rsidR="00880D8D">
        <w:t xml:space="preserve"> must have a written policy addressing when a minor is home alone when a </w:t>
      </w:r>
      <w:r>
        <w:t>subgrantee</w:t>
      </w:r>
      <w:r w:rsidR="00880D8D">
        <w:t xml:space="preserve"> staff person is on-site. </w:t>
      </w:r>
    </w:p>
    <w:p w14:paraId="708C7BE0" w14:textId="5879229B" w:rsidR="00214A04" w:rsidRDefault="00214A04" w:rsidP="00880D8D">
      <w:pPr>
        <w:ind w:left="360"/>
      </w:pPr>
    </w:p>
    <w:p w14:paraId="3E0A430E" w14:textId="77777777" w:rsidR="00CD3309" w:rsidRDefault="00CD3309" w:rsidP="00B031A5">
      <w:pPr>
        <w:pStyle w:val="Heading2"/>
      </w:pPr>
      <w:bookmarkStart w:id="427" w:name="Inspections580"/>
      <w:bookmarkStart w:id="428" w:name="_Toc204100020"/>
      <w:bookmarkEnd w:id="427"/>
      <w:r>
        <w:t>5.80</w:t>
      </w:r>
      <w:r>
        <w:tab/>
        <w:t>INSPECTIONS</w:t>
      </w:r>
      <w:bookmarkEnd w:id="428"/>
    </w:p>
    <w:p w14:paraId="2ABB419C" w14:textId="77777777" w:rsidR="00CD3309" w:rsidRDefault="00CD3309" w:rsidP="00CD3309">
      <w:pPr>
        <w:jc w:val="both"/>
        <w:rPr>
          <w:b/>
        </w:rPr>
      </w:pPr>
    </w:p>
    <w:p w14:paraId="6CD0C91F" w14:textId="086D7E34" w:rsidR="00CD3309" w:rsidRDefault="00CD3309" w:rsidP="00B031A5">
      <w:pPr>
        <w:pStyle w:val="Heading3"/>
      </w:pPr>
      <w:bookmarkStart w:id="429" w:name="FinalInspectionsByAgencies581"/>
      <w:bookmarkStart w:id="430" w:name="_Toc204100021"/>
      <w:bookmarkEnd w:id="429"/>
      <w:r>
        <w:t>5.81</w:t>
      </w:r>
      <w:r>
        <w:tab/>
        <w:t xml:space="preserve">Final Inspections by </w:t>
      </w:r>
      <w:r w:rsidR="004D4484">
        <w:t>Subgrantee</w:t>
      </w:r>
      <w:r w:rsidR="00EF1BB1">
        <w:t>s</w:t>
      </w:r>
      <w:bookmarkEnd w:id="430"/>
    </w:p>
    <w:p w14:paraId="20C0A718" w14:textId="6C653454" w:rsidR="00417814" w:rsidRDefault="00417814" w:rsidP="00B031A5">
      <w:pPr>
        <w:ind w:left="360"/>
        <w:jc w:val="both"/>
      </w:pPr>
      <w:r>
        <w:t xml:space="preserve">Every effort should be made to fully inspect all homes receiving weatherization. Repeated efforts to inspect a home may have to be made. If a </w:t>
      </w:r>
      <w:r w:rsidR="0032390A">
        <w:t>customer</w:t>
      </w:r>
      <w:r>
        <w:t xml:space="preserve"> or landlord refuses to allow the final inspector in the home to conduct the inspection, the </w:t>
      </w:r>
      <w:r w:rsidR="004D4484">
        <w:t>subgrantee</w:t>
      </w:r>
      <w:r>
        <w:t xml:space="preserve"> must document the efforts made to conduct the inspection. This documentation must be filed in the house file.</w:t>
      </w:r>
    </w:p>
    <w:p w14:paraId="19D70EE0" w14:textId="77777777" w:rsidR="00417814" w:rsidRDefault="00417814" w:rsidP="00B031A5">
      <w:pPr>
        <w:ind w:left="360"/>
        <w:jc w:val="both"/>
      </w:pPr>
    </w:p>
    <w:p w14:paraId="6A6261F7" w14:textId="329AB6A4" w:rsidR="00CD3309" w:rsidRPr="00F94FB5" w:rsidRDefault="008E13C6" w:rsidP="00B031A5">
      <w:pPr>
        <w:ind w:left="360"/>
        <w:jc w:val="both"/>
      </w:pPr>
      <w:r>
        <w:t xml:space="preserve">Many </w:t>
      </w:r>
      <w:r w:rsidR="004D4484">
        <w:t>subgrantee</w:t>
      </w:r>
      <w:r w:rsidR="00EF1BB1">
        <w:t>s</w:t>
      </w:r>
      <w:r>
        <w:t xml:space="preserve"> utilize o</w:t>
      </w:r>
      <w:r w:rsidR="00CD3309" w:rsidRPr="00F94FB5">
        <w:t>ngoing inspections</w:t>
      </w:r>
      <w:r>
        <w:t xml:space="preserve"> during the weatherization process. These might</w:t>
      </w:r>
      <w:r w:rsidR="00CD3309" w:rsidRPr="00F94FB5">
        <w:t xml:space="preserve"> include inspections of furnace work, water heater work, </w:t>
      </w:r>
      <w:r>
        <w:t xml:space="preserve">attic by-pass sealing, </w:t>
      </w:r>
      <w:r w:rsidR="00CD3309" w:rsidRPr="00F94FB5">
        <w:t>etc.</w:t>
      </w:r>
      <w:r>
        <w:t xml:space="preserve"> </w:t>
      </w:r>
      <w:r w:rsidR="00CD3309">
        <w:t xml:space="preserve">Each inspection visit </w:t>
      </w:r>
      <w:r w:rsidR="00FB13EE">
        <w:t>must</w:t>
      </w:r>
      <w:r w:rsidR="00CD3309">
        <w:t xml:space="preserve"> be recorded in the file, along with the date, the inspector’s name</w:t>
      </w:r>
      <w:r w:rsidR="00F422AD">
        <w:t>,</w:t>
      </w:r>
      <w:r w:rsidR="00CD3309">
        <w:t xml:space="preserve"> </w:t>
      </w:r>
      <w:r w:rsidR="003B3D15">
        <w:t xml:space="preserve">photos, </w:t>
      </w:r>
      <w:r w:rsidR="00CD3309">
        <w:t>and the results of the inspection</w:t>
      </w:r>
      <w:r w:rsidR="00E22BAE">
        <w:t xml:space="preserve"> </w:t>
      </w:r>
      <w:r w:rsidR="00154F6F">
        <w:t xml:space="preserve">(with a clear </w:t>
      </w:r>
      <w:r w:rsidR="00C90E49">
        <w:t>corrective work required (Y/N)</w:t>
      </w:r>
      <w:r w:rsidR="00154F6F">
        <w:t xml:space="preserve"> line</w:t>
      </w:r>
      <w:r w:rsidR="00020188">
        <w:t xml:space="preserve"> for each </w:t>
      </w:r>
      <w:r w:rsidR="00E22BAE">
        <w:t xml:space="preserve">inspection </w:t>
      </w:r>
      <w:r w:rsidR="00020188">
        <w:t>visit</w:t>
      </w:r>
      <w:r w:rsidR="00154F6F">
        <w:t xml:space="preserve"> and </w:t>
      </w:r>
      <w:r w:rsidR="00020188">
        <w:t xml:space="preserve">an </w:t>
      </w:r>
      <w:r w:rsidR="00154F6F">
        <w:t xml:space="preserve">explanation regarding </w:t>
      </w:r>
      <w:r w:rsidR="00C90E49">
        <w:t>corrective work</w:t>
      </w:r>
      <w:r w:rsidR="00235457">
        <w:t xml:space="preserve"> required</w:t>
      </w:r>
      <w:r w:rsidR="00154F6F">
        <w:t>)</w:t>
      </w:r>
      <w:r w:rsidR="00CD3309">
        <w:t>.</w:t>
      </w:r>
    </w:p>
    <w:p w14:paraId="5B554294" w14:textId="77777777" w:rsidR="003765F8" w:rsidRDefault="003765F8" w:rsidP="00B031A5">
      <w:pPr>
        <w:ind w:left="360"/>
        <w:jc w:val="both"/>
      </w:pPr>
    </w:p>
    <w:p w14:paraId="70E81FA6" w14:textId="654DB1A8" w:rsidR="00CD3309" w:rsidRDefault="008E13C6" w:rsidP="00B031A5">
      <w:pPr>
        <w:ind w:left="360"/>
        <w:jc w:val="both"/>
      </w:pPr>
      <w:r>
        <w:t xml:space="preserve">Every home completed by the local </w:t>
      </w:r>
      <w:r w:rsidR="004D4484">
        <w:t>subgrantee</w:t>
      </w:r>
      <w:r>
        <w:t xml:space="preserve"> must have a </w:t>
      </w:r>
      <w:r w:rsidR="008F2B2B">
        <w:t xml:space="preserve">comprehensive </w:t>
      </w:r>
      <w:r>
        <w:t>final inspection</w:t>
      </w:r>
      <w:r w:rsidR="0011245C">
        <w:t xml:space="preserve"> performed by a certified QCI</w:t>
      </w:r>
      <w:r w:rsidR="00A153F5">
        <w:t xml:space="preserve"> who is not the same individual who performed the energy audit on the home</w:t>
      </w:r>
      <w:r w:rsidR="00880D8D">
        <w:t xml:space="preserve"> unless the </w:t>
      </w:r>
      <w:r w:rsidR="004D4484">
        <w:t>subgrantee</w:t>
      </w:r>
      <w:r w:rsidR="00880D8D">
        <w:t xml:space="preserve"> has only one person who serves as both auditor and inspector</w:t>
      </w:r>
      <w:r w:rsidR="00CD3309">
        <w:t>. A home cannot be considered complete or reported as complete until a final inspection has been done. The final inspection consists of an inspection of both the energy efficiency work done on the home and any health and safety work, including furnace or water heater work. The final inspection should not only look at the work done to the home but should also look to see if anything else should be done to the home (i.e. missed opportunities). The final inspection must not be done until all work on the home has been completed.</w:t>
      </w:r>
    </w:p>
    <w:p w14:paraId="14131520" w14:textId="77777777" w:rsidR="00CD3309" w:rsidRDefault="00CD3309" w:rsidP="00B031A5">
      <w:pPr>
        <w:ind w:left="360"/>
        <w:jc w:val="both"/>
      </w:pPr>
    </w:p>
    <w:p w14:paraId="3B1E1CCE" w14:textId="74DB2FA8" w:rsidR="00CD3309" w:rsidRDefault="00CD3309" w:rsidP="00B031A5">
      <w:pPr>
        <w:ind w:left="360"/>
        <w:jc w:val="both"/>
      </w:pPr>
      <w:r>
        <w:t xml:space="preserve">The final inspection is, perhaps, the most important part of the weatherization process. It is the </w:t>
      </w:r>
      <w:r w:rsidR="004D4484">
        <w:t>subgrantee</w:t>
      </w:r>
      <w:r>
        <w:t xml:space="preserve">’s final opportunity to ensure it is not leaving a significant health and safety problem in the home. It is also the </w:t>
      </w:r>
      <w:r w:rsidR="004D4484">
        <w:t>subgrantee</w:t>
      </w:r>
      <w:r>
        <w:t xml:space="preserve">’s final opportunity to ensure the measures offering the greatest energy savings potential were done and were done correctly. </w:t>
      </w:r>
    </w:p>
    <w:p w14:paraId="0D43DCD0" w14:textId="77777777" w:rsidR="008E13C6" w:rsidRDefault="008E13C6" w:rsidP="00B031A5">
      <w:pPr>
        <w:ind w:left="360"/>
        <w:jc w:val="both"/>
      </w:pPr>
    </w:p>
    <w:p w14:paraId="7F7AC018" w14:textId="1F892EF0" w:rsidR="00CD3309" w:rsidRDefault="00CD3309" w:rsidP="00B031A5">
      <w:pPr>
        <w:ind w:left="360"/>
        <w:jc w:val="both"/>
      </w:pPr>
      <w:r>
        <w:t xml:space="preserve">If the </w:t>
      </w:r>
      <w:r w:rsidR="004D4484">
        <w:t>subgrantee</w:t>
      </w:r>
      <w:r>
        <w:t xml:space="preserve">’s </w:t>
      </w:r>
      <w:r w:rsidR="0011245C">
        <w:t>certified QCI</w:t>
      </w:r>
      <w:r>
        <w:t xml:space="preserve"> finds a quality of work problem,</w:t>
      </w:r>
      <w:r w:rsidR="008F2B2B">
        <w:t xml:space="preserve"> compliance issue,</w:t>
      </w:r>
      <w:r>
        <w:t xml:space="preserve"> finds missed opportunities</w:t>
      </w:r>
      <w:r w:rsidR="008F2B2B">
        <w:t xml:space="preserve"> or unallowable measures</w:t>
      </w:r>
      <w:r>
        <w:t>, or finds a significant health and safety problem with the home, the problem(s) or deficiency(s) must be corrected</w:t>
      </w:r>
      <w:r w:rsidR="005A274F">
        <w:t xml:space="preserve"> and re-inspected by a certified QCI</w:t>
      </w:r>
      <w:r>
        <w:t xml:space="preserve"> before the home is reported as a completion by the </w:t>
      </w:r>
      <w:r w:rsidR="004D4484">
        <w:t>subgrantee</w:t>
      </w:r>
      <w:r>
        <w:t xml:space="preserve">. If the </w:t>
      </w:r>
      <w:r w:rsidR="0011245C">
        <w:t>certified QCI</w:t>
      </w:r>
      <w:r>
        <w:t xml:space="preserve"> does not or cannot correct the problem or deficiency, the </w:t>
      </w:r>
      <w:r w:rsidR="004D4484">
        <w:t>subgrantee</w:t>
      </w:r>
      <w:r>
        <w:t xml:space="preserve">’s crews or </w:t>
      </w:r>
      <w:r w:rsidR="00F2628A">
        <w:t>contractors</w:t>
      </w:r>
      <w:r>
        <w:t xml:space="preserve"> must return to the home to correct the problem or deficiency. Under no circumstance should </w:t>
      </w:r>
      <w:r w:rsidR="004B4C5E">
        <w:t>a</w:t>
      </w:r>
      <w:r>
        <w:t xml:space="preserve"> </w:t>
      </w:r>
      <w:r w:rsidR="004D4484">
        <w:t>subgrantee</w:t>
      </w:r>
      <w:r>
        <w:t xml:space="preserve"> close a home, either as a completion or an incompletion, without correcting all health and safety problems caused by the work done on the home. </w:t>
      </w:r>
    </w:p>
    <w:p w14:paraId="23286330" w14:textId="77777777" w:rsidR="00CD3309" w:rsidRDefault="00CD3309" w:rsidP="00B031A5">
      <w:pPr>
        <w:ind w:left="360"/>
        <w:jc w:val="both"/>
      </w:pPr>
      <w:r>
        <w:t xml:space="preserve"> </w:t>
      </w:r>
    </w:p>
    <w:p w14:paraId="145BA3FB" w14:textId="53A01D25" w:rsidR="00441BED" w:rsidRDefault="00441BED" w:rsidP="00B031A5">
      <w:pPr>
        <w:ind w:left="360"/>
        <w:jc w:val="both"/>
      </w:pPr>
      <w:r w:rsidRPr="00441BED">
        <w:t xml:space="preserve">The </w:t>
      </w:r>
      <w:r w:rsidR="008F2B2B">
        <w:t xml:space="preserve">comprehensive </w:t>
      </w:r>
      <w:r w:rsidRPr="00441BED">
        <w:t xml:space="preserve">Final Inspection must include an assessment of the energy audit that confirms the accuracy of the field site data collection, energy audit software inputs, and that </w:t>
      </w:r>
      <w:r w:rsidR="0015401C" w:rsidRPr="00441BED">
        <w:t>measures called</w:t>
      </w:r>
      <w:r w:rsidRPr="00441BED">
        <w:t xml:space="preserve"> for on the work order were appropriate and in accordance with the Grantee </w:t>
      </w:r>
      <w:r w:rsidR="0015401C" w:rsidRPr="00441BED">
        <w:t>energy audit</w:t>
      </w:r>
      <w:r w:rsidRPr="00441BED">
        <w:t xml:space="preserve"> procedures and protocols approved by DOE.</w:t>
      </w:r>
    </w:p>
    <w:p w14:paraId="381DC775" w14:textId="77777777" w:rsidR="00441BED" w:rsidRDefault="00441BED" w:rsidP="00B031A5">
      <w:pPr>
        <w:ind w:left="360"/>
        <w:jc w:val="both"/>
      </w:pPr>
    </w:p>
    <w:p w14:paraId="5F71F5B0" w14:textId="1A887A01" w:rsidR="00CD3309" w:rsidRPr="005D3F73" w:rsidRDefault="00CD3309" w:rsidP="00B031A5">
      <w:pPr>
        <w:ind w:left="360"/>
        <w:jc w:val="both"/>
        <w:rPr>
          <w:rFonts w:cs="Arial"/>
        </w:rPr>
      </w:pPr>
      <w:r>
        <w:t xml:space="preserve">To ensure the final inspection is objective and serves as a tool for determining the adequacy of the initial </w:t>
      </w:r>
      <w:r w:rsidR="00CB29C0">
        <w:t>energy audit</w:t>
      </w:r>
      <w:r>
        <w:t xml:space="preserve">, the person performing the final inspection </w:t>
      </w:r>
      <w:r w:rsidR="0011245C">
        <w:t xml:space="preserve">must be certified QCI and </w:t>
      </w:r>
      <w:r>
        <w:t xml:space="preserve">not be the same person who did the </w:t>
      </w:r>
      <w:r w:rsidR="00CB29C0">
        <w:t xml:space="preserve">energy audit </w:t>
      </w:r>
      <w:r>
        <w:t xml:space="preserve">of the home. Due to funding reductions, some </w:t>
      </w:r>
      <w:r w:rsidR="004D4484">
        <w:t>subgrantee</w:t>
      </w:r>
      <w:r w:rsidR="00EF1BB1">
        <w:t>s</w:t>
      </w:r>
      <w:r>
        <w:t xml:space="preserve"> may not have sufficient funds to employ both an </w:t>
      </w:r>
      <w:r w:rsidR="003E6983">
        <w:t>energy auditor</w:t>
      </w:r>
      <w:r>
        <w:t xml:space="preserve"> and </w:t>
      </w:r>
      <w:r w:rsidR="0011245C">
        <w:t>a certified QCI</w:t>
      </w:r>
      <w:r w:rsidR="00EF1BB1">
        <w:t>. If a</w:t>
      </w:r>
      <w:r>
        <w:t xml:space="preserve"> </w:t>
      </w:r>
      <w:r w:rsidR="004D4484">
        <w:t>subgrantee</w:t>
      </w:r>
      <w:r>
        <w:t xml:space="preserve"> does not have sufficient funds to employ both an </w:t>
      </w:r>
      <w:r w:rsidR="003E6983">
        <w:t>energy auditor</w:t>
      </w:r>
      <w:r>
        <w:t xml:space="preserve"> and </w:t>
      </w:r>
      <w:r w:rsidR="0011245C">
        <w:t>a certified QCI</w:t>
      </w:r>
      <w:r>
        <w:t xml:space="preserve">, the </w:t>
      </w:r>
      <w:r w:rsidR="00841598">
        <w:rPr>
          <w:color w:val="000000"/>
          <w:shd w:val="clear" w:color="auto" w:fill="FFFFFF"/>
        </w:rPr>
        <w:t>Iowa WAP</w:t>
      </w:r>
      <w:r>
        <w:t xml:space="preserve"> will allow the same person to perform both the </w:t>
      </w:r>
      <w:r w:rsidR="00CB29C0">
        <w:t>energy audit</w:t>
      </w:r>
      <w:r>
        <w:t xml:space="preserve"> of the home and the final inspection. The </w:t>
      </w:r>
      <w:r w:rsidR="0011245C">
        <w:t>certified QCI’s</w:t>
      </w:r>
      <w:r>
        <w:t xml:space="preserve"> </w:t>
      </w:r>
      <w:r w:rsidRPr="005D3F73">
        <w:rPr>
          <w:rFonts w:cs="Arial"/>
        </w:rPr>
        <w:t>responsibilities include the following:</w:t>
      </w:r>
    </w:p>
    <w:p w14:paraId="67E298C2" w14:textId="256D42F2" w:rsidR="00D0397C" w:rsidRDefault="00CD3309" w:rsidP="00D0397C">
      <w:pPr>
        <w:numPr>
          <w:ilvl w:val="0"/>
          <w:numId w:val="2"/>
        </w:numPr>
        <w:ind w:left="720"/>
        <w:jc w:val="both"/>
        <w:rPr>
          <w:rFonts w:cs="Arial"/>
        </w:rPr>
      </w:pPr>
      <w:r w:rsidRPr="00EE4C92">
        <w:rPr>
          <w:rFonts w:cs="Arial"/>
        </w:rPr>
        <w:t>Ensure the initial</w:t>
      </w:r>
      <w:r w:rsidR="005B2EAD" w:rsidRPr="00EE4C92">
        <w:rPr>
          <w:rFonts w:cs="Arial"/>
        </w:rPr>
        <w:t xml:space="preserve"> input of the</w:t>
      </w:r>
      <w:r w:rsidRPr="007D538A">
        <w:rPr>
          <w:rFonts w:cs="Arial"/>
        </w:rPr>
        <w:t xml:space="preserve"> </w:t>
      </w:r>
      <w:r w:rsidR="00CB29C0" w:rsidRPr="007D538A">
        <w:rPr>
          <w:rFonts w:cs="Arial"/>
        </w:rPr>
        <w:t xml:space="preserve">energy audit </w:t>
      </w:r>
      <w:r w:rsidRPr="007D538A">
        <w:rPr>
          <w:rFonts w:cs="Arial"/>
        </w:rPr>
        <w:t>was adequate</w:t>
      </w:r>
      <w:r w:rsidR="005B2EAD" w:rsidRPr="007D538A">
        <w:rPr>
          <w:rFonts w:cs="Arial"/>
        </w:rPr>
        <w:t xml:space="preserve"> and accurate</w:t>
      </w:r>
      <w:r w:rsidRPr="007D538A">
        <w:rPr>
          <w:rFonts w:cs="Arial"/>
        </w:rPr>
        <w:t xml:space="preserve"> in identifying what measures should be done on the home</w:t>
      </w:r>
      <w:r w:rsidR="005B2EAD" w:rsidRPr="00905299">
        <w:rPr>
          <w:rFonts w:cs="Arial"/>
        </w:rPr>
        <w:t xml:space="preserve"> </w:t>
      </w:r>
      <w:r w:rsidR="005B2EAD" w:rsidRPr="005D3F73">
        <w:rPr>
          <w:rFonts w:eastAsiaTheme="minorHAnsi" w:cs="Arial"/>
          <w:color w:val="000000"/>
        </w:rPr>
        <w:t>(optimally, this should be done prior to the on-site final inspection)</w:t>
      </w:r>
      <w:r w:rsidRPr="005D3F73">
        <w:rPr>
          <w:rFonts w:cs="Arial"/>
        </w:rPr>
        <w:t xml:space="preserve">. This includes identifying opportunities for saving energy that were missed in the initial </w:t>
      </w:r>
      <w:r w:rsidR="00CB29C0" w:rsidRPr="005D3F73">
        <w:rPr>
          <w:rFonts w:cs="Arial"/>
        </w:rPr>
        <w:t>energy audit</w:t>
      </w:r>
      <w:r w:rsidR="006A4FD9">
        <w:rPr>
          <w:rFonts w:cs="Arial"/>
        </w:rPr>
        <w:t>.</w:t>
      </w:r>
    </w:p>
    <w:p w14:paraId="56E4BF02" w14:textId="00BD27B9" w:rsidR="00905299" w:rsidRPr="00D0397C" w:rsidRDefault="00A161F9" w:rsidP="00102572">
      <w:pPr>
        <w:numPr>
          <w:ilvl w:val="0"/>
          <w:numId w:val="48"/>
        </w:numPr>
        <w:ind w:left="1080"/>
        <w:jc w:val="both"/>
        <w:rPr>
          <w:rFonts w:cs="Arial"/>
        </w:rPr>
      </w:pPr>
      <w:r w:rsidRPr="00D0397C">
        <w:rPr>
          <w:rFonts w:cs="Arial"/>
        </w:rPr>
        <w:t xml:space="preserve">Ensure that blower door targets are met by referring to the Estimated Post-Wx Blower Door Readings chart, found in the </w:t>
      </w:r>
      <w:r w:rsidR="00E37584">
        <w:rPr>
          <w:rFonts w:cs="Arial"/>
        </w:rPr>
        <w:t>WAweb</w:t>
      </w:r>
      <w:r w:rsidRPr="00D0397C">
        <w:rPr>
          <w:rFonts w:cs="Arial"/>
        </w:rPr>
        <w:t xml:space="preserve"> Manual. </w:t>
      </w:r>
      <w:del w:id="431" w:author="Taylor, Christine [HHS]" w:date="2025-07-09T10:51:00Z" w16du:dateUtc="2025-07-09T15:51:00Z">
        <w:r w:rsidRPr="00D0397C" w:rsidDel="009738F0">
          <w:rPr>
            <w:rFonts w:cs="Arial"/>
          </w:rPr>
          <w:delText>If post-weatherization blower door targets are not met, the QCI should use blower door along with smoke</w:delText>
        </w:r>
        <w:r w:rsidR="00D52DCA" w:rsidRPr="00D0397C" w:rsidDel="009738F0">
          <w:rPr>
            <w:rFonts w:cs="Arial"/>
          </w:rPr>
          <w:delText>, smoke</w:delText>
        </w:r>
        <w:r w:rsidRPr="00D0397C" w:rsidDel="009738F0">
          <w:rPr>
            <w:rFonts w:cs="Arial"/>
          </w:rPr>
          <w:delText xml:space="preserve"> pencils and/or infrared cameras to </w:delText>
        </w:r>
      </w:del>
      <w:del w:id="432" w:author="Taylor, Christine [HHS]" w:date="2025-06-30T08:43:00Z" w16du:dateUtc="2025-06-30T13:43:00Z">
        <w:r w:rsidRPr="00D0397C" w:rsidDel="00D47E31">
          <w:rPr>
            <w:rFonts w:cs="Arial"/>
          </w:rPr>
          <w:delText>determine where</w:delText>
        </w:r>
      </w:del>
      <w:del w:id="433" w:author="Taylor, Christine [HHS]" w:date="2025-07-09T10:51:00Z" w16du:dateUtc="2025-07-09T15:51:00Z">
        <w:r w:rsidRPr="00D0397C" w:rsidDel="009738F0">
          <w:rPr>
            <w:rFonts w:cs="Arial"/>
          </w:rPr>
          <w:delText xml:space="preserve"> missed opportunities</w:delText>
        </w:r>
      </w:del>
      <w:del w:id="434" w:author="Taylor, Christine [HHS]" w:date="2025-07-09T10:48:00Z" w16du:dateUtc="2025-07-09T15:48:00Z">
        <w:r w:rsidRPr="00D0397C" w:rsidDel="006A4FD9">
          <w:rPr>
            <w:rFonts w:cs="Arial"/>
          </w:rPr>
          <w:delText xml:space="preserve"> exist</w:delText>
        </w:r>
      </w:del>
      <w:del w:id="435" w:author="Taylor, Christine [HHS]" w:date="2025-07-09T10:51:00Z" w16du:dateUtc="2025-07-09T15:51:00Z">
        <w:r w:rsidRPr="00D0397C" w:rsidDel="009738F0">
          <w:rPr>
            <w:rFonts w:cs="Arial"/>
          </w:rPr>
          <w:delText xml:space="preserve">. </w:delText>
        </w:r>
      </w:del>
      <w:ins w:id="436" w:author="Taylor, Christine [HHS]" w:date="2025-06-30T08:44:00Z" w16du:dateUtc="2025-06-30T13:44:00Z">
        <w:r w:rsidR="00D47E31" w:rsidRPr="004E09E4">
          <w:rPr>
            <w:rFonts w:cs="Arial"/>
            <w:color w:val="FF0000"/>
          </w:rPr>
          <w:t xml:space="preserve">If the </w:t>
        </w:r>
      </w:ins>
      <w:ins w:id="437" w:author="Taylor, Christine [HHS]" w:date="2025-07-09T10:50:00Z" w16du:dateUtc="2025-07-09T15:50:00Z">
        <w:r w:rsidR="009738F0">
          <w:rPr>
            <w:rFonts w:cs="Arial"/>
            <w:color w:val="FF0000"/>
          </w:rPr>
          <w:t xml:space="preserve">post </w:t>
        </w:r>
      </w:ins>
      <w:ins w:id="438" w:author="Taylor, Christine [HHS]" w:date="2025-06-30T08:44:00Z" w16du:dateUtc="2025-06-30T13:44:00Z">
        <w:r w:rsidR="00D47E31" w:rsidRPr="004E09E4">
          <w:rPr>
            <w:rFonts w:cs="Arial"/>
            <w:color w:val="FF0000"/>
          </w:rPr>
          <w:t>blower door reading is more than 30% higher than the target, the QCI must investigate and address potential issues. If the target range still cannot be achieved, justification must be documented in the file.</w:t>
        </w:r>
      </w:ins>
      <w:del w:id="439" w:author="Taylor, Christine [HHS]" w:date="2025-06-30T08:44:00Z" w16du:dateUtc="2025-06-30T13:44:00Z">
        <w:r w:rsidR="0030246D" w:rsidRPr="00D0397C" w:rsidDel="00D47E31">
          <w:rPr>
            <w:rFonts w:cs="Arial"/>
          </w:rPr>
          <w:delText>If final blower door reading is off by more than 30% of the target, the QCI must look for and address missed opportunities</w:delText>
        </w:r>
      </w:del>
      <w:r w:rsidR="0030246D" w:rsidRPr="00D0397C">
        <w:rPr>
          <w:rFonts w:cs="Arial"/>
        </w:rPr>
        <w:t>.</w:t>
      </w:r>
      <w:r w:rsidRPr="00D0397C">
        <w:rPr>
          <w:rFonts w:cs="Arial"/>
        </w:rPr>
        <w:t xml:space="preserve"> </w:t>
      </w:r>
      <w:ins w:id="440" w:author="Taylor, Christine [HHS]" w:date="2025-06-30T08:45:00Z" w16du:dateUtc="2025-06-30T13:45:00Z">
        <w:r w:rsidR="00D47E31">
          <w:rPr>
            <w:rFonts w:cs="Arial"/>
          </w:rPr>
          <w:t xml:space="preserve">See Section 2051 of the </w:t>
        </w:r>
        <w:r w:rsidR="00D47E31" w:rsidRPr="006A4FD9">
          <w:rPr>
            <w:rFonts w:cs="Arial"/>
            <w:i/>
            <w:iCs/>
            <w:rPrChange w:id="441" w:author="Taylor, Christine [HHS]" w:date="2025-07-09T10:49:00Z" w16du:dateUtc="2025-07-09T15:49:00Z">
              <w:rPr>
                <w:rFonts w:cs="Arial"/>
              </w:rPr>
            </w:rPrChange>
          </w:rPr>
          <w:t>Iowa Weatherization Work Standards</w:t>
        </w:r>
        <w:r w:rsidR="00D47E31">
          <w:rPr>
            <w:rFonts w:cs="Arial"/>
          </w:rPr>
          <w:t xml:space="preserve"> for additional guidance. </w:t>
        </w:r>
      </w:ins>
    </w:p>
    <w:p w14:paraId="29CA43FD" w14:textId="17BE5269" w:rsidR="00CD3309" w:rsidRDefault="00CD3309" w:rsidP="00102572">
      <w:pPr>
        <w:numPr>
          <w:ilvl w:val="0"/>
          <w:numId w:val="49"/>
        </w:numPr>
        <w:jc w:val="both"/>
      </w:pPr>
      <w:r w:rsidRPr="00905299">
        <w:rPr>
          <w:rFonts w:cs="Arial"/>
        </w:rPr>
        <w:t>Ensure the work</w:t>
      </w:r>
      <w:r>
        <w:t xml:space="preserve"> called for by the </w:t>
      </w:r>
      <w:r w:rsidR="00CB29C0">
        <w:t xml:space="preserve">energy audit </w:t>
      </w:r>
      <w:r>
        <w:t xml:space="preserve">and </w:t>
      </w:r>
      <w:r w:rsidR="000C1BE0">
        <w:t>WAweb</w:t>
      </w:r>
      <w:r>
        <w:t xml:space="preserve"> </w:t>
      </w:r>
      <w:r w:rsidR="000C1BE0">
        <w:t>(</w:t>
      </w:r>
      <w:r>
        <w:t>NEAT</w:t>
      </w:r>
      <w:r w:rsidR="00444F28">
        <w:t>/MHEA</w:t>
      </w:r>
      <w:r>
        <w:t xml:space="preserve"> Audit</w:t>
      </w:r>
      <w:r w:rsidR="000C1BE0">
        <w:t>)</w:t>
      </w:r>
      <w:r>
        <w:t xml:space="preserve"> was done, including both health and safety and energy efficiency work.</w:t>
      </w:r>
    </w:p>
    <w:p w14:paraId="4F9F1CEC" w14:textId="05F723CD" w:rsidR="00CD3309" w:rsidRDefault="00CD3309" w:rsidP="00102572">
      <w:pPr>
        <w:numPr>
          <w:ilvl w:val="0"/>
          <w:numId w:val="49"/>
        </w:numPr>
        <w:jc w:val="both"/>
      </w:pPr>
      <w:r>
        <w:t xml:space="preserve">Ensure the work performed is in accordance with the Iowa Weatherization Program </w:t>
      </w:r>
      <w:r w:rsidR="00600CB3">
        <w:rPr>
          <w:i/>
        </w:rPr>
        <w:t xml:space="preserve">Policy </w:t>
      </w:r>
      <w:r>
        <w:rPr>
          <w:i/>
        </w:rPr>
        <w:t>and Procedures Manual</w:t>
      </w:r>
      <w:r w:rsidR="00D43B1A">
        <w:rPr>
          <w:i/>
        </w:rPr>
        <w:t>,</w:t>
      </w:r>
      <w:r>
        <w:t xml:space="preserve"> </w:t>
      </w:r>
      <w:r w:rsidR="00A422D1">
        <w:rPr>
          <w:i/>
        </w:rPr>
        <w:t>Iowa Weatherization</w:t>
      </w:r>
      <w:r w:rsidR="00D43B1A">
        <w:rPr>
          <w:i/>
        </w:rPr>
        <w:t xml:space="preserve"> Work</w:t>
      </w:r>
      <w:r w:rsidR="00A422D1">
        <w:rPr>
          <w:i/>
        </w:rPr>
        <w:t xml:space="preserve"> Standards</w:t>
      </w:r>
      <w:r w:rsidR="00D43B1A">
        <w:rPr>
          <w:i/>
        </w:rPr>
        <w:t>, Iowa Weatherization Retrofitting</w:t>
      </w:r>
      <w:r w:rsidR="00A422D1">
        <w:rPr>
          <w:i/>
        </w:rPr>
        <w:t xml:space="preserve"> Guide</w:t>
      </w:r>
      <w:r>
        <w:rPr>
          <w:i/>
        </w:rPr>
        <w:t>,</w:t>
      </w:r>
      <w:r>
        <w:t xml:space="preserve"> </w:t>
      </w:r>
      <w:r w:rsidR="002F7A39">
        <w:t xml:space="preserve">the </w:t>
      </w:r>
      <w:r w:rsidR="002F7A39">
        <w:rPr>
          <w:i/>
        </w:rPr>
        <w:t xml:space="preserve">Weatherization General Appendix, </w:t>
      </w:r>
      <w:r>
        <w:t>and the</w:t>
      </w:r>
      <w:r w:rsidR="000C1BE0">
        <w:t xml:space="preserve"> WAweb</w:t>
      </w:r>
      <w:r>
        <w:t xml:space="preserve"> </w:t>
      </w:r>
      <w:r w:rsidR="000C1BE0">
        <w:t>(</w:t>
      </w:r>
      <w:r>
        <w:t>NEAT</w:t>
      </w:r>
      <w:r w:rsidR="00444F28">
        <w:t>/MHEA</w:t>
      </w:r>
      <w:r>
        <w:t xml:space="preserve"> Audit</w:t>
      </w:r>
      <w:r w:rsidR="000C1BE0">
        <w:t>)</w:t>
      </w:r>
      <w:r>
        <w:t xml:space="preserve"> recommended measures.</w:t>
      </w:r>
    </w:p>
    <w:p w14:paraId="262565AC" w14:textId="77777777" w:rsidR="00CD3309" w:rsidRDefault="00CD3309" w:rsidP="00102572">
      <w:pPr>
        <w:numPr>
          <w:ilvl w:val="0"/>
          <w:numId w:val="49"/>
        </w:numPr>
        <w:jc w:val="both"/>
      </w:pPr>
      <w:r>
        <w:t>Ensure the materials used, other than for health and safety, repair, and/or utility funded measures, meet or exceed Federal specifications as described in the most current version of 10 CFR 440, Appendix A, “Standards for Weatherization Materials.”</w:t>
      </w:r>
    </w:p>
    <w:p w14:paraId="03BA4C75" w14:textId="3B227D19" w:rsidR="00CD3309" w:rsidRDefault="00CD3309" w:rsidP="00102572">
      <w:pPr>
        <w:numPr>
          <w:ilvl w:val="0"/>
          <w:numId w:val="49"/>
        </w:numPr>
        <w:jc w:val="both"/>
      </w:pPr>
      <w:r>
        <w:t xml:space="preserve">Ensure all materials were installed according to </w:t>
      </w:r>
      <w:r w:rsidR="00DF55FB">
        <w:t>all applicable codes</w:t>
      </w:r>
      <w:r>
        <w:t xml:space="preserve"> and the </w:t>
      </w:r>
      <w:r w:rsidR="00A422D1">
        <w:rPr>
          <w:i/>
        </w:rPr>
        <w:t>Iowa Weatherization</w:t>
      </w:r>
      <w:r w:rsidR="00D43B1A">
        <w:rPr>
          <w:i/>
        </w:rPr>
        <w:t xml:space="preserve"> Work</w:t>
      </w:r>
      <w:r w:rsidR="00A422D1">
        <w:rPr>
          <w:i/>
        </w:rPr>
        <w:t xml:space="preserve"> Standards and </w:t>
      </w:r>
      <w:r w:rsidR="00D43B1A">
        <w:rPr>
          <w:i/>
        </w:rPr>
        <w:t>Iowa Weatherization Retrofitting</w:t>
      </w:r>
      <w:r w:rsidR="00A422D1">
        <w:rPr>
          <w:i/>
        </w:rPr>
        <w:t xml:space="preserve"> Guide</w:t>
      </w:r>
      <w:r>
        <w:t>.</w:t>
      </w:r>
    </w:p>
    <w:p w14:paraId="1D13D73C" w14:textId="77777777" w:rsidR="00CD3309" w:rsidRDefault="00CD3309" w:rsidP="00102572">
      <w:pPr>
        <w:numPr>
          <w:ilvl w:val="0"/>
          <w:numId w:val="49"/>
        </w:numPr>
        <w:jc w:val="both"/>
      </w:pPr>
      <w:r>
        <w:t>Ensure the work is complete and is of high quality.</w:t>
      </w:r>
    </w:p>
    <w:p w14:paraId="1D34CB27" w14:textId="77777777" w:rsidR="00887586" w:rsidRDefault="00887586" w:rsidP="00102572">
      <w:pPr>
        <w:numPr>
          <w:ilvl w:val="0"/>
          <w:numId w:val="49"/>
        </w:numPr>
        <w:jc w:val="both"/>
      </w:pPr>
      <w:r>
        <w:t>Ensure adequate photographic evidence of complete work.</w:t>
      </w:r>
    </w:p>
    <w:p w14:paraId="0D624D0B" w14:textId="77777777" w:rsidR="00CD3309" w:rsidRDefault="00CD3309" w:rsidP="00102572">
      <w:pPr>
        <w:numPr>
          <w:ilvl w:val="0"/>
          <w:numId w:val="49"/>
        </w:numPr>
        <w:jc w:val="both"/>
      </w:pPr>
      <w:r>
        <w:t>Ensure the materials charged to the home were applied to or installed in the home.</w:t>
      </w:r>
    </w:p>
    <w:p w14:paraId="0F32697A" w14:textId="38F26FDC" w:rsidR="00CD3309" w:rsidRDefault="00CD3309" w:rsidP="00102572">
      <w:pPr>
        <w:numPr>
          <w:ilvl w:val="0"/>
          <w:numId w:val="49"/>
        </w:numPr>
        <w:jc w:val="both"/>
      </w:pPr>
      <w:r>
        <w:t xml:space="preserve">Ensure the </w:t>
      </w:r>
      <w:r w:rsidR="004D4484">
        <w:t>subgrantee</w:t>
      </w:r>
      <w:r>
        <w:t xml:space="preserve"> is not leaving a significant health and safety problem in the home.</w:t>
      </w:r>
    </w:p>
    <w:p w14:paraId="03FA5622" w14:textId="77777777" w:rsidR="00DC5018" w:rsidRDefault="00DC5018" w:rsidP="001A1595">
      <w:pPr>
        <w:ind w:firstLine="360"/>
        <w:rPr>
          <w:b/>
        </w:rPr>
      </w:pPr>
    </w:p>
    <w:p w14:paraId="0EF29F51" w14:textId="01931E34" w:rsidR="00CD3309" w:rsidRPr="001A1595" w:rsidRDefault="00CD3309" w:rsidP="001A1595">
      <w:pPr>
        <w:ind w:firstLine="360"/>
        <w:rPr>
          <w:b/>
          <w:i/>
        </w:rPr>
      </w:pPr>
      <w:r w:rsidRPr="001A1595">
        <w:rPr>
          <w:b/>
        </w:rPr>
        <w:t>Final Inspection Form</w:t>
      </w:r>
    </w:p>
    <w:p w14:paraId="0CD68E37" w14:textId="1E76C289" w:rsidR="00CD3309" w:rsidRDefault="00CD3309" w:rsidP="00B031A5">
      <w:pPr>
        <w:ind w:left="360"/>
        <w:jc w:val="both"/>
      </w:pPr>
      <w:r>
        <w:t xml:space="preserve">The </w:t>
      </w:r>
      <w:r w:rsidR="0011245C">
        <w:t>certified QCI</w:t>
      </w:r>
      <w:r>
        <w:t xml:space="preserve"> is to complete the Final Inspection </w:t>
      </w:r>
      <w:r w:rsidR="002F7A39">
        <w:t xml:space="preserve">portion of the </w:t>
      </w:r>
      <w:r w:rsidR="00EF1BB1">
        <w:t>Weatherization</w:t>
      </w:r>
      <w:r w:rsidR="002F7A39">
        <w:t xml:space="preserve"> </w:t>
      </w:r>
      <w:r w:rsidR="00CA471B">
        <w:t>Data Collection/</w:t>
      </w:r>
      <w:r w:rsidR="002F7A39">
        <w:t xml:space="preserve">Inspection </w:t>
      </w:r>
      <w:r>
        <w:t xml:space="preserve">Form only after the final inspection is completed, including the satisfactory completion of any and all re-work. </w:t>
      </w:r>
      <w:r w:rsidR="002F7A39">
        <w:t xml:space="preserve">This </w:t>
      </w:r>
      <w:r w:rsidR="002C439D">
        <w:t xml:space="preserve">form </w:t>
      </w:r>
      <w:r w:rsidR="0011245C">
        <w:t>demonstrate</w:t>
      </w:r>
      <w:r w:rsidR="002F7A39">
        <w:t>s</w:t>
      </w:r>
      <w:r w:rsidR="0011245C">
        <w:t xml:space="preserve"> that </w:t>
      </w:r>
      <w:r w:rsidR="00350899">
        <w:t xml:space="preserve">SWS requirements were followed during weatherization, </w:t>
      </w:r>
      <w:r w:rsidR="002C439D">
        <w:t>ha</w:t>
      </w:r>
      <w:r w:rsidR="002F7A39">
        <w:t>s</w:t>
      </w:r>
      <w:r w:rsidR="002C439D">
        <w:t xml:space="preserve"> a clear </w:t>
      </w:r>
      <w:r w:rsidR="002F7A39">
        <w:t>corrective work required (Y/N)</w:t>
      </w:r>
      <w:r w:rsidR="002C439D">
        <w:t xml:space="preserve"> line with an explanation about required rework. </w:t>
      </w:r>
      <w:r>
        <w:t xml:space="preserve">The </w:t>
      </w:r>
      <w:r w:rsidR="00EF1BB1">
        <w:t>Weatherization</w:t>
      </w:r>
      <w:r w:rsidR="002F7A39">
        <w:t xml:space="preserve"> </w:t>
      </w:r>
      <w:r w:rsidR="00CA471B">
        <w:t>Data Collection</w:t>
      </w:r>
      <w:r w:rsidR="002F7A39">
        <w:t>/</w:t>
      </w:r>
      <w:r>
        <w:t xml:space="preserve">Inspection Form </w:t>
      </w:r>
      <w:r w:rsidR="00852010">
        <w:t>must</w:t>
      </w:r>
      <w:r>
        <w:t xml:space="preserve"> be signed </w:t>
      </w:r>
      <w:r w:rsidR="00AC522A">
        <w:t xml:space="preserve">and dated </w:t>
      </w:r>
      <w:r>
        <w:t xml:space="preserve">by the </w:t>
      </w:r>
      <w:r w:rsidR="0032390A">
        <w:t>customer</w:t>
      </w:r>
      <w:r>
        <w:t xml:space="preserve"> or landlord</w:t>
      </w:r>
      <w:r w:rsidR="00AC522A">
        <w:t xml:space="preserve"> and the </w:t>
      </w:r>
      <w:r w:rsidR="0011245C">
        <w:t xml:space="preserve">certified QCI </w:t>
      </w:r>
      <w:r w:rsidR="00AC522A">
        <w:t>conducting the final inspection</w:t>
      </w:r>
      <w:r>
        <w:t xml:space="preserve">. </w:t>
      </w:r>
      <w:r w:rsidR="00AC522A">
        <w:t xml:space="preserve">The following language must be included on the </w:t>
      </w:r>
      <w:r w:rsidR="00EF1BB1">
        <w:t>Weatherization</w:t>
      </w:r>
      <w:r w:rsidR="002F7A39">
        <w:t xml:space="preserve"> </w:t>
      </w:r>
      <w:r w:rsidR="00CA471B">
        <w:t>Data Collection</w:t>
      </w:r>
      <w:r w:rsidR="002F7A39">
        <w:t>/</w:t>
      </w:r>
      <w:r w:rsidR="00AC522A">
        <w:t>Inspection Form:</w:t>
      </w:r>
      <w:r>
        <w:t xml:space="preserve"> </w:t>
      </w:r>
      <w:r>
        <w:rPr>
          <w:i/>
        </w:rPr>
        <w:t>"I have completed an on-site inspection of this weatherized unit. I certify that the Weatherization measures were followed, quality work was performed, materials meet minimum standards listed in the state plan, and a post weatherization safety check was completed on this unit."</w:t>
      </w:r>
      <w:r>
        <w:t xml:space="preserve"> </w:t>
      </w:r>
    </w:p>
    <w:p w14:paraId="1E1A98C4" w14:textId="21FE51AB" w:rsidR="00CD3309" w:rsidRDefault="00AC522A" w:rsidP="0047080C">
      <w:pPr>
        <w:ind w:left="360"/>
        <w:rPr>
          <w:ins w:id="442" w:author="Taylor, Christine [HHS]" w:date="2024-12-27T08:49:00Z" w16du:dateUtc="2024-12-27T14:49:00Z"/>
        </w:rPr>
      </w:pPr>
      <w:r>
        <w:t>T</w:t>
      </w:r>
      <w:r w:rsidR="00CD3309">
        <w:t xml:space="preserve">he </w:t>
      </w:r>
      <w:r w:rsidR="00EF1BB1">
        <w:t>Weatherization</w:t>
      </w:r>
      <w:r w:rsidR="002F7A39">
        <w:t xml:space="preserve"> </w:t>
      </w:r>
      <w:r w:rsidR="00CA471B">
        <w:t>Data Collection</w:t>
      </w:r>
      <w:r w:rsidR="002F7A39">
        <w:t>/</w:t>
      </w:r>
      <w:r w:rsidR="00CD3309">
        <w:t xml:space="preserve">Inspection Form must be </w:t>
      </w:r>
      <w:r w:rsidR="00606B0C">
        <w:t xml:space="preserve">fully completed and </w:t>
      </w:r>
      <w:r w:rsidR="00CD3309">
        <w:t xml:space="preserve">filed in the </w:t>
      </w:r>
      <w:r>
        <w:t xml:space="preserve">appropriate </w:t>
      </w:r>
      <w:r w:rsidR="00291B96">
        <w:t>house file</w:t>
      </w:r>
      <w:r w:rsidR="00CD3309">
        <w:t xml:space="preserve">. </w:t>
      </w:r>
    </w:p>
    <w:p w14:paraId="17B249BF" w14:textId="77777777" w:rsidR="00BA5749" w:rsidRDefault="00BA5749" w:rsidP="0047080C">
      <w:pPr>
        <w:ind w:left="360"/>
        <w:rPr>
          <w:ins w:id="443" w:author="Taylor, Christine [HHS]" w:date="2024-12-27T08:49:00Z" w16du:dateUtc="2024-12-27T14:49:00Z"/>
        </w:rPr>
      </w:pPr>
    </w:p>
    <w:p w14:paraId="2A3C5E90" w14:textId="7EDDA2E0" w:rsidR="00BA5749" w:rsidRDefault="00BA5749">
      <w:pPr>
        <w:ind w:left="360"/>
        <w:jc w:val="both"/>
        <w:pPrChange w:id="444" w:author="Taylor, Christine [HHS]" w:date="2025-07-22T17:20:00Z" w16du:dateUtc="2025-07-22T22:20:00Z">
          <w:pPr>
            <w:ind w:left="360"/>
          </w:pPr>
        </w:pPrChange>
      </w:pPr>
      <w:ins w:id="445" w:author="Taylor, Christine [HHS]" w:date="2024-12-27T08:49:00Z" w16du:dateUtc="2024-12-27T14:49:00Z">
        <w:r>
          <w:t xml:space="preserve">Subgrantees may use their own inspection form, provided that the </w:t>
        </w:r>
        <w:r w:rsidR="003D4A88">
          <w:t xml:space="preserve">Weatherization </w:t>
        </w:r>
      </w:ins>
      <w:ins w:id="446" w:author="Taylor, Christine [HHS]" w:date="2025-07-28T15:19:00Z" w16du:dateUtc="2025-07-28T20:19:00Z">
        <w:r w:rsidR="00CA471B">
          <w:t>Data Collection</w:t>
        </w:r>
      </w:ins>
      <w:ins w:id="447" w:author="Taylor, Christine [HHS]" w:date="2024-12-27T08:49:00Z" w16du:dateUtc="2024-12-27T14:49:00Z">
        <w:r w:rsidR="003D4A88">
          <w:t>/Inspection Form</w:t>
        </w:r>
        <w:r>
          <w:t xml:space="preserve"> is </w:t>
        </w:r>
        <w:r w:rsidR="003D4A88">
          <w:t xml:space="preserve">also completed. </w:t>
        </w:r>
      </w:ins>
    </w:p>
    <w:p w14:paraId="7D63674C" w14:textId="77777777" w:rsidR="00284273" w:rsidRDefault="00284273" w:rsidP="00B031A5">
      <w:pPr>
        <w:ind w:left="360"/>
        <w:jc w:val="both"/>
        <w:rPr>
          <w:b/>
        </w:rPr>
      </w:pPr>
    </w:p>
    <w:p w14:paraId="697ED57A" w14:textId="77777777" w:rsidR="008E13C6" w:rsidRDefault="00284273" w:rsidP="00B031A5">
      <w:pPr>
        <w:pStyle w:val="Heading3"/>
      </w:pPr>
      <w:bookmarkStart w:id="448" w:name="FinalInspectionsByTheState582"/>
      <w:bookmarkStart w:id="449" w:name="_Toc204100022"/>
      <w:bookmarkEnd w:id="448"/>
      <w:r>
        <w:t>5.82</w:t>
      </w:r>
      <w:r>
        <w:tab/>
      </w:r>
      <w:r w:rsidR="008E13C6">
        <w:t>Final Inspections by the State</w:t>
      </w:r>
      <w:bookmarkEnd w:id="449"/>
      <w:r w:rsidR="008E13C6">
        <w:t xml:space="preserve"> </w:t>
      </w:r>
    </w:p>
    <w:p w14:paraId="55FBB66D" w14:textId="0903574D" w:rsidR="00815FBA" w:rsidRDefault="00350899" w:rsidP="00B031A5">
      <w:pPr>
        <w:ind w:left="360"/>
        <w:jc w:val="both"/>
        <w:rPr>
          <w:b/>
        </w:rPr>
        <w:sectPr w:rsidR="00815FBA" w:rsidSect="00A95F27">
          <w:headerReference w:type="default" r:id="rId43"/>
          <w:footerReference w:type="default" r:id="rId44"/>
          <w:pgSz w:w="12240" w:h="15840"/>
          <w:pgMar w:top="1440" w:right="1440" w:bottom="1440" w:left="1440" w:header="720" w:footer="720" w:gutter="0"/>
          <w:pgNumType w:start="1"/>
          <w:cols w:space="720"/>
          <w:docGrid w:linePitch="360"/>
        </w:sectPr>
      </w:pPr>
      <w:r>
        <w:lastRenderedPageBreak/>
        <w:t xml:space="preserve">Certified QCI </w:t>
      </w:r>
      <w:r w:rsidR="008E13C6">
        <w:t xml:space="preserve">State staff inspects a percentage of each </w:t>
      </w:r>
      <w:r w:rsidR="004D4484">
        <w:t>subgrantee</w:t>
      </w:r>
      <w:r w:rsidR="008E13C6">
        <w:t xml:space="preserve">’s completed homes. </w:t>
      </w:r>
      <w:r w:rsidR="008E13C6" w:rsidRPr="00CD68C1">
        <w:t xml:space="preserve">Refer </w:t>
      </w:r>
      <w:r w:rsidR="00CD68C1">
        <w:t xml:space="preserve">to </w:t>
      </w:r>
      <w:hyperlink w:anchor="HouseInspections1210" w:history="1">
        <w:r w:rsidR="00CD68C1" w:rsidRPr="00852010">
          <w:rPr>
            <w:rStyle w:val="Hyperlink"/>
          </w:rPr>
          <w:t>Section 12.1</w:t>
        </w:r>
        <w:r w:rsidR="008E13C6" w:rsidRPr="00852010">
          <w:rPr>
            <w:rStyle w:val="Hyperlink"/>
          </w:rPr>
          <w:t>0</w:t>
        </w:r>
      </w:hyperlink>
      <w:r w:rsidR="008E13C6" w:rsidRPr="00CD68C1">
        <w:t xml:space="preserve"> for</w:t>
      </w:r>
      <w:r w:rsidR="008E13C6">
        <w:t xml:space="preserve"> information on inspections by the state.</w:t>
      </w:r>
      <w:r w:rsidR="00B52F9C">
        <w:t xml:space="preserve">   </w:t>
      </w:r>
    </w:p>
    <w:p w14:paraId="0EE3A1A5" w14:textId="77777777" w:rsidR="008D5E50" w:rsidRDefault="008D5E50" w:rsidP="00B031A5">
      <w:pPr>
        <w:pStyle w:val="Heading1"/>
      </w:pPr>
      <w:bookmarkStart w:id="452" w:name="_Toc204100023"/>
      <w:r>
        <w:lastRenderedPageBreak/>
        <w:t>6.00</w:t>
      </w:r>
      <w:bookmarkStart w:id="453" w:name="DocumentationAndRecordkeeping600"/>
      <w:bookmarkEnd w:id="453"/>
      <w:r>
        <w:tab/>
        <w:t>DOCUMENTATION AND RECORDKEEPING REQUIREMENTS</w:t>
      </w:r>
      <w:bookmarkEnd w:id="452"/>
    </w:p>
    <w:p w14:paraId="4DBCF7E7" w14:textId="77777777" w:rsidR="008D5E50" w:rsidRDefault="008D5E50" w:rsidP="008D5E50">
      <w:pPr>
        <w:jc w:val="both"/>
        <w:rPr>
          <w:b/>
        </w:rPr>
      </w:pPr>
    </w:p>
    <w:p w14:paraId="657F4543" w14:textId="71C73656" w:rsidR="008D5E50" w:rsidRDefault="008D5E50" w:rsidP="008D5E50">
      <w:pPr>
        <w:jc w:val="both"/>
      </w:pPr>
      <w:r>
        <w:t xml:space="preserve">This section describes the program documentation </w:t>
      </w:r>
      <w:r w:rsidR="004D4484">
        <w:t>subgrantee</w:t>
      </w:r>
      <w:r w:rsidR="00EF1BB1">
        <w:t>s</w:t>
      </w:r>
      <w:r>
        <w:t xml:space="preserve"> must maintain in the </w:t>
      </w:r>
      <w:r w:rsidR="0032390A">
        <w:t>customer</w:t>
      </w:r>
      <w:r>
        <w:t xml:space="preserve"> and contractor files and other documentation requirements. </w:t>
      </w:r>
    </w:p>
    <w:p w14:paraId="5E910E34" w14:textId="77777777" w:rsidR="008D5E50" w:rsidRDefault="008D5E50" w:rsidP="008D5E50">
      <w:pPr>
        <w:jc w:val="both"/>
        <w:rPr>
          <w:b/>
        </w:rPr>
      </w:pPr>
      <w:r>
        <w:t xml:space="preserve"> </w:t>
      </w:r>
    </w:p>
    <w:p w14:paraId="7DDACC2F" w14:textId="77777777" w:rsidR="008D5E50" w:rsidRDefault="008D5E50" w:rsidP="00B031A5">
      <w:pPr>
        <w:pStyle w:val="Heading2"/>
      </w:pPr>
      <w:bookmarkStart w:id="454" w:name="_Toc204100024"/>
      <w:r w:rsidRPr="00CD1EC4">
        <w:t>6.10</w:t>
      </w:r>
      <w:bookmarkStart w:id="455" w:name="RequiredProgramDocumentation610"/>
      <w:bookmarkEnd w:id="455"/>
      <w:r>
        <w:tab/>
      </w:r>
      <w:r w:rsidR="00B031A5">
        <w:t>RE</w:t>
      </w:r>
      <w:r>
        <w:t>QUIRED PROGRAM DOCUMENTATION</w:t>
      </w:r>
      <w:bookmarkEnd w:id="454"/>
    </w:p>
    <w:p w14:paraId="4DD82B79" w14:textId="77777777" w:rsidR="008D5E50" w:rsidRDefault="008D5E50" w:rsidP="008D5E50">
      <w:pPr>
        <w:jc w:val="both"/>
        <w:rPr>
          <w:b/>
        </w:rPr>
      </w:pPr>
    </w:p>
    <w:p w14:paraId="7908994B" w14:textId="027C833F" w:rsidR="008D5E50" w:rsidRDefault="008D5E50" w:rsidP="001525CF">
      <w:pPr>
        <w:tabs>
          <w:tab w:val="left" w:pos="8640"/>
        </w:tabs>
        <w:jc w:val="both"/>
      </w:pPr>
      <w:r>
        <w:t xml:space="preserve">Following are the requirements </w:t>
      </w:r>
      <w:r w:rsidR="004D4484">
        <w:t>subgrantee</w:t>
      </w:r>
      <w:r w:rsidR="00EF1BB1">
        <w:t>s</w:t>
      </w:r>
      <w:r>
        <w:t xml:space="preserve"> must follow regarding documentation of program related information. The required documentation is grouped into </w:t>
      </w:r>
      <w:r w:rsidR="0032390A">
        <w:t>customer</w:t>
      </w:r>
      <w:r>
        <w:t xml:space="preserve">, contractor, and procurement files. The </w:t>
      </w:r>
      <w:r w:rsidR="004D4484">
        <w:t>subgrantee</w:t>
      </w:r>
      <w:r>
        <w:t xml:space="preserve"> may choose to group the documentation differently. This is acceptable as long as all of the required documentation is maintained. </w:t>
      </w:r>
    </w:p>
    <w:p w14:paraId="59EDD85E" w14:textId="77777777" w:rsidR="008D5E50" w:rsidRDefault="008D5E50" w:rsidP="008D5E50">
      <w:pPr>
        <w:jc w:val="both"/>
      </w:pPr>
    </w:p>
    <w:p w14:paraId="14926D63" w14:textId="7DC3C10E" w:rsidR="008D5E50" w:rsidRDefault="008D5E50" w:rsidP="00B031A5">
      <w:pPr>
        <w:pStyle w:val="Heading3"/>
      </w:pPr>
      <w:bookmarkStart w:id="456" w:name="_Toc204100025"/>
      <w:r>
        <w:t>6.11</w:t>
      </w:r>
      <w:r>
        <w:tab/>
      </w:r>
      <w:bookmarkStart w:id="457" w:name="ClientOrHouseFile611"/>
      <w:bookmarkEnd w:id="457"/>
      <w:r w:rsidR="00E22BAE">
        <w:t>House (</w:t>
      </w:r>
      <w:r w:rsidR="0032390A">
        <w:t>Customer</w:t>
      </w:r>
      <w:r w:rsidR="00E22BAE">
        <w:t>)</w:t>
      </w:r>
      <w:r>
        <w:t xml:space="preserve"> File</w:t>
      </w:r>
      <w:bookmarkEnd w:id="456"/>
      <w:r>
        <w:t xml:space="preserve"> </w:t>
      </w:r>
    </w:p>
    <w:p w14:paraId="1E1EC3A6" w14:textId="4CBBCE9C" w:rsidR="008E24FA" w:rsidRDefault="00291B96" w:rsidP="00E05BC3">
      <w:pPr>
        <w:ind w:left="360"/>
        <w:jc w:val="both"/>
      </w:pPr>
      <w:r>
        <w:t>House file</w:t>
      </w:r>
      <w:r w:rsidR="008D5E50">
        <w:t xml:space="preserve">s must be set up with a separate file folder for each </w:t>
      </w:r>
      <w:r w:rsidR="007C2195">
        <w:t xml:space="preserve">house (or </w:t>
      </w:r>
      <w:r w:rsidR="0032390A">
        <w:t>customer</w:t>
      </w:r>
      <w:r w:rsidR="008D5E50">
        <w:t xml:space="preserve">). Each </w:t>
      </w:r>
      <w:r>
        <w:t>house file</w:t>
      </w:r>
      <w:r w:rsidR="008D5E50">
        <w:t xml:space="preserve"> must contain </w:t>
      </w:r>
      <w:r w:rsidR="00680EA6">
        <w:t xml:space="preserve">a checklist of all required </w:t>
      </w:r>
      <w:r w:rsidR="008D5E50">
        <w:t>documentation</w:t>
      </w:r>
      <w:r w:rsidR="00680EA6">
        <w:t>.</w:t>
      </w:r>
      <w:r w:rsidR="00607AB5">
        <w:t xml:space="preserve"> </w:t>
      </w:r>
      <w:r w:rsidR="00680EA6">
        <w:t>Documentation in the files must be in the order of the checklist. A</w:t>
      </w:r>
      <w:r w:rsidR="00E96ADD">
        <w:t xml:space="preserve"> list of</w:t>
      </w:r>
      <w:r w:rsidR="00680EA6">
        <w:t xml:space="preserve"> required documentation is available on the </w:t>
      </w:r>
      <w:r w:rsidR="000E5A3F">
        <w:t>Weatherization Program page:</w:t>
      </w:r>
      <w:r w:rsidR="00680EA6">
        <w:t xml:space="preserve"> </w:t>
      </w:r>
      <w:hyperlink r:id="rId45" w:history="1">
        <w:r w:rsidR="000E5A3F" w:rsidRPr="0093590A">
          <w:rPr>
            <w:rStyle w:val="Hyperlink"/>
          </w:rPr>
          <w:t>https://hhs.iowa.gov/weatherization-members</w:t>
        </w:r>
      </w:hyperlink>
      <w:r w:rsidR="000E5A3F">
        <w:t>.</w:t>
      </w:r>
    </w:p>
    <w:p w14:paraId="676280B3" w14:textId="77777777" w:rsidR="000E5A3F" w:rsidRDefault="000E5A3F" w:rsidP="000E5A3F">
      <w:pPr>
        <w:ind w:left="360"/>
      </w:pPr>
    </w:p>
    <w:p w14:paraId="1D447A25" w14:textId="77777777" w:rsidR="008D5E50" w:rsidRDefault="008D5E50" w:rsidP="008E24FA">
      <w:pPr>
        <w:pStyle w:val="Heading3"/>
      </w:pPr>
      <w:bookmarkStart w:id="458" w:name="_Toc204100026"/>
      <w:r>
        <w:t>6.12</w:t>
      </w:r>
      <w:r>
        <w:tab/>
      </w:r>
      <w:bookmarkStart w:id="459" w:name="ContractorFiles612"/>
      <w:bookmarkEnd w:id="459"/>
      <w:r>
        <w:t>Contractor Files</w:t>
      </w:r>
      <w:bookmarkEnd w:id="458"/>
    </w:p>
    <w:p w14:paraId="34FCD77E" w14:textId="014F31F6" w:rsidR="008D5E50" w:rsidRDefault="008D5E50" w:rsidP="00E05BC3">
      <w:pPr>
        <w:ind w:left="360"/>
        <w:jc w:val="both"/>
      </w:pPr>
      <w:r>
        <w:t>Contractor files must be set up with a separate file folder for each contractor</w:t>
      </w:r>
      <w:r w:rsidR="00606B0C">
        <w:t xml:space="preserve"> and/or subcontractor</w:t>
      </w:r>
      <w:r>
        <w:t xml:space="preserve">. </w:t>
      </w:r>
      <w:r w:rsidR="00607AB5" w:rsidRPr="00C303FC">
        <w:rPr>
          <w:rFonts w:cs="Arial"/>
          <w:color w:val="000000"/>
        </w:rPr>
        <w:t xml:space="preserve">The </w:t>
      </w:r>
      <w:r w:rsidR="004D4484">
        <w:rPr>
          <w:rFonts w:cs="Arial"/>
          <w:color w:val="000000"/>
        </w:rPr>
        <w:t>subgrantee</w:t>
      </w:r>
      <w:r w:rsidR="00607AB5" w:rsidRPr="00C303FC">
        <w:rPr>
          <w:rFonts w:cs="Arial"/>
          <w:color w:val="000000"/>
        </w:rPr>
        <w:t xml:space="preserve"> must have a checklist of all required docume</w:t>
      </w:r>
      <w:r w:rsidR="00607AB5" w:rsidRPr="00417814">
        <w:rPr>
          <w:rFonts w:cs="Arial"/>
        </w:rPr>
        <w:t xml:space="preserve">ntation (registration, </w:t>
      </w:r>
      <w:ins w:id="460" w:author="Miller, Joe [HHS]" w:date="2024-07-03T11:20:00Z" w16du:dateUtc="2024-07-03T16:20:00Z">
        <w:r w:rsidR="00CC61B0" w:rsidRPr="00514427">
          <w:rPr>
            <w:rFonts w:cs="Arial"/>
            <w:color w:val="FF0000"/>
            <w:rPrChange w:id="461" w:author="Miller, Joe [HHS]" w:date="2024-07-03T11:21:00Z" w16du:dateUtc="2024-07-03T16:21:00Z">
              <w:rPr>
                <w:rFonts w:cs="Arial"/>
              </w:rPr>
            </w:rPrChange>
          </w:rPr>
          <w:t>Contractor and Individual</w:t>
        </w:r>
        <w:r w:rsidR="00514427" w:rsidRPr="00514427">
          <w:rPr>
            <w:rFonts w:cs="Arial"/>
            <w:color w:val="FF0000"/>
            <w:rPrChange w:id="462" w:author="Miller, Joe [HHS]" w:date="2024-07-03T11:21:00Z" w16du:dateUtc="2024-07-03T16:21:00Z">
              <w:rPr>
                <w:rFonts w:cs="Arial"/>
              </w:rPr>
            </w:rPrChange>
          </w:rPr>
          <w:t xml:space="preserve"> </w:t>
        </w:r>
      </w:ins>
      <w:r w:rsidR="00607AB5" w:rsidRPr="00417814">
        <w:rPr>
          <w:rFonts w:cs="Arial"/>
        </w:rPr>
        <w:t>licenses, permits, insurance, training, etc.) for</w:t>
      </w:r>
      <w:r w:rsidR="00607AB5">
        <w:rPr>
          <w:rFonts w:cs="Arial"/>
        </w:rPr>
        <w:t xml:space="preserve"> each contractor</w:t>
      </w:r>
      <w:r w:rsidR="0028222D">
        <w:rPr>
          <w:rFonts w:cs="Arial"/>
        </w:rPr>
        <w:t xml:space="preserve"> and subcontractor</w:t>
      </w:r>
      <w:r w:rsidR="00607AB5">
        <w:rPr>
          <w:rFonts w:cs="Arial"/>
        </w:rPr>
        <w:t xml:space="preserve">. </w:t>
      </w:r>
      <w:r w:rsidR="0028222D">
        <w:rPr>
          <w:rFonts w:cs="Arial"/>
        </w:rPr>
        <w:t>Each contractor file must contain a checklist of all required documentation.</w:t>
      </w:r>
      <w:r w:rsidR="00607AB5" w:rsidRPr="00C303FC">
        <w:rPr>
          <w:rFonts w:cs="Arial"/>
        </w:rPr>
        <w:t xml:space="preserve"> </w:t>
      </w:r>
      <w:r w:rsidR="00607AB5" w:rsidRPr="00C303FC">
        <w:rPr>
          <w:rFonts w:cs="Arial"/>
          <w:color w:val="000000"/>
        </w:rPr>
        <w:t xml:space="preserve">Documentation in the files </w:t>
      </w:r>
      <w:r w:rsidR="00607AB5">
        <w:rPr>
          <w:rFonts w:cs="Arial"/>
          <w:color w:val="000000"/>
        </w:rPr>
        <w:t>must</w:t>
      </w:r>
      <w:r w:rsidR="00607AB5" w:rsidRPr="00C303FC">
        <w:rPr>
          <w:rFonts w:cs="Arial"/>
          <w:color w:val="000000"/>
        </w:rPr>
        <w:t xml:space="preserve"> be i</w:t>
      </w:r>
      <w:r w:rsidR="00607AB5">
        <w:rPr>
          <w:rFonts w:cs="Arial"/>
          <w:color w:val="000000"/>
        </w:rPr>
        <w:t xml:space="preserve">n the order of the checklist. </w:t>
      </w:r>
      <w:r w:rsidR="00607AB5" w:rsidRPr="00C303FC">
        <w:rPr>
          <w:rFonts w:cs="Arial"/>
          <w:color w:val="000000"/>
        </w:rPr>
        <w:t xml:space="preserve">A </w:t>
      </w:r>
      <w:r w:rsidR="00E96ADD">
        <w:rPr>
          <w:rFonts w:cs="Arial"/>
          <w:color w:val="000000"/>
        </w:rPr>
        <w:t>list</w:t>
      </w:r>
      <w:r w:rsidR="00607AB5" w:rsidRPr="00C303FC">
        <w:rPr>
          <w:rFonts w:cs="Arial"/>
          <w:color w:val="000000"/>
        </w:rPr>
        <w:t xml:space="preserve"> of the required documentation is available on the </w:t>
      </w:r>
      <w:r w:rsidR="00CE42D4">
        <w:rPr>
          <w:rFonts w:cs="Arial"/>
          <w:color w:val="000000"/>
        </w:rPr>
        <w:t xml:space="preserve">Weatherization Program page: </w:t>
      </w:r>
      <w:r w:rsidR="00607AB5" w:rsidRPr="00C303FC">
        <w:rPr>
          <w:rFonts w:cs="Arial"/>
          <w:color w:val="000000"/>
        </w:rPr>
        <w:t xml:space="preserve"> </w:t>
      </w:r>
      <w:hyperlink r:id="rId46" w:history="1">
        <w:r w:rsidR="00CE42D4" w:rsidRPr="0093590A">
          <w:rPr>
            <w:rStyle w:val="Hyperlink"/>
          </w:rPr>
          <w:t>https://hhs.iowa.gov/weatherization-members</w:t>
        </w:r>
      </w:hyperlink>
      <w:r w:rsidR="00CE42D4">
        <w:t>.</w:t>
      </w:r>
    </w:p>
    <w:p w14:paraId="21ECF778" w14:textId="77777777" w:rsidR="00CE42D4" w:rsidRDefault="00CE42D4" w:rsidP="00CE42D4">
      <w:pPr>
        <w:ind w:left="360"/>
      </w:pPr>
    </w:p>
    <w:p w14:paraId="62E3CB12" w14:textId="5B54AB74" w:rsidR="008D5E50" w:rsidRDefault="008D5E50" w:rsidP="008E24FA">
      <w:pPr>
        <w:pStyle w:val="Heading3"/>
      </w:pPr>
      <w:bookmarkStart w:id="463" w:name="_Toc204100027"/>
      <w:r>
        <w:t>6.1</w:t>
      </w:r>
      <w:r w:rsidR="00AA7807">
        <w:t>3</w:t>
      </w:r>
      <w:r>
        <w:tab/>
      </w:r>
      <w:bookmarkStart w:id="464" w:name="BiddingDocumentation613"/>
      <w:bookmarkEnd w:id="464"/>
      <w:r w:rsidR="00AA7807">
        <w:t>Bidding Documentation</w:t>
      </w:r>
      <w:bookmarkEnd w:id="463"/>
    </w:p>
    <w:p w14:paraId="57F26A9F" w14:textId="5E8FAF88" w:rsidR="00AA7807" w:rsidRDefault="00AA7807" w:rsidP="008E24FA">
      <w:pPr>
        <w:ind w:left="360"/>
        <w:jc w:val="both"/>
      </w:pPr>
      <w:r>
        <w:t xml:space="preserve">The following describes the information needed in the </w:t>
      </w:r>
      <w:r w:rsidR="0039643C">
        <w:t xml:space="preserve">house </w:t>
      </w:r>
      <w:r>
        <w:t>file to fulfill the work documentation for each weatherization project.</w:t>
      </w:r>
    </w:p>
    <w:p w14:paraId="09F143FC" w14:textId="77777777" w:rsidR="00AA7807" w:rsidRPr="00AA7807" w:rsidRDefault="00AA7807" w:rsidP="008E24FA">
      <w:pPr>
        <w:ind w:left="360"/>
        <w:jc w:val="both"/>
      </w:pPr>
    </w:p>
    <w:p w14:paraId="07C9D572" w14:textId="59020C34" w:rsidR="008D5E50" w:rsidRDefault="0039643C" w:rsidP="008E24FA">
      <w:pPr>
        <w:ind w:left="360"/>
        <w:jc w:val="both"/>
      </w:pPr>
      <w:r>
        <w:t>D</w:t>
      </w:r>
      <w:r w:rsidR="008D5E50">
        <w:t>ocumentation regarding procurement of contractor</w:t>
      </w:r>
      <w:r w:rsidR="00557F64">
        <w:t xml:space="preserve"> services and goods</w:t>
      </w:r>
      <w:r w:rsidR="008D5E50">
        <w:t xml:space="preserve"> must contain the following information:</w:t>
      </w:r>
    </w:p>
    <w:p w14:paraId="05DE87E6" w14:textId="77777777" w:rsidR="000F60FD" w:rsidRDefault="00876E5D" w:rsidP="000F60FD">
      <w:pPr>
        <w:pStyle w:val="ListParagraph"/>
        <w:numPr>
          <w:ilvl w:val="0"/>
          <w:numId w:val="31"/>
        </w:numPr>
        <w:contextualSpacing/>
      </w:pPr>
      <w:r>
        <w:t>Invitation to Bid, which must include:</w:t>
      </w:r>
    </w:p>
    <w:p w14:paraId="109F98D2" w14:textId="5CB77A5F" w:rsidR="00AD5D39" w:rsidRPr="000F60FD" w:rsidRDefault="00876E5D" w:rsidP="00E05BC3">
      <w:pPr>
        <w:pStyle w:val="ListParagraph"/>
        <w:numPr>
          <w:ilvl w:val="0"/>
          <w:numId w:val="31"/>
        </w:numPr>
        <w:contextualSpacing/>
        <w:jc w:val="both"/>
      </w:pPr>
      <w:r>
        <w:t>A description of the work to be completed</w:t>
      </w:r>
      <w:r w:rsidR="004F726D">
        <w:t xml:space="preserve"> (including </w:t>
      </w:r>
      <w:r w:rsidR="000935C4">
        <w:t>the Heat Loss Calculation</w:t>
      </w:r>
      <w:r w:rsidR="003A2276">
        <w:t xml:space="preserve"> Worksheet</w:t>
      </w:r>
      <w:r w:rsidR="000935C4">
        <w:t xml:space="preserve"> or </w:t>
      </w:r>
      <w:r w:rsidR="004F726D">
        <w:t xml:space="preserve">Manual J </w:t>
      </w:r>
      <w:r w:rsidR="000935C4">
        <w:t xml:space="preserve">full calculation, </w:t>
      </w:r>
      <w:r w:rsidR="004F726D">
        <w:t>if applicable)</w:t>
      </w:r>
      <w:r w:rsidR="00AD5D39">
        <w:t xml:space="preserve"> </w:t>
      </w:r>
      <w:r w:rsidR="00AD5D39" w:rsidRPr="000F60FD">
        <w:rPr>
          <w:rFonts w:eastAsia="Arial" w:cs="Arial"/>
        </w:rPr>
        <w:t xml:space="preserve">Calculated loads based on post-retrofit dwelling characteristics. </w:t>
      </w:r>
    </w:p>
    <w:p w14:paraId="0387F5CC" w14:textId="77777777" w:rsidR="00876E5D" w:rsidRDefault="00876E5D" w:rsidP="00102572">
      <w:pPr>
        <w:pStyle w:val="ListParagraph"/>
        <w:numPr>
          <w:ilvl w:val="1"/>
          <w:numId w:val="31"/>
        </w:numPr>
        <w:ind w:left="1080"/>
        <w:contextualSpacing/>
        <w:jc w:val="both"/>
      </w:pPr>
      <w:r>
        <w:t>The format for submitting bids</w:t>
      </w:r>
    </w:p>
    <w:p w14:paraId="11ED3521" w14:textId="77777777" w:rsidR="00C56176" w:rsidRDefault="00C56176" w:rsidP="00102572">
      <w:pPr>
        <w:pStyle w:val="ListParagraph"/>
        <w:numPr>
          <w:ilvl w:val="1"/>
          <w:numId w:val="31"/>
        </w:numPr>
        <w:ind w:left="1080"/>
        <w:contextualSpacing/>
        <w:jc w:val="both"/>
      </w:pPr>
      <w:r>
        <w:t>The method to</w:t>
      </w:r>
      <w:r w:rsidR="00C7190B">
        <w:t xml:space="preserve"> </w:t>
      </w:r>
      <w:r w:rsidR="00701855">
        <w:t xml:space="preserve">be </w:t>
      </w:r>
      <w:r w:rsidR="00C7190B">
        <w:t>use</w:t>
      </w:r>
      <w:r w:rsidR="00701855">
        <w:t>d</w:t>
      </w:r>
      <w:r w:rsidR="00C7190B">
        <w:t xml:space="preserve"> for</w:t>
      </w:r>
      <w:r>
        <w:t xml:space="preserve"> submit</w:t>
      </w:r>
      <w:r w:rsidR="0028222D">
        <w:t>ting</w:t>
      </w:r>
      <w:r>
        <w:t xml:space="preserve"> bids (e.g. mail, electronic online bidding system, etc.)</w:t>
      </w:r>
    </w:p>
    <w:p w14:paraId="541BF84C" w14:textId="77777777" w:rsidR="00876E5D" w:rsidRDefault="00876E5D" w:rsidP="00102572">
      <w:pPr>
        <w:pStyle w:val="ListParagraph"/>
        <w:numPr>
          <w:ilvl w:val="1"/>
          <w:numId w:val="31"/>
        </w:numPr>
        <w:ind w:left="1080"/>
        <w:contextualSpacing/>
        <w:jc w:val="both"/>
      </w:pPr>
      <w:r>
        <w:t>The date and time by which bids are to be submitted</w:t>
      </w:r>
    </w:p>
    <w:p w14:paraId="5011561F" w14:textId="77777777" w:rsidR="00876E5D" w:rsidRDefault="00876E5D" w:rsidP="00102572">
      <w:pPr>
        <w:pStyle w:val="ListParagraph"/>
        <w:numPr>
          <w:ilvl w:val="1"/>
          <w:numId w:val="31"/>
        </w:numPr>
        <w:ind w:left="1080"/>
        <w:contextualSpacing/>
        <w:jc w:val="both"/>
      </w:pPr>
      <w:r>
        <w:t>The date, time, and location</w:t>
      </w:r>
      <w:r w:rsidR="00C56176">
        <w:t xml:space="preserve"> the </w:t>
      </w:r>
      <w:r>
        <w:t>bid</w:t>
      </w:r>
      <w:r w:rsidR="00C56176">
        <w:t>s</w:t>
      </w:r>
      <w:r>
        <w:t xml:space="preserve"> </w:t>
      </w:r>
      <w:r w:rsidR="00C56176">
        <w:t xml:space="preserve">are scheduled to be </w:t>
      </w:r>
      <w:r>
        <w:t>open</w:t>
      </w:r>
      <w:r w:rsidR="00C56176">
        <w:t>ed</w:t>
      </w:r>
    </w:p>
    <w:p w14:paraId="4421CD49" w14:textId="5446F34D" w:rsidR="00876E5D" w:rsidRDefault="00876E5D" w:rsidP="00102572">
      <w:pPr>
        <w:pStyle w:val="ListParagraph"/>
        <w:numPr>
          <w:ilvl w:val="1"/>
          <w:numId w:val="31"/>
        </w:numPr>
        <w:ind w:left="1080"/>
        <w:contextualSpacing/>
        <w:jc w:val="both"/>
      </w:pPr>
      <w:r>
        <w:t xml:space="preserve">A statement indicating that the </w:t>
      </w:r>
      <w:r w:rsidR="004D4484">
        <w:t>subgrantee</w:t>
      </w:r>
      <w:r>
        <w:t xml:space="preserve"> has the right to accept or reject any and all bids</w:t>
      </w:r>
    </w:p>
    <w:p w14:paraId="5FCD442E" w14:textId="77777777" w:rsidR="00876E5D" w:rsidRDefault="00876E5D" w:rsidP="00102572">
      <w:pPr>
        <w:pStyle w:val="ListParagraph"/>
        <w:numPr>
          <w:ilvl w:val="1"/>
          <w:numId w:val="31"/>
        </w:numPr>
        <w:ind w:left="1080"/>
        <w:contextualSpacing/>
        <w:jc w:val="both"/>
      </w:pPr>
      <w:r>
        <w:t>An explanation regarding the circumstances under which a bid will be considered ineligible (i.e. submitted bid past the deadline).</w:t>
      </w:r>
      <w:r w:rsidR="002D4768">
        <w:t xml:space="preserve"> It is strongly recommended that </w:t>
      </w:r>
      <w:r w:rsidR="00C56176">
        <w:t xml:space="preserve">mathematical </w:t>
      </w:r>
      <w:r w:rsidR="002D4768">
        <w:t xml:space="preserve">errors in a bid will cause the bid to be ineligible. Circumstances causing a </w:t>
      </w:r>
      <w:r w:rsidR="00C56176">
        <w:t xml:space="preserve">submitted </w:t>
      </w:r>
      <w:r w:rsidR="002D4768">
        <w:t>bid to be ineligible must be documented on the bid.</w:t>
      </w:r>
    </w:p>
    <w:p w14:paraId="60BD90AB" w14:textId="77777777" w:rsidR="00876E5D" w:rsidRDefault="00876E5D" w:rsidP="00102572">
      <w:pPr>
        <w:pStyle w:val="ListParagraph"/>
        <w:numPr>
          <w:ilvl w:val="1"/>
          <w:numId w:val="31"/>
        </w:numPr>
        <w:ind w:left="1080"/>
        <w:contextualSpacing/>
        <w:jc w:val="both"/>
      </w:pPr>
      <w:r>
        <w:t>An explanation regarding the criteria that will be used in determining the winner</w:t>
      </w:r>
    </w:p>
    <w:p w14:paraId="6363E8E7" w14:textId="77777777" w:rsidR="00876E5D" w:rsidRDefault="00876E5D" w:rsidP="00876E5D"/>
    <w:p w14:paraId="0AEADEA2" w14:textId="59A81DB3" w:rsidR="00DF0373" w:rsidDel="00752F70" w:rsidRDefault="004D4484" w:rsidP="00675FE9">
      <w:pPr>
        <w:ind w:left="720"/>
        <w:jc w:val="both"/>
        <w:rPr>
          <w:del w:id="465" w:author="Taylor, Christine [HHS]" w:date="2025-07-09T11:05:00Z" w16du:dateUtc="2025-07-09T16:05:00Z"/>
        </w:rPr>
      </w:pPr>
      <w:del w:id="466" w:author="Taylor, Christine [HHS]" w:date="2025-07-09T11:05:00Z" w16du:dateUtc="2025-07-09T16:05:00Z">
        <w:r w:rsidDel="00752F70">
          <w:delText>Subgrantee</w:delText>
        </w:r>
        <w:r w:rsidR="00EF1BB1" w:rsidDel="00752F70">
          <w:delText>s</w:delText>
        </w:r>
        <w:r w:rsidR="00DF0373" w:rsidDel="00752F70">
          <w:delText xml:space="preserve"> must take all necessary affirmative steps to assure minority businesses, women’s business enterprises, and labor surplus area firms are used when possible.</w:delText>
        </w:r>
      </w:del>
    </w:p>
    <w:p w14:paraId="6F6B91DD" w14:textId="77777777" w:rsidR="00DF0373" w:rsidRDefault="00DF0373" w:rsidP="00675FE9">
      <w:pPr>
        <w:ind w:left="720"/>
        <w:jc w:val="both"/>
      </w:pPr>
    </w:p>
    <w:p w14:paraId="0CC7C127" w14:textId="77777777" w:rsidR="00876E5D" w:rsidRDefault="00876E5D" w:rsidP="00675FE9">
      <w:pPr>
        <w:ind w:left="720"/>
        <w:jc w:val="both"/>
      </w:pPr>
      <w:r>
        <w:t xml:space="preserve">It is strongly recommended that bids are submitted to a person who is not part of or supervised by the Weatherization Program. It is also strongly recommended that they are sealed and kept in a secure location until the date and time of the stated bid opening. </w:t>
      </w:r>
    </w:p>
    <w:p w14:paraId="66499E00" w14:textId="77777777" w:rsidR="00876E5D" w:rsidRDefault="00876E5D" w:rsidP="00876E5D"/>
    <w:p w14:paraId="313F65FB" w14:textId="77777777" w:rsidR="00876E5D" w:rsidRDefault="00876E5D" w:rsidP="00102572">
      <w:pPr>
        <w:pStyle w:val="ListParagraph"/>
        <w:numPr>
          <w:ilvl w:val="0"/>
          <w:numId w:val="31"/>
        </w:numPr>
        <w:contextualSpacing/>
      </w:pPr>
      <w:r>
        <w:t>Bid Tabulation Sheet, which must include:</w:t>
      </w:r>
    </w:p>
    <w:p w14:paraId="68380AF3" w14:textId="77777777" w:rsidR="00876E5D" w:rsidRDefault="00876E5D" w:rsidP="00102572">
      <w:pPr>
        <w:pStyle w:val="ListParagraph"/>
        <w:numPr>
          <w:ilvl w:val="1"/>
          <w:numId w:val="31"/>
        </w:numPr>
        <w:ind w:left="1080"/>
        <w:contextualSpacing/>
        <w:jc w:val="both"/>
      </w:pPr>
      <w:r>
        <w:lastRenderedPageBreak/>
        <w:t>To whom the invitations to bid were sent, including the date the bids were sent</w:t>
      </w:r>
      <w:r w:rsidR="00B911C7">
        <w:t xml:space="preserve"> </w:t>
      </w:r>
    </w:p>
    <w:p w14:paraId="4908F208" w14:textId="77777777" w:rsidR="00876E5D" w:rsidRDefault="00876E5D" w:rsidP="00102572">
      <w:pPr>
        <w:pStyle w:val="ListParagraph"/>
        <w:numPr>
          <w:ilvl w:val="1"/>
          <w:numId w:val="31"/>
        </w:numPr>
        <w:ind w:left="1080"/>
        <w:contextualSpacing/>
        <w:jc w:val="both"/>
      </w:pPr>
      <w:r>
        <w:t xml:space="preserve">Bidder names, including the date </w:t>
      </w:r>
      <w:r w:rsidR="006B662C" w:rsidRPr="001A1595">
        <w:t>and</w:t>
      </w:r>
      <w:r>
        <w:t xml:space="preserve"> time the bids were received</w:t>
      </w:r>
    </w:p>
    <w:p w14:paraId="7739EA01" w14:textId="77777777" w:rsidR="00876E5D" w:rsidRDefault="00876E5D" w:rsidP="00102572">
      <w:pPr>
        <w:pStyle w:val="ListParagraph"/>
        <w:numPr>
          <w:ilvl w:val="1"/>
          <w:numId w:val="31"/>
        </w:numPr>
        <w:ind w:left="1080"/>
        <w:contextualSpacing/>
        <w:jc w:val="both"/>
      </w:pPr>
      <w:r>
        <w:t>The dollar amount submitted by each bidder, including any add-on costs</w:t>
      </w:r>
    </w:p>
    <w:p w14:paraId="03D3250C" w14:textId="77777777" w:rsidR="00876E5D" w:rsidRDefault="00876E5D" w:rsidP="00102572">
      <w:pPr>
        <w:pStyle w:val="ListParagraph"/>
        <w:numPr>
          <w:ilvl w:val="1"/>
          <w:numId w:val="31"/>
        </w:numPr>
        <w:ind w:left="1080"/>
        <w:contextualSpacing/>
        <w:jc w:val="both"/>
      </w:pPr>
      <w:r>
        <w:t>A description regarding how the winner was determined</w:t>
      </w:r>
    </w:p>
    <w:p w14:paraId="5640FA6D" w14:textId="77777777" w:rsidR="00876E5D" w:rsidRDefault="00876E5D" w:rsidP="00102572">
      <w:pPr>
        <w:pStyle w:val="ListParagraph"/>
        <w:numPr>
          <w:ilvl w:val="1"/>
          <w:numId w:val="31"/>
        </w:numPr>
        <w:ind w:left="1080"/>
        <w:contextualSpacing/>
        <w:jc w:val="both"/>
      </w:pPr>
      <w:r>
        <w:t>Witness signatures (it is preferable to have a minimum of three witnesses, with at least two of those witnesses who are not part of or supervised by the Weatherization Program)</w:t>
      </w:r>
      <w:r w:rsidR="00B911C7">
        <w:t xml:space="preserve"> </w:t>
      </w:r>
    </w:p>
    <w:p w14:paraId="15D402DD" w14:textId="77777777" w:rsidR="00C555AF" w:rsidDel="00B930F4" w:rsidRDefault="00C555AF" w:rsidP="00102572">
      <w:pPr>
        <w:pStyle w:val="ListParagraph"/>
        <w:numPr>
          <w:ilvl w:val="1"/>
          <w:numId w:val="31"/>
        </w:numPr>
        <w:ind w:left="1080"/>
        <w:contextualSpacing/>
        <w:jc w:val="both"/>
      </w:pPr>
      <w:r w:rsidDel="00B930F4">
        <w:t>The date and time by which bids were to be submitted</w:t>
      </w:r>
    </w:p>
    <w:p w14:paraId="017E94E8" w14:textId="77777777" w:rsidR="00C555AF" w:rsidRDefault="00C555AF" w:rsidP="00102572">
      <w:pPr>
        <w:pStyle w:val="ListParagraph"/>
        <w:numPr>
          <w:ilvl w:val="1"/>
          <w:numId w:val="31"/>
        </w:numPr>
        <w:ind w:left="1080"/>
        <w:contextualSpacing/>
        <w:jc w:val="both"/>
      </w:pPr>
      <w:r>
        <w:t>The date, time, and location the bids were scheduled to be opened</w:t>
      </w:r>
    </w:p>
    <w:p w14:paraId="702339BB" w14:textId="77777777" w:rsidR="00876E5D" w:rsidRPr="001A1595" w:rsidRDefault="00876E5D" w:rsidP="00102572">
      <w:pPr>
        <w:pStyle w:val="ListParagraph"/>
        <w:numPr>
          <w:ilvl w:val="1"/>
          <w:numId w:val="31"/>
        </w:numPr>
        <w:ind w:left="1080"/>
        <w:contextualSpacing/>
        <w:jc w:val="both"/>
      </w:pPr>
      <w:r>
        <w:t xml:space="preserve">The </w:t>
      </w:r>
      <w:r w:rsidR="00C555AF">
        <w:t xml:space="preserve">actual </w:t>
      </w:r>
      <w:r>
        <w:t>date and time of the bid opening</w:t>
      </w:r>
      <w:r w:rsidR="00240AA4">
        <w:t>,</w:t>
      </w:r>
      <w:r w:rsidR="00C555AF">
        <w:t xml:space="preserve"> including an explanation </w:t>
      </w:r>
      <w:r w:rsidR="00701855">
        <w:t xml:space="preserve">if there is </w:t>
      </w:r>
      <w:r w:rsidR="00C555AF">
        <w:t xml:space="preserve">a delay </w:t>
      </w:r>
      <w:r w:rsidR="00701855">
        <w:t xml:space="preserve">in </w:t>
      </w:r>
      <w:r w:rsidR="00C555AF">
        <w:t>openings bids</w:t>
      </w:r>
    </w:p>
    <w:p w14:paraId="126AB6A5" w14:textId="77777777" w:rsidR="00203F55" w:rsidRDefault="00203F55" w:rsidP="00102572">
      <w:pPr>
        <w:pStyle w:val="ListParagraph"/>
        <w:numPr>
          <w:ilvl w:val="1"/>
          <w:numId w:val="31"/>
        </w:numPr>
        <w:ind w:left="1080"/>
        <w:contextualSpacing/>
        <w:jc w:val="both"/>
      </w:pPr>
      <w:r>
        <w:t>An explanation regarding the criteria used in determining the winner</w:t>
      </w:r>
    </w:p>
    <w:p w14:paraId="22ED92C3" w14:textId="77777777" w:rsidR="008207EC" w:rsidRDefault="008207EC" w:rsidP="008207EC">
      <w:pPr>
        <w:pStyle w:val="ListParagraph"/>
        <w:ind w:left="0"/>
        <w:contextualSpacing/>
        <w:jc w:val="both"/>
      </w:pPr>
    </w:p>
    <w:p w14:paraId="0F240CDF" w14:textId="77777777" w:rsidR="008207EC" w:rsidRDefault="008207EC" w:rsidP="008207EC">
      <w:pPr>
        <w:pStyle w:val="ListParagraph"/>
        <w:contextualSpacing/>
        <w:jc w:val="both"/>
      </w:pPr>
      <w:r>
        <w:t xml:space="preserve">Note: Contracts must be awarded only to those </w:t>
      </w:r>
      <w:r w:rsidR="00F2628A">
        <w:t>contractors</w:t>
      </w:r>
      <w:r>
        <w:t xml:space="preserve"> possessing the ability to perform successfully under the terms and conditions of the proposed procurement. </w:t>
      </w:r>
      <w:r w:rsidRPr="00DC455E">
        <w:rPr>
          <w:rFonts w:eastAsiaTheme="minorHAnsi" w:cs="Arial"/>
        </w:rPr>
        <w:t>Consideration will be given to such matters as contractor integrity, compliance with public policy, record of past performance, and financial and technical resources.</w:t>
      </w:r>
    </w:p>
    <w:p w14:paraId="750E8C2B" w14:textId="77777777" w:rsidR="00FE4A6F" w:rsidRDefault="00FE4A6F" w:rsidP="00FE4A6F">
      <w:pPr>
        <w:ind w:left="720"/>
      </w:pPr>
    </w:p>
    <w:p w14:paraId="4A244090" w14:textId="77777777" w:rsidR="00876E5D" w:rsidRDefault="00876E5D" w:rsidP="00102572">
      <w:pPr>
        <w:pStyle w:val="ListParagraph"/>
        <w:numPr>
          <w:ilvl w:val="0"/>
          <w:numId w:val="31"/>
        </w:numPr>
        <w:contextualSpacing/>
      </w:pPr>
      <w:r>
        <w:t>Notification of Bid Results, by one of the following methods:</w:t>
      </w:r>
    </w:p>
    <w:p w14:paraId="6BCDA05D" w14:textId="55435C48" w:rsidR="00876E5D" w:rsidRDefault="00876E5D" w:rsidP="00102572">
      <w:pPr>
        <w:pStyle w:val="ListParagraph"/>
        <w:numPr>
          <w:ilvl w:val="1"/>
          <w:numId w:val="31"/>
        </w:numPr>
        <w:ind w:left="1080"/>
        <w:contextualSpacing/>
        <w:jc w:val="both"/>
      </w:pPr>
      <w:r>
        <w:t xml:space="preserve">Post the bid results in a prominent place within the </w:t>
      </w:r>
      <w:r w:rsidR="004D4484">
        <w:t>subgrantee</w:t>
      </w:r>
      <w:r>
        <w:t xml:space="preserve"> for viewing by the bidders and other interested parties </w:t>
      </w:r>
    </w:p>
    <w:p w14:paraId="4A8DF7A3" w14:textId="77777777" w:rsidR="00B10B9C" w:rsidRDefault="00876E5D" w:rsidP="00102572">
      <w:pPr>
        <w:pStyle w:val="ListParagraph"/>
        <w:numPr>
          <w:ilvl w:val="1"/>
          <w:numId w:val="31"/>
        </w:numPr>
        <w:ind w:left="1080"/>
        <w:contextualSpacing/>
        <w:jc w:val="both"/>
      </w:pPr>
      <w:r>
        <w:t xml:space="preserve">Email, fax, or mail the results to the bidders </w:t>
      </w:r>
    </w:p>
    <w:p w14:paraId="4361F8C3" w14:textId="77777777" w:rsidR="00C449E6" w:rsidRPr="001A1595" w:rsidRDefault="00C449E6" w:rsidP="00C449E6">
      <w:pPr>
        <w:pStyle w:val="ListParagraph"/>
        <w:ind w:left="1080"/>
        <w:contextualSpacing/>
        <w:jc w:val="both"/>
      </w:pPr>
    </w:p>
    <w:p w14:paraId="209134CC" w14:textId="77777777" w:rsidR="00C951D1" w:rsidRDefault="00B10B9C" w:rsidP="00102572">
      <w:pPr>
        <w:pStyle w:val="ListParagraph"/>
        <w:numPr>
          <w:ilvl w:val="0"/>
          <w:numId w:val="31"/>
        </w:numPr>
        <w:contextualSpacing/>
      </w:pPr>
      <w:r w:rsidRPr="00B10B9C">
        <w:t>Emergency bid situations</w:t>
      </w:r>
      <w:r>
        <w:t xml:space="preserve"> – phone bids</w:t>
      </w:r>
    </w:p>
    <w:p w14:paraId="7DA3356C" w14:textId="5A7DB129" w:rsidR="00B10B9C" w:rsidRDefault="00B10B9C" w:rsidP="00B10B9C">
      <w:pPr>
        <w:pStyle w:val="ListParagraph"/>
        <w:contextualSpacing/>
      </w:pPr>
      <w:r>
        <w:t xml:space="preserve">In cases where the </w:t>
      </w:r>
      <w:r w:rsidR="0032390A">
        <w:t>customer</w:t>
      </w:r>
      <w:r>
        <w:t xml:space="preserve"> is in a hazardous situation because of faulty equipment, the </w:t>
      </w:r>
      <w:r w:rsidR="004D4484">
        <w:t>subgrantee</w:t>
      </w:r>
      <w:r>
        <w:t xml:space="preserve"> may choo</w:t>
      </w:r>
      <w:r w:rsidR="00A44B11">
        <w:t xml:space="preserve">se to do emergency phone bids. </w:t>
      </w:r>
      <w:r>
        <w:t>The following items are required in these cases:</w:t>
      </w:r>
    </w:p>
    <w:p w14:paraId="79455CBA" w14:textId="77777777" w:rsidR="00B10B9C" w:rsidRDefault="00B10B9C" w:rsidP="00102572">
      <w:pPr>
        <w:pStyle w:val="ListParagraph"/>
        <w:numPr>
          <w:ilvl w:val="1"/>
          <w:numId w:val="31"/>
        </w:numPr>
        <w:ind w:left="1080"/>
        <w:contextualSpacing/>
        <w:jc w:val="both"/>
      </w:pPr>
      <w:r>
        <w:t>Bid Tabulation Sheet, which must include:</w:t>
      </w:r>
    </w:p>
    <w:p w14:paraId="75034C5E" w14:textId="77777777" w:rsidR="00B10B9C" w:rsidRDefault="00B10B9C" w:rsidP="00102572">
      <w:pPr>
        <w:pStyle w:val="ListParagraph"/>
        <w:numPr>
          <w:ilvl w:val="2"/>
          <w:numId w:val="31"/>
        </w:numPr>
        <w:ind w:left="1440"/>
        <w:contextualSpacing/>
      </w:pPr>
      <w:r>
        <w:t xml:space="preserve">A description of work to be completed and </w:t>
      </w:r>
      <w:r w:rsidR="00F4457E">
        <w:t>the date and time the</w:t>
      </w:r>
      <w:r>
        <w:t xml:space="preserve"> bid is due</w:t>
      </w:r>
    </w:p>
    <w:p w14:paraId="1A95BBA5" w14:textId="77777777" w:rsidR="00B10B9C" w:rsidRDefault="00B10B9C" w:rsidP="00102572">
      <w:pPr>
        <w:pStyle w:val="ListParagraph"/>
        <w:numPr>
          <w:ilvl w:val="2"/>
          <w:numId w:val="31"/>
        </w:numPr>
        <w:ind w:left="1440"/>
        <w:contextualSpacing/>
      </w:pPr>
      <w:r>
        <w:t xml:space="preserve">Who was called and </w:t>
      </w:r>
      <w:r w:rsidR="00F4457E">
        <w:t xml:space="preserve">the </w:t>
      </w:r>
      <w:r>
        <w:t>date</w:t>
      </w:r>
      <w:r w:rsidR="00F4457E">
        <w:t xml:space="preserve"> and time</w:t>
      </w:r>
      <w:r>
        <w:t xml:space="preserve"> called</w:t>
      </w:r>
    </w:p>
    <w:p w14:paraId="7D4C6867" w14:textId="77777777" w:rsidR="00B10B9C" w:rsidRDefault="00B10B9C" w:rsidP="00102572">
      <w:pPr>
        <w:pStyle w:val="ListParagraph"/>
        <w:numPr>
          <w:ilvl w:val="2"/>
          <w:numId w:val="31"/>
        </w:numPr>
        <w:ind w:left="1440"/>
        <w:contextualSpacing/>
      </w:pPr>
      <w:r>
        <w:t xml:space="preserve">Bidder names, including the date </w:t>
      </w:r>
      <w:r w:rsidRPr="001E681D">
        <w:rPr>
          <w:u w:val="single"/>
        </w:rPr>
        <w:t>and</w:t>
      </w:r>
      <w:r>
        <w:t xml:space="preserve"> time the bids were received</w:t>
      </w:r>
    </w:p>
    <w:p w14:paraId="774E31D9" w14:textId="77777777" w:rsidR="004F726D" w:rsidRDefault="004F726D" w:rsidP="00102572">
      <w:pPr>
        <w:pStyle w:val="ListParagraph"/>
        <w:numPr>
          <w:ilvl w:val="2"/>
          <w:numId w:val="31"/>
        </w:numPr>
        <w:ind w:left="1440"/>
        <w:contextualSpacing/>
      </w:pPr>
      <w:r>
        <w:t>Manufacturer</w:t>
      </w:r>
      <w:r w:rsidR="00B911C7">
        <w:t xml:space="preserve">, </w:t>
      </w:r>
      <w:r>
        <w:t>model number</w:t>
      </w:r>
      <w:r w:rsidR="00F4457E">
        <w:t>, fuel source, and size</w:t>
      </w:r>
      <w:r>
        <w:t xml:space="preserve"> of unit bid</w:t>
      </w:r>
    </w:p>
    <w:p w14:paraId="0DDB4A8B" w14:textId="77777777" w:rsidR="00B10B9C" w:rsidRDefault="00B10B9C" w:rsidP="00102572">
      <w:pPr>
        <w:pStyle w:val="ListParagraph"/>
        <w:numPr>
          <w:ilvl w:val="2"/>
          <w:numId w:val="31"/>
        </w:numPr>
        <w:ind w:left="1440"/>
        <w:contextualSpacing/>
      </w:pPr>
      <w:r>
        <w:t>The dollar amount submitted by each bidder, including any add-on costs</w:t>
      </w:r>
    </w:p>
    <w:p w14:paraId="30C781F3" w14:textId="77777777" w:rsidR="00B10B9C" w:rsidRDefault="00B10B9C" w:rsidP="00102572">
      <w:pPr>
        <w:pStyle w:val="ListParagraph"/>
        <w:numPr>
          <w:ilvl w:val="2"/>
          <w:numId w:val="31"/>
        </w:numPr>
        <w:ind w:left="1440"/>
        <w:contextualSpacing/>
      </w:pPr>
      <w:r>
        <w:t>A description regarding how the winner was determined</w:t>
      </w:r>
    </w:p>
    <w:p w14:paraId="70D11DBE" w14:textId="77777777" w:rsidR="00B10B9C" w:rsidRDefault="00B10B9C" w:rsidP="00102572">
      <w:pPr>
        <w:pStyle w:val="ListParagraph"/>
        <w:numPr>
          <w:ilvl w:val="2"/>
          <w:numId w:val="31"/>
        </w:numPr>
        <w:ind w:left="1440"/>
        <w:contextualSpacing/>
        <w:jc w:val="both"/>
      </w:pPr>
      <w:r>
        <w:t xml:space="preserve">Witness signatures – </w:t>
      </w:r>
      <w:r w:rsidR="00FB59F5">
        <w:t xml:space="preserve">at a </w:t>
      </w:r>
      <w:r>
        <w:t>minimum</w:t>
      </w:r>
      <w:r w:rsidR="00FB59F5">
        <w:t>,</w:t>
      </w:r>
      <w:r>
        <w:t xml:space="preserve"> signature of person requesting bids</w:t>
      </w:r>
    </w:p>
    <w:p w14:paraId="216EF364" w14:textId="77777777" w:rsidR="004F726D" w:rsidRDefault="004F726D" w:rsidP="004F726D">
      <w:pPr>
        <w:pStyle w:val="ListParagraph"/>
        <w:ind w:left="2160"/>
        <w:contextualSpacing/>
        <w:jc w:val="both"/>
      </w:pPr>
    </w:p>
    <w:p w14:paraId="387C166D" w14:textId="77777777" w:rsidR="00B10B9C" w:rsidRDefault="004F726D" w:rsidP="00B10B9C">
      <w:pPr>
        <w:ind w:left="720"/>
        <w:contextualSpacing/>
        <w:jc w:val="both"/>
        <w:rPr>
          <w:b/>
        </w:rPr>
      </w:pPr>
      <w:r w:rsidRPr="004F726D">
        <w:rPr>
          <w:b/>
        </w:rPr>
        <w:t>Emergency situations as described above are the only time phone bids are allowed.</w:t>
      </w:r>
    </w:p>
    <w:p w14:paraId="0B7517F0" w14:textId="77777777" w:rsidR="008207EC" w:rsidRDefault="008207EC" w:rsidP="008207EC">
      <w:pPr>
        <w:contextualSpacing/>
        <w:jc w:val="both"/>
        <w:rPr>
          <w:b/>
        </w:rPr>
      </w:pPr>
    </w:p>
    <w:p w14:paraId="2623F87A" w14:textId="77777777" w:rsidR="00AA7807" w:rsidRDefault="00AA7807" w:rsidP="001A1595">
      <w:pPr>
        <w:pStyle w:val="Heading3"/>
      </w:pPr>
      <w:bookmarkStart w:id="467" w:name="_Toc204100028"/>
      <w:r>
        <w:t>6.14</w:t>
      </w:r>
      <w:r>
        <w:tab/>
      </w:r>
      <w:bookmarkStart w:id="468" w:name="PreviouslyWxedHomesFile613"/>
      <w:bookmarkEnd w:id="468"/>
      <w:r>
        <w:t>P</w:t>
      </w:r>
      <w:r w:rsidR="00B10B9C">
        <w:t>reviously Weatherized Homes File</w:t>
      </w:r>
      <w:bookmarkEnd w:id="467"/>
    </w:p>
    <w:p w14:paraId="4D003331" w14:textId="4FB7851D" w:rsidR="00AA7807" w:rsidRDefault="004D4484" w:rsidP="001A1595">
      <w:pPr>
        <w:ind w:left="360"/>
        <w:jc w:val="both"/>
      </w:pPr>
      <w:r>
        <w:t>Subgrantee</w:t>
      </w:r>
      <w:r w:rsidR="00EF1BB1">
        <w:t>s</w:t>
      </w:r>
      <w:r w:rsidR="00AA7807">
        <w:t xml:space="preserve"> must maintain a file of all previously weatherized homes. The file needs to contain, at a minimum, the address and date of completion for each home weatherized. This file needs to be checked prior to weatherizing any new home to ensure the home has not been previously weatherized and updated each time a new home has been weatherized. Although there are instances when the re-weatherization of a home is allowed, the </w:t>
      </w:r>
      <w:r>
        <w:t>subgrantee</w:t>
      </w:r>
      <w:r w:rsidR="00AA7807">
        <w:t xml:space="preserve"> still needs to check for this to ensure a home is eligible for re-weatherization.</w:t>
      </w:r>
    </w:p>
    <w:p w14:paraId="1BB8B499" w14:textId="77777777" w:rsidR="00AA7807" w:rsidRDefault="00AA7807" w:rsidP="00AA7807">
      <w:pPr>
        <w:jc w:val="both"/>
      </w:pPr>
    </w:p>
    <w:p w14:paraId="17F5043D" w14:textId="77777777" w:rsidR="00AA7807" w:rsidRDefault="00AA7807" w:rsidP="001A1595">
      <w:pPr>
        <w:pStyle w:val="Heading3"/>
      </w:pPr>
      <w:bookmarkStart w:id="469" w:name="_Toc204100029"/>
      <w:r>
        <w:t>6.15</w:t>
      </w:r>
      <w:r>
        <w:tab/>
      </w:r>
      <w:bookmarkStart w:id="470" w:name="GrantFile614"/>
      <w:bookmarkEnd w:id="470"/>
      <w:r>
        <w:t>Grant File</w:t>
      </w:r>
      <w:bookmarkEnd w:id="469"/>
    </w:p>
    <w:p w14:paraId="2DB0438C" w14:textId="3469A18A" w:rsidR="00AA7807" w:rsidRDefault="00AA7807" w:rsidP="00C96D67">
      <w:pPr>
        <w:ind w:left="360"/>
      </w:pPr>
      <w:r>
        <w:t xml:space="preserve">The </w:t>
      </w:r>
      <w:r w:rsidR="004D4484">
        <w:t>subgrantee</w:t>
      </w:r>
      <w:r>
        <w:t xml:space="preserve"> must maintain a “grant file” that includes, at a minimum, all the weatherization contracts</w:t>
      </w:r>
      <w:r w:rsidR="001C5526">
        <w:t xml:space="preserve"> and the federal rules and regulations related to the Weatherization program. The</w:t>
      </w:r>
      <w:r>
        <w:t xml:space="preserve"> Iowa Weatherization Program manuals</w:t>
      </w:r>
      <w:r w:rsidR="009A216D">
        <w:t xml:space="preserve"> and</w:t>
      </w:r>
      <w:r>
        <w:t xml:space="preserve"> the Iowa Weatherization State Plan</w:t>
      </w:r>
      <w:r w:rsidR="001C5526">
        <w:t xml:space="preserve"> are available on the </w:t>
      </w:r>
      <w:r w:rsidR="00C96D67">
        <w:t>Weatherization Program page</w:t>
      </w:r>
      <w:r w:rsidR="001C5526">
        <w:t xml:space="preserve"> </w:t>
      </w:r>
      <w:hyperlink r:id="rId47" w:history="1">
        <w:r w:rsidR="00C96D67" w:rsidRPr="0093590A">
          <w:rPr>
            <w:rStyle w:val="Hyperlink"/>
          </w:rPr>
          <w:t>https://hhs.iowa.gov/weatherization-members</w:t>
        </w:r>
      </w:hyperlink>
      <w:r w:rsidR="001C5526">
        <w:t xml:space="preserve"> and</w:t>
      </w:r>
      <w:r w:rsidR="00780FAB">
        <w:t xml:space="preserve"> </w:t>
      </w:r>
      <w:r w:rsidR="001C5526">
        <w:t xml:space="preserve">should be made available to all weatherization staff and other necessary personnel. </w:t>
      </w:r>
    </w:p>
    <w:p w14:paraId="5E1C0BDA" w14:textId="77777777" w:rsidR="00AA7807" w:rsidRDefault="00AA7807" w:rsidP="008D5E50">
      <w:pPr>
        <w:jc w:val="both"/>
        <w:rPr>
          <w:b/>
        </w:rPr>
      </w:pPr>
    </w:p>
    <w:p w14:paraId="74FF9AA9" w14:textId="77777777" w:rsidR="008D5E50" w:rsidRDefault="008D5E50" w:rsidP="001A1595">
      <w:pPr>
        <w:pStyle w:val="Heading3"/>
      </w:pPr>
      <w:bookmarkStart w:id="471" w:name="_Toc204100030"/>
      <w:r>
        <w:t>6.16</w:t>
      </w:r>
      <w:r>
        <w:tab/>
      </w:r>
      <w:bookmarkStart w:id="472" w:name="OtherRequiredInformation616"/>
      <w:bookmarkEnd w:id="472"/>
      <w:r>
        <w:t>Other Required Information</w:t>
      </w:r>
      <w:bookmarkEnd w:id="471"/>
    </w:p>
    <w:p w14:paraId="6BE7F3EB" w14:textId="77777777" w:rsidR="006D69AE" w:rsidRDefault="006D69AE" w:rsidP="001A1595">
      <w:pPr>
        <w:ind w:firstLine="360"/>
        <w:rPr>
          <w:b/>
        </w:rPr>
      </w:pPr>
    </w:p>
    <w:p w14:paraId="0CDD37E3" w14:textId="13806BB2" w:rsidR="008D5E50" w:rsidRPr="001A1595" w:rsidRDefault="00CD3591" w:rsidP="001A1595">
      <w:pPr>
        <w:ind w:firstLine="360"/>
        <w:rPr>
          <w:b/>
        </w:rPr>
      </w:pPr>
      <w:r>
        <w:rPr>
          <w:b/>
        </w:rPr>
        <w:t>WAweb (</w:t>
      </w:r>
      <w:r w:rsidR="008D5E50" w:rsidRPr="001A1595">
        <w:rPr>
          <w:b/>
        </w:rPr>
        <w:t>NEAT/MHEA</w:t>
      </w:r>
      <w:r>
        <w:rPr>
          <w:b/>
        </w:rPr>
        <w:t>)</w:t>
      </w:r>
      <w:r w:rsidR="008D5E50" w:rsidRPr="001A1595">
        <w:rPr>
          <w:b/>
        </w:rPr>
        <w:t xml:space="preserve"> Audit Information</w:t>
      </w:r>
    </w:p>
    <w:p w14:paraId="1DB5C7EC" w14:textId="5A38CAC2" w:rsidR="008D5E50" w:rsidRDefault="004D4484" w:rsidP="001A1595">
      <w:pPr>
        <w:ind w:left="360"/>
        <w:jc w:val="both"/>
      </w:pPr>
      <w:r>
        <w:lastRenderedPageBreak/>
        <w:t>Subgrantee</w:t>
      </w:r>
      <w:r w:rsidR="00EF1BB1">
        <w:t>s</w:t>
      </w:r>
      <w:r w:rsidR="008D5E50">
        <w:t xml:space="preserve"> must keep the </w:t>
      </w:r>
      <w:r w:rsidR="00CD3591">
        <w:t>WAweb (</w:t>
      </w:r>
      <w:r w:rsidR="008D5E50">
        <w:t>NEAT/MHEA</w:t>
      </w:r>
      <w:r w:rsidR="00CD3591">
        <w:t>)</w:t>
      </w:r>
      <w:r w:rsidR="008D5E50">
        <w:t xml:space="preserve"> Audit on each house </w:t>
      </w:r>
      <w:r w:rsidR="001E681D">
        <w:t>in an electronic format.</w:t>
      </w:r>
      <w:r w:rsidR="008D5E50">
        <w:t xml:space="preserve"> </w:t>
      </w:r>
      <w:r w:rsidR="00B07783">
        <w:t>Refer to</w:t>
      </w:r>
      <w:r w:rsidR="00B07783" w:rsidRPr="00ED1E27">
        <w:t xml:space="preserve"> </w:t>
      </w:r>
      <w:bookmarkStart w:id="473" w:name="RetentionOfProgramRecordsAndDocs630"/>
      <w:r w:rsidR="00ED1E27">
        <w:fldChar w:fldCharType="begin"/>
      </w:r>
      <w:r w:rsidR="00ED1E27">
        <w:instrText xml:space="preserve"> HYPERLINK  \l "RetentionOfProgramRecordsAndDocs630" </w:instrText>
      </w:r>
      <w:r w:rsidR="00ED1E27">
        <w:fldChar w:fldCharType="separate"/>
      </w:r>
      <w:r w:rsidR="00B07783" w:rsidRPr="00ED1E27">
        <w:rPr>
          <w:rStyle w:val="Hyperlink"/>
        </w:rPr>
        <w:t>Section 6.30</w:t>
      </w:r>
      <w:bookmarkEnd w:id="473"/>
      <w:r w:rsidR="00ED1E27">
        <w:fldChar w:fldCharType="end"/>
      </w:r>
      <w:r w:rsidR="00B07783" w:rsidRPr="00ED1E27">
        <w:t xml:space="preserve"> for record retention information.</w:t>
      </w:r>
    </w:p>
    <w:p w14:paraId="1C47BBBD" w14:textId="77777777" w:rsidR="00745C33" w:rsidRDefault="00745C33" w:rsidP="001A1595">
      <w:pPr>
        <w:ind w:left="360"/>
        <w:jc w:val="both"/>
      </w:pPr>
    </w:p>
    <w:p w14:paraId="226CCA7C" w14:textId="77777777" w:rsidR="008D5E50" w:rsidRPr="001A1595" w:rsidRDefault="008D5E50" w:rsidP="001A1595">
      <w:pPr>
        <w:ind w:firstLine="360"/>
        <w:rPr>
          <w:b/>
        </w:rPr>
      </w:pPr>
      <w:r w:rsidRPr="001A1595">
        <w:rPr>
          <w:b/>
        </w:rPr>
        <w:t>Safety Data Sheets</w:t>
      </w:r>
    </w:p>
    <w:p w14:paraId="42A0BB15" w14:textId="6B400BDE" w:rsidR="008D5E50" w:rsidRDefault="008D5E50" w:rsidP="001A1595">
      <w:pPr>
        <w:ind w:left="360"/>
        <w:jc w:val="both"/>
      </w:pPr>
      <w:r>
        <w:t xml:space="preserve">Crew-based </w:t>
      </w:r>
      <w:r w:rsidR="004D4484">
        <w:t>subgrantee</w:t>
      </w:r>
      <w:r w:rsidR="00EF1BB1">
        <w:t>s</w:t>
      </w:r>
      <w:r>
        <w:t xml:space="preserve"> must have Safety Data Sheets </w:t>
      </w:r>
      <w:r w:rsidR="001E681D">
        <w:t xml:space="preserve">(SDS) </w:t>
      </w:r>
      <w:r w:rsidR="00DF55FB">
        <w:t>available at the job site</w:t>
      </w:r>
      <w:r>
        <w:t xml:space="preserve"> for all weatherization materials used by their staff.</w:t>
      </w:r>
    </w:p>
    <w:p w14:paraId="2B35EBC6" w14:textId="77777777" w:rsidR="008D5E50" w:rsidRDefault="008D5E50" w:rsidP="008D5E50">
      <w:pPr>
        <w:jc w:val="both"/>
      </w:pPr>
    </w:p>
    <w:p w14:paraId="4EA2C7EC" w14:textId="77777777" w:rsidR="008D5E50" w:rsidRDefault="008D5E50" w:rsidP="001A1595">
      <w:pPr>
        <w:pStyle w:val="Heading2"/>
      </w:pPr>
      <w:bookmarkStart w:id="474" w:name="_Toc204100031"/>
      <w:r>
        <w:t>6.20</w:t>
      </w:r>
      <w:bookmarkStart w:id="475" w:name="ManagementOfFileDocumentation620"/>
      <w:bookmarkEnd w:id="475"/>
      <w:r>
        <w:tab/>
        <w:t>MANAGEMENT OF FILE DOCUMENTATION</w:t>
      </w:r>
      <w:bookmarkEnd w:id="474"/>
    </w:p>
    <w:p w14:paraId="55DC7D07" w14:textId="77777777" w:rsidR="008D5E50" w:rsidRDefault="008D5E50" w:rsidP="008D5E50">
      <w:pPr>
        <w:jc w:val="both"/>
        <w:rPr>
          <w:b/>
        </w:rPr>
      </w:pPr>
    </w:p>
    <w:p w14:paraId="76AFFD61" w14:textId="58E97417" w:rsidR="008D5E50" w:rsidRDefault="008D5E50" w:rsidP="005C38A1">
      <w:pPr>
        <w:jc w:val="both"/>
      </w:pPr>
      <w:r>
        <w:t xml:space="preserve">It is important to establish a system or process ensuring the required documentation is obtained and filed in the proper files. It is </w:t>
      </w:r>
      <w:r w:rsidR="0004764C">
        <w:t xml:space="preserve">required that </w:t>
      </w:r>
      <w:r w:rsidR="004D4484">
        <w:t>subgrantee</w:t>
      </w:r>
      <w:r w:rsidR="00EF1BB1">
        <w:t>s</w:t>
      </w:r>
      <w:r>
        <w:t xml:space="preserve"> use a checklist form to ensure all required documentation is in each file. The checklist form </w:t>
      </w:r>
      <w:r w:rsidR="0004764C">
        <w:t xml:space="preserve">must </w:t>
      </w:r>
      <w:r>
        <w:t>list all required documentation for that file</w:t>
      </w:r>
      <w:r w:rsidR="0004764C">
        <w:t xml:space="preserve"> and the documentation in the file must be placed in the same order as the checklist</w:t>
      </w:r>
      <w:r>
        <w:t>. The person(s) responsible for ensuring the documentation is in the file can check off the documentation as it is put into the file. Copies of file checklists are on the Weatherization</w:t>
      </w:r>
      <w:r>
        <w:rPr>
          <w:rFonts w:cs="Arial"/>
        </w:rPr>
        <w:t xml:space="preserve"> </w:t>
      </w:r>
      <w:r w:rsidR="005C38A1">
        <w:rPr>
          <w:rFonts w:cs="Arial"/>
        </w:rPr>
        <w:t>Program page</w:t>
      </w:r>
      <w:r>
        <w:rPr>
          <w:rFonts w:cs="Arial"/>
        </w:rPr>
        <w:t>:</w:t>
      </w:r>
      <w:r w:rsidR="005C38A1">
        <w:rPr>
          <w:rFonts w:cs="Arial"/>
        </w:rPr>
        <w:t xml:space="preserve"> </w:t>
      </w:r>
      <w:hyperlink r:id="rId48" w:history="1">
        <w:r w:rsidR="005C38A1" w:rsidRPr="0093590A">
          <w:rPr>
            <w:rStyle w:val="Hyperlink"/>
          </w:rPr>
          <w:t>https://hhs.iowa.gov/weatherization-members</w:t>
        </w:r>
      </w:hyperlink>
      <w:r w:rsidR="005C38A1">
        <w:t>.</w:t>
      </w:r>
    </w:p>
    <w:p w14:paraId="6EFDAEE5" w14:textId="77777777" w:rsidR="005C38A1" w:rsidRDefault="005C38A1" w:rsidP="008D5E50">
      <w:pPr>
        <w:jc w:val="both"/>
      </w:pPr>
    </w:p>
    <w:p w14:paraId="58987177" w14:textId="77777777" w:rsidR="008D5E50" w:rsidRDefault="008D5E50" w:rsidP="001A1595">
      <w:pPr>
        <w:pStyle w:val="Heading2"/>
      </w:pPr>
      <w:bookmarkStart w:id="476" w:name="_Toc204100032"/>
      <w:r>
        <w:t>6.30</w:t>
      </w:r>
      <w:r>
        <w:tab/>
        <w:t>RETENTION OF PROGRAM RECORDS AND DOCUMENTATION</w:t>
      </w:r>
      <w:bookmarkEnd w:id="476"/>
    </w:p>
    <w:p w14:paraId="6B45CC8D" w14:textId="77777777" w:rsidR="008D5E50" w:rsidRDefault="008D5E50" w:rsidP="008D5E50">
      <w:pPr>
        <w:jc w:val="both"/>
        <w:rPr>
          <w:b/>
        </w:rPr>
      </w:pPr>
    </w:p>
    <w:p w14:paraId="27DB7130" w14:textId="77777777" w:rsidR="00D907D2" w:rsidRDefault="003600E7" w:rsidP="00D22150">
      <w:pPr>
        <w:pStyle w:val="Default"/>
        <w:jc w:val="both"/>
        <w:rPr>
          <w:sz w:val="20"/>
          <w:szCs w:val="20"/>
        </w:rPr>
      </w:pPr>
      <w:r w:rsidRPr="00D22150">
        <w:rPr>
          <w:sz w:val="20"/>
          <w:szCs w:val="20"/>
        </w:rPr>
        <w:t xml:space="preserve">Per </w:t>
      </w:r>
      <w:r w:rsidR="005C2860" w:rsidRPr="00D22150">
        <w:rPr>
          <w:sz w:val="20"/>
          <w:szCs w:val="20"/>
        </w:rPr>
        <w:t>2 CFR 200</w:t>
      </w:r>
      <w:r w:rsidR="00EA6E84" w:rsidRPr="00D22150">
        <w:rPr>
          <w:sz w:val="20"/>
          <w:szCs w:val="20"/>
        </w:rPr>
        <w:t xml:space="preserve"> (Uniform Administrative Requirements, Cost Principles, and Audit Requirements for Federal Awards), </w:t>
      </w:r>
      <w:r w:rsidR="004D4484" w:rsidRPr="00D22150">
        <w:rPr>
          <w:sz w:val="20"/>
          <w:szCs w:val="20"/>
        </w:rPr>
        <w:t>subgrantee</w:t>
      </w:r>
      <w:r w:rsidR="00EF1BB1" w:rsidRPr="00D22150">
        <w:rPr>
          <w:sz w:val="20"/>
          <w:szCs w:val="20"/>
        </w:rPr>
        <w:t>s</w:t>
      </w:r>
      <w:r w:rsidR="008D5E50" w:rsidRPr="00D22150">
        <w:rPr>
          <w:sz w:val="20"/>
          <w:szCs w:val="20"/>
        </w:rPr>
        <w:t xml:space="preserve"> must retain all program records and documentation for a </w:t>
      </w:r>
      <w:r w:rsidR="00E40419" w:rsidRPr="00D22150">
        <w:rPr>
          <w:sz w:val="20"/>
          <w:szCs w:val="20"/>
        </w:rPr>
        <w:t xml:space="preserve">minimum </w:t>
      </w:r>
      <w:r w:rsidR="008D5E50" w:rsidRPr="00D22150">
        <w:rPr>
          <w:sz w:val="20"/>
          <w:szCs w:val="20"/>
        </w:rPr>
        <w:t xml:space="preserve">of three years after the date the </w:t>
      </w:r>
      <w:r w:rsidR="00E40419" w:rsidRPr="00D22150">
        <w:rPr>
          <w:sz w:val="20"/>
          <w:szCs w:val="20"/>
        </w:rPr>
        <w:t xml:space="preserve">DOE </w:t>
      </w:r>
      <w:r w:rsidR="008D5E50" w:rsidRPr="00D22150">
        <w:rPr>
          <w:sz w:val="20"/>
          <w:szCs w:val="20"/>
        </w:rPr>
        <w:t>grant</w:t>
      </w:r>
      <w:r w:rsidR="008D4E31" w:rsidRPr="00D22150">
        <w:rPr>
          <w:sz w:val="20"/>
          <w:szCs w:val="20"/>
        </w:rPr>
        <w:t xml:space="preserve"> period ends and all of </w:t>
      </w:r>
      <w:r w:rsidR="008D5E50" w:rsidRPr="00D22150">
        <w:rPr>
          <w:sz w:val="20"/>
          <w:szCs w:val="20"/>
        </w:rPr>
        <w:t>the records or documentation relat</w:t>
      </w:r>
      <w:r w:rsidR="008D4E31" w:rsidRPr="00D22150">
        <w:rPr>
          <w:sz w:val="20"/>
          <w:szCs w:val="20"/>
        </w:rPr>
        <w:t>ing</w:t>
      </w:r>
      <w:r w:rsidR="008D5E50" w:rsidRPr="00D22150">
        <w:rPr>
          <w:sz w:val="20"/>
          <w:szCs w:val="20"/>
        </w:rPr>
        <w:t xml:space="preserve"> to</w:t>
      </w:r>
      <w:r w:rsidR="008D4E31" w:rsidRPr="00D22150">
        <w:rPr>
          <w:sz w:val="20"/>
          <w:szCs w:val="20"/>
        </w:rPr>
        <w:t xml:space="preserve"> the grant period</w:t>
      </w:r>
      <w:r w:rsidRPr="00D22150">
        <w:rPr>
          <w:sz w:val="20"/>
          <w:szCs w:val="20"/>
        </w:rPr>
        <w:t>, including final payments and all other pending matters</w:t>
      </w:r>
      <w:r w:rsidR="008D5E50" w:rsidRPr="00D22150">
        <w:rPr>
          <w:sz w:val="20"/>
          <w:szCs w:val="20"/>
        </w:rPr>
        <w:t xml:space="preserve">, is closed out. Note: The DOE grant normally runs for </w:t>
      </w:r>
      <w:r w:rsidR="00A44B11" w:rsidRPr="00D22150">
        <w:rPr>
          <w:sz w:val="20"/>
          <w:szCs w:val="20"/>
        </w:rPr>
        <w:t xml:space="preserve">three </w:t>
      </w:r>
      <w:r w:rsidRPr="00D22150">
        <w:rPr>
          <w:sz w:val="20"/>
          <w:szCs w:val="20"/>
        </w:rPr>
        <w:t xml:space="preserve">to </w:t>
      </w:r>
      <w:r w:rsidR="00A44B11" w:rsidRPr="00D22150">
        <w:rPr>
          <w:sz w:val="20"/>
          <w:szCs w:val="20"/>
        </w:rPr>
        <w:t>five</w:t>
      </w:r>
      <w:r w:rsidR="008D5E50" w:rsidRPr="00D22150">
        <w:rPr>
          <w:sz w:val="20"/>
          <w:szCs w:val="20"/>
        </w:rPr>
        <w:t xml:space="preserve"> years. </w:t>
      </w:r>
    </w:p>
    <w:p w14:paraId="06EB36C8" w14:textId="77777777" w:rsidR="00D907D2" w:rsidRDefault="00D907D2" w:rsidP="00D22150">
      <w:pPr>
        <w:pStyle w:val="Default"/>
        <w:jc w:val="both"/>
        <w:rPr>
          <w:sz w:val="20"/>
          <w:szCs w:val="20"/>
        </w:rPr>
      </w:pPr>
    </w:p>
    <w:p w14:paraId="02D305D2" w14:textId="77777777" w:rsidR="00D907D2" w:rsidRDefault="00D907D2" w:rsidP="00D22150">
      <w:pPr>
        <w:pStyle w:val="Default"/>
        <w:jc w:val="both"/>
        <w:rPr>
          <w:sz w:val="20"/>
          <w:szCs w:val="20"/>
        </w:rPr>
      </w:pPr>
      <w:r>
        <w:rPr>
          <w:sz w:val="20"/>
          <w:szCs w:val="20"/>
        </w:rPr>
        <w:t xml:space="preserve">The Iowa Department of Health and Human Services requires that all program records and documentation are retained for a minimum of seven years. </w:t>
      </w:r>
    </w:p>
    <w:p w14:paraId="446DEE98" w14:textId="77777777" w:rsidR="00D907D2" w:rsidRDefault="00D907D2" w:rsidP="00D22150">
      <w:pPr>
        <w:pStyle w:val="Default"/>
        <w:jc w:val="both"/>
        <w:rPr>
          <w:sz w:val="20"/>
          <w:szCs w:val="20"/>
        </w:rPr>
      </w:pPr>
    </w:p>
    <w:p w14:paraId="6FC533C2" w14:textId="643C1ABE" w:rsidR="00E40419" w:rsidRPr="00D22150" w:rsidRDefault="008D5E50" w:rsidP="00D22150">
      <w:pPr>
        <w:pStyle w:val="Default"/>
        <w:jc w:val="both"/>
        <w:rPr>
          <w:sz w:val="20"/>
          <w:szCs w:val="20"/>
        </w:rPr>
      </w:pPr>
      <w:r w:rsidRPr="00D22150">
        <w:rPr>
          <w:sz w:val="20"/>
          <w:szCs w:val="20"/>
        </w:rPr>
        <w:t xml:space="preserve">Therefore, records may have to be kept for </w:t>
      </w:r>
      <w:r w:rsidR="00D907D2">
        <w:rPr>
          <w:sz w:val="20"/>
          <w:szCs w:val="20"/>
        </w:rPr>
        <w:t>seven</w:t>
      </w:r>
      <w:r w:rsidRPr="00D22150">
        <w:rPr>
          <w:sz w:val="20"/>
          <w:szCs w:val="20"/>
        </w:rPr>
        <w:t xml:space="preserve"> to </w:t>
      </w:r>
      <w:r w:rsidR="00A44B11" w:rsidRPr="00D22150">
        <w:rPr>
          <w:sz w:val="20"/>
          <w:szCs w:val="20"/>
        </w:rPr>
        <w:t>nine</w:t>
      </w:r>
      <w:r w:rsidRPr="00D22150">
        <w:rPr>
          <w:sz w:val="20"/>
          <w:szCs w:val="20"/>
        </w:rPr>
        <w:t xml:space="preserve"> years</w:t>
      </w:r>
      <w:r w:rsidR="00E47707" w:rsidRPr="00D22150">
        <w:rPr>
          <w:sz w:val="20"/>
          <w:szCs w:val="20"/>
        </w:rPr>
        <w:t>. All</w:t>
      </w:r>
      <w:r w:rsidR="00E40419" w:rsidRPr="00D22150">
        <w:rPr>
          <w:sz w:val="20"/>
          <w:szCs w:val="20"/>
        </w:rPr>
        <w:t xml:space="preserve"> records retention procedures shall conform to</w:t>
      </w:r>
      <w:r w:rsidR="00E47707" w:rsidRPr="00D22150">
        <w:rPr>
          <w:sz w:val="20"/>
          <w:szCs w:val="20"/>
        </w:rPr>
        <w:t xml:space="preserve"> current weatherization contract requirements. </w:t>
      </w:r>
      <w:r w:rsidR="00E40419" w:rsidRPr="00D22150">
        <w:rPr>
          <w:sz w:val="20"/>
          <w:szCs w:val="20"/>
        </w:rPr>
        <w:t xml:space="preserve"> </w:t>
      </w:r>
    </w:p>
    <w:p w14:paraId="7B5F8119" w14:textId="77777777" w:rsidR="008D5E50" w:rsidRDefault="008D5E50" w:rsidP="008D5E50">
      <w:pPr>
        <w:jc w:val="both"/>
      </w:pPr>
    </w:p>
    <w:p w14:paraId="19E8A461" w14:textId="77777777" w:rsidR="008D5E50" w:rsidRDefault="008D5E50" w:rsidP="002358EB">
      <w:pPr>
        <w:pStyle w:val="Heading2"/>
      </w:pPr>
      <w:bookmarkStart w:id="477" w:name="_Toc204100033"/>
      <w:r>
        <w:t>6.40</w:t>
      </w:r>
      <w:bookmarkStart w:id="478" w:name="ConfidentialityOfProgRecordsAndInfo640"/>
      <w:bookmarkEnd w:id="478"/>
      <w:r>
        <w:tab/>
        <w:t>CONFIDENTIALITY OF PROGRAM RECORDS AND INFORMATION</w:t>
      </w:r>
      <w:bookmarkEnd w:id="477"/>
      <w:r>
        <w:t xml:space="preserve"> </w:t>
      </w:r>
    </w:p>
    <w:p w14:paraId="0CF6E04D" w14:textId="77777777" w:rsidR="008D5E50" w:rsidRDefault="008D5E50" w:rsidP="008D5E50">
      <w:pPr>
        <w:jc w:val="both"/>
      </w:pPr>
    </w:p>
    <w:p w14:paraId="7607B340" w14:textId="64AB4147" w:rsidR="008D5E50" w:rsidRDefault="00E47707" w:rsidP="008D5E50">
      <w:pPr>
        <w:jc w:val="both"/>
      </w:pPr>
      <w:r>
        <w:t xml:space="preserve">All </w:t>
      </w:r>
      <w:r w:rsidR="0032390A">
        <w:t>customer</w:t>
      </w:r>
      <w:r>
        <w:t xml:space="preserve"> </w:t>
      </w:r>
      <w:r w:rsidR="008D5E50">
        <w:t>information, relative to individuals who have received program services, must be held confidential:</w:t>
      </w:r>
    </w:p>
    <w:p w14:paraId="207490D1" w14:textId="77777777" w:rsidR="008D5E50" w:rsidRDefault="008D5E50" w:rsidP="008D5E50">
      <w:pPr>
        <w:jc w:val="both"/>
      </w:pPr>
    </w:p>
    <w:p w14:paraId="32E4716D" w14:textId="12522900" w:rsidR="00242B84" w:rsidRDefault="0032390A" w:rsidP="008D5E50">
      <w:pPr>
        <w:jc w:val="both"/>
      </w:pPr>
      <w:r>
        <w:t>Customer</w:t>
      </w:r>
      <w:r w:rsidR="00E47707">
        <w:t xml:space="preserve"> </w:t>
      </w:r>
      <w:r w:rsidR="008D5E50">
        <w:t>information</w:t>
      </w:r>
      <w:r w:rsidR="00E47707">
        <w:t xml:space="preserve"> may only </w:t>
      </w:r>
      <w:r w:rsidR="008D5E50">
        <w:t xml:space="preserve">be used by the </w:t>
      </w:r>
      <w:r w:rsidR="004D4484">
        <w:t>subgrantee</w:t>
      </w:r>
      <w:r w:rsidR="008D5E50">
        <w:t xml:space="preserve"> for purposes of administration of the Weatherization Program or other programs administered by the </w:t>
      </w:r>
      <w:r w:rsidR="004D4484">
        <w:t>subgrantee</w:t>
      </w:r>
      <w:r w:rsidR="008D5E50">
        <w:t xml:space="preserve">, and must not be disclosed to or used by another </w:t>
      </w:r>
      <w:r w:rsidR="004D4484">
        <w:t>subgrantee</w:t>
      </w:r>
      <w:r w:rsidR="008D5E50">
        <w:t xml:space="preserve"> except upon the consent of the </w:t>
      </w:r>
      <w:r>
        <w:t>customer</w:t>
      </w:r>
      <w:r w:rsidR="008D5E50">
        <w:t xml:space="preserve"> as evidenced by a signed release. </w:t>
      </w:r>
      <w:r w:rsidR="00242B84">
        <w:t xml:space="preserve"> If </w:t>
      </w:r>
      <w:r w:rsidR="004B4C5E">
        <w:t>a</w:t>
      </w:r>
      <w:r w:rsidR="00242B84">
        <w:t xml:space="preserve"> </w:t>
      </w:r>
      <w:r w:rsidR="004D4484">
        <w:t>subgrantee</w:t>
      </w:r>
      <w:r w:rsidR="00242B84">
        <w:t xml:space="preserve"> receives a written request from public officials for </w:t>
      </w:r>
      <w:r>
        <w:t>customer</w:t>
      </w:r>
      <w:r w:rsidR="00242B84">
        <w:t xml:space="preserve"> information, the </w:t>
      </w:r>
      <w:r w:rsidR="004D4484">
        <w:t>subgrantee</w:t>
      </w:r>
      <w:r w:rsidR="00242B84">
        <w:t xml:space="preserve"> should contact </w:t>
      </w:r>
      <w:r w:rsidR="00841598">
        <w:rPr>
          <w:color w:val="000000"/>
          <w:shd w:val="clear" w:color="auto" w:fill="FFFFFF"/>
        </w:rPr>
        <w:t>Iowa WAP</w:t>
      </w:r>
      <w:r w:rsidR="00242B84">
        <w:t xml:space="preserve">.  </w:t>
      </w:r>
    </w:p>
    <w:p w14:paraId="00E031BA" w14:textId="77777777" w:rsidR="00242B84" w:rsidRDefault="00242B84" w:rsidP="008D5E50">
      <w:pPr>
        <w:jc w:val="both"/>
      </w:pPr>
    </w:p>
    <w:p w14:paraId="4A0DCB78" w14:textId="0726ACC1" w:rsidR="00F22B10" w:rsidRDefault="004D4484" w:rsidP="00D62B3A">
      <w:pPr>
        <w:jc w:val="both"/>
      </w:pPr>
      <w:r>
        <w:t>Subgrantee</w:t>
      </w:r>
      <w:r w:rsidR="00EF1BB1">
        <w:t>s</w:t>
      </w:r>
      <w:r w:rsidR="008D5E50">
        <w:t xml:space="preserve"> may disclose or use general and statistical information regarding aggregate or average numbers such as total or average costs of services, total number of </w:t>
      </w:r>
      <w:r w:rsidR="0032390A">
        <w:t>customer</w:t>
      </w:r>
      <w:r w:rsidR="008D5E50">
        <w:t>s served, etc.</w:t>
      </w:r>
      <w:r w:rsidR="008F1328">
        <w:t>,</w:t>
      </w:r>
      <w:r w:rsidR="008D5E50">
        <w:t xml:space="preserve"> as long as the information does not identify specific </w:t>
      </w:r>
      <w:r w:rsidR="0032390A">
        <w:t>customer</w:t>
      </w:r>
      <w:r w:rsidR="008D5E50">
        <w:t xml:space="preserve"> information.</w:t>
      </w:r>
    </w:p>
    <w:p w14:paraId="71BE0D33" w14:textId="77777777" w:rsidR="00BF03A8" w:rsidRDefault="00BF03A8" w:rsidP="00D62B3A">
      <w:pPr>
        <w:jc w:val="both"/>
      </w:pPr>
    </w:p>
    <w:p w14:paraId="40BD8A73" w14:textId="1D8C9867" w:rsidR="00F22B10" w:rsidRDefault="00F22B10" w:rsidP="00D62B3A">
      <w:pPr>
        <w:jc w:val="both"/>
        <w:sectPr w:rsidR="00F22B10" w:rsidSect="00092931">
          <w:headerReference w:type="default" r:id="rId49"/>
          <w:footerReference w:type="default" r:id="rId50"/>
          <w:pgSz w:w="12240" w:h="15840"/>
          <w:pgMar w:top="1440" w:right="1440" w:bottom="1440" w:left="1440" w:header="720" w:footer="720" w:gutter="0"/>
          <w:pgNumType w:start="1"/>
          <w:cols w:space="720"/>
          <w:docGrid w:linePitch="360"/>
        </w:sectPr>
      </w:pPr>
      <w:r>
        <w:t xml:space="preserve">Information about a customer who does not reside in the home is a breach of confidentiality. </w:t>
      </w:r>
    </w:p>
    <w:p w14:paraId="249821BA" w14:textId="77777777" w:rsidR="00D35110" w:rsidRDefault="00D35110" w:rsidP="002358EB">
      <w:pPr>
        <w:pStyle w:val="Heading1"/>
      </w:pPr>
      <w:bookmarkStart w:id="481" w:name="_Toc204100034"/>
      <w:r>
        <w:lastRenderedPageBreak/>
        <w:t>7.00</w:t>
      </w:r>
      <w:bookmarkStart w:id="482" w:name="ReportingRequirements700"/>
      <w:bookmarkEnd w:id="482"/>
      <w:r>
        <w:tab/>
        <w:t>REPORTING REQUIREMENTS</w:t>
      </w:r>
      <w:bookmarkEnd w:id="481"/>
    </w:p>
    <w:p w14:paraId="7B5294D7" w14:textId="77777777" w:rsidR="00D35110" w:rsidRDefault="00D35110" w:rsidP="00D35110">
      <w:pPr>
        <w:jc w:val="both"/>
        <w:rPr>
          <w:b/>
        </w:rPr>
      </w:pPr>
    </w:p>
    <w:p w14:paraId="2A24E5C2" w14:textId="1C5CBFC8" w:rsidR="00D35110" w:rsidRDefault="00D35110" w:rsidP="00D35110">
      <w:pPr>
        <w:jc w:val="both"/>
      </w:pPr>
      <w:r>
        <w:t xml:space="preserve">This section lists the reports and data </w:t>
      </w:r>
      <w:r w:rsidR="004D4484">
        <w:t>subgrantee</w:t>
      </w:r>
      <w:r w:rsidR="00EF1BB1">
        <w:t>s</w:t>
      </w:r>
      <w:r>
        <w:t xml:space="preserve"> are required to submit to the </w:t>
      </w:r>
      <w:r w:rsidR="00841598">
        <w:rPr>
          <w:color w:val="000000"/>
          <w:shd w:val="clear" w:color="auto" w:fill="FFFFFF"/>
        </w:rPr>
        <w:t>Iowa WAP</w:t>
      </w:r>
      <w:r>
        <w:t xml:space="preserve">. It also describes the submission requirements. The section also lists the reports </w:t>
      </w:r>
      <w:r w:rsidR="004D4484">
        <w:t>subgrantee</w:t>
      </w:r>
      <w:r w:rsidR="00EF1BB1">
        <w:t>s</w:t>
      </w:r>
      <w:r>
        <w:t xml:space="preserve"> are to keep in </w:t>
      </w:r>
      <w:r w:rsidR="0032390A">
        <w:t>customer</w:t>
      </w:r>
      <w:r>
        <w:t xml:space="preserve">/house files. </w:t>
      </w:r>
    </w:p>
    <w:p w14:paraId="648EFB72" w14:textId="77777777" w:rsidR="00D35110" w:rsidRDefault="00D35110" w:rsidP="00D35110">
      <w:pPr>
        <w:jc w:val="both"/>
      </w:pPr>
    </w:p>
    <w:p w14:paraId="5C51388D" w14:textId="77777777" w:rsidR="00D35110" w:rsidRDefault="00D35110" w:rsidP="002358EB">
      <w:pPr>
        <w:pStyle w:val="Heading2"/>
      </w:pPr>
      <w:bookmarkStart w:id="483" w:name="_Toc204100035"/>
      <w:r>
        <w:t>7.10</w:t>
      </w:r>
      <w:bookmarkStart w:id="484" w:name="Reports710"/>
      <w:bookmarkEnd w:id="484"/>
      <w:r>
        <w:tab/>
        <w:t>REPORTS</w:t>
      </w:r>
      <w:bookmarkEnd w:id="483"/>
      <w:r>
        <w:t xml:space="preserve"> </w:t>
      </w:r>
    </w:p>
    <w:p w14:paraId="32F367E5" w14:textId="77777777" w:rsidR="00D35110" w:rsidRDefault="00D35110" w:rsidP="00D35110">
      <w:pPr>
        <w:jc w:val="both"/>
      </w:pPr>
    </w:p>
    <w:p w14:paraId="3EE57A88" w14:textId="77777777" w:rsidR="00D35110" w:rsidRDefault="00D35110" w:rsidP="002358EB">
      <w:pPr>
        <w:pStyle w:val="Heading3"/>
      </w:pPr>
      <w:bookmarkStart w:id="485" w:name="_Toc204100036"/>
      <w:r>
        <w:t>7.11</w:t>
      </w:r>
      <w:r>
        <w:tab/>
      </w:r>
      <w:bookmarkStart w:id="486" w:name="FiscalReports711"/>
      <w:bookmarkEnd w:id="486"/>
      <w:r>
        <w:t>Fiscal Reports</w:t>
      </w:r>
      <w:bookmarkEnd w:id="485"/>
    </w:p>
    <w:p w14:paraId="049A920B" w14:textId="2D36217E" w:rsidR="00B840AC" w:rsidRDefault="004D4484" w:rsidP="007B0B2F">
      <w:pPr>
        <w:ind w:left="360"/>
        <w:jc w:val="both"/>
      </w:pPr>
      <w:r>
        <w:t>Subgrantee</w:t>
      </w:r>
      <w:r w:rsidR="00EF1BB1">
        <w:t>s</w:t>
      </w:r>
      <w:r w:rsidR="00D35110">
        <w:t xml:space="preserve"> are required to submit the fiscal reports, listed</w:t>
      </w:r>
      <w:r w:rsidR="006D68C2">
        <w:t xml:space="preserve"> in </w:t>
      </w:r>
      <w:hyperlink w:anchor="SubmissionRequirements730" w:history="1">
        <w:r w:rsidR="006D68C2" w:rsidRPr="00ED1E27">
          <w:rPr>
            <w:rStyle w:val="Hyperlink"/>
          </w:rPr>
          <w:t>Section 7.30</w:t>
        </w:r>
      </w:hyperlink>
      <w:r w:rsidR="00D35110">
        <w:t xml:space="preserve"> to the </w:t>
      </w:r>
      <w:r w:rsidR="00841598">
        <w:rPr>
          <w:color w:val="000000"/>
          <w:shd w:val="clear" w:color="auto" w:fill="FFFFFF"/>
        </w:rPr>
        <w:t>Iowa WAP</w:t>
      </w:r>
      <w:r w:rsidR="00D35110">
        <w:t xml:space="preserve">. </w:t>
      </w:r>
    </w:p>
    <w:p w14:paraId="38E17348" w14:textId="77777777" w:rsidR="00D35110" w:rsidRDefault="00D35110" w:rsidP="002358EB">
      <w:pPr>
        <w:ind w:left="360"/>
        <w:jc w:val="both"/>
      </w:pPr>
    </w:p>
    <w:p w14:paraId="3C106F57" w14:textId="3C33DFC8" w:rsidR="00D35110" w:rsidRDefault="00D35110" w:rsidP="002358EB">
      <w:pPr>
        <w:ind w:left="360"/>
        <w:jc w:val="both"/>
      </w:pPr>
      <w:r>
        <w:t xml:space="preserve">The fiscal reports, serve the following purposes. First, they serve as the mechanism </w:t>
      </w:r>
      <w:r w:rsidR="008F1328">
        <w:t xml:space="preserve">to </w:t>
      </w:r>
      <w:r>
        <w:t xml:space="preserve">provide the documentation needed for the state to make payments to </w:t>
      </w:r>
      <w:r w:rsidR="004D4484">
        <w:t>subgrantee</w:t>
      </w:r>
      <w:r w:rsidR="00EF1BB1">
        <w:t>s</w:t>
      </w:r>
      <w:r>
        <w:t xml:space="preserve"> for delivering weatherization services. Second, information from the expenditure reports is input into the DOE Reporting System for required reporting by the </w:t>
      </w:r>
      <w:r w:rsidR="00841598">
        <w:rPr>
          <w:color w:val="000000"/>
          <w:shd w:val="clear" w:color="auto" w:fill="FFFFFF"/>
        </w:rPr>
        <w:t>Iowa WAP</w:t>
      </w:r>
      <w:r>
        <w:t xml:space="preserve"> to DOE. Third, information from the utility expenditure reports is used to produce reports for the utility companies. Finally, the reports provide information used by the </w:t>
      </w:r>
      <w:r w:rsidR="00841598">
        <w:rPr>
          <w:color w:val="000000"/>
          <w:shd w:val="clear" w:color="auto" w:fill="FFFFFF"/>
        </w:rPr>
        <w:t>Iowa WAP</w:t>
      </w:r>
      <w:r>
        <w:t xml:space="preserve"> to respond to inquiries and to use for planning.</w:t>
      </w:r>
    </w:p>
    <w:p w14:paraId="5D8C42CE" w14:textId="77777777" w:rsidR="00D35110" w:rsidRDefault="00D35110" w:rsidP="002358EB">
      <w:pPr>
        <w:ind w:left="360"/>
        <w:jc w:val="both"/>
      </w:pPr>
    </w:p>
    <w:p w14:paraId="68EBCFBF" w14:textId="6C2C3DB3" w:rsidR="00D35110" w:rsidRDefault="00D35110">
      <w:pPr>
        <w:ind w:left="360"/>
        <w:jc w:val="both"/>
      </w:pPr>
      <w:r>
        <w:t xml:space="preserve">Separate General Accounting Expenditure (GAX) Forms and Weatherization Expenditure Summary Reports (Forms 101, 101H, or 101U) must be submitted for each contract for which the </w:t>
      </w:r>
      <w:r w:rsidR="004D4484">
        <w:t>subgrantee</w:t>
      </w:r>
      <w:r>
        <w:t xml:space="preserve"> is requesting payment. </w:t>
      </w:r>
    </w:p>
    <w:p w14:paraId="398DB657" w14:textId="77777777" w:rsidR="0029531C" w:rsidRDefault="0029531C" w:rsidP="002358EB">
      <w:pPr>
        <w:ind w:left="360"/>
        <w:jc w:val="both"/>
      </w:pPr>
    </w:p>
    <w:p w14:paraId="0C990D49" w14:textId="77777777" w:rsidR="0029531C" w:rsidRDefault="0029531C" w:rsidP="002358EB">
      <w:pPr>
        <w:ind w:left="360"/>
        <w:jc w:val="both"/>
      </w:pPr>
      <w:r>
        <w:t>Any contract reporting completed homes must also submit the Weatherization Expenditure Detail Report forms (Forms 102, 102H and 102U)</w:t>
      </w:r>
      <w:r w:rsidR="00B07783">
        <w:t>.</w:t>
      </w:r>
    </w:p>
    <w:p w14:paraId="669F6FA6" w14:textId="77777777" w:rsidR="00D35110" w:rsidRDefault="00D35110" w:rsidP="002358EB">
      <w:pPr>
        <w:ind w:left="360"/>
        <w:jc w:val="both"/>
      </w:pPr>
    </w:p>
    <w:p w14:paraId="0D8B341C" w14:textId="43350E99" w:rsidR="00F73DF6" w:rsidRDefault="00F73DF6" w:rsidP="00F73DF6">
      <w:pPr>
        <w:numPr>
          <w:ilvl w:val="12"/>
          <w:numId w:val="0"/>
        </w:numPr>
        <w:ind w:left="360"/>
        <w:jc w:val="both"/>
      </w:pPr>
      <w:r>
        <w:t xml:space="preserve">The reports </w:t>
      </w:r>
      <w:r w:rsidR="00071E39">
        <w:t xml:space="preserve">and data </w:t>
      </w:r>
      <w:r>
        <w:t>must be</w:t>
      </w:r>
      <w:r w:rsidR="00071E39">
        <w:t xml:space="preserve"> emailed to </w:t>
      </w:r>
      <w:hyperlink r:id="rId51" w:history="1">
        <w:r w:rsidR="00BB615A" w:rsidRPr="00BB615A">
          <w:rPr>
            <w:rStyle w:val="Hyperlink"/>
          </w:rPr>
          <w:t>DCAA@hhs.iowa.gov</w:t>
        </w:r>
      </w:hyperlink>
      <w:r w:rsidR="00071E39">
        <w:t xml:space="preserve"> </w:t>
      </w:r>
      <w:r>
        <w:t xml:space="preserve">by the eighth (8th) calendar day of the month following the month for which the reports are covering. For example, reports covering expenditures and homes weatherized in May must be received by the </w:t>
      </w:r>
      <w:r w:rsidR="00841598">
        <w:rPr>
          <w:color w:val="000000"/>
          <w:shd w:val="clear" w:color="auto" w:fill="FFFFFF"/>
        </w:rPr>
        <w:t>Iowa WAP</w:t>
      </w:r>
      <w:r>
        <w:t xml:space="preserve"> by June 8</w:t>
      </w:r>
      <w:r w:rsidRPr="00895590">
        <w:rPr>
          <w:vertAlign w:val="superscript"/>
        </w:rPr>
        <w:t>th</w:t>
      </w:r>
      <w:r>
        <w:t>.</w:t>
      </w:r>
    </w:p>
    <w:p w14:paraId="0A14F130" w14:textId="60757DFA" w:rsidR="006C1885" w:rsidRDefault="006C1885" w:rsidP="00F73DF6">
      <w:pPr>
        <w:numPr>
          <w:ilvl w:val="12"/>
          <w:numId w:val="0"/>
        </w:numPr>
        <w:ind w:left="360"/>
        <w:jc w:val="both"/>
      </w:pPr>
    </w:p>
    <w:p w14:paraId="156F8A6A" w14:textId="274599B0" w:rsidR="006C1885" w:rsidRPr="00652871" w:rsidRDefault="00381D60" w:rsidP="00102572">
      <w:pPr>
        <w:pStyle w:val="ListParagraph"/>
        <w:numPr>
          <w:ilvl w:val="0"/>
          <w:numId w:val="50"/>
        </w:numPr>
        <w:ind w:left="810"/>
        <w:contextualSpacing/>
        <w:jc w:val="both"/>
        <w:rPr>
          <w:rFonts w:cs="Arial"/>
        </w:rPr>
      </w:pPr>
      <w:r>
        <w:rPr>
          <w:rFonts w:cs="Arial"/>
        </w:rPr>
        <w:t>Subgrantees</w:t>
      </w:r>
      <w:r w:rsidRPr="00652871">
        <w:rPr>
          <w:rFonts w:cs="Arial"/>
        </w:rPr>
        <w:t xml:space="preserve"> </w:t>
      </w:r>
      <w:r w:rsidR="006C1885">
        <w:rPr>
          <w:rFonts w:cs="Arial"/>
        </w:rPr>
        <w:t>are</w:t>
      </w:r>
      <w:r w:rsidR="006C1885" w:rsidRPr="00652871">
        <w:rPr>
          <w:rFonts w:cs="Arial"/>
        </w:rPr>
        <w:t xml:space="preserve"> to submit reports by email</w:t>
      </w:r>
      <w:r w:rsidR="006C1885">
        <w:rPr>
          <w:rFonts w:cs="Arial"/>
        </w:rPr>
        <w:t xml:space="preserve">, </w:t>
      </w:r>
      <w:r w:rsidR="006C1885" w:rsidRPr="00652871">
        <w:rPr>
          <w:rFonts w:cs="Arial"/>
        </w:rPr>
        <w:t xml:space="preserve">following procedures </w:t>
      </w:r>
      <w:r w:rsidR="006C1885">
        <w:rPr>
          <w:rFonts w:cs="Arial"/>
        </w:rPr>
        <w:t>below</w:t>
      </w:r>
      <w:r w:rsidR="006C1885" w:rsidRPr="00652871">
        <w:rPr>
          <w:rFonts w:cs="Arial"/>
        </w:rPr>
        <w:t>:</w:t>
      </w:r>
    </w:p>
    <w:p w14:paraId="731DC64B" w14:textId="3425AC03" w:rsidR="006C1885" w:rsidRPr="00652871" w:rsidRDefault="00D15BB6" w:rsidP="00102572">
      <w:pPr>
        <w:pStyle w:val="ListParagraph"/>
        <w:numPr>
          <w:ilvl w:val="1"/>
          <w:numId w:val="50"/>
        </w:numPr>
        <w:ind w:left="1080"/>
        <w:contextualSpacing/>
        <w:jc w:val="both"/>
        <w:rPr>
          <w:rFonts w:cs="Arial"/>
        </w:rPr>
      </w:pPr>
      <w:r>
        <w:rPr>
          <w:rFonts w:cs="Arial"/>
        </w:rPr>
        <w:t xml:space="preserve">Reports must be emailed separately </w:t>
      </w:r>
      <w:r w:rsidR="006C1885" w:rsidRPr="00652871">
        <w:rPr>
          <w:rFonts w:cs="Arial"/>
        </w:rPr>
        <w:t xml:space="preserve">to </w:t>
      </w:r>
      <w:hyperlink r:id="rId52" w:history="1">
        <w:r w:rsidR="00146331" w:rsidRPr="00146331">
          <w:rPr>
            <w:rStyle w:val="Hyperlink"/>
            <w:rFonts w:cs="Arial"/>
          </w:rPr>
          <w:t>DCAA@hhs.iowa.gov</w:t>
        </w:r>
      </w:hyperlink>
      <w:r w:rsidR="006C1885" w:rsidRPr="00652871">
        <w:rPr>
          <w:rFonts w:cs="Arial"/>
        </w:rPr>
        <w:t>.</w:t>
      </w:r>
    </w:p>
    <w:p w14:paraId="584D1784" w14:textId="674CA202" w:rsidR="006C1885" w:rsidRPr="00652871" w:rsidRDefault="006C1885" w:rsidP="00102572">
      <w:pPr>
        <w:pStyle w:val="ListParagraph"/>
        <w:numPr>
          <w:ilvl w:val="1"/>
          <w:numId w:val="50"/>
        </w:numPr>
        <w:ind w:left="1080"/>
        <w:contextualSpacing/>
        <w:jc w:val="both"/>
        <w:rPr>
          <w:rFonts w:cs="Arial"/>
        </w:rPr>
      </w:pPr>
      <w:r w:rsidRPr="00652871">
        <w:rPr>
          <w:rFonts w:cs="Arial"/>
        </w:rPr>
        <w:t xml:space="preserve">Each expense report must </w:t>
      </w:r>
      <w:r w:rsidR="00443689">
        <w:rPr>
          <w:rFonts w:cs="Arial"/>
        </w:rPr>
        <w:t xml:space="preserve">be signed by </w:t>
      </w:r>
      <w:r w:rsidRPr="00652871">
        <w:rPr>
          <w:rFonts w:cs="Arial"/>
        </w:rPr>
        <w:t>a</w:t>
      </w:r>
      <w:r w:rsidR="00443689">
        <w:rPr>
          <w:rFonts w:cs="Arial"/>
        </w:rPr>
        <w:t>n authorized individual</w:t>
      </w:r>
      <w:r w:rsidRPr="00652871">
        <w:rPr>
          <w:rFonts w:cs="Arial"/>
        </w:rPr>
        <w:t>.</w:t>
      </w:r>
    </w:p>
    <w:p w14:paraId="208C0EED" w14:textId="5FC4D741" w:rsidR="006C1885" w:rsidRPr="00652871" w:rsidRDefault="006C1885" w:rsidP="00102572">
      <w:pPr>
        <w:pStyle w:val="ListParagraph"/>
        <w:numPr>
          <w:ilvl w:val="1"/>
          <w:numId w:val="50"/>
        </w:numPr>
        <w:ind w:left="1080"/>
        <w:contextualSpacing/>
        <w:jc w:val="both"/>
        <w:rPr>
          <w:rFonts w:cs="Arial"/>
        </w:rPr>
      </w:pPr>
      <w:r w:rsidRPr="00652871">
        <w:rPr>
          <w:rFonts w:cs="Arial"/>
        </w:rPr>
        <w:t>The documents must be named to identify the report by contract number and month of report (e.g.</w:t>
      </w:r>
      <w:r>
        <w:rPr>
          <w:rFonts w:cs="Arial"/>
        </w:rPr>
        <w:t>,</w:t>
      </w:r>
      <w:r w:rsidRPr="00652871">
        <w:rPr>
          <w:rFonts w:cs="Arial"/>
        </w:rPr>
        <w:t xml:space="preserve"> </w:t>
      </w:r>
      <w:r>
        <w:rPr>
          <w:rFonts w:cs="Arial"/>
        </w:rPr>
        <w:t>HEAP-</w:t>
      </w:r>
      <w:r w:rsidR="00B43189">
        <w:rPr>
          <w:rFonts w:cs="Arial"/>
        </w:rPr>
        <w:t>24</w:t>
      </w:r>
      <w:r w:rsidRPr="00652871">
        <w:rPr>
          <w:rFonts w:cs="Arial"/>
        </w:rPr>
        <w:t xml:space="preserve">-04, January </w:t>
      </w:r>
      <w:r w:rsidR="008415E6">
        <w:rPr>
          <w:rFonts w:cs="Arial"/>
        </w:rPr>
        <w:t>2025</w:t>
      </w:r>
      <w:r w:rsidRPr="00652871">
        <w:rPr>
          <w:rFonts w:cs="Arial"/>
        </w:rPr>
        <w:t>).</w:t>
      </w:r>
    </w:p>
    <w:p w14:paraId="38256A1F" w14:textId="3C9A0011" w:rsidR="006C1885" w:rsidRPr="00652871" w:rsidRDefault="006C1885" w:rsidP="00102572">
      <w:pPr>
        <w:pStyle w:val="ListParagraph"/>
        <w:numPr>
          <w:ilvl w:val="1"/>
          <w:numId w:val="50"/>
        </w:numPr>
        <w:ind w:left="1080"/>
        <w:contextualSpacing/>
        <w:jc w:val="both"/>
        <w:rPr>
          <w:rFonts w:cs="Arial"/>
        </w:rPr>
      </w:pPr>
      <w:r w:rsidRPr="00652871">
        <w:rPr>
          <w:rFonts w:cs="Arial"/>
        </w:rPr>
        <w:t>Each email subject line must contain contract number, and month of reports (e.g.</w:t>
      </w:r>
      <w:r>
        <w:rPr>
          <w:rFonts w:cs="Arial"/>
        </w:rPr>
        <w:t>,</w:t>
      </w:r>
      <w:r w:rsidRPr="00652871">
        <w:rPr>
          <w:rFonts w:cs="Arial"/>
        </w:rPr>
        <w:t xml:space="preserve"> HEAP-</w:t>
      </w:r>
      <w:r w:rsidR="00D15BB6">
        <w:rPr>
          <w:rFonts w:cs="Arial"/>
        </w:rPr>
        <w:t>24</w:t>
      </w:r>
      <w:r w:rsidRPr="00652871">
        <w:rPr>
          <w:rFonts w:cs="Arial"/>
        </w:rPr>
        <w:t xml:space="preserve">-04 January </w:t>
      </w:r>
      <w:r w:rsidR="008415E6">
        <w:rPr>
          <w:rFonts w:cs="Arial"/>
        </w:rPr>
        <w:t>2025</w:t>
      </w:r>
      <w:r w:rsidRPr="00652871">
        <w:rPr>
          <w:rFonts w:cs="Arial"/>
        </w:rPr>
        <w:t>).</w:t>
      </w:r>
    </w:p>
    <w:p w14:paraId="0E6500CE" w14:textId="6121D5E6" w:rsidR="006C1885" w:rsidRPr="00652871" w:rsidRDefault="006C1885" w:rsidP="00102572">
      <w:pPr>
        <w:pStyle w:val="ListParagraph"/>
        <w:numPr>
          <w:ilvl w:val="1"/>
          <w:numId w:val="50"/>
        </w:numPr>
        <w:ind w:left="1080"/>
        <w:contextualSpacing/>
        <w:jc w:val="both"/>
        <w:rPr>
          <w:rFonts w:cs="Arial"/>
        </w:rPr>
      </w:pPr>
    </w:p>
    <w:p w14:paraId="53DC94A2" w14:textId="77777777" w:rsidR="006C1885" w:rsidRPr="00652871" w:rsidRDefault="006C1885" w:rsidP="00102572">
      <w:pPr>
        <w:pStyle w:val="ListParagraph"/>
        <w:numPr>
          <w:ilvl w:val="1"/>
          <w:numId w:val="50"/>
        </w:numPr>
        <w:ind w:left="1080"/>
        <w:contextualSpacing/>
        <w:jc w:val="both"/>
        <w:rPr>
          <w:rFonts w:cs="Arial"/>
        </w:rPr>
      </w:pPr>
      <w:r>
        <w:rPr>
          <w:rFonts w:cs="Arial"/>
        </w:rPr>
        <w:t>The Agency</w:t>
      </w:r>
      <w:r w:rsidRPr="00652871">
        <w:rPr>
          <w:rFonts w:cs="Arial"/>
        </w:rPr>
        <w:t xml:space="preserve"> will attempt to acknowledge the receipt of each emailed report, but </w:t>
      </w:r>
      <w:r>
        <w:rPr>
          <w:rFonts w:cs="Arial"/>
        </w:rPr>
        <w:t>Contractor</w:t>
      </w:r>
      <w:r w:rsidRPr="00652871">
        <w:rPr>
          <w:rFonts w:cs="Arial"/>
        </w:rPr>
        <w:t>s are ultimately responsible to ensure timely delivery of reports.</w:t>
      </w:r>
    </w:p>
    <w:p w14:paraId="305AD2DD" w14:textId="77777777" w:rsidR="00F73DF6" w:rsidRDefault="00F73DF6" w:rsidP="007C3408"/>
    <w:p w14:paraId="27584712" w14:textId="6A17D1A3" w:rsidR="004B3A2E" w:rsidRDefault="004B3A2E" w:rsidP="007B0B2F">
      <w:pPr>
        <w:numPr>
          <w:ilvl w:val="12"/>
          <w:numId w:val="0"/>
        </w:numPr>
        <w:ind w:left="360"/>
        <w:jc w:val="both"/>
      </w:pPr>
      <w:r>
        <w:t xml:space="preserve">The financial reports are computer generated </w:t>
      </w:r>
      <w:r w:rsidR="004F4541">
        <w:t xml:space="preserve">by </w:t>
      </w:r>
      <w:r>
        <w:t xml:space="preserve">the WAMS System. The reports are linked so data on some reports is automatically transferred to other reports. For example, much of the data on the 102 Report is transferred to the 101 Report. Refer to the </w:t>
      </w:r>
      <w:r>
        <w:rPr>
          <w:i/>
        </w:rPr>
        <w:t>Weatherization Automated Management System (WAMS) Instruction Manual</w:t>
      </w:r>
      <w:r>
        <w:t xml:space="preserve"> for instructions on producing the computer</w:t>
      </w:r>
      <w:r w:rsidR="00073603">
        <w:t>-</w:t>
      </w:r>
      <w:r>
        <w:t>generated fiscal reports.</w:t>
      </w:r>
    </w:p>
    <w:p w14:paraId="00AB4EC4" w14:textId="77777777" w:rsidR="004B3A2E" w:rsidRDefault="004B3A2E" w:rsidP="004B3A2E">
      <w:pPr>
        <w:numPr>
          <w:ilvl w:val="12"/>
          <w:numId w:val="0"/>
        </w:numPr>
        <w:jc w:val="both"/>
      </w:pPr>
    </w:p>
    <w:p w14:paraId="46F964C8" w14:textId="77777777" w:rsidR="004B3A2E" w:rsidRPr="00A014C6" w:rsidRDefault="004B3A2E" w:rsidP="007B0B2F">
      <w:pPr>
        <w:numPr>
          <w:ilvl w:val="12"/>
          <w:numId w:val="0"/>
        </w:numPr>
        <w:ind w:left="360"/>
        <w:jc w:val="both"/>
        <w:rPr>
          <w:strike/>
        </w:rPr>
      </w:pPr>
      <w:r>
        <w:t xml:space="preserve">This section describes the various financial reports in detail. Although the reports are computer generated, it is important to understand where the figures on the reports come from and how the reports work. </w:t>
      </w:r>
    </w:p>
    <w:p w14:paraId="689C339B" w14:textId="77777777" w:rsidR="004B3A2E" w:rsidRPr="00A014C6" w:rsidRDefault="004B3A2E" w:rsidP="004B3A2E">
      <w:pPr>
        <w:numPr>
          <w:ilvl w:val="12"/>
          <w:numId w:val="0"/>
        </w:numPr>
        <w:jc w:val="both"/>
        <w:rPr>
          <w:strike/>
        </w:rPr>
      </w:pPr>
    </w:p>
    <w:p w14:paraId="4B74BCA4" w14:textId="11678B41" w:rsidR="00A068E1" w:rsidRPr="00162AF0" w:rsidRDefault="00845306" w:rsidP="00A068E1">
      <w:pPr>
        <w:pStyle w:val="Heading3"/>
      </w:pPr>
      <w:bookmarkStart w:id="487" w:name="_Toc204100037"/>
      <w:r>
        <w:t>7.12</w:t>
      </w:r>
      <w:r w:rsidR="00A068E1" w:rsidRPr="00162AF0">
        <w:tab/>
        <w:t>Weatherization Expenditure Detail Report (102 Report)</w:t>
      </w:r>
      <w:bookmarkEnd w:id="487"/>
    </w:p>
    <w:p w14:paraId="5875B8AB" w14:textId="7BC6DF36" w:rsidR="00A068E1" w:rsidRDefault="00A068E1" w:rsidP="00A068E1">
      <w:pPr>
        <w:numPr>
          <w:ilvl w:val="12"/>
          <w:numId w:val="0"/>
        </w:numPr>
        <w:ind w:left="360"/>
        <w:jc w:val="both"/>
      </w:pPr>
      <w:r>
        <w:t xml:space="preserve">The Weatherization Expenditure Detail Report (102 Report) will, hereafter, be referred to as the 102 Report. The 102 Report is used for the DOE Contract, the 102H Report is used for the HEAP Contract, and the 102U Report is used for the utility contracts. The 102, 102H, and 102U Reports will be referred to here as the 102 Reports. The 102 Reports are the reports used by </w:t>
      </w:r>
      <w:r w:rsidR="004D4484">
        <w:t>subgrantee</w:t>
      </w:r>
      <w:r w:rsidR="00EF1BB1">
        <w:t>s</w:t>
      </w:r>
      <w:r>
        <w:t xml:space="preserve"> to report the homes completed during the month for which the costs are reported on the 101 Report. The 102 Report lists the file numbers, dates of completion, and health and safety, support, labor, material, and total costs, </w:t>
      </w:r>
      <w:r>
        <w:lastRenderedPageBreak/>
        <w:t>of the homes reported. The report also shows the amount of landlord contributions received for the homes.</w:t>
      </w:r>
    </w:p>
    <w:p w14:paraId="373A50D6" w14:textId="77777777" w:rsidR="00A068E1" w:rsidRDefault="00A068E1" w:rsidP="005B4D64">
      <w:pPr>
        <w:ind w:left="360"/>
      </w:pPr>
    </w:p>
    <w:p w14:paraId="533BFDFA" w14:textId="77777777" w:rsidR="00A068E1" w:rsidRDefault="00071E39" w:rsidP="005B4D64">
      <w:pPr>
        <w:ind w:left="360"/>
      </w:pPr>
      <w:r>
        <w:t>T</w:t>
      </w:r>
      <w:r w:rsidR="00A068E1">
        <w:t>he 102 Report must be submitted, but only if there are homes being reported for the month.</w:t>
      </w:r>
    </w:p>
    <w:p w14:paraId="3F8B50AA" w14:textId="77777777" w:rsidR="00A068E1" w:rsidRDefault="00A068E1" w:rsidP="005B4D64">
      <w:pPr>
        <w:ind w:left="360"/>
      </w:pPr>
    </w:p>
    <w:p w14:paraId="5EA2525D" w14:textId="0AF52C68" w:rsidR="0027376B" w:rsidRPr="007C3408" w:rsidRDefault="009D69F5" w:rsidP="005B4D64">
      <w:pPr>
        <w:ind w:left="360"/>
        <w:rPr>
          <w:b/>
        </w:rPr>
      </w:pPr>
      <w:r w:rsidRPr="007C3408">
        <w:rPr>
          <w:b/>
        </w:rPr>
        <w:t>Detail Report (</w:t>
      </w:r>
      <w:r w:rsidR="0027376B" w:rsidRPr="007C3408">
        <w:rPr>
          <w:b/>
        </w:rPr>
        <w:t>102 Report</w:t>
      </w:r>
      <w:r w:rsidRPr="007C3408">
        <w:rPr>
          <w:b/>
        </w:rPr>
        <w:t>)</w:t>
      </w:r>
      <w:r w:rsidR="0027376B" w:rsidRPr="007C3408">
        <w:rPr>
          <w:b/>
        </w:rPr>
        <w:t xml:space="preserve"> </w:t>
      </w:r>
      <w:r w:rsidR="008E4378" w:rsidRPr="007C3408">
        <w:rPr>
          <w:b/>
        </w:rPr>
        <w:t>for DOE Contracts</w:t>
      </w:r>
    </w:p>
    <w:p w14:paraId="143E9400" w14:textId="77777777" w:rsidR="0027376B" w:rsidRDefault="0027376B" w:rsidP="0027554E">
      <w:pPr>
        <w:ind w:left="360"/>
        <w:jc w:val="both"/>
      </w:pPr>
      <w:r>
        <w:t xml:space="preserve">The 102 Report contains current month expenditure information for each home reported for the month. The report also includes calculations to determine how much of the current month expenditures can be charged to the DOE Contract and how much, if any, must be augmented and charged to the HEAP Contract. </w:t>
      </w:r>
    </w:p>
    <w:p w14:paraId="3FC09227" w14:textId="77777777" w:rsidR="0027376B" w:rsidRDefault="0027376B" w:rsidP="0027554E">
      <w:pPr>
        <w:numPr>
          <w:ilvl w:val="12"/>
          <w:numId w:val="0"/>
        </w:numPr>
        <w:ind w:left="360"/>
        <w:jc w:val="both"/>
        <w:rPr>
          <w:b/>
        </w:rPr>
      </w:pPr>
    </w:p>
    <w:p w14:paraId="59B3A6F3" w14:textId="73DFD4DD" w:rsidR="0027376B" w:rsidRDefault="0027376B" w:rsidP="0027554E">
      <w:pPr>
        <w:ind w:left="360"/>
        <w:jc w:val="both"/>
      </w:pPr>
      <w:r>
        <w:t xml:space="preserve">The 102 Report is computer generated. Much of the information on the 102 Report comes from the information the </w:t>
      </w:r>
      <w:r w:rsidR="004D4484">
        <w:t>subgrantee</w:t>
      </w:r>
      <w:r>
        <w:t xml:space="preserve"> enters in WAMS. If no homes were completed for the month, a 102 Report will not be produced for the month. </w:t>
      </w:r>
    </w:p>
    <w:p w14:paraId="5C18AEBD" w14:textId="77777777" w:rsidR="004B3A2E" w:rsidRDefault="004B3A2E" w:rsidP="005B4D64">
      <w:pPr>
        <w:ind w:left="360"/>
      </w:pPr>
    </w:p>
    <w:p w14:paraId="39F4692B" w14:textId="4F2366B6" w:rsidR="008E4378" w:rsidRPr="007C3408" w:rsidRDefault="009D69F5" w:rsidP="005B4D64">
      <w:pPr>
        <w:ind w:left="360"/>
        <w:rPr>
          <w:b/>
        </w:rPr>
      </w:pPr>
      <w:r w:rsidRPr="007C3408">
        <w:rPr>
          <w:b/>
        </w:rPr>
        <w:t>Detail Reports (</w:t>
      </w:r>
      <w:r w:rsidR="008E4378" w:rsidRPr="007C3408">
        <w:rPr>
          <w:b/>
        </w:rPr>
        <w:t>102H and 102U Reports</w:t>
      </w:r>
      <w:r w:rsidRPr="007C3408">
        <w:rPr>
          <w:b/>
        </w:rPr>
        <w:t>)</w:t>
      </w:r>
      <w:r w:rsidR="008E4378" w:rsidRPr="007C3408">
        <w:rPr>
          <w:b/>
        </w:rPr>
        <w:t xml:space="preserve"> for HEAP and Utility Contracts</w:t>
      </w:r>
    </w:p>
    <w:p w14:paraId="70736EA9" w14:textId="77777777" w:rsidR="004B3A2E" w:rsidRDefault="004B3A2E" w:rsidP="00B63E93">
      <w:pPr>
        <w:ind w:left="360"/>
        <w:jc w:val="both"/>
      </w:pPr>
      <w:r>
        <w:t xml:space="preserve">There is also a computer generated 102H Report and a 102U Report. These reports are used to report the cost of homes (completion and incompletion) charged to the HEAP and utility contracts, respectively. The 102H Report is only generated if homes are charged to the HEAP Contract. If HEAP funds were only used for the month for augmenting purposes, a 102H Report will not be generated. The 102H and 102U Reports are the same as the 102 Report for DOE except for the following: </w:t>
      </w:r>
    </w:p>
    <w:p w14:paraId="07FDA48D" w14:textId="77777777" w:rsidR="00B63E93" w:rsidRDefault="004B3A2E" w:rsidP="0076207D">
      <w:pPr>
        <w:pStyle w:val="ListParagraph"/>
        <w:numPr>
          <w:ilvl w:val="0"/>
          <w:numId w:val="46"/>
        </w:numPr>
        <w:ind w:left="900"/>
        <w:jc w:val="both"/>
      </w:pPr>
      <w:r>
        <w:t xml:space="preserve">There is no average cost per home calculations. All the cost for the home goes to the current expenditure column. </w:t>
      </w:r>
    </w:p>
    <w:p w14:paraId="39EF0A4C" w14:textId="389D5CCB" w:rsidR="004B3A2E" w:rsidRDefault="004B3A2E" w:rsidP="0076207D">
      <w:pPr>
        <w:pStyle w:val="ListParagraph"/>
        <w:numPr>
          <w:ilvl w:val="0"/>
          <w:numId w:val="46"/>
        </w:numPr>
        <w:ind w:left="900"/>
      </w:pPr>
      <w:r>
        <w:t>There is no augmenting of HEAP expenditures.</w:t>
      </w:r>
    </w:p>
    <w:p w14:paraId="226AD8C8" w14:textId="77777777" w:rsidR="004B3A2E" w:rsidRDefault="004B3A2E" w:rsidP="005B4D64">
      <w:pPr>
        <w:ind w:left="360"/>
      </w:pPr>
    </w:p>
    <w:p w14:paraId="780B3BF5" w14:textId="77777777" w:rsidR="004B3A2E" w:rsidRDefault="004B3A2E" w:rsidP="00B63E93">
      <w:pPr>
        <w:ind w:left="360"/>
        <w:jc w:val="both"/>
      </w:pPr>
      <w:r>
        <w:t xml:space="preserve">The amounts for support, labor, and materials on the 102H Report are transferred to the </w:t>
      </w:r>
      <w:r>
        <w:rPr>
          <w:caps/>
        </w:rPr>
        <w:t>C</w:t>
      </w:r>
      <w:r>
        <w:t>urrent</w:t>
      </w:r>
      <w:r>
        <w:rPr>
          <w:caps/>
        </w:rPr>
        <w:t xml:space="preserve"> M</w:t>
      </w:r>
      <w:r>
        <w:t>onth</w:t>
      </w:r>
      <w:r>
        <w:rPr>
          <w:caps/>
        </w:rPr>
        <w:t xml:space="preserve"> E</w:t>
      </w:r>
      <w:r>
        <w:t xml:space="preserve">xpenditure column (Section A, Column C) on the 101H Report. The number of homes is also transferred from the 102H Report to the 101H Report. Similarly, the amounts for support, labor, and materials on the 102U Report are transferred to the </w:t>
      </w:r>
      <w:r>
        <w:rPr>
          <w:caps/>
        </w:rPr>
        <w:t>C</w:t>
      </w:r>
      <w:r>
        <w:t>urrent</w:t>
      </w:r>
      <w:r>
        <w:rPr>
          <w:caps/>
        </w:rPr>
        <w:t xml:space="preserve"> M</w:t>
      </w:r>
      <w:r>
        <w:t>onth</w:t>
      </w:r>
      <w:r>
        <w:rPr>
          <w:caps/>
        </w:rPr>
        <w:t xml:space="preserve"> E</w:t>
      </w:r>
      <w:r>
        <w:t xml:space="preserve">xpenditure column (Section A, Column C) on the 101U Report. </w:t>
      </w:r>
    </w:p>
    <w:p w14:paraId="620814E5" w14:textId="77777777" w:rsidR="004B3A2E" w:rsidRDefault="004B3A2E" w:rsidP="00B63E93">
      <w:pPr>
        <w:numPr>
          <w:ilvl w:val="12"/>
          <w:numId w:val="0"/>
        </w:numPr>
        <w:jc w:val="both"/>
      </w:pPr>
      <w:r>
        <w:t xml:space="preserve"> </w:t>
      </w:r>
    </w:p>
    <w:p w14:paraId="6B168ECC" w14:textId="4C55F57C" w:rsidR="00A068E1" w:rsidRDefault="00845306" w:rsidP="00A068E1">
      <w:pPr>
        <w:pStyle w:val="Heading3"/>
      </w:pPr>
      <w:bookmarkStart w:id="488" w:name="_Toc204100038"/>
      <w:r>
        <w:t>7.13</w:t>
      </w:r>
      <w:r w:rsidR="00A068E1">
        <w:tab/>
        <w:t>Weatherization Expenditure Summary Report (101 Report)</w:t>
      </w:r>
      <w:bookmarkEnd w:id="488"/>
    </w:p>
    <w:p w14:paraId="5B7120BE" w14:textId="386814D0" w:rsidR="00A068E1" w:rsidRDefault="00A068E1" w:rsidP="00A068E1">
      <w:pPr>
        <w:numPr>
          <w:ilvl w:val="12"/>
          <w:numId w:val="0"/>
        </w:numPr>
        <w:ind w:left="360"/>
        <w:jc w:val="both"/>
      </w:pPr>
      <w:r>
        <w:t xml:space="preserve">The Weatherization Expenditure Summary Report (101 Report) will, hereafter, be referred to as the 101 Report. The 101 Report is used for the DOE contract, the 101H Report is used for the HEAP contract, and the 101U Report is used for the utility contracts. All three types of 101 reports will be referred to as the 101 Report. The 101 Report is the form used by </w:t>
      </w:r>
      <w:r w:rsidR="004D4484">
        <w:t>subgrantee</w:t>
      </w:r>
      <w:r w:rsidR="00EF1BB1">
        <w:t>s</w:t>
      </w:r>
      <w:r>
        <w:t xml:space="preserve"> to report current monthly expenditures. The form also reports cumulative expenditures, the amount of HEAP funds used for augmenting purposes, the balance of contract funds available, the number of completed homes for the month, the number of homes re-weatherized for the month, and the number of homes closed incomplete for the month. </w:t>
      </w:r>
    </w:p>
    <w:p w14:paraId="1E0203F3" w14:textId="77777777" w:rsidR="00A068E1" w:rsidRDefault="00A068E1" w:rsidP="005B4D64">
      <w:pPr>
        <w:ind w:left="360"/>
      </w:pPr>
    </w:p>
    <w:p w14:paraId="4E5E3C78" w14:textId="77777777" w:rsidR="00A068E1" w:rsidRDefault="00071E39" w:rsidP="005B4D64">
      <w:pPr>
        <w:ind w:left="360"/>
      </w:pPr>
      <w:r>
        <w:t>T</w:t>
      </w:r>
      <w:r w:rsidR="00A068E1">
        <w:t>he 101 Report must be submitted each month of the contract period, even if there was no activity for some of the months. (This is a state auditor requirement.)</w:t>
      </w:r>
    </w:p>
    <w:p w14:paraId="1042B478" w14:textId="77777777" w:rsidR="00A068E1" w:rsidRDefault="00A068E1" w:rsidP="005B4D64">
      <w:pPr>
        <w:ind w:left="360"/>
        <w:rPr>
          <w:b/>
        </w:rPr>
      </w:pPr>
    </w:p>
    <w:p w14:paraId="6A121025" w14:textId="57A37315" w:rsidR="004B3A2E" w:rsidRPr="00CD564F" w:rsidRDefault="009D69F5" w:rsidP="005B4D64">
      <w:pPr>
        <w:ind w:left="360"/>
        <w:rPr>
          <w:b/>
        </w:rPr>
      </w:pPr>
      <w:r w:rsidRPr="00CD564F">
        <w:rPr>
          <w:b/>
        </w:rPr>
        <w:t>Summary Report (</w:t>
      </w:r>
      <w:r w:rsidR="004B3A2E" w:rsidRPr="00CD564F">
        <w:rPr>
          <w:b/>
        </w:rPr>
        <w:t>101 Report</w:t>
      </w:r>
      <w:r w:rsidRPr="00CD564F">
        <w:rPr>
          <w:b/>
        </w:rPr>
        <w:t>)</w:t>
      </w:r>
      <w:r w:rsidR="004B3A2E" w:rsidRPr="00CD564F">
        <w:rPr>
          <w:b/>
        </w:rPr>
        <w:t xml:space="preserve"> </w:t>
      </w:r>
      <w:r w:rsidR="008E4378" w:rsidRPr="00CD564F">
        <w:rPr>
          <w:b/>
        </w:rPr>
        <w:t>for DOE Contracts</w:t>
      </w:r>
    </w:p>
    <w:p w14:paraId="52025041" w14:textId="0D375E68" w:rsidR="004B3A2E" w:rsidRDefault="004B3A2E" w:rsidP="00D06B8D">
      <w:pPr>
        <w:ind w:left="360"/>
        <w:jc w:val="both"/>
      </w:pPr>
      <w:r>
        <w:t xml:space="preserve">The 101 Report is computer generated. Much of the information on the 101 Report is transferred from the 102 Report. However, some of the information must be manually input by the </w:t>
      </w:r>
      <w:r w:rsidR="004D4484">
        <w:t>subgrantee</w:t>
      </w:r>
      <w:r>
        <w:t xml:space="preserve">. </w:t>
      </w:r>
    </w:p>
    <w:p w14:paraId="3DCDAE45" w14:textId="77777777" w:rsidR="008E4378" w:rsidRDefault="008E4378" w:rsidP="00102572">
      <w:pPr>
        <w:numPr>
          <w:ilvl w:val="0"/>
          <w:numId w:val="48"/>
        </w:numPr>
        <w:ind w:left="720"/>
        <w:jc w:val="both"/>
      </w:pPr>
      <w:r>
        <w:t>Contract Budgets in Section A, Column B must be entered at the beginning of the contract period and will remain in place for the duration of the contract.  If an amendment is received changing the budget, the new figures must be manually entered.</w:t>
      </w:r>
    </w:p>
    <w:p w14:paraId="16A3730C" w14:textId="0B203C7F" w:rsidR="008E4378" w:rsidRDefault="008E4378" w:rsidP="00102572">
      <w:pPr>
        <w:numPr>
          <w:ilvl w:val="0"/>
          <w:numId w:val="48"/>
        </w:numPr>
        <w:ind w:left="720"/>
        <w:jc w:val="both"/>
      </w:pPr>
      <w:r>
        <w:t xml:space="preserve">Section A, Column C reports the current month expenditures.  WAMS automatically completes the current monthly expenditure for health and safety, support, labor and materials.  Administration, insurance and other costs must be manually input for the month by the </w:t>
      </w:r>
      <w:r w:rsidR="004D4484">
        <w:t>subgrantee</w:t>
      </w:r>
      <w:r>
        <w:t>.</w:t>
      </w:r>
    </w:p>
    <w:p w14:paraId="17814F01" w14:textId="77676AF2" w:rsidR="008E4378" w:rsidRDefault="008E4378" w:rsidP="00102572">
      <w:pPr>
        <w:numPr>
          <w:ilvl w:val="0"/>
          <w:numId w:val="48"/>
        </w:numPr>
        <w:ind w:left="720"/>
        <w:jc w:val="both"/>
      </w:pPr>
      <w:r>
        <w:t xml:space="preserve">Lines 14, 16, 18 and 19 must be manually input each month by the </w:t>
      </w:r>
      <w:r w:rsidR="004D4484">
        <w:t>subgrantee</w:t>
      </w:r>
      <w:r>
        <w:t>.</w:t>
      </w:r>
    </w:p>
    <w:p w14:paraId="56C0A351" w14:textId="1F477C1D" w:rsidR="004B3A2E" w:rsidRDefault="004B3A2E" w:rsidP="001E4C9B">
      <w:pPr>
        <w:ind w:left="360"/>
        <w:jc w:val="both"/>
      </w:pPr>
    </w:p>
    <w:p w14:paraId="14711CA9" w14:textId="77777777" w:rsidR="005824DB" w:rsidRDefault="005824DB" w:rsidP="001E4C9B">
      <w:pPr>
        <w:ind w:left="360"/>
        <w:jc w:val="both"/>
      </w:pPr>
    </w:p>
    <w:p w14:paraId="37463EFB" w14:textId="279A913E" w:rsidR="004B3A2E" w:rsidRPr="00882F2A" w:rsidRDefault="009D69F5" w:rsidP="001E4C9B">
      <w:pPr>
        <w:ind w:left="360"/>
        <w:jc w:val="both"/>
        <w:rPr>
          <w:b/>
        </w:rPr>
      </w:pPr>
      <w:r w:rsidRPr="00882F2A">
        <w:rPr>
          <w:b/>
        </w:rPr>
        <w:lastRenderedPageBreak/>
        <w:t>Summary Report (</w:t>
      </w:r>
      <w:r w:rsidR="004B3A2E" w:rsidRPr="00882F2A">
        <w:rPr>
          <w:b/>
        </w:rPr>
        <w:t>101H Report</w:t>
      </w:r>
      <w:r w:rsidRPr="00882F2A">
        <w:rPr>
          <w:b/>
        </w:rPr>
        <w:t>)</w:t>
      </w:r>
      <w:r w:rsidR="004B3A2E" w:rsidRPr="00882F2A">
        <w:rPr>
          <w:b/>
        </w:rPr>
        <w:t xml:space="preserve"> </w:t>
      </w:r>
      <w:r w:rsidR="008E4378" w:rsidRPr="00882F2A">
        <w:rPr>
          <w:b/>
        </w:rPr>
        <w:t>for HEAP Contracts</w:t>
      </w:r>
    </w:p>
    <w:p w14:paraId="1CEAF3E2" w14:textId="77777777" w:rsidR="004B3A2E" w:rsidRDefault="004B3A2E" w:rsidP="001E4C9B">
      <w:pPr>
        <w:ind w:left="360"/>
        <w:jc w:val="both"/>
      </w:pPr>
      <w:r>
        <w:t xml:space="preserve">There is also a computer generated 101 Report for HEAP. This is the 101H Report. This report is used to report the monthly amount of HEAP funds used to augment the DOE Contract and/or for reporting the cost of homes (completion and incompletion) charged to the HEAP Contract. The 101H Report is generated if HEAP funds are used for augmenting. The 101H Report is also generated if homes are charged to the HEAP Contract. </w:t>
      </w:r>
    </w:p>
    <w:p w14:paraId="7C9AF0A0" w14:textId="77777777" w:rsidR="004B3A2E" w:rsidRDefault="004B3A2E" w:rsidP="001E4C9B"/>
    <w:p w14:paraId="5F0E2DEC" w14:textId="526534BE" w:rsidR="008E4378" w:rsidRDefault="004B3A2E" w:rsidP="0075620A">
      <w:pPr>
        <w:ind w:left="360"/>
        <w:jc w:val="both"/>
      </w:pPr>
      <w:r>
        <w:t xml:space="preserve">The 101H Report is very similar to the 101 Report for DOE. The transfer of data from the 102H Report to the 101H Report works the same way as the transfer of data from the 102 Report for DOE to the 101 Report for DOE. </w:t>
      </w:r>
      <w:r w:rsidR="008E4378">
        <w:t>In addition to the manual inputs listed for the DOE 101 report, HEAP 101 requires Section B, Column A manual inputs for current month augmenting expenditures.  This input will normally match the augmented amounts from the DOE 101 report.</w:t>
      </w:r>
    </w:p>
    <w:p w14:paraId="0FA54374" w14:textId="77777777" w:rsidR="005824DB" w:rsidRDefault="005824DB" w:rsidP="0075620A">
      <w:pPr>
        <w:ind w:left="360"/>
        <w:jc w:val="both"/>
      </w:pPr>
    </w:p>
    <w:p w14:paraId="53168773" w14:textId="728EB572" w:rsidR="004B3A2E" w:rsidRPr="00163497" w:rsidRDefault="009D69F5" w:rsidP="0092043C">
      <w:pPr>
        <w:ind w:left="360"/>
        <w:rPr>
          <w:b/>
        </w:rPr>
      </w:pPr>
      <w:r w:rsidRPr="00163497">
        <w:rPr>
          <w:b/>
        </w:rPr>
        <w:t>Summary Report (</w:t>
      </w:r>
      <w:r w:rsidR="004B3A2E" w:rsidRPr="00163497">
        <w:rPr>
          <w:b/>
        </w:rPr>
        <w:t>101U</w:t>
      </w:r>
      <w:r w:rsidRPr="00163497">
        <w:rPr>
          <w:b/>
        </w:rPr>
        <w:t xml:space="preserve"> Report)</w:t>
      </w:r>
      <w:r w:rsidR="004B3A2E" w:rsidRPr="00163497">
        <w:rPr>
          <w:b/>
        </w:rPr>
        <w:t xml:space="preserve"> </w:t>
      </w:r>
      <w:r w:rsidR="008E4378" w:rsidRPr="00163497">
        <w:rPr>
          <w:b/>
        </w:rPr>
        <w:t>for Utility Contracts</w:t>
      </w:r>
    </w:p>
    <w:p w14:paraId="225722DE" w14:textId="7B8EBE20" w:rsidR="004B3A2E" w:rsidRPr="008E4378" w:rsidRDefault="004B3A2E" w:rsidP="00DE16E9">
      <w:pPr>
        <w:ind w:left="360"/>
        <w:jc w:val="both"/>
      </w:pPr>
      <w:r w:rsidRPr="0027376B">
        <w:t xml:space="preserve">The 101U Report is used to report utility expenditures. The 101U Report is computer generated. Column C of the 101U Report shows current monthly expenditures. Column D shows cumulative expenditures since the beginning of the contract. Column E is the balance of the contract that is available. WAMS generates or calculates the figures </w:t>
      </w:r>
      <w:r w:rsidRPr="008E4378">
        <w:t xml:space="preserve">in Columns C (except Line 1), D, and E and on Lines 15, 17, and 19. </w:t>
      </w:r>
      <w:r w:rsidR="004D4484">
        <w:t>Subgrantee</w:t>
      </w:r>
      <w:r w:rsidR="00EF1BB1">
        <w:t>s</w:t>
      </w:r>
      <w:r w:rsidRPr="008E4378">
        <w:t xml:space="preserve"> must manually input the figures in Column B and on Lines 14 and 18.</w:t>
      </w:r>
    </w:p>
    <w:p w14:paraId="03E15B32" w14:textId="77777777" w:rsidR="004B3A2E" w:rsidRPr="00E30D21" w:rsidRDefault="004B3A2E" w:rsidP="004B3A2E">
      <w:pPr>
        <w:numPr>
          <w:ilvl w:val="12"/>
          <w:numId w:val="0"/>
        </w:numPr>
        <w:ind w:left="360"/>
        <w:jc w:val="both"/>
        <w:rPr>
          <w:strike/>
        </w:rPr>
      </w:pPr>
    </w:p>
    <w:p w14:paraId="777437A5" w14:textId="10EB2E87" w:rsidR="004B3A2E" w:rsidRDefault="00845306" w:rsidP="004B3A2E">
      <w:pPr>
        <w:pStyle w:val="Heading3"/>
      </w:pPr>
      <w:bookmarkStart w:id="489" w:name="_Toc204100039"/>
      <w:r>
        <w:t>7.14</w:t>
      </w:r>
      <w:r w:rsidR="004B3A2E">
        <w:tab/>
      </w:r>
      <w:del w:id="490" w:author="Taylor, Christine [HHS]" w:date="2025-07-09T11:18:00Z" w16du:dateUtc="2025-07-09T16:18:00Z">
        <w:r w:rsidR="004B3A2E" w:rsidRPr="00141D52" w:rsidDel="006643BD">
          <w:delText>General Accounting Expenditure (GAX)</w:delText>
        </w:r>
      </w:del>
      <w:ins w:id="491" w:author="Taylor, Christine [HHS]" w:date="2025-07-16T11:21:00Z" w16du:dateUtc="2025-07-16T16:21:00Z">
        <w:r w:rsidR="00841598">
          <w:t>Iowa WAP</w:t>
        </w:r>
      </w:ins>
      <w:ins w:id="492" w:author="Taylor, Christine [HHS]" w:date="2025-07-09T11:18:00Z" w16du:dateUtc="2025-07-09T16:18:00Z">
        <w:r w:rsidR="006643BD">
          <w:t xml:space="preserve"> Invoice/Payment Request</w:t>
        </w:r>
      </w:ins>
      <w:r w:rsidR="004B3A2E" w:rsidRPr="00141D52">
        <w:t xml:space="preserve"> Form</w:t>
      </w:r>
      <w:bookmarkEnd w:id="489"/>
    </w:p>
    <w:p w14:paraId="4087B4C5" w14:textId="7D22D9C5" w:rsidR="00A068E1" w:rsidRPr="00A80511" w:rsidRDefault="00A068E1" w:rsidP="00A068E1">
      <w:pPr>
        <w:numPr>
          <w:ilvl w:val="12"/>
          <w:numId w:val="0"/>
        </w:numPr>
        <w:ind w:left="360"/>
        <w:jc w:val="both"/>
        <w:rPr>
          <w:b/>
        </w:rPr>
      </w:pPr>
      <w:r>
        <w:t xml:space="preserve">The </w:t>
      </w:r>
      <w:del w:id="493" w:author="Taylor, Christine [HHS]" w:date="2025-07-09T11:18:00Z" w16du:dateUtc="2025-07-09T16:18:00Z">
        <w:r w:rsidDel="006643BD">
          <w:delText>State of Iowa General Accounting Expenditure (GAX)</w:delText>
        </w:r>
      </w:del>
      <w:ins w:id="494" w:author="Taylor, Christine [HHS]" w:date="2025-07-16T11:21:00Z" w16du:dateUtc="2025-07-16T16:21:00Z">
        <w:r w:rsidR="00841598">
          <w:t>Iowa WAP</w:t>
        </w:r>
      </w:ins>
      <w:ins w:id="495" w:author="Taylor, Christine [HHS]" w:date="2025-07-09T11:19:00Z" w16du:dateUtc="2025-07-09T16:19:00Z">
        <w:r w:rsidR="006643BD">
          <w:t xml:space="preserve"> Invoice/Payment Request</w:t>
        </w:r>
      </w:ins>
      <w:r>
        <w:t xml:space="preserve"> Form is the document used by </w:t>
      </w:r>
      <w:r w:rsidR="004D4484">
        <w:t>subgrantee</w:t>
      </w:r>
      <w:r w:rsidR="00EF1BB1">
        <w:t>s</w:t>
      </w:r>
      <w:r>
        <w:t xml:space="preserve"> to </w:t>
      </w:r>
      <w:ins w:id="496" w:author="Taylor, Christine [HHS]" w:date="2025-07-09T11:27:00Z" w16du:dateUtc="2025-07-09T16:27:00Z">
        <w:r w:rsidR="00476997">
          <w:t>request</w:t>
        </w:r>
      </w:ins>
      <w:ins w:id="497" w:author="Taylor, Christine [HHS]" w:date="2025-07-09T11:28:00Z" w16du:dateUtc="2025-07-09T16:28:00Z">
        <w:r w:rsidR="00476997">
          <w:t xml:space="preserve"> monthly reimbursements or a cash advance. </w:t>
        </w:r>
      </w:ins>
      <w:del w:id="498" w:author="Taylor, Christine [HHS]" w:date="2025-07-09T11:28:00Z" w16du:dateUtc="2025-07-09T16:28:00Z">
        <w:r w:rsidDel="00476997">
          <w:delText xml:space="preserve">show the amount of contract funds being requested. </w:delText>
        </w:r>
      </w:del>
      <w:del w:id="499" w:author="Taylor, Christine [HHS]" w:date="2025-07-09T11:19:00Z" w16du:dateUtc="2025-07-09T16:19:00Z">
        <w:r w:rsidDel="006643BD">
          <w:delText>The General Accounting Expenditure (GAX) Form serves as an invoice.</w:delText>
        </w:r>
      </w:del>
      <w:r>
        <w:t xml:space="preserve"> </w:t>
      </w:r>
    </w:p>
    <w:p w14:paraId="312EBEE9" w14:textId="77777777" w:rsidR="00A068E1" w:rsidRDefault="00A068E1" w:rsidP="00A068E1">
      <w:pPr>
        <w:numPr>
          <w:ilvl w:val="12"/>
          <w:numId w:val="0"/>
        </w:numPr>
        <w:ind w:left="360"/>
        <w:jc w:val="both"/>
      </w:pPr>
    </w:p>
    <w:p w14:paraId="695EC636" w14:textId="6DA090F9" w:rsidR="00A068E1" w:rsidRDefault="00071E39" w:rsidP="00A068E1">
      <w:pPr>
        <w:numPr>
          <w:ilvl w:val="12"/>
          <w:numId w:val="0"/>
        </w:numPr>
        <w:ind w:left="360"/>
        <w:jc w:val="both"/>
        <w:rPr>
          <w:b/>
        </w:rPr>
      </w:pPr>
      <w:r>
        <w:t>A signed</w:t>
      </w:r>
      <w:ins w:id="500" w:author="Taylor, Christine [HHS]" w:date="2025-07-09T11:20:00Z" w16du:dateUtc="2025-07-09T16:20:00Z">
        <w:r w:rsidR="00461D5C">
          <w:t xml:space="preserve"> and</w:t>
        </w:r>
      </w:ins>
      <w:del w:id="501" w:author="Taylor, Christine [HHS]" w:date="2025-07-09T11:20:00Z" w16du:dateUtc="2025-07-09T16:20:00Z">
        <w:r w:rsidR="00547FEB" w:rsidDel="00461D5C">
          <w:delText>,</w:delText>
        </w:r>
      </w:del>
      <w:r>
        <w:t xml:space="preserve"> dated</w:t>
      </w:r>
      <w:del w:id="502" w:author="Taylor, Christine [HHS]" w:date="2025-07-09T11:20:00Z" w16du:dateUtc="2025-07-09T16:20:00Z">
        <w:r w:rsidDel="00461D5C">
          <w:delText xml:space="preserve">, </w:delText>
        </w:r>
        <w:r w:rsidR="00547FEB" w:rsidDel="00461D5C">
          <w:delText xml:space="preserve">and </w:delText>
        </w:r>
        <w:r w:rsidDel="00461D5C">
          <w:delText>scanned</w:delText>
        </w:r>
      </w:del>
      <w:r>
        <w:t xml:space="preserve"> </w:t>
      </w:r>
      <w:r w:rsidR="00A068E1">
        <w:t xml:space="preserve">copy of </w:t>
      </w:r>
      <w:del w:id="503" w:author="Taylor, Christine [HHS]" w:date="2025-07-09T11:20:00Z" w16du:dateUtc="2025-07-09T16:20:00Z">
        <w:r w:rsidR="00A068E1" w:rsidDel="00461D5C">
          <w:delText xml:space="preserve">the </w:delText>
        </w:r>
      </w:del>
      <w:ins w:id="504" w:author="Taylor, Christine [HHS]" w:date="2025-07-09T11:20:00Z" w16du:dateUtc="2025-07-09T16:20:00Z">
        <w:r w:rsidR="00461D5C">
          <w:t xml:space="preserve">this </w:t>
        </w:r>
      </w:ins>
      <w:del w:id="505" w:author="Taylor, Christine [HHS]" w:date="2025-07-09T11:20:00Z" w16du:dateUtc="2025-07-09T16:20:00Z">
        <w:r w:rsidR="00A068E1" w:rsidDel="00461D5C">
          <w:delText>General Accounting Expenditure (GAX) Form</w:delText>
        </w:r>
      </w:del>
      <w:ins w:id="506" w:author="Taylor, Christine [HHS]" w:date="2025-07-09T11:20:00Z" w16du:dateUtc="2025-07-09T16:20:00Z">
        <w:r w:rsidR="00461D5C">
          <w:t>form</w:t>
        </w:r>
      </w:ins>
      <w:r w:rsidR="00A068E1">
        <w:t xml:space="preserve"> must be submitted with a Weatherization Expenditure Summary Report (Form 101), for each contract, including utility contracts, and for each month of the contract period, even if there was no activity for some of the months. (This is a state auditor requirement.)</w:t>
      </w:r>
      <w:r w:rsidR="00A068E1">
        <w:rPr>
          <w:b/>
        </w:rPr>
        <w:t xml:space="preserve"> </w:t>
      </w:r>
    </w:p>
    <w:p w14:paraId="73E6F016" w14:textId="77777777" w:rsidR="00A068E1" w:rsidRDefault="00A068E1" w:rsidP="00A068E1">
      <w:pPr>
        <w:numPr>
          <w:ilvl w:val="12"/>
          <w:numId w:val="0"/>
        </w:numPr>
        <w:ind w:left="360"/>
        <w:jc w:val="both"/>
      </w:pPr>
    </w:p>
    <w:p w14:paraId="7D958076" w14:textId="2BA4010A" w:rsidR="00A068E1" w:rsidRDefault="00547FEB" w:rsidP="00A068E1">
      <w:pPr>
        <w:numPr>
          <w:ilvl w:val="12"/>
          <w:numId w:val="0"/>
        </w:numPr>
        <w:ind w:left="360"/>
        <w:jc w:val="both"/>
      </w:pPr>
      <w:r>
        <w:t>A signed</w:t>
      </w:r>
      <w:ins w:id="507" w:author="Taylor, Christine [HHS]" w:date="2025-07-09T11:21:00Z" w16du:dateUtc="2025-07-09T16:21:00Z">
        <w:r w:rsidR="006C14CA">
          <w:t xml:space="preserve"> and</w:t>
        </w:r>
      </w:ins>
      <w:del w:id="508" w:author="Taylor, Christine [HHS]" w:date="2025-07-09T11:21:00Z" w16du:dateUtc="2025-07-09T16:21:00Z">
        <w:r w:rsidDel="006C14CA">
          <w:delText>,</w:delText>
        </w:r>
      </w:del>
      <w:r>
        <w:t xml:space="preserve"> dated</w:t>
      </w:r>
      <w:del w:id="509" w:author="Taylor, Christine [HHS]" w:date="2025-07-09T11:21:00Z" w16du:dateUtc="2025-07-09T16:21:00Z">
        <w:r w:rsidDel="006C14CA">
          <w:delText>, and scanned</w:delText>
        </w:r>
      </w:del>
      <w:r>
        <w:t xml:space="preserve"> copy of the</w:t>
      </w:r>
      <w:r w:rsidR="00A068E1">
        <w:t xml:space="preserve"> </w:t>
      </w:r>
      <w:del w:id="510" w:author="Taylor, Christine [HHS]" w:date="2025-07-09T11:21:00Z" w16du:dateUtc="2025-07-09T16:21:00Z">
        <w:r w:rsidR="00A068E1" w:rsidDel="006C14CA">
          <w:delText>General Accounting Expenditure (GAX) Form</w:delText>
        </w:r>
      </w:del>
      <w:ins w:id="511" w:author="Taylor, Christine [HHS]" w:date="2025-07-09T11:21:00Z" w16du:dateUtc="2025-07-09T16:21:00Z">
        <w:r w:rsidR="006C14CA">
          <w:t>form</w:t>
        </w:r>
      </w:ins>
      <w:r w:rsidR="00A068E1">
        <w:t xml:space="preserve"> must contain a signature of the </w:t>
      </w:r>
      <w:r w:rsidR="004D4484">
        <w:t>subgrantee</w:t>
      </w:r>
      <w:r w:rsidR="00A068E1">
        <w:t xml:space="preserve">’s Executive Director, or </w:t>
      </w:r>
      <w:r w:rsidR="00A36985">
        <w:t>their</w:t>
      </w:r>
      <w:r w:rsidR="00A068E1">
        <w:t xml:space="preserve"> designee. </w:t>
      </w:r>
      <w:del w:id="512" w:author="Taylor, Christine [HHS]" w:date="2025-07-09T11:21:00Z" w16du:dateUtc="2025-07-09T16:21:00Z">
        <w:r w:rsidR="00A068E1" w:rsidDel="00497173">
          <w:delText xml:space="preserve">The Iowa Department of Revenue will not process claims that do not have a signature. </w:delText>
        </w:r>
      </w:del>
      <w:r w:rsidR="00A068E1">
        <w:t xml:space="preserve">All </w:t>
      </w:r>
      <w:ins w:id="513" w:author="Taylor, Christine [HHS]" w:date="2025-07-16T11:21:00Z" w16du:dateUtc="2025-07-16T16:21:00Z">
        <w:r w:rsidR="00841598">
          <w:t>Iowa WAP</w:t>
        </w:r>
      </w:ins>
      <w:ins w:id="514" w:author="Taylor, Christine [HHS]" w:date="2025-07-09T11:22:00Z" w16du:dateUtc="2025-07-09T16:22:00Z">
        <w:r w:rsidR="00497173">
          <w:t xml:space="preserve"> Invoice/Payment Request</w:t>
        </w:r>
        <w:r w:rsidR="00497173" w:rsidDel="00497173">
          <w:t xml:space="preserve"> </w:t>
        </w:r>
      </w:ins>
      <w:del w:id="515" w:author="Taylor, Christine [HHS]" w:date="2025-07-09T11:22:00Z" w16du:dateUtc="2025-07-09T16:22:00Z">
        <w:r w:rsidR="00A068E1" w:rsidDel="00497173">
          <w:delText xml:space="preserve">General Accounting Expenditure (GAX) </w:delText>
        </w:r>
      </w:del>
      <w:r w:rsidR="00A068E1">
        <w:t xml:space="preserve">Forms must be submitted </w:t>
      </w:r>
      <w:r>
        <w:t xml:space="preserve">to </w:t>
      </w:r>
      <w:ins w:id="516" w:author="Taylor, Christine [HHS]" w:date="2024-12-25T14:11:00Z" w16du:dateUtc="2024-12-25T20:11:00Z">
        <w:r w:rsidR="00146331">
          <w:fldChar w:fldCharType="begin"/>
        </w:r>
        <w:r w:rsidR="00146331">
          <w:instrText>HYPERLINK "mailto:</w:instrText>
        </w:r>
      </w:ins>
      <w:r w:rsidR="00146331" w:rsidRPr="00146331">
        <w:rPr>
          <w:rPrChange w:id="517" w:author="Taylor, Christine [HHS]" w:date="2024-12-25T14:11:00Z" w16du:dateUtc="2024-12-25T20:11:00Z">
            <w:rPr>
              <w:rStyle w:val="Hyperlink"/>
            </w:rPr>
          </w:rPrChange>
        </w:rPr>
        <w:instrText>DCAA@</w:instrText>
      </w:r>
      <w:ins w:id="518" w:author="Taylor, Christine [HHS]" w:date="2024-12-25T14:11:00Z" w16du:dateUtc="2024-12-25T20:11:00Z">
        <w:r w:rsidR="00146331" w:rsidRPr="00146331">
          <w:rPr>
            <w:rPrChange w:id="519" w:author="Taylor, Christine [HHS]" w:date="2024-12-25T14:11:00Z" w16du:dateUtc="2024-12-25T20:11:00Z">
              <w:rPr>
                <w:rStyle w:val="Hyperlink"/>
              </w:rPr>
            </w:rPrChange>
          </w:rPr>
          <w:instrText>hhs.</w:instrText>
        </w:r>
      </w:ins>
      <w:r w:rsidR="00146331" w:rsidRPr="00146331">
        <w:rPr>
          <w:rPrChange w:id="520" w:author="Taylor, Christine [HHS]" w:date="2024-12-25T14:11:00Z" w16du:dateUtc="2024-12-25T20:11:00Z">
            <w:rPr>
              <w:rStyle w:val="Hyperlink"/>
            </w:rPr>
          </w:rPrChange>
        </w:rPr>
        <w:instrText>iowa.gov</w:instrText>
      </w:r>
      <w:ins w:id="521" w:author="Taylor, Christine [HHS]" w:date="2024-12-25T14:11:00Z" w16du:dateUtc="2024-12-25T20:11:00Z">
        <w:r w:rsidR="00146331">
          <w:instrText>"</w:instrText>
        </w:r>
        <w:r w:rsidR="00146331">
          <w:fldChar w:fldCharType="separate"/>
        </w:r>
      </w:ins>
      <w:r w:rsidR="00146331" w:rsidRPr="00146331">
        <w:rPr>
          <w:rStyle w:val="Hyperlink"/>
        </w:rPr>
        <w:t>DCAA@</w:t>
      </w:r>
      <w:ins w:id="522" w:author="Taylor, Christine [HHS]" w:date="2024-12-25T14:11:00Z" w16du:dateUtc="2024-12-25T20:11:00Z">
        <w:r w:rsidR="00146331" w:rsidRPr="00146331">
          <w:rPr>
            <w:rStyle w:val="Hyperlink"/>
          </w:rPr>
          <w:t>hhs.</w:t>
        </w:r>
      </w:ins>
      <w:r w:rsidR="00146331" w:rsidRPr="00146331">
        <w:rPr>
          <w:rStyle w:val="Hyperlink"/>
        </w:rPr>
        <w:t>iowa.gov</w:t>
      </w:r>
      <w:ins w:id="523" w:author="Taylor, Christine [HHS]" w:date="2024-12-25T14:11:00Z" w16du:dateUtc="2024-12-25T20:11:00Z">
        <w:r w:rsidR="00146331">
          <w:fldChar w:fldCharType="end"/>
        </w:r>
      </w:ins>
      <w:r w:rsidR="00A068E1">
        <w:t xml:space="preserve">. </w:t>
      </w:r>
    </w:p>
    <w:p w14:paraId="6B6E3476" w14:textId="77777777" w:rsidR="00B840AC" w:rsidRDefault="00B840AC" w:rsidP="00E30D21"/>
    <w:p w14:paraId="7DDF8DF9" w14:textId="14E845DB" w:rsidR="004B3A2E" w:rsidDel="00491883" w:rsidRDefault="004B3A2E" w:rsidP="004B3A2E">
      <w:pPr>
        <w:numPr>
          <w:ilvl w:val="12"/>
          <w:numId w:val="0"/>
        </w:numPr>
        <w:ind w:firstLine="360"/>
        <w:jc w:val="both"/>
        <w:rPr>
          <w:del w:id="524" w:author="Taylor, Christine [HHS]" w:date="2025-07-09T11:22:00Z" w16du:dateUtc="2025-07-09T16:22:00Z"/>
        </w:rPr>
      </w:pPr>
      <w:del w:id="525" w:author="Taylor, Christine [HHS]" w:date="2025-07-09T11:22:00Z" w16du:dateUtc="2025-07-09T16:22:00Z">
        <w:r w:rsidDel="00491883">
          <w:delText>This form is computer generated. WAMS prints information into the following fields:</w:delText>
        </w:r>
      </w:del>
    </w:p>
    <w:p w14:paraId="04567415" w14:textId="267D8F32" w:rsidR="004B3A2E" w:rsidDel="00491883" w:rsidRDefault="004B3A2E" w:rsidP="00102572">
      <w:pPr>
        <w:numPr>
          <w:ilvl w:val="0"/>
          <w:numId w:val="48"/>
        </w:numPr>
        <w:ind w:left="720"/>
        <w:jc w:val="both"/>
        <w:rPr>
          <w:del w:id="526" w:author="Taylor, Christine [HHS]" w:date="2025-07-09T11:22:00Z" w16du:dateUtc="2025-07-09T16:22:00Z"/>
        </w:rPr>
      </w:pPr>
      <w:del w:id="527" w:author="Taylor, Christine [HHS]" w:date="2025-07-09T11:22:00Z" w16du:dateUtc="2025-07-09T16:22:00Z">
        <w:r w:rsidRPr="00F5494F" w:rsidDel="00491883">
          <w:rPr>
            <w:u w:val="single"/>
          </w:rPr>
          <w:delText>Vendor Name and Address</w:delText>
        </w:r>
        <w:r w:rsidDel="00491883">
          <w:delText xml:space="preserve">:  WAMS prints the </w:delText>
        </w:r>
        <w:r w:rsidR="004D4484" w:rsidDel="00491883">
          <w:delText>subgrantee</w:delText>
        </w:r>
        <w:r w:rsidDel="00491883">
          <w:delText>’s name and address in this field.</w:delText>
        </w:r>
      </w:del>
    </w:p>
    <w:p w14:paraId="03B00F64" w14:textId="08E84F74" w:rsidR="004B3A2E" w:rsidDel="00491883" w:rsidRDefault="004B3A2E" w:rsidP="00102572">
      <w:pPr>
        <w:numPr>
          <w:ilvl w:val="0"/>
          <w:numId w:val="48"/>
        </w:numPr>
        <w:ind w:left="720"/>
        <w:jc w:val="both"/>
        <w:rPr>
          <w:del w:id="528" w:author="Taylor, Christine [HHS]" w:date="2025-07-09T11:22:00Z" w16du:dateUtc="2025-07-09T16:22:00Z"/>
        </w:rPr>
      </w:pPr>
      <w:del w:id="529" w:author="Taylor, Christine [HHS]" w:date="2025-07-09T11:22:00Z" w16du:dateUtc="2025-07-09T16:22:00Z">
        <w:r w:rsidRPr="00F5494F" w:rsidDel="00491883">
          <w:rPr>
            <w:u w:val="single"/>
          </w:rPr>
          <w:delText>Bill To</w:delText>
        </w:r>
        <w:r w:rsidDel="00491883">
          <w:delText>:  WAMS prints the name and address for the Department of Human Rights in this field.</w:delText>
        </w:r>
      </w:del>
    </w:p>
    <w:p w14:paraId="144B26EE" w14:textId="52A5D2DD" w:rsidR="004B3A2E" w:rsidDel="00491883" w:rsidRDefault="004B3A2E" w:rsidP="00102572">
      <w:pPr>
        <w:numPr>
          <w:ilvl w:val="0"/>
          <w:numId w:val="48"/>
        </w:numPr>
        <w:ind w:left="720"/>
        <w:jc w:val="both"/>
        <w:rPr>
          <w:del w:id="530" w:author="Taylor, Christine [HHS]" w:date="2025-07-09T11:22:00Z" w16du:dateUtc="2025-07-09T16:22:00Z"/>
        </w:rPr>
      </w:pPr>
      <w:del w:id="531" w:author="Taylor, Christine [HHS]" w:date="2025-07-09T11:22:00Z" w16du:dateUtc="2025-07-09T16:22:00Z">
        <w:r w:rsidRPr="00F5494F" w:rsidDel="00491883">
          <w:rPr>
            <w:u w:val="single"/>
          </w:rPr>
          <w:delText>Description</w:delText>
        </w:r>
        <w:r w:rsidDel="00491883">
          <w:delText>:  WAMS prints the contract # and the month in this field.</w:delText>
        </w:r>
      </w:del>
    </w:p>
    <w:p w14:paraId="22212366" w14:textId="5AF84EA5" w:rsidR="004B3A2E" w:rsidDel="00491883" w:rsidRDefault="004B3A2E" w:rsidP="00102572">
      <w:pPr>
        <w:numPr>
          <w:ilvl w:val="0"/>
          <w:numId w:val="48"/>
        </w:numPr>
        <w:ind w:left="720"/>
        <w:jc w:val="both"/>
        <w:rPr>
          <w:del w:id="532" w:author="Taylor, Christine [HHS]" w:date="2025-07-09T11:22:00Z" w16du:dateUtc="2025-07-09T16:22:00Z"/>
        </w:rPr>
      </w:pPr>
      <w:del w:id="533" w:author="Taylor, Christine [HHS]" w:date="2025-07-09T11:22:00Z" w16du:dateUtc="2025-07-09T16:22:00Z">
        <w:r w:rsidRPr="00F5494F" w:rsidDel="00491883">
          <w:rPr>
            <w:u w:val="single"/>
          </w:rPr>
          <w:delText>Total Price</w:delText>
        </w:r>
        <w:r w:rsidDel="00491883">
          <w:delText>:  WAMS prints the amount of funds being requested.</w:delText>
        </w:r>
      </w:del>
    </w:p>
    <w:p w14:paraId="6C57B69A" w14:textId="430981B8" w:rsidR="004B3A2E" w:rsidDel="00491883" w:rsidRDefault="004B3A2E" w:rsidP="00102572">
      <w:pPr>
        <w:numPr>
          <w:ilvl w:val="0"/>
          <w:numId w:val="48"/>
        </w:numPr>
        <w:ind w:left="720"/>
        <w:jc w:val="both"/>
        <w:rPr>
          <w:del w:id="534" w:author="Taylor, Christine [HHS]" w:date="2025-07-09T11:22:00Z" w16du:dateUtc="2025-07-09T16:22:00Z"/>
        </w:rPr>
      </w:pPr>
      <w:del w:id="535" w:author="Taylor, Christine [HHS]" w:date="2025-07-09T11:22:00Z" w16du:dateUtc="2025-07-09T16:22:00Z">
        <w:r w:rsidRPr="00F5494F" w:rsidDel="00491883">
          <w:rPr>
            <w:u w:val="single"/>
          </w:rPr>
          <w:delText>Coding</w:delText>
        </w:r>
        <w:r w:rsidDel="00491883">
          <w:delText xml:space="preserve">:  WAMS prints the coding information at the bottom of the form in the LINE, FUND, </w:delText>
        </w:r>
        <w:r w:rsidR="004D4484" w:rsidDel="00491883">
          <w:delText>SUBGRANTEE</w:delText>
        </w:r>
        <w:r w:rsidDel="00491883">
          <w:delText>, ORG, AND OBJT fields.</w:delText>
        </w:r>
      </w:del>
    </w:p>
    <w:p w14:paraId="7C0514C6" w14:textId="77777777" w:rsidR="004B3A2E" w:rsidRDefault="004B3A2E" w:rsidP="004B3A2E">
      <w:pPr>
        <w:jc w:val="both"/>
      </w:pPr>
    </w:p>
    <w:p w14:paraId="69FAE03F" w14:textId="1E8EB98E" w:rsidR="004B3A2E" w:rsidDel="005376F5" w:rsidRDefault="004B3A2E" w:rsidP="004B3A2E">
      <w:pPr>
        <w:ind w:left="360"/>
        <w:jc w:val="both"/>
        <w:rPr>
          <w:del w:id="536" w:author="Taylor, Christine [HHS]" w:date="2025-07-09T11:30:00Z" w16du:dateUtc="2025-07-09T16:30:00Z"/>
        </w:rPr>
      </w:pPr>
      <w:del w:id="537" w:author="Taylor, Christine [HHS]" w:date="2025-07-09T11:30:00Z" w16du:dateUtc="2025-07-09T16:30:00Z">
        <w:r w:rsidDel="005376F5">
          <w:delText xml:space="preserve">The </w:delText>
        </w:r>
      </w:del>
      <w:del w:id="538" w:author="Taylor, Christine [HHS]" w:date="2025-07-09T11:22:00Z" w16du:dateUtc="2025-07-09T16:22:00Z">
        <w:r w:rsidDel="00491883">
          <w:delText xml:space="preserve">General Accounting Expenditure (GAX) </w:delText>
        </w:r>
      </w:del>
      <w:del w:id="539" w:author="Taylor, Christine [HHS]" w:date="2025-07-09T11:30:00Z" w16du:dateUtc="2025-07-09T16:30:00Z">
        <w:r w:rsidDel="005376F5">
          <w:delText>Form is used for the following purposes:</w:delText>
        </w:r>
      </w:del>
    </w:p>
    <w:p w14:paraId="7D5B448C" w14:textId="77777777" w:rsidR="005376F5" w:rsidRDefault="005376F5" w:rsidP="005376F5">
      <w:pPr>
        <w:pStyle w:val="ListParagraph"/>
        <w:jc w:val="both"/>
        <w:rPr>
          <w:ins w:id="540" w:author="Taylor, Christine [HHS]" w:date="2025-07-09T11:30:00Z" w16du:dateUtc="2025-07-09T16:30:00Z"/>
        </w:rPr>
      </w:pPr>
    </w:p>
    <w:p w14:paraId="5879B584" w14:textId="2A725715" w:rsidR="004B3A2E" w:rsidRDefault="005376F5" w:rsidP="005376F5">
      <w:pPr>
        <w:pStyle w:val="ListParagraph"/>
        <w:ind w:left="360"/>
        <w:jc w:val="both"/>
        <w:rPr>
          <w:ins w:id="541" w:author="Taylor, Christine [HHS]" w:date="2025-07-09T11:32:00Z" w16du:dateUtc="2025-07-09T16:32:00Z"/>
        </w:rPr>
      </w:pPr>
      <w:ins w:id="542" w:author="Taylor, Christine [HHS]" w:date="2025-07-09T11:29:00Z" w16du:dateUtc="2025-07-09T16:29:00Z">
        <w:r>
          <w:t xml:space="preserve">If requesting a cash advance at the beginning of a contract, </w:t>
        </w:r>
      </w:ins>
      <w:del w:id="543" w:author="Taylor, Christine [HHS]" w:date="2025-07-09T11:29:00Z" w16du:dateUtc="2025-07-09T16:29:00Z">
        <w:r w:rsidR="004B3A2E" w:rsidDel="005376F5">
          <w:delText>Cash advance</w:delText>
        </w:r>
      </w:del>
      <w:del w:id="544" w:author="Taylor, Christine [HHS]" w:date="2025-07-09T11:23:00Z" w16du:dateUtc="2025-07-09T16:23:00Z">
        <w:r w:rsidR="004B3A2E" w:rsidDel="00B6637B">
          <w:delText>.</w:delText>
        </w:r>
      </w:del>
      <w:del w:id="545" w:author="Taylor, Christine [HHS]" w:date="2025-07-09T11:29:00Z" w16du:dateUtc="2025-07-09T16:29:00Z">
        <w:r w:rsidR="004B3A2E" w:rsidDel="005376F5">
          <w:delText xml:space="preserve"> </w:delText>
        </w:r>
      </w:del>
      <w:del w:id="546" w:author="Taylor, Christine [HHS]" w:date="2025-07-09T11:22:00Z" w16du:dateUtc="2025-07-09T16:22:00Z">
        <w:r w:rsidR="004B3A2E" w:rsidDel="00B6637B">
          <w:delText xml:space="preserve">The General Accounting Expenditure (GAX) Form is used to obtain a cash advance. </w:delText>
        </w:r>
      </w:del>
      <w:del w:id="547" w:author="Taylor, Christine [HHS]" w:date="2025-07-09T11:29:00Z" w16du:dateUtc="2025-07-09T16:29:00Z">
        <w:r w:rsidR="004B3A2E" w:rsidDel="005376F5">
          <w:delText xml:space="preserve">At the beginning of a contract </w:delText>
        </w:r>
      </w:del>
      <w:r w:rsidR="004B3A2E">
        <w:t xml:space="preserve">the </w:t>
      </w:r>
      <w:r w:rsidR="004D4484">
        <w:t>subgrantee</w:t>
      </w:r>
      <w:r w:rsidR="004B3A2E">
        <w:t xml:space="preserve"> </w:t>
      </w:r>
      <w:del w:id="548" w:author="Taylor, Christine [HHS]" w:date="2025-07-09T11:31:00Z" w16du:dateUtc="2025-07-09T16:31:00Z">
        <w:r w:rsidR="004B3A2E" w:rsidDel="00FB79C1">
          <w:delText xml:space="preserve">may </w:delText>
        </w:r>
      </w:del>
      <w:ins w:id="549" w:author="Taylor, Christine [HHS]" w:date="2025-07-09T11:31:00Z" w16du:dateUtc="2025-07-09T16:31:00Z">
        <w:r w:rsidR="00FB79C1">
          <w:t xml:space="preserve">must </w:t>
        </w:r>
      </w:ins>
      <w:r w:rsidR="004B3A2E">
        <w:t>submit a</w:t>
      </w:r>
      <w:r w:rsidR="001A0FFD">
        <w:t>n</w:t>
      </w:r>
      <w:r w:rsidR="004B3A2E">
        <w:t xml:space="preserve"> </w:t>
      </w:r>
      <w:ins w:id="550" w:author="Taylor, Christine [HHS]" w:date="2025-07-16T11:21:00Z" w16du:dateUtc="2025-07-16T16:21:00Z">
        <w:r w:rsidR="00841598">
          <w:t>Iowa WAP</w:t>
        </w:r>
      </w:ins>
      <w:ins w:id="551" w:author="Taylor, Christine [HHS]" w:date="2025-07-09T11:31:00Z" w16du:dateUtc="2025-07-09T16:31:00Z">
        <w:r w:rsidR="00FB79C1">
          <w:t xml:space="preserve"> Invoice/Payment Request</w:t>
        </w:r>
        <w:r w:rsidR="00FB79C1" w:rsidDel="00497173">
          <w:t xml:space="preserve"> </w:t>
        </w:r>
        <w:r w:rsidR="00FB79C1">
          <w:t xml:space="preserve">Form. </w:t>
        </w:r>
      </w:ins>
      <w:del w:id="552" w:author="Taylor, Christine [HHS]" w:date="2025-07-09T11:23:00Z" w16du:dateUtc="2025-07-09T16:23:00Z">
        <w:r w:rsidR="004B3A2E" w:rsidDel="00B6637B">
          <w:delText xml:space="preserve">General Accounting Expenditure (GAX) Form </w:delText>
        </w:r>
      </w:del>
      <w:ins w:id="553" w:author="Taylor, Christine [HHS]" w:date="2025-07-09T11:23:00Z" w16du:dateUtc="2025-07-09T16:23:00Z">
        <w:r w:rsidR="00B6637B">
          <w:t xml:space="preserve"> </w:t>
        </w:r>
      </w:ins>
      <w:del w:id="554" w:author="Taylor, Christine [HHS]" w:date="2025-07-09T11:24:00Z" w16du:dateUtc="2025-07-09T16:24:00Z">
        <w:r w:rsidR="004B3A2E" w:rsidDel="00B6637B">
          <w:delText xml:space="preserve">with the contract number on it. The </w:delText>
        </w:r>
        <w:r w:rsidR="004D4484" w:rsidDel="00B6637B">
          <w:delText>subgrantee</w:delText>
        </w:r>
        <w:r w:rsidR="004B3A2E" w:rsidDel="00B6637B">
          <w:delText xml:space="preserve"> may </w:delText>
        </w:r>
      </w:del>
      <w:del w:id="555" w:author="Taylor, Christine [HHS]" w:date="2025-07-09T11:31:00Z" w16du:dateUtc="2025-07-09T16:31:00Z">
        <w:r w:rsidR="004B3A2E" w:rsidDel="00FB79C1">
          <w:delText>request</w:delText>
        </w:r>
      </w:del>
      <w:ins w:id="556" w:author="Taylor, Christine [HHS]" w:date="2025-07-09T11:31:00Z" w16du:dateUtc="2025-07-09T16:31:00Z">
        <w:r w:rsidR="00FB79C1">
          <w:t xml:space="preserve">Subgrantees may request </w:t>
        </w:r>
      </w:ins>
      <w:ins w:id="557" w:author="Taylor, Christine [HHS]" w:date="2025-07-09T11:24:00Z" w16du:dateUtc="2025-07-09T16:24:00Z">
        <w:r w:rsidR="00B6637B">
          <w:t>up to</w:t>
        </w:r>
      </w:ins>
      <w:r w:rsidR="004B3A2E">
        <w:t xml:space="preserve"> 1/6</w:t>
      </w:r>
      <w:r w:rsidR="004B3A2E" w:rsidRPr="007C5F65">
        <w:rPr>
          <w:vertAlign w:val="superscript"/>
        </w:rPr>
        <w:t>th</w:t>
      </w:r>
      <w:r w:rsidR="004B3A2E">
        <w:t xml:space="preserve"> of their DOE Contract and</w:t>
      </w:r>
      <w:ins w:id="558" w:author="Taylor, Christine [HHS]" w:date="2025-07-09T11:24:00Z" w16du:dateUtc="2025-07-09T16:24:00Z">
        <w:r w:rsidR="00B6637B">
          <w:t>/or</w:t>
        </w:r>
      </w:ins>
      <w:r w:rsidR="004B3A2E">
        <w:t xml:space="preserve"> 1/12</w:t>
      </w:r>
      <w:r w:rsidR="004B3A2E" w:rsidRPr="007C5F65">
        <w:rPr>
          <w:vertAlign w:val="superscript"/>
        </w:rPr>
        <w:t>th</w:t>
      </w:r>
      <w:r w:rsidR="004B3A2E">
        <w:t xml:space="preserve"> of their HEAP Contract. </w:t>
      </w:r>
      <w:del w:id="559" w:author="Taylor, Christine [HHS]" w:date="2025-07-09T11:33:00Z" w16du:dateUtc="2025-07-09T16:33:00Z">
        <w:r w:rsidR="004B3A2E" w:rsidDel="001D0160">
          <w:delText xml:space="preserve">The </w:delText>
        </w:r>
        <w:r w:rsidR="004D4484" w:rsidDel="001D0160">
          <w:delText>subgrantee</w:delText>
        </w:r>
        <w:r w:rsidR="004B3A2E" w:rsidDel="001D0160">
          <w:delText xml:space="preserve"> must </w:delText>
        </w:r>
        <w:r w:rsidR="00547FEB" w:rsidDel="001D0160">
          <w:delText>email a</w:delText>
        </w:r>
        <w:r w:rsidR="004B3A2E" w:rsidDel="001D0160">
          <w:delText xml:space="preserve"> </w:delText>
        </w:r>
        <w:r w:rsidR="00547FEB" w:rsidDel="001D0160">
          <w:delText>signed</w:delText>
        </w:r>
      </w:del>
      <w:del w:id="560" w:author="Taylor, Christine [HHS]" w:date="2025-07-09T11:24:00Z" w16du:dateUtc="2025-07-09T16:24:00Z">
        <w:r w:rsidR="00547FEB" w:rsidDel="00B6637B">
          <w:delText>,</w:delText>
        </w:r>
      </w:del>
      <w:del w:id="561" w:author="Taylor, Christine [HHS]" w:date="2025-07-09T11:33:00Z" w16du:dateUtc="2025-07-09T16:33:00Z">
        <w:r w:rsidR="00547FEB" w:rsidDel="001D0160">
          <w:delText xml:space="preserve"> dated</w:delText>
        </w:r>
      </w:del>
      <w:del w:id="562" w:author="Taylor, Christine [HHS]" w:date="2025-07-09T11:25:00Z" w16du:dateUtc="2025-07-09T16:25:00Z">
        <w:r w:rsidR="00547FEB" w:rsidDel="00B6637B">
          <w:delText>, and scanned</w:delText>
        </w:r>
      </w:del>
      <w:del w:id="563" w:author="Taylor, Christine [HHS]" w:date="2025-07-09T11:33:00Z" w16du:dateUtc="2025-07-09T16:33:00Z">
        <w:r w:rsidR="00547FEB" w:rsidDel="001D0160">
          <w:delText xml:space="preserve"> </w:delText>
        </w:r>
        <w:r w:rsidR="004B3A2E" w:rsidDel="001D0160">
          <w:delText xml:space="preserve">copy of the </w:delText>
        </w:r>
      </w:del>
      <w:del w:id="564" w:author="Taylor, Christine [HHS]" w:date="2025-07-09T11:25:00Z" w16du:dateUtc="2025-07-09T16:25:00Z">
        <w:r w:rsidR="004B3A2E" w:rsidDel="00B6637B">
          <w:delText>General Accounting Expenditure (GAX) Form</w:delText>
        </w:r>
      </w:del>
      <w:del w:id="565" w:author="Taylor, Christine [HHS]" w:date="2025-07-09T11:33:00Z" w16du:dateUtc="2025-07-09T16:33:00Z">
        <w:r w:rsidR="00E30D21" w:rsidDel="001D0160">
          <w:delText xml:space="preserve"> </w:delText>
        </w:r>
        <w:r w:rsidR="004B3A2E" w:rsidDel="001D0160">
          <w:delText>for advance payment.</w:delText>
        </w:r>
      </w:del>
    </w:p>
    <w:p w14:paraId="4390C5E5" w14:textId="77777777" w:rsidR="007109D0" w:rsidRDefault="007109D0" w:rsidP="005376F5">
      <w:pPr>
        <w:pStyle w:val="ListParagraph"/>
        <w:ind w:left="360"/>
        <w:jc w:val="both"/>
      </w:pPr>
    </w:p>
    <w:p w14:paraId="5035609E" w14:textId="1BE82E50" w:rsidR="004B3A2E" w:rsidDel="00FB79C1" w:rsidRDefault="004B3A2E" w:rsidP="00F4166A">
      <w:pPr>
        <w:pStyle w:val="BodyText2"/>
        <w:numPr>
          <w:ilvl w:val="0"/>
          <w:numId w:val="22"/>
        </w:numPr>
        <w:rPr>
          <w:del w:id="566" w:author="Taylor, Christine [HHS]" w:date="2025-07-09T11:32:00Z" w16du:dateUtc="2025-07-09T16:32:00Z"/>
        </w:rPr>
      </w:pPr>
      <w:del w:id="567" w:author="Taylor, Christine [HHS]" w:date="2025-07-09T11:32:00Z" w16du:dateUtc="2025-07-09T16:32:00Z">
        <w:r w:rsidDel="00FB79C1">
          <w:lastRenderedPageBreak/>
          <w:delText>Monthly reimbursement</w:delText>
        </w:r>
      </w:del>
      <w:del w:id="568" w:author="Taylor, Christine [HHS]" w:date="2025-07-09T11:25:00Z" w16du:dateUtc="2025-07-09T16:25:00Z">
        <w:r w:rsidDel="00831122">
          <w:delText>.</w:delText>
        </w:r>
      </w:del>
      <w:del w:id="569" w:author="Taylor, Christine [HHS]" w:date="2025-07-09T11:26:00Z" w16du:dateUtc="2025-07-09T16:26:00Z">
        <w:r w:rsidDel="00831122">
          <w:delText xml:space="preserve"> The General Accounting Expenditure (GAX) Form is used to request monthly reimbursement. WAMS will generate a General Accounting Expenditure (GAX) Form.</w:delText>
        </w:r>
      </w:del>
      <w:del w:id="570" w:author="Taylor, Christine [HHS]" w:date="2025-07-09T11:32:00Z" w16du:dateUtc="2025-07-09T16:32:00Z">
        <w:r w:rsidDel="00FB79C1">
          <w:delText xml:space="preserve"> The amount requested must agree with the amount shown on the 102 reports Line 19. The </w:delText>
        </w:r>
        <w:r w:rsidR="004D4484" w:rsidDel="00FB79C1">
          <w:delText>subgrantee</w:delText>
        </w:r>
        <w:r w:rsidDel="00FB79C1">
          <w:delText xml:space="preserve"> must </w:delText>
        </w:r>
        <w:r w:rsidR="00547FEB" w:rsidDel="00FB79C1">
          <w:delText>email a</w:delText>
        </w:r>
        <w:r w:rsidDel="00FB79C1">
          <w:delText xml:space="preserve"> </w:delText>
        </w:r>
        <w:r w:rsidR="00547FEB" w:rsidDel="00FB79C1">
          <w:delText xml:space="preserve">signed, dated, and scanned </w:delText>
        </w:r>
        <w:r w:rsidDel="00FB79C1">
          <w:delText xml:space="preserve">copy of the General Accounting Expenditure (GAX) Form for payment. If there is no request for payment or a zero amount on the General Accounting Expenditure (GAX) Form, it still must be </w:delText>
        </w:r>
        <w:r w:rsidR="00547FEB" w:rsidDel="00FB79C1">
          <w:delText>emailed</w:delText>
        </w:r>
        <w:r w:rsidDel="00FB79C1">
          <w:delText xml:space="preserve"> </w:delText>
        </w:r>
        <w:r w:rsidR="00547FEB" w:rsidDel="00FB79C1">
          <w:delText xml:space="preserve">to </w:delText>
        </w:r>
        <w:r w:rsidDel="00FB79C1">
          <w:delText xml:space="preserve">. (This is a State of Iowa Audit Office requirement.) </w:delText>
        </w:r>
      </w:del>
    </w:p>
    <w:p w14:paraId="2AC87B2C" w14:textId="77777777" w:rsidR="004B3A2E" w:rsidRDefault="004B3A2E" w:rsidP="004B3A2E">
      <w:pPr>
        <w:numPr>
          <w:ilvl w:val="12"/>
          <w:numId w:val="0"/>
        </w:numPr>
        <w:ind w:left="720"/>
        <w:jc w:val="both"/>
      </w:pPr>
    </w:p>
    <w:p w14:paraId="6829FE6E" w14:textId="3E85F227" w:rsidR="004B3A2E" w:rsidRDefault="00845306" w:rsidP="004B3A2E">
      <w:pPr>
        <w:pStyle w:val="Heading3"/>
      </w:pPr>
      <w:bookmarkStart w:id="571" w:name="_Toc204100040"/>
      <w:r>
        <w:t>7.15</w:t>
      </w:r>
      <w:r w:rsidR="004B3A2E">
        <w:tab/>
        <w:t>Close-Out Reports</w:t>
      </w:r>
      <w:bookmarkEnd w:id="571"/>
    </w:p>
    <w:p w14:paraId="2E12ABB0" w14:textId="77777777" w:rsidR="004B3A2E" w:rsidRDefault="004B3A2E" w:rsidP="004B3A2E">
      <w:pPr>
        <w:pStyle w:val="BodyText2"/>
        <w:ind w:left="360"/>
      </w:pPr>
      <w:r>
        <w:t>The close-out reports are due 45 calendar days following the end of the contract.</w:t>
      </w:r>
    </w:p>
    <w:p w14:paraId="1D513DBB" w14:textId="77777777" w:rsidR="004B3A2E" w:rsidRDefault="004B3A2E" w:rsidP="004B3A2E">
      <w:pPr>
        <w:ind w:left="360"/>
      </w:pPr>
    </w:p>
    <w:p w14:paraId="50B9EAA7" w14:textId="4A111B81" w:rsidR="004B3A2E" w:rsidRDefault="004B3A2E" w:rsidP="004B3A2E">
      <w:pPr>
        <w:pStyle w:val="BodyText2"/>
        <w:ind w:left="360"/>
      </w:pPr>
      <w:r>
        <w:t xml:space="preserve">Any unexpended funds remaining in a contract are due with the close-out package. Refer to </w:t>
      </w:r>
      <w:hyperlink w:anchor="ContractCloseOut823" w:history="1">
        <w:r w:rsidRPr="007C5F65">
          <w:rPr>
            <w:rStyle w:val="Hyperlink"/>
          </w:rPr>
          <w:t>Section 8.23</w:t>
        </w:r>
      </w:hyperlink>
      <w:r w:rsidRPr="00EF657D">
        <w:t xml:space="preserve"> for</w:t>
      </w:r>
      <w:r>
        <w:t xml:space="preserve"> more information regarding close-out reports. </w:t>
      </w:r>
    </w:p>
    <w:p w14:paraId="64D1E7B3" w14:textId="77777777" w:rsidR="006D69AE" w:rsidRDefault="006D69AE" w:rsidP="00163497"/>
    <w:p w14:paraId="160625F5" w14:textId="62B4B859" w:rsidR="004B3A2E" w:rsidRDefault="00845306" w:rsidP="004B3A2E">
      <w:pPr>
        <w:pStyle w:val="Heading3"/>
      </w:pPr>
      <w:bookmarkStart w:id="572" w:name="_Toc204100041"/>
      <w:r>
        <w:t>7.16</w:t>
      </w:r>
      <w:r w:rsidR="004B3A2E">
        <w:tab/>
        <w:t>Corrections and Adjustments to Reports</w:t>
      </w:r>
      <w:bookmarkEnd w:id="572"/>
    </w:p>
    <w:p w14:paraId="04EAF004" w14:textId="77777777" w:rsidR="004B3A2E" w:rsidRPr="00214CA1" w:rsidRDefault="004B3A2E" w:rsidP="004B3A2E">
      <w:pPr>
        <w:ind w:firstLine="360"/>
        <w:rPr>
          <w:b/>
        </w:rPr>
      </w:pPr>
      <w:r w:rsidRPr="00214CA1">
        <w:rPr>
          <w:b/>
        </w:rPr>
        <w:t>Corrective Work Required and Go-Backs</w:t>
      </w:r>
    </w:p>
    <w:p w14:paraId="44066BEC" w14:textId="17E63C65" w:rsidR="004B3A2E" w:rsidRDefault="004B3A2E" w:rsidP="004B3A2E">
      <w:pPr>
        <w:ind w:left="360"/>
        <w:jc w:val="both"/>
      </w:pPr>
      <w:r>
        <w:t xml:space="preserve">Corrective Work Required (CWRs) and Go-Backs: If </w:t>
      </w:r>
      <w:r w:rsidR="004B4C5E">
        <w:t>a</w:t>
      </w:r>
      <w:r>
        <w:t xml:space="preserve"> </w:t>
      </w:r>
      <w:r w:rsidR="004D4484">
        <w:t>subgrantee</w:t>
      </w:r>
      <w:r>
        <w:t xml:space="preserve"> is required to return to a home due to additional work required from an inspection (CWR) or a </w:t>
      </w:r>
      <w:r w:rsidR="0032390A">
        <w:t>customer</w:t>
      </w:r>
      <w:r>
        <w:t xml:space="preserve"> complaint (Go-Back), the </w:t>
      </w:r>
      <w:r w:rsidR="004D4484">
        <w:t>subgrantee</w:t>
      </w:r>
      <w:r>
        <w:t xml:space="preserve"> is reimbursed for labor and materials only. The labor and material expenses associated with the CWR or Go-Back should be charged to the current month expenses under the HEAP Contract. Support is not allowed on CWRs and Go-Backs because support was already paid when the home was reported as a completion.</w:t>
      </w:r>
    </w:p>
    <w:p w14:paraId="4567057D" w14:textId="77777777" w:rsidR="004B3A2E" w:rsidRDefault="004B3A2E" w:rsidP="004B3A2E">
      <w:pPr>
        <w:ind w:left="360"/>
        <w:jc w:val="both"/>
      </w:pPr>
    </w:p>
    <w:p w14:paraId="1C4A7490" w14:textId="77777777" w:rsidR="004B3A2E" w:rsidRDefault="004B3A2E" w:rsidP="004B3A2E">
      <w:pPr>
        <w:ind w:left="360"/>
        <w:jc w:val="both"/>
      </w:pPr>
      <w:r>
        <w:rPr>
          <w:b/>
        </w:rPr>
        <w:t>Corrective Work Listed as Warranty Work</w:t>
      </w:r>
    </w:p>
    <w:p w14:paraId="6F667E38" w14:textId="77777777" w:rsidR="004B3A2E" w:rsidRPr="001A377A" w:rsidRDefault="004B3A2E" w:rsidP="004B3A2E">
      <w:pPr>
        <w:ind w:left="360"/>
        <w:jc w:val="both"/>
      </w:pPr>
      <w:r>
        <w:t xml:space="preserve">Corrective work listed as warranty work (warranty) is not reimbursable with weatherization program funds. Warranty work is a result of poor workmanship or improperly installed measures. Because proper installation of these measures was paid for originally, additional program costs will not be allowed. </w:t>
      </w:r>
    </w:p>
    <w:p w14:paraId="4A05163D" w14:textId="77777777" w:rsidR="004B3A2E" w:rsidRDefault="004B3A2E" w:rsidP="004B3A2E">
      <w:pPr>
        <w:jc w:val="both"/>
      </w:pPr>
    </w:p>
    <w:p w14:paraId="40331194" w14:textId="77777777" w:rsidR="004B3A2E" w:rsidRPr="00214CA1" w:rsidRDefault="004B3A2E" w:rsidP="004B3A2E">
      <w:pPr>
        <w:ind w:firstLine="360"/>
        <w:rPr>
          <w:b/>
        </w:rPr>
      </w:pPr>
      <w:r w:rsidRPr="00214CA1">
        <w:rPr>
          <w:b/>
        </w:rPr>
        <w:t>Year-End Adjustments</w:t>
      </w:r>
    </w:p>
    <w:p w14:paraId="0236386E" w14:textId="4CD7166F" w:rsidR="004B3A2E" w:rsidRDefault="004B3A2E" w:rsidP="004B3A2E">
      <w:pPr>
        <w:ind w:left="360"/>
        <w:jc w:val="both"/>
      </w:pPr>
      <w:r>
        <w:t xml:space="preserve">The automated 102 Report only recognizes augmenting on a monthly basis. It will augment if the average expenditure per home is greater than the DOE average expenditure per home limit. If the average expenditure per home is less than the DOE average expenditure per home limit, augmenting is not needed. At the end of a contract, </w:t>
      </w:r>
      <w:r w:rsidR="004B4C5E">
        <w:t>a</w:t>
      </w:r>
      <w:r>
        <w:t xml:space="preserve"> </w:t>
      </w:r>
      <w:r w:rsidR="004D4484">
        <w:t>subgrantee</w:t>
      </w:r>
      <w:r>
        <w:t xml:space="preserve"> may have augmented for the contract but the </w:t>
      </w:r>
      <w:r w:rsidR="004D4484">
        <w:t>subgrantee</w:t>
      </w:r>
      <w:r>
        <w:t>’s average expenditure per home is less than DOE average expenditure per home limit. (This information appears on the 101 Report).</w:t>
      </w:r>
    </w:p>
    <w:p w14:paraId="751F8962" w14:textId="77777777" w:rsidR="004B3A2E" w:rsidRDefault="004B3A2E" w:rsidP="004B3A2E">
      <w:pPr>
        <w:ind w:left="360"/>
      </w:pPr>
    </w:p>
    <w:p w14:paraId="55E66200" w14:textId="5DEDDED6" w:rsidR="004B3A2E" w:rsidRDefault="004B3A2E" w:rsidP="004B3A2E">
      <w:pPr>
        <w:ind w:firstLine="360"/>
      </w:pPr>
      <w:r>
        <w:t xml:space="preserve">There are several scenarios </w:t>
      </w:r>
      <w:r w:rsidR="004B4C5E">
        <w:t>a</w:t>
      </w:r>
      <w:r>
        <w:t xml:space="preserve"> </w:t>
      </w:r>
      <w:r w:rsidR="004D4484">
        <w:t>subgrantee</w:t>
      </w:r>
      <w:r>
        <w:t xml:space="preserve"> will have to consider at the end of a contract.</w:t>
      </w:r>
    </w:p>
    <w:p w14:paraId="024A6C0D" w14:textId="77777777" w:rsidR="004B3A2E" w:rsidRDefault="004B3A2E" w:rsidP="004B3A2E">
      <w:pPr>
        <w:ind w:left="360"/>
      </w:pPr>
    </w:p>
    <w:p w14:paraId="7C1FDE39" w14:textId="186E109A" w:rsidR="004B3A2E" w:rsidRDefault="004B3A2E" w:rsidP="004B3A2E">
      <w:pPr>
        <w:ind w:left="360"/>
        <w:jc w:val="both"/>
      </w:pPr>
      <w:r>
        <w:t xml:space="preserve">Scenario #1: If </w:t>
      </w:r>
      <w:r w:rsidR="004B4C5E">
        <w:t>a</w:t>
      </w:r>
      <w:r>
        <w:t xml:space="preserve"> </w:t>
      </w:r>
      <w:r w:rsidR="004D4484">
        <w:t>subgrantee</w:t>
      </w:r>
      <w:r>
        <w:t xml:space="preserve"> has $300 left on the contract, and it’s average expenditure per home was $6,500 which is less than DOE average expenditure per home limit of $6.987 (for Program Year 2014), the </w:t>
      </w:r>
      <w:r w:rsidR="004D4484">
        <w:t>subgrantee</w:t>
      </w:r>
      <w:r>
        <w:t xml:space="preserve"> would manually enter $300 in the 101 Report </w:t>
      </w:r>
      <w:r>
        <w:rPr>
          <w:caps/>
        </w:rPr>
        <w:t>current month expenditures</w:t>
      </w:r>
      <w:r>
        <w:t xml:space="preserve"> column (Section A, Column C) for support on the 101 Report and reduce augmenting by $300 in the </w:t>
      </w:r>
      <w:r>
        <w:rPr>
          <w:caps/>
        </w:rPr>
        <w:t xml:space="preserve">current month HEAP augment </w:t>
      </w:r>
      <w:r>
        <w:t>Column (Section B, Column A) for support on the 101 Report. This would bring the DOE average up but it would still be under the DOE average expenditure per home limit.</w:t>
      </w:r>
    </w:p>
    <w:p w14:paraId="6D9D370E" w14:textId="77777777" w:rsidR="004B3A2E" w:rsidRDefault="004B3A2E" w:rsidP="004B3A2E">
      <w:pPr>
        <w:ind w:left="360"/>
      </w:pPr>
    </w:p>
    <w:p w14:paraId="4355F8B7" w14:textId="0B1959A3" w:rsidR="004B3A2E" w:rsidRDefault="004B3A2E" w:rsidP="004B3A2E">
      <w:pPr>
        <w:numPr>
          <w:ilvl w:val="12"/>
          <w:numId w:val="0"/>
        </w:numPr>
        <w:ind w:left="360"/>
        <w:jc w:val="both"/>
      </w:pPr>
      <w:r>
        <w:t xml:space="preserve">Scenario #2:  If </w:t>
      </w:r>
      <w:r w:rsidR="004B4C5E">
        <w:t>a</w:t>
      </w:r>
      <w:r>
        <w:t xml:space="preserve"> </w:t>
      </w:r>
      <w:r w:rsidR="004D4484">
        <w:t>subgrantee</w:t>
      </w:r>
      <w:r>
        <w:t xml:space="preserve"> has $300 left at the end of a contract and it’s average expenditure per home was $6,987, which is equal to the DOE average expenditure per home limit (for Program Year 2014), the </w:t>
      </w:r>
      <w:r w:rsidR="004D4484">
        <w:t>subgrantee</w:t>
      </w:r>
      <w:r>
        <w:t xml:space="preserve"> would have to report another home on the 102 Report and then on the 101 Report. The house should be reported as a DOE completion. The entire cost of the house would be charged to the DOE contract. Any costs over the $300 balance would be manually augmented to HEAP funds. WAMS will not automatically augment contract over expenditures.</w:t>
      </w:r>
    </w:p>
    <w:p w14:paraId="54335C38" w14:textId="77777777" w:rsidR="004B3A2E" w:rsidRDefault="004B3A2E" w:rsidP="004B3A2E">
      <w:pPr>
        <w:numPr>
          <w:ilvl w:val="12"/>
          <w:numId w:val="0"/>
        </w:numPr>
        <w:ind w:left="360"/>
        <w:jc w:val="both"/>
      </w:pPr>
    </w:p>
    <w:p w14:paraId="5165C515" w14:textId="4CA9F3DF" w:rsidR="004B3A2E" w:rsidRDefault="004B3A2E" w:rsidP="004B3A2E">
      <w:pPr>
        <w:numPr>
          <w:ilvl w:val="12"/>
          <w:numId w:val="0"/>
        </w:numPr>
        <w:ind w:left="360"/>
        <w:jc w:val="both"/>
      </w:pPr>
      <w:r>
        <w:t xml:space="preserve">There could also be a scenario where the total health and safety expended exceeds 25% of the sum of Support, Labor, and Materials. In that situation the </w:t>
      </w:r>
      <w:r w:rsidR="004D4484">
        <w:t>subgrantee</w:t>
      </w:r>
      <w:r>
        <w:t xml:space="preserve"> would manually augment Health and Safety to lower those costs to the approved 25% limit.</w:t>
      </w:r>
    </w:p>
    <w:p w14:paraId="48469051" w14:textId="77777777" w:rsidR="004B3A2E" w:rsidRDefault="004B3A2E" w:rsidP="004B3A2E">
      <w:pPr>
        <w:numPr>
          <w:ilvl w:val="12"/>
          <w:numId w:val="0"/>
        </w:numPr>
        <w:ind w:left="360"/>
        <w:jc w:val="both"/>
      </w:pPr>
    </w:p>
    <w:p w14:paraId="561B5D86" w14:textId="77777777" w:rsidR="004B3A2E" w:rsidRDefault="004B3A2E" w:rsidP="004B3A2E">
      <w:pPr>
        <w:ind w:left="360"/>
        <w:jc w:val="both"/>
      </w:pPr>
      <w:r>
        <w:t>The adjustment at the end of the contract has to be put in manually. A 102 Report should be generated to determine the amount needed to be adjusted.</w:t>
      </w:r>
    </w:p>
    <w:p w14:paraId="72DFBF4F" w14:textId="77777777" w:rsidR="004B3A2E" w:rsidRDefault="004B3A2E" w:rsidP="004B3A2E">
      <w:pPr>
        <w:ind w:left="360"/>
        <w:jc w:val="both"/>
      </w:pPr>
    </w:p>
    <w:p w14:paraId="0CBB2D8B" w14:textId="77777777" w:rsidR="004B3A2E" w:rsidRDefault="004B3A2E" w:rsidP="004B3A2E">
      <w:pPr>
        <w:ind w:left="360"/>
        <w:jc w:val="both"/>
      </w:pPr>
      <w:r>
        <w:t>WAMS automatically does the augments dealing with health and safety first, then support, then labor and finally materials. The end of year adjustment is a manual adjustment but the same principles apply. If an adjustment is made to augmenting under DOE Contract, the same adjustment must be manually done to the Heap Contract under augmenting.</w:t>
      </w:r>
    </w:p>
    <w:p w14:paraId="03CEDA15" w14:textId="77777777" w:rsidR="004B3A2E" w:rsidRDefault="004B3A2E" w:rsidP="004B3A2E">
      <w:pPr>
        <w:ind w:left="360"/>
        <w:jc w:val="both"/>
      </w:pPr>
      <w:r>
        <w:t xml:space="preserve">  </w:t>
      </w:r>
    </w:p>
    <w:p w14:paraId="31910E07" w14:textId="66DEE993" w:rsidR="004B3A2E" w:rsidRDefault="004B3A2E" w:rsidP="004B3A2E">
      <w:pPr>
        <w:ind w:left="360"/>
        <w:jc w:val="both"/>
      </w:pPr>
      <w:r>
        <w:t xml:space="preserve">If </w:t>
      </w:r>
      <w:r w:rsidR="004B4C5E">
        <w:t>a</w:t>
      </w:r>
      <w:r>
        <w:t xml:space="preserve"> </w:t>
      </w:r>
      <w:r w:rsidR="004D4484">
        <w:t>subgrantee</w:t>
      </w:r>
      <w:r>
        <w:t xml:space="preserve"> has a problem with year-end adjustments they may call the </w:t>
      </w:r>
      <w:r w:rsidR="00841598">
        <w:rPr>
          <w:color w:val="000000"/>
          <w:shd w:val="clear" w:color="auto" w:fill="FFFFFF"/>
        </w:rPr>
        <w:t>Iowa WAP</w:t>
      </w:r>
      <w:r>
        <w:t xml:space="preserve"> for assistance.</w:t>
      </w:r>
    </w:p>
    <w:p w14:paraId="24D3F770" w14:textId="77777777" w:rsidR="002217AF" w:rsidRDefault="002217AF" w:rsidP="002358EB">
      <w:pPr>
        <w:ind w:left="360"/>
      </w:pPr>
    </w:p>
    <w:p w14:paraId="6E970C34" w14:textId="483935A6" w:rsidR="002217AF" w:rsidRDefault="00845306" w:rsidP="002217AF">
      <w:pPr>
        <w:pStyle w:val="Heading3"/>
      </w:pPr>
      <w:bookmarkStart w:id="573" w:name="_Toc204100042"/>
      <w:r>
        <w:t>7.17</w:t>
      </w:r>
      <w:r w:rsidR="00D35110" w:rsidRPr="002358EB">
        <w:tab/>
      </w:r>
      <w:bookmarkStart w:id="574" w:name="OtherReports712"/>
      <w:bookmarkEnd w:id="574"/>
      <w:r w:rsidR="00D35110" w:rsidRPr="002358EB">
        <w:t>Other Reports</w:t>
      </w:r>
      <w:bookmarkEnd w:id="573"/>
    </w:p>
    <w:p w14:paraId="33BC2239" w14:textId="10B39442" w:rsidR="00D35110" w:rsidRDefault="00D35110" w:rsidP="002217AF">
      <w:pPr>
        <w:ind w:left="360"/>
        <w:jc w:val="both"/>
      </w:pPr>
      <w:r>
        <w:t xml:space="preserve">In addition to the fiscal reports listed above, the program also has the following reports that are not submitted to the </w:t>
      </w:r>
      <w:r w:rsidR="00841598">
        <w:rPr>
          <w:color w:val="000000"/>
          <w:shd w:val="clear" w:color="auto" w:fill="FFFFFF"/>
        </w:rPr>
        <w:t>Iowa WAP</w:t>
      </w:r>
      <w:r>
        <w:t xml:space="preserve">. </w:t>
      </w:r>
      <w:r w:rsidR="00C37813">
        <w:t>T</w:t>
      </w:r>
      <w:r>
        <w:t>hese reports</w:t>
      </w:r>
      <w:r w:rsidR="00E30D21">
        <w:t xml:space="preserve"> </w:t>
      </w:r>
      <w:r>
        <w:t xml:space="preserve">must be filed in the </w:t>
      </w:r>
      <w:r w:rsidR="004D4484">
        <w:t>subgrantee</w:t>
      </w:r>
      <w:r>
        <w:t xml:space="preserve">’s </w:t>
      </w:r>
      <w:r w:rsidR="0032390A">
        <w:t>customer</w:t>
      </w:r>
      <w:r>
        <w:t>/house files.</w:t>
      </w:r>
    </w:p>
    <w:p w14:paraId="5379BDF2" w14:textId="77777777" w:rsidR="00D35110" w:rsidRDefault="00D35110" w:rsidP="00F4166A">
      <w:pPr>
        <w:numPr>
          <w:ilvl w:val="0"/>
          <w:numId w:val="18"/>
        </w:numPr>
        <w:tabs>
          <w:tab w:val="clear" w:pos="360"/>
          <w:tab w:val="num" w:pos="720"/>
        </w:tabs>
        <w:ind w:left="720"/>
        <w:jc w:val="both"/>
      </w:pPr>
      <w:r>
        <w:t xml:space="preserve">House Data Report </w:t>
      </w:r>
      <w:r w:rsidR="00FC4A84">
        <w:t>(WAMS)</w:t>
      </w:r>
    </w:p>
    <w:p w14:paraId="0078D392" w14:textId="77777777" w:rsidR="00FC4A84" w:rsidRDefault="00FC4A84" w:rsidP="00F4166A">
      <w:pPr>
        <w:numPr>
          <w:ilvl w:val="0"/>
          <w:numId w:val="18"/>
        </w:numPr>
        <w:tabs>
          <w:tab w:val="clear" w:pos="360"/>
          <w:tab w:val="num" w:pos="720"/>
        </w:tabs>
        <w:ind w:left="720"/>
        <w:jc w:val="both"/>
      </w:pPr>
      <w:r>
        <w:t>MatList Report (WAMS)</w:t>
      </w:r>
    </w:p>
    <w:p w14:paraId="365935AC" w14:textId="3577B07A" w:rsidR="00D35110" w:rsidRDefault="003D202E" w:rsidP="00F4166A">
      <w:pPr>
        <w:numPr>
          <w:ilvl w:val="0"/>
          <w:numId w:val="18"/>
        </w:numPr>
        <w:tabs>
          <w:tab w:val="clear" w:pos="360"/>
          <w:tab w:val="num" w:pos="720"/>
        </w:tabs>
        <w:ind w:left="720"/>
        <w:jc w:val="both"/>
      </w:pPr>
      <w:r>
        <w:t>WAweb (</w:t>
      </w:r>
      <w:r w:rsidR="00D35110">
        <w:t>NEAT</w:t>
      </w:r>
      <w:r w:rsidR="00E21C8C">
        <w:t>/MHEA</w:t>
      </w:r>
      <w:r w:rsidR="00D35110">
        <w:t xml:space="preserve"> Audit</w:t>
      </w:r>
      <w:r>
        <w:t>)</w:t>
      </w:r>
      <w:r w:rsidR="00D35110">
        <w:t xml:space="preserve"> Input Summary and </w:t>
      </w:r>
      <w:r w:rsidR="00BD13AF">
        <w:t>Recommended Measures</w:t>
      </w:r>
      <w:r w:rsidR="00D35110">
        <w:t xml:space="preserve"> Reports</w:t>
      </w:r>
    </w:p>
    <w:p w14:paraId="176CD2B7" w14:textId="77777777" w:rsidR="00D35110" w:rsidRDefault="00D35110" w:rsidP="002358EB">
      <w:pPr>
        <w:ind w:left="360"/>
        <w:jc w:val="both"/>
      </w:pPr>
    </w:p>
    <w:p w14:paraId="44DC8382" w14:textId="325B77FB" w:rsidR="00D35110" w:rsidRDefault="00D35110" w:rsidP="002358EB">
      <w:pPr>
        <w:ind w:left="360"/>
        <w:jc w:val="both"/>
      </w:pPr>
      <w:r>
        <w:t xml:space="preserve">The House Data Report contains information about the house; including the </w:t>
      </w:r>
      <w:r w:rsidR="00CB29C0">
        <w:t xml:space="preserve">energy audit </w:t>
      </w:r>
      <w:r>
        <w:t xml:space="preserve">and completion dates, contractor name(s), </w:t>
      </w:r>
      <w:r w:rsidR="00467B96">
        <w:t>heat source (type of fuel used to provide heat)</w:t>
      </w:r>
      <w:r w:rsidR="00667BD3">
        <w:t xml:space="preserve">, </w:t>
      </w:r>
      <w:r>
        <w:t>primary</w:t>
      </w:r>
      <w:r w:rsidR="00667BD3">
        <w:t xml:space="preserve"> (provider of fuel used for heating</w:t>
      </w:r>
      <w:r w:rsidR="00845306">
        <w:t>)</w:t>
      </w:r>
      <w:r>
        <w:t xml:space="preserve"> and secondary</w:t>
      </w:r>
      <w:r w:rsidR="00845306">
        <w:t xml:space="preserve"> (</w:t>
      </w:r>
      <w:r w:rsidR="00667BD3">
        <w:t xml:space="preserve">provider of </w:t>
      </w:r>
      <w:r w:rsidR="00845306">
        <w:t>electric</w:t>
      </w:r>
      <w:r w:rsidR="00667BD3">
        <w:t>ity</w:t>
      </w:r>
      <w:r w:rsidR="00845306">
        <w:t>)</w:t>
      </w:r>
      <w:r>
        <w:t xml:space="preserve"> utility information, and diagnostic test results. </w:t>
      </w:r>
      <w:r w:rsidR="00FC4A84">
        <w:t>MatList Report</w:t>
      </w:r>
      <w:r>
        <w:t xml:space="preserve"> contains a list and the costs of the materials </w:t>
      </w:r>
      <w:r w:rsidR="006D68C2">
        <w:t xml:space="preserve">installed </w:t>
      </w:r>
      <w:r>
        <w:t xml:space="preserve">or measures </w:t>
      </w:r>
      <w:r w:rsidR="006D68C2">
        <w:t>completed on</w:t>
      </w:r>
      <w:r>
        <w:t xml:space="preserve"> the house. </w:t>
      </w:r>
      <w:r w:rsidR="00E30D21">
        <w:t xml:space="preserve"> </w:t>
      </w:r>
    </w:p>
    <w:p w14:paraId="5AADE193" w14:textId="77777777" w:rsidR="00E30D21" w:rsidRDefault="00E30D21" w:rsidP="002358EB">
      <w:pPr>
        <w:ind w:left="360"/>
        <w:jc w:val="both"/>
      </w:pPr>
    </w:p>
    <w:p w14:paraId="5BB3ABF4" w14:textId="544B5203" w:rsidR="00D35110" w:rsidRDefault="003D202E" w:rsidP="002358EB">
      <w:pPr>
        <w:ind w:left="360"/>
        <w:jc w:val="both"/>
      </w:pPr>
      <w:r>
        <w:t>WAweb (</w:t>
      </w:r>
      <w:r w:rsidR="00D35110">
        <w:t>NEAT</w:t>
      </w:r>
      <w:r w:rsidR="00F17837">
        <w:t>/MHEA</w:t>
      </w:r>
      <w:r w:rsidR="00D35110">
        <w:t xml:space="preserve"> Audit</w:t>
      </w:r>
      <w:r>
        <w:t>)</w:t>
      </w:r>
      <w:r w:rsidR="00D35110">
        <w:t xml:space="preserve"> Input and </w:t>
      </w:r>
      <w:r w:rsidR="00BD13AF">
        <w:t>Recommended Measures</w:t>
      </w:r>
      <w:r w:rsidR="00D35110">
        <w:t xml:space="preserve"> Reports are produced from the computerized </w:t>
      </w:r>
      <w:r>
        <w:t>WAweb (</w:t>
      </w:r>
      <w:r w:rsidR="00D35110">
        <w:t>NEAT</w:t>
      </w:r>
      <w:r w:rsidR="00F17837">
        <w:t>/MHEA</w:t>
      </w:r>
      <w:r w:rsidR="00D35110">
        <w:t xml:space="preserve"> Audit</w:t>
      </w:r>
      <w:r>
        <w:t>)</w:t>
      </w:r>
      <w:r w:rsidR="00D35110">
        <w:t xml:space="preserve">. </w:t>
      </w:r>
    </w:p>
    <w:p w14:paraId="16D88A88" w14:textId="77777777" w:rsidR="00D35110" w:rsidRDefault="00D35110" w:rsidP="00D35110">
      <w:pPr>
        <w:jc w:val="both"/>
      </w:pPr>
    </w:p>
    <w:p w14:paraId="0C47438C" w14:textId="77777777" w:rsidR="00D35110" w:rsidRDefault="002217AF" w:rsidP="002217AF">
      <w:pPr>
        <w:pStyle w:val="Heading2"/>
      </w:pPr>
      <w:bookmarkStart w:id="575" w:name="MonthlyCompletionFileInfo720"/>
      <w:bookmarkStart w:id="576" w:name="_Toc204100043"/>
      <w:bookmarkEnd w:id="575"/>
      <w:r>
        <w:t>7.20</w:t>
      </w:r>
      <w:r>
        <w:tab/>
      </w:r>
      <w:r w:rsidR="00D35110">
        <w:t>MONTHLY COMPLETION FILE INFORMATION</w:t>
      </w:r>
      <w:bookmarkEnd w:id="576"/>
    </w:p>
    <w:p w14:paraId="24F717EB" w14:textId="77777777" w:rsidR="00D35110" w:rsidRDefault="00D35110" w:rsidP="00D35110">
      <w:pPr>
        <w:jc w:val="both"/>
        <w:rPr>
          <w:b/>
        </w:rPr>
      </w:pPr>
    </w:p>
    <w:p w14:paraId="365D65D8" w14:textId="2E9F2F7F" w:rsidR="00D35110" w:rsidRDefault="004D4484" w:rsidP="00D35110">
      <w:pPr>
        <w:jc w:val="both"/>
      </w:pPr>
      <w:r>
        <w:t>Subgrantee</w:t>
      </w:r>
      <w:r w:rsidR="00EF1BB1">
        <w:t>s</w:t>
      </w:r>
      <w:r w:rsidR="00D35110">
        <w:t xml:space="preserve"> are required to submit house and materials data to the </w:t>
      </w:r>
      <w:r w:rsidR="00841598">
        <w:rPr>
          <w:color w:val="000000"/>
          <w:shd w:val="clear" w:color="auto" w:fill="FFFFFF"/>
        </w:rPr>
        <w:t>Iowa WAP</w:t>
      </w:r>
      <w:r w:rsidR="00D35110">
        <w:t xml:space="preserve"> with their fiscal reports. This is called the Monthly Completion File and is submitted electronically. The Monthly Completion File information must reconcile with the support, labor, and material figures on that month’s fiscal reports.  </w:t>
      </w:r>
    </w:p>
    <w:p w14:paraId="3818D048" w14:textId="77777777" w:rsidR="00D35110" w:rsidRDefault="00D35110" w:rsidP="00D35110">
      <w:pPr>
        <w:jc w:val="both"/>
      </w:pPr>
    </w:p>
    <w:p w14:paraId="2AFB3891" w14:textId="2BEDEF95" w:rsidR="00D35110" w:rsidRDefault="00D35110" w:rsidP="00D35110">
      <w:pPr>
        <w:jc w:val="both"/>
      </w:pPr>
      <w:r>
        <w:t xml:space="preserve">The Monthly Completion File information is used in a number of ways. The </w:t>
      </w:r>
      <w:r w:rsidR="00841598">
        <w:rPr>
          <w:color w:val="000000"/>
          <w:shd w:val="clear" w:color="auto" w:fill="FFFFFF"/>
        </w:rPr>
        <w:t>Iowa WAP</w:t>
      </w:r>
      <w:r>
        <w:t xml:space="preserve"> produces reports from the information to send to the utility companies. The Monthly Completion File information is also used by a contractor to do the annual evaluation of the Iowa Weatherization Program and for other program analysis. </w:t>
      </w:r>
    </w:p>
    <w:p w14:paraId="02B5E76C" w14:textId="77777777" w:rsidR="00D35110" w:rsidRDefault="00D35110" w:rsidP="00D35110">
      <w:pPr>
        <w:jc w:val="both"/>
        <w:rPr>
          <w:b/>
          <w:sz w:val="22"/>
        </w:rPr>
      </w:pPr>
    </w:p>
    <w:p w14:paraId="177BDE6C" w14:textId="77777777" w:rsidR="00D35110" w:rsidRDefault="00D35110" w:rsidP="002217AF">
      <w:pPr>
        <w:pStyle w:val="Heading2"/>
      </w:pPr>
      <w:bookmarkStart w:id="577" w:name="_Toc204100044"/>
      <w:r>
        <w:t>7.30</w:t>
      </w:r>
      <w:bookmarkStart w:id="578" w:name="SubmissionRequirements730"/>
      <w:bookmarkEnd w:id="578"/>
      <w:r>
        <w:tab/>
        <w:t>SUBMISSION REQUIREMENTS</w:t>
      </w:r>
      <w:bookmarkEnd w:id="577"/>
    </w:p>
    <w:p w14:paraId="061093F5" w14:textId="77777777" w:rsidR="00D35110" w:rsidRDefault="00D35110" w:rsidP="00D35110">
      <w:pPr>
        <w:jc w:val="both"/>
        <w:rPr>
          <w:b/>
        </w:rPr>
      </w:pPr>
    </w:p>
    <w:p w14:paraId="4508C365" w14:textId="620CF5CD" w:rsidR="00D35110" w:rsidRDefault="00D35110" w:rsidP="00D35110">
      <w:pPr>
        <w:jc w:val="both"/>
      </w:pPr>
      <w:r>
        <w:t xml:space="preserve">The following table lists the frequency, due date, number of copies, and medium for the reports and data </w:t>
      </w:r>
      <w:r w:rsidR="004D4484">
        <w:t>subgrantee</w:t>
      </w:r>
      <w:r w:rsidR="00EF1BB1">
        <w:t>s</w:t>
      </w:r>
      <w:r>
        <w:t xml:space="preserve"> are required to submit to the </w:t>
      </w:r>
      <w:r w:rsidR="00841598">
        <w:rPr>
          <w:color w:val="000000"/>
          <w:shd w:val="clear" w:color="auto" w:fill="FFFFFF"/>
        </w:rPr>
        <w:t>Iowa WAP</w:t>
      </w:r>
      <w:r>
        <w:t xml:space="preserve">. </w:t>
      </w:r>
    </w:p>
    <w:p w14:paraId="7C3CC5AA" w14:textId="77777777" w:rsidR="00D35110" w:rsidRDefault="00D35110" w:rsidP="00D35110">
      <w:pPr>
        <w:jc w:val="both"/>
      </w:pPr>
    </w:p>
    <w:p w14:paraId="42781201" w14:textId="77777777" w:rsidR="00D35110" w:rsidRDefault="00D35110" w:rsidP="00D35110">
      <w:pPr>
        <w:jc w:val="both"/>
        <w:rPr>
          <w:u w:val="single"/>
        </w:rPr>
      </w:pPr>
      <w:r>
        <w:rPr>
          <w:u w:val="single"/>
        </w:rPr>
        <w:t>Report/Data</w:t>
      </w:r>
      <w:r>
        <w:tab/>
      </w:r>
      <w:r>
        <w:tab/>
      </w:r>
      <w:r>
        <w:tab/>
      </w:r>
      <w:r>
        <w:tab/>
      </w:r>
      <w:r>
        <w:tab/>
      </w:r>
      <w:r>
        <w:tab/>
        <w:t>Frequency/</w:t>
      </w:r>
      <w:r>
        <w:tab/>
        <w:t>No. of</w:t>
      </w:r>
    </w:p>
    <w:p w14:paraId="135784F6" w14:textId="77777777" w:rsidR="00D35110" w:rsidRDefault="00D35110" w:rsidP="00D35110">
      <w:pPr>
        <w:ind w:left="4320" w:firstLine="720"/>
        <w:jc w:val="both"/>
      </w:pPr>
      <w:r>
        <w:rPr>
          <w:u w:val="single"/>
        </w:rPr>
        <w:t>Due Date</w:t>
      </w:r>
      <w:r>
        <w:tab/>
      </w:r>
      <w:r>
        <w:rPr>
          <w:u w:val="single"/>
        </w:rPr>
        <w:t>Copies</w:t>
      </w:r>
      <w:r>
        <w:tab/>
      </w:r>
      <w:r>
        <w:tab/>
      </w:r>
      <w:r>
        <w:rPr>
          <w:u w:val="single"/>
        </w:rPr>
        <w:t>Medium</w:t>
      </w:r>
    </w:p>
    <w:p w14:paraId="1F94879E" w14:textId="77777777" w:rsidR="00D35110" w:rsidRDefault="00D35110" w:rsidP="00D35110">
      <w:pPr>
        <w:jc w:val="both"/>
      </w:pPr>
    </w:p>
    <w:p w14:paraId="20237F5C" w14:textId="0BE79DB4" w:rsidR="00D35110" w:rsidRDefault="00D35110" w:rsidP="00D35110">
      <w:pPr>
        <w:jc w:val="both"/>
      </w:pPr>
      <w:r>
        <w:t>General Accounting Expenditure (GAX) Form</w:t>
      </w:r>
      <w:r>
        <w:tab/>
      </w:r>
      <w:r>
        <w:tab/>
      </w:r>
      <w:r w:rsidR="00281D23">
        <w:t>Monthly – 8th</w:t>
      </w:r>
      <w:r>
        <w:tab/>
        <w:t xml:space="preserve">    </w:t>
      </w:r>
      <w:r w:rsidR="00845306">
        <w:t>1</w:t>
      </w:r>
      <w:r>
        <w:tab/>
      </w:r>
      <w:r>
        <w:tab/>
        <w:t xml:space="preserve">    </w:t>
      </w:r>
      <w:r w:rsidR="00421ED8">
        <w:t>EL</w:t>
      </w:r>
      <w:r>
        <w:tab/>
      </w:r>
      <w:r>
        <w:tab/>
      </w:r>
    </w:p>
    <w:p w14:paraId="0CD9A06D" w14:textId="4F99CCCB" w:rsidR="00D35110" w:rsidRDefault="00D35110" w:rsidP="00D35110">
      <w:pPr>
        <w:jc w:val="both"/>
      </w:pPr>
      <w:r>
        <w:t>DOE/OC Expend. Summary Report (101)</w:t>
      </w:r>
      <w:r>
        <w:tab/>
      </w:r>
      <w:r>
        <w:tab/>
      </w:r>
      <w:r w:rsidR="00281D23">
        <w:t>Monthly – 8th</w:t>
      </w:r>
      <w:r>
        <w:tab/>
        <w:t xml:space="preserve">    </w:t>
      </w:r>
      <w:r w:rsidR="00845306">
        <w:t>1</w:t>
      </w:r>
      <w:r>
        <w:tab/>
      </w:r>
      <w:r>
        <w:tab/>
        <w:t xml:space="preserve">    </w:t>
      </w:r>
      <w:r w:rsidR="00421ED8">
        <w:t>EL</w:t>
      </w:r>
      <w:r>
        <w:tab/>
      </w:r>
      <w:r>
        <w:tab/>
      </w:r>
    </w:p>
    <w:p w14:paraId="13EC2B53" w14:textId="5A526FBF" w:rsidR="00D35110" w:rsidRDefault="00D35110" w:rsidP="00D35110">
      <w:pPr>
        <w:jc w:val="both"/>
      </w:pPr>
      <w:r>
        <w:t>DOE/OC Expend. Detail Report (102)</w:t>
      </w:r>
      <w:r>
        <w:tab/>
      </w:r>
      <w:r>
        <w:tab/>
      </w:r>
      <w:r>
        <w:tab/>
      </w:r>
      <w:r w:rsidR="00281D23">
        <w:t>Monthly – 8th</w:t>
      </w:r>
      <w:r>
        <w:tab/>
        <w:t xml:space="preserve">    </w:t>
      </w:r>
      <w:r w:rsidR="00845306">
        <w:t>1</w:t>
      </w:r>
      <w:r>
        <w:tab/>
      </w:r>
      <w:r>
        <w:tab/>
        <w:t xml:space="preserve">    </w:t>
      </w:r>
      <w:r w:rsidR="00421ED8">
        <w:t>EL</w:t>
      </w:r>
      <w:r>
        <w:tab/>
      </w:r>
      <w:r>
        <w:tab/>
      </w:r>
    </w:p>
    <w:p w14:paraId="6646CBB1" w14:textId="2795D0B9" w:rsidR="00D35110" w:rsidRDefault="00D35110" w:rsidP="00D35110">
      <w:pPr>
        <w:jc w:val="both"/>
      </w:pPr>
      <w:r>
        <w:t>HEAP Expenditure Summary Report (101H)</w:t>
      </w:r>
      <w:r>
        <w:tab/>
      </w:r>
      <w:r>
        <w:tab/>
      </w:r>
      <w:r w:rsidR="00281D23">
        <w:t>Monthly – 8th</w:t>
      </w:r>
      <w:r>
        <w:tab/>
        <w:t xml:space="preserve">    </w:t>
      </w:r>
      <w:r w:rsidR="00845306">
        <w:t>1</w:t>
      </w:r>
      <w:r>
        <w:tab/>
      </w:r>
      <w:r>
        <w:tab/>
        <w:t xml:space="preserve">    </w:t>
      </w:r>
      <w:r w:rsidR="00421ED8">
        <w:t>EL</w:t>
      </w:r>
      <w:r>
        <w:tab/>
      </w:r>
      <w:r>
        <w:tab/>
      </w:r>
    </w:p>
    <w:p w14:paraId="45013C83" w14:textId="397516FC" w:rsidR="00D35110" w:rsidRDefault="00D35110" w:rsidP="00D35110">
      <w:pPr>
        <w:jc w:val="both"/>
      </w:pPr>
      <w:r>
        <w:t>HEAP Expenditure Detail Report (102H)</w:t>
      </w:r>
      <w:r>
        <w:tab/>
      </w:r>
      <w:r>
        <w:tab/>
      </w:r>
      <w:r>
        <w:tab/>
      </w:r>
      <w:r w:rsidR="00281D23">
        <w:t>Monthly – 8th</w:t>
      </w:r>
      <w:r>
        <w:tab/>
        <w:t xml:space="preserve">    </w:t>
      </w:r>
      <w:r w:rsidR="00845306">
        <w:t>1</w:t>
      </w:r>
      <w:r>
        <w:tab/>
      </w:r>
      <w:r>
        <w:tab/>
        <w:t xml:space="preserve">    </w:t>
      </w:r>
      <w:r w:rsidR="00421ED8">
        <w:t>EL</w:t>
      </w:r>
      <w:r>
        <w:tab/>
      </w:r>
      <w:r>
        <w:tab/>
      </w:r>
    </w:p>
    <w:p w14:paraId="5B7B470E" w14:textId="5BFF89DA" w:rsidR="00D35110" w:rsidRDefault="00D35110" w:rsidP="00D35110">
      <w:pPr>
        <w:jc w:val="both"/>
      </w:pPr>
      <w:r>
        <w:t>Utility Expenditure Summary Report (101U)</w:t>
      </w:r>
      <w:r>
        <w:tab/>
      </w:r>
      <w:r>
        <w:tab/>
      </w:r>
      <w:r w:rsidR="00281D23">
        <w:t>Monthly – 8th</w:t>
      </w:r>
      <w:r>
        <w:tab/>
        <w:t xml:space="preserve">    </w:t>
      </w:r>
      <w:r w:rsidR="00845306">
        <w:t>1</w:t>
      </w:r>
      <w:r>
        <w:tab/>
      </w:r>
      <w:r>
        <w:tab/>
        <w:t xml:space="preserve">    </w:t>
      </w:r>
      <w:r w:rsidR="00421ED8">
        <w:t>EL</w:t>
      </w:r>
      <w:r>
        <w:tab/>
      </w:r>
      <w:r>
        <w:tab/>
      </w:r>
    </w:p>
    <w:p w14:paraId="2361B948" w14:textId="755854E5" w:rsidR="00D35110" w:rsidRDefault="00D35110" w:rsidP="00D35110">
      <w:pPr>
        <w:jc w:val="both"/>
      </w:pPr>
      <w:r>
        <w:t>Utility Expenditure Detail Report (102U)</w:t>
      </w:r>
      <w:r>
        <w:tab/>
      </w:r>
      <w:r>
        <w:tab/>
      </w:r>
      <w:r>
        <w:tab/>
      </w:r>
      <w:r w:rsidR="00281D23">
        <w:t>Monthly – 8th</w:t>
      </w:r>
      <w:r>
        <w:tab/>
        <w:t xml:space="preserve">    </w:t>
      </w:r>
      <w:r w:rsidR="00845306">
        <w:t>1</w:t>
      </w:r>
      <w:r>
        <w:tab/>
      </w:r>
      <w:r>
        <w:tab/>
        <w:t xml:space="preserve">    </w:t>
      </w:r>
      <w:r w:rsidR="00421ED8">
        <w:t>EL</w:t>
      </w:r>
    </w:p>
    <w:p w14:paraId="770DC6C9" w14:textId="77777777" w:rsidR="00281D23" w:rsidRDefault="00D35110" w:rsidP="00D35110">
      <w:pPr>
        <w:jc w:val="both"/>
      </w:pPr>
      <w:r>
        <w:t>Contract Close-out Reports</w:t>
      </w:r>
      <w:r>
        <w:tab/>
      </w:r>
      <w:r>
        <w:tab/>
      </w:r>
      <w:r>
        <w:tab/>
      </w:r>
      <w:r>
        <w:tab/>
      </w:r>
      <w:r w:rsidR="00281D23">
        <w:t xml:space="preserve">45 days after </w:t>
      </w:r>
    </w:p>
    <w:p w14:paraId="668FFFBC" w14:textId="58BDDA30" w:rsidR="00D35110" w:rsidRDefault="00281D23" w:rsidP="00281D23">
      <w:pPr>
        <w:ind w:left="4320" w:firstLine="720"/>
        <w:jc w:val="both"/>
      </w:pPr>
      <w:r>
        <w:t>contract end</w:t>
      </w:r>
      <w:r w:rsidR="00D35110">
        <w:tab/>
        <w:t xml:space="preserve">    </w:t>
      </w:r>
      <w:r w:rsidR="00845306">
        <w:t>1</w:t>
      </w:r>
      <w:r w:rsidR="00D35110">
        <w:t xml:space="preserve"> </w:t>
      </w:r>
      <w:r w:rsidR="00D35110">
        <w:tab/>
      </w:r>
      <w:r w:rsidR="00D35110">
        <w:tab/>
        <w:t xml:space="preserve">    </w:t>
      </w:r>
      <w:r w:rsidR="00421ED8">
        <w:t>EL</w:t>
      </w:r>
    </w:p>
    <w:p w14:paraId="3D52ACBC" w14:textId="77777777" w:rsidR="00D35110" w:rsidRDefault="00D35110" w:rsidP="00D35110">
      <w:pPr>
        <w:jc w:val="both"/>
      </w:pPr>
      <w:r>
        <w:t>Monthly Completion File</w:t>
      </w:r>
      <w:r>
        <w:tab/>
      </w:r>
      <w:r>
        <w:tab/>
      </w:r>
      <w:r>
        <w:tab/>
      </w:r>
      <w:r>
        <w:tab/>
      </w:r>
      <w:r>
        <w:tab/>
      </w:r>
      <w:r w:rsidR="00281D23">
        <w:t>Monthly – 8th</w:t>
      </w:r>
      <w:r>
        <w:tab/>
        <w:t xml:space="preserve">    1</w:t>
      </w:r>
      <w:r>
        <w:tab/>
      </w:r>
      <w:r>
        <w:tab/>
      </w:r>
      <w:r w:rsidR="00F2628A">
        <w:t xml:space="preserve"> </w:t>
      </w:r>
      <w:r>
        <w:t xml:space="preserve">   EL</w:t>
      </w:r>
    </w:p>
    <w:p w14:paraId="27B96F2E" w14:textId="77777777" w:rsidR="00D35110" w:rsidRDefault="00D35110" w:rsidP="002358EB"/>
    <w:p w14:paraId="0FEB0B1C" w14:textId="77777777" w:rsidR="00D35110" w:rsidRPr="002358EB" w:rsidRDefault="00D35110" w:rsidP="002358EB">
      <w:pPr>
        <w:rPr>
          <w:b/>
        </w:rPr>
      </w:pPr>
      <w:r w:rsidRPr="002358EB">
        <w:rPr>
          <w:b/>
        </w:rPr>
        <w:t>Codes</w:t>
      </w:r>
    </w:p>
    <w:p w14:paraId="4715EB04" w14:textId="77777777" w:rsidR="00281D23" w:rsidRDefault="00D35110" w:rsidP="00D35110">
      <w:pPr>
        <w:jc w:val="both"/>
      </w:pPr>
      <w:r>
        <w:t xml:space="preserve">EL: Electronic </w:t>
      </w:r>
    </w:p>
    <w:p w14:paraId="2EE5DAFC" w14:textId="77777777" w:rsidR="00281D23" w:rsidRDefault="00281D23" w:rsidP="00D35110">
      <w:pPr>
        <w:jc w:val="both"/>
        <w:sectPr w:rsidR="00281D23" w:rsidSect="00092931">
          <w:headerReference w:type="default" r:id="rId53"/>
          <w:footerReference w:type="default" r:id="rId54"/>
          <w:pgSz w:w="12240" w:h="15840"/>
          <w:pgMar w:top="1440" w:right="1440" w:bottom="1440" w:left="1440" w:header="720" w:footer="720" w:gutter="0"/>
          <w:pgNumType w:start="1"/>
          <w:cols w:space="720"/>
          <w:docGrid w:linePitch="360"/>
        </w:sectPr>
      </w:pPr>
    </w:p>
    <w:p w14:paraId="1F17CF0D" w14:textId="77777777" w:rsidR="00281D23" w:rsidRDefault="00281D23" w:rsidP="002217AF">
      <w:pPr>
        <w:pStyle w:val="Heading1"/>
      </w:pPr>
      <w:bookmarkStart w:id="581" w:name="_Toc204100045"/>
      <w:r>
        <w:lastRenderedPageBreak/>
        <w:t>8.00</w:t>
      </w:r>
      <w:bookmarkStart w:id="582" w:name="FinancialManagement800"/>
      <w:bookmarkEnd w:id="582"/>
      <w:r>
        <w:tab/>
        <w:t>FINANCIAL MANAGEMENT</w:t>
      </w:r>
      <w:bookmarkEnd w:id="581"/>
    </w:p>
    <w:p w14:paraId="6F6EE87B" w14:textId="77777777" w:rsidR="00281D23" w:rsidRDefault="00281D23" w:rsidP="00281D23">
      <w:pPr>
        <w:rPr>
          <w:b/>
          <w:sz w:val="24"/>
        </w:rPr>
      </w:pPr>
    </w:p>
    <w:p w14:paraId="0CD9B0D2" w14:textId="77777777" w:rsidR="00281D23" w:rsidRPr="002358EB" w:rsidRDefault="00281D23" w:rsidP="002358EB">
      <w:pPr>
        <w:rPr>
          <w:b/>
        </w:rPr>
      </w:pPr>
      <w:r w:rsidRPr="002358EB">
        <w:rPr>
          <w:b/>
        </w:rPr>
        <w:t>INTRODUCTION</w:t>
      </w:r>
    </w:p>
    <w:p w14:paraId="16611EC4" w14:textId="77777777" w:rsidR="00281D23" w:rsidRDefault="00281D23" w:rsidP="00281D23">
      <w:pPr>
        <w:rPr>
          <w:b/>
        </w:rPr>
      </w:pPr>
    </w:p>
    <w:p w14:paraId="26E5FAB4" w14:textId="77777777" w:rsidR="00281D23" w:rsidRDefault="00281D23" w:rsidP="00281D23">
      <w:pPr>
        <w:jc w:val="both"/>
      </w:pPr>
      <w:r>
        <w:t xml:space="preserve">This section provides information and instructions on financial management activities and issues relative to the administration of the Iowa Weatherization Program. </w:t>
      </w:r>
    </w:p>
    <w:p w14:paraId="5FCF9964" w14:textId="77777777" w:rsidR="00281D23" w:rsidRDefault="00281D23" w:rsidP="00281D23">
      <w:pPr>
        <w:jc w:val="both"/>
      </w:pPr>
    </w:p>
    <w:p w14:paraId="3A3C6E8A" w14:textId="3877C0D1" w:rsidR="00281D23" w:rsidRDefault="00281D23" w:rsidP="00281D23">
      <w:pPr>
        <w:jc w:val="both"/>
      </w:pPr>
      <w:r>
        <w:t xml:space="preserve">The section refers to a number of expenditure limits and allowances established by the Department of Energy </w:t>
      </w:r>
      <w:r w:rsidR="00F17837">
        <w:t xml:space="preserve">(DOE) </w:t>
      </w:r>
      <w:r>
        <w:t xml:space="preserve">or by the </w:t>
      </w:r>
      <w:r w:rsidR="00841598">
        <w:rPr>
          <w:color w:val="000000"/>
          <w:shd w:val="clear" w:color="auto" w:fill="FFFFFF"/>
        </w:rPr>
        <w:t>Iowa WAP</w:t>
      </w:r>
      <w:r>
        <w:t xml:space="preserve">. Some of the expenditure limits and allowances are updated annually and others are changed periodically. Because of the frequent updating and changing of the limits and allowances, it would be impractical to continually revise this section in order to list the most current </w:t>
      </w:r>
      <w:r w:rsidR="00654207">
        <w:t xml:space="preserve">expenditure </w:t>
      </w:r>
      <w:r>
        <w:t xml:space="preserve">limits/allowances. Therefore, a current listing of all expenditure limits and allowances is included in the </w:t>
      </w:r>
      <w:r w:rsidRPr="00517E7B">
        <w:rPr>
          <w:bCs/>
          <w:i/>
        </w:rPr>
        <w:t>Weatherization General Appendix</w:t>
      </w:r>
      <w:r>
        <w:t xml:space="preserve">. This allows for easier and timelier manual revisions. </w:t>
      </w:r>
    </w:p>
    <w:p w14:paraId="3B697C79" w14:textId="77777777" w:rsidR="00281D23" w:rsidRDefault="00281D23" w:rsidP="00281D23">
      <w:pPr>
        <w:jc w:val="both"/>
      </w:pPr>
    </w:p>
    <w:p w14:paraId="58D90DB7" w14:textId="77777777" w:rsidR="00281D23" w:rsidRDefault="00281D23" w:rsidP="00281D23">
      <w:pPr>
        <w:jc w:val="both"/>
        <w:rPr>
          <w:i/>
        </w:rPr>
      </w:pPr>
      <w:r>
        <w:t>Fiscal reporting for the Weatherization Program is done through the computerized Weatherization Automated</w:t>
      </w:r>
      <w:r>
        <w:rPr>
          <w:i/>
        </w:rPr>
        <w:t xml:space="preserve"> </w:t>
      </w:r>
      <w:r>
        <w:t>Management System (WAMS).</w:t>
      </w:r>
      <w:r>
        <w:rPr>
          <w:i/>
        </w:rPr>
        <w:t xml:space="preserve"> </w:t>
      </w:r>
      <w:r>
        <w:t>Instructions on running WAMS are addressed in the</w:t>
      </w:r>
      <w:r>
        <w:rPr>
          <w:i/>
        </w:rPr>
        <w:t xml:space="preserve"> WAMS Instruction Manual. </w:t>
      </w:r>
    </w:p>
    <w:p w14:paraId="19F00491" w14:textId="77777777" w:rsidR="00281D23" w:rsidRPr="00C14616" w:rsidRDefault="00281D23" w:rsidP="00281D23">
      <w:pPr>
        <w:jc w:val="both"/>
      </w:pPr>
    </w:p>
    <w:p w14:paraId="27EBF569" w14:textId="77777777" w:rsidR="00281D23" w:rsidRPr="00C14616" w:rsidRDefault="00281D23" w:rsidP="002358EB">
      <w:pPr>
        <w:jc w:val="both"/>
      </w:pPr>
      <w:r w:rsidRPr="00C14616">
        <w:t>Examples of the financial reports are located at the end of this section.</w:t>
      </w:r>
    </w:p>
    <w:p w14:paraId="2232829B" w14:textId="77777777" w:rsidR="00281D23" w:rsidRDefault="00281D23" w:rsidP="00281D23">
      <w:pPr>
        <w:jc w:val="both"/>
      </w:pPr>
    </w:p>
    <w:p w14:paraId="06C93666" w14:textId="77777777" w:rsidR="00281D23" w:rsidRDefault="00281D23" w:rsidP="002217AF">
      <w:pPr>
        <w:pStyle w:val="Heading2"/>
      </w:pPr>
      <w:bookmarkStart w:id="583" w:name="_Toc204100046"/>
      <w:r>
        <w:t>8.10</w:t>
      </w:r>
      <w:bookmarkStart w:id="584" w:name="FundingSourcesAllocationContracts810"/>
      <w:bookmarkEnd w:id="584"/>
      <w:r>
        <w:tab/>
        <w:t>FUNDING: SOURCES, ALLOCATION, AND CONTRACTS</w:t>
      </w:r>
      <w:bookmarkEnd w:id="583"/>
    </w:p>
    <w:p w14:paraId="7038A278" w14:textId="77777777" w:rsidR="00281D23" w:rsidRDefault="00281D23" w:rsidP="00281D23">
      <w:pPr>
        <w:jc w:val="both"/>
        <w:rPr>
          <w:b/>
        </w:rPr>
      </w:pPr>
    </w:p>
    <w:p w14:paraId="47BDD75F" w14:textId="77777777" w:rsidR="00281D23" w:rsidRDefault="00281D23" w:rsidP="002217AF">
      <w:pPr>
        <w:pStyle w:val="Heading3"/>
      </w:pPr>
      <w:bookmarkStart w:id="585" w:name="_Toc204100047"/>
      <w:r w:rsidRPr="008F42D3">
        <w:t>8.11</w:t>
      </w:r>
      <w:r w:rsidRPr="008F42D3">
        <w:tab/>
      </w:r>
      <w:bookmarkStart w:id="586" w:name="FundingSources811"/>
      <w:bookmarkEnd w:id="586"/>
      <w:r w:rsidRPr="008F42D3">
        <w:t>Funding</w:t>
      </w:r>
      <w:r>
        <w:t xml:space="preserve"> Sources</w:t>
      </w:r>
      <w:bookmarkEnd w:id="585"/>
    </w:p>
    <w:p w14:paraId="58FC2210" w14:textId="77777777" w:rsidR="00281D23" w:rsidRDefault="00281D23" w:rsidP="002217AF">
      <w:pPr>
        <w:ind w:left="360"/>
        <w:jc w:val="both"/>
      </w:pPr>
      <w:r>
        <w:t xml:space="preserve">There are currently three funding sources for the Iowa Weatherization Program. They are: Department of Energy funds, HEAP funds, and utility funds. </w:t>
      </w:r>
    </w:p>
    <w:p w14:paraId="5BB3B5C0" w14:textId="77777777" w:rsidR="00281D23" w:rsidRDefault="00281D23" w:rsidP="002217AF">
      <w:pPr>
        <w:ind w:left="360"/>
        <w:jc w:val="both"/>
      </w:pPr>
    </w:p>
    <w:p w14:paraId="18505CD8" w14:textId="77777777" w:rsidR="00281D23" w:rsidRDefault="00281D23" w:rsidP="002217AF">
      <w:pPr>
        <w:ind w:left="360"/>
        <w:jc w:val="both"/>
      </w:pPr>
      <w:r>
        <w:t xml:space="preserve">Department of Energy (DOE) funds are allocated to the state in the form of a grant from the Department of Energy. </w:t>
      </w:r>
    </w:p>
    <w:p w14:paraId="5E0698FE" w14:textId="77777777" w:rsidR="00281D23" w:rsidRDefault="00281D23" w:rsidP="002217AF">
      <w:pPr>
        <w:ind w:left="360"/>
        <w:jc w:val="both"/>
      </w:pPr>
    </w:p>
    <w:p w14:paraId="3E282FE6" w14:textId="652CD61C" w:rsidR="00281D23" w:rsidRDefault="00281D23" w:rsidP="002217AF">
      <w:pPr>
        <w:ind w:left="360"/>
        <w:jc w:val="both"/>
      </w:pPr>
      <w:r>
        <w:t>HEAP funds come from the state’s LIHEAP funds. State legislation requires that up to 15</w:t>
      </w:r>
      <w:r w:rsidR="00F61371">
        <w:t>%</w:t>
      </w:r>
      <w:r>
        <w:t xml:space="preserve"> of the state’s annual LIHEAP allocation be given to the Weatherization Program. HEAP funds do not have to be used in accordance with DOE Weatherization rules and regulations. However, the </w:t>
      </w:r>
      <w:r w:rsidR="00841598">
        <w:rPr>
          <w:color w:val="000000"/>
          <w:shd w:val="clear" w:color="auto" w:fill="FFFFFF"/>
        </w:rPr>
        <w:t>Iowa WAP</w:t>
      </w:r>
      <w:r>
        <w:t xml:space="preserve"> requires HEAP funds to be used in accordance with DOE rules and regulations</w:t>
      </w:r>
      <w:r w:rsidR="00C92F9C">
        <w:t xml:space="preserve"> with some exceptions (e.g. DOE will not pay for freezers, but HEAP will)</w:t>
      </w:r>
      <w:r>
        <w:t>.</w:t>
      </w:r>
    </w:p>
    <w:p w14:paraId="26C26C6A" w14:textId="77777777" w:rsidR="00281D23" w:rsidRDefault="00281D23" w:rsidP="002217AF">
      <w:pPr>
        <w:ind w:left="360"/>
        <w:jc w:val="both"/>
      </w:pPr>
    </w:p>
    <w:p w14:paraId="0BC5DA87" w14:textId="71972493" w:rsidR="00281D23" w:rsidRDefault="00281D23" w:rsidP="002217AF">
      <w:pPr>
        <w:ind w:left="360"/>
        <w:jc w:val="both"/>
      </w:pPr>
      <w:r>
        <w:t xml:space="preserve">Utility funds come from the state’s investor-owned utility companies. The utility companies contract with the </w:t>
      </w:r>
      <w:r w:rsidR="00841598">
        <w:rPr>
          <w:color w:val="000000"/>
          <w:shd w:val="clear" w:color="auto" w:fill="FFFFFF"/>
        </w:rPr>
        <w:t>Iowa WAP</w:t>
      </w:r>
      <w:r>
        <w:t xml:space="preserve">. The </w:t>
      </w:r>
      <w:r w:rsidR="00841598">
        <w:rPr>
          <w:color w:val="000000"/>
          <w:shd w:val="clear" w:color="auto" w:fill="FFFFFF"/>
        </w:rPr>
        <w:t>Iowa WAP</w:t>
      </w:r>
      <w:r>
        <w:t xml:space="preserve"> then issues utility contracts to the </w:t>
      </w:r>
      <w:r w:rsidR="004D4484">
        <w:t>subgrantee</w:t>
      </w:r>
      <w:r w:rsidR="00EF1BB1">
        <w:t>s</w:t>
      </w:r>
      <w:r>
        <w:t xml:space="preserve">. Some </w:t>
      </w:r>
      <w:r w:rsidR="004D4484">
        <w:t>subgrantee</w:t>
      </w:r>
      <w:r w:rsidR="00EF1BB1">
        <w:t>s</w:t>
      </w:r>
      <w:r>
        <w:t xml:space="preserve"> may also receive direct funding from municipal utilities or rural electric cooperatives (REC). The utility companies prescribe what their funds may be used for.</w:t>
      </w:r>
    </w:p>
    <w:p w14:paraId="405D337A" w14:textId="77777777" w:rsidR="00281D23" w:rsidRDefault="00281D23" w:rsidP="002217AF">
      <w:pPr>
        <w:ind w:left="360"/>
        <w:jc w:val="both"/>
      </w:pPr>
    </w:p>
    <w:p w14:paraId="528C9F45" w14:textId="77777777" w:rsidR="00281D23" w:rsidRDefault="00281D23" w:rsidP="002217AF">
      <w:pPr>
        <w:pStyle w:val="Heading3"/>
      </w:pPr>
      <w:bookmarkStart w:id="587" w:name="_Toc204100048"/>
      <w:r>
        <w:t>8.12</w:t>
      </w:r>
      <w:r>
        <w:tab/>
      </w:r>
      <w:bookmarkStart w:id="588" w:name="AllocationOfFunds812"/>
      <w:bookmarkEnd w:id="588"/>
      <w:r>
        <w:t>Allocation of Funds</w:t>
      </w:r>
      <w:bookmarkEnd w:id="587"/>
    </w:p>
    <w:p w14:paraId="77C6ECA2" w14:textId="2BE108BD" w:rsidR="00281D23" w:rsidRDefault="00281D23" w:rsidP="002217AF">
      <w:pPr>
        <w:ind w:left="360"/>
        <w:jc w:val="both"/>
      </w:pPr>
      <w:r>
        <w:t xml:space="preserve">Program funds are allocated to </w:t>
      </w:r>
      <w:r w:rsidR="004D4484">
        <w:t>subgrantee</w:t>
      </w:r>
      <w:r w:rsidR="00EF1BB1">
        <w:t>s</w:t>
      </w:r>
      <w:r>
        <w:t xml:space="preserve"> according to a formula based on the number of households at, or below, </w:t>
      </w:r>
      <w:r w:rsidR="00067777">
        <w:t>200</w:t>
      </w:r>
      <w:r w:rsidR="00F61371">
        <w:t>%</w:t>
      </w:r>
      <w:r>
        <w:t xml:space="preserve"> of the poverty level in each county in each </w:t>
      </w:r>
      <w:r w:rsidR="004D4484">
        <w:t>subgrantee</w:t>
      </w:r>
      <w:r>
        <w:t xml:space="preserve">’s service area. The total number of households at, or below </w:t>
      </w:r>
      <w:r w:rsidR="00067777">
        <w:t>200</w:t>
      </w:r>
      <w:r w:rsidR="00F61371">
        <w:t>%</w:t>
      </w:r>
      <w:r>
        <w:t xml:space="preserve"> of the poverty level in each </w:t>
      </w:r>
      <w:r w:rsidR="004D4484">
        <w:t>subgrantee</w:t>
      </w:r>
      <w:r>
        <w:t xml:space="preserve">’s service area is divided by the total number of households at, or below, </w:t>
      </w:r>
      <w:r w:rsidR="00067777">
        <w:t>200</w:t>
      </w:r>
      <w:r w:rsidR="00F61371">
        <w:t>%</w:t>
      </w:r>
      <w:r>
        <w:t xml:space="preserve"> of the poverty level in the state to arrive at each </w:t>
      </w:r>
      <w:r w:rsidR="004D4484">
        <w:t>subgrantee</w:t>
      </w:r>
      <w:r>
        <w:t xml:space="preserve">’s percent of the state total. Each </w:t>
      </w:r>
      <w:r w:rsidR="004D4484">
        <w:t>subgrantee</w:t>
      </w:r>
      <w:r>
        <w:t xml:space="preserve">’s percent of the state total is the percent of total funds each </w:t>
      </w:r>
      <w:r w:rsidR="004D4484">
        <w:t>subgrantee</w:t>
      </w:r>
      <w:r>
        <w:t xml:space="preserve"> receives.</w:t>
      </w:r>
    </w:p>
    <w:p w14:paraId="25710980" w14:textId="77777777" w:rsidR="00B13ECD" w:rsidRDefault="00B13ECD" w:rsidP="002217AF">
      <w:pPr>
        <w:ind w:left="360"/>
        <w:jc w:val="both"/>
      </w:pPr>
    </w:p>
    <w:p w14:paraId="7C8636B5" w14:textId="0D39197A" w:rsidR="00281D23" w:rsidRDefault="00281D23" w:rsidP="002217AF">
      <w:pPr>
        <w:ind w:left="360"/>
        <w:jc w:val="both"/>
      </w:pPr>
      <w:r>
        <w:t xml:space="preserve">In addition to the allocation formula, a minimum or base </w:t>
      </w:r>
      <w:r w:rsidR="004D4484">
        <w:t>subgrantee</w:t>
      </w:r>
      <w:r>
        <w:t xml:space="preserve"> funding level exists. </w:t>
      </w:r>
      <w:r w:rsidR="004D4484">
        <w:t>Subgrantee</w:t>
      </w:r>
      <w:r w:rsidR="00EF1BB1">
        <w:t>s</w:t>
      </w:r>
      <w:r>
        <w:t xml:space="preserve"> </w:t>
      </w:r>
      <w:r w:rsidR="00FE7193">
        <w:t xml:space="preserve">that </w:t>
      </w:r>
      <w:r>
        <w:t>would receive less than the base funding level according to the allocation formula have their funding set at the base level.</w:t>
      </w:r>
    </w:p>
    <w:p w14:paraId="43EDBB55" w14:textId="626878D1" w:rsidR="00067777" w:rsidRDefault="00067777" w:rsidP="002217AF">
      <w:pPr>
        <w:ind w:left="360"/>
        <w:jc w:val="both"/>
      </w:pPr>
    </w:p>
    <w:p w14:paraId="5CEFE196" w14:textId="56B91053" w:rsidR="00B214E3" w:rsidRDefault="00B214E3" w:rsidP="002217AF">
      <w:pPr>
        <w:ind w:left="360"/>
        <w:jc w:val="both"/>
      </w:pPr>
      <w:r>
        <w:t xml:space="preserve">Utility funds are allocated to </w:t>
      </w:r>
      <w:r w:rsidR="004D4484">
        <w:t>subgrantee</w:t>
      </w:r>
      <w:r>
        <w:t xml:space="preserve">s according to a formula based on the number of utility applicants in each </w:t>
      </w:r>
      <w:r w:rsidR="004D4484">
        <w:t>subgrantee</w:t>
      </w:r>
      <w:r>
        <w:t>’s service area.</w:t>
      </w:r>
    </w:p>
    <w:p w14:paraId="12389635" w14:textId="77777777" w:rsidR="00281D23" w:rsidRDefault="00281D23" w:rsidP="002217AF">
      <w:pPr>
        <w:pStyle w:val="Heading3"/>
      </w:pPr>
      <w:bookmarkStart w:id="589" w:name="_Toc204100049"/>
      <w:r>
        <w:lastRenderedPageBreak/>
        <w:t>8.13</w:t>
      </w:r>
      <w:r>
        <w:tab/>
      </w:r>
      <w:bookmarkStart w:id="590" w:name="Contracts813"/>
      <w:bookmarkEnd w:id="590"/>
      <w:r>
        <w:t>Contracts</w:t>
      </w:r>
      <w:bookmarkEnd w:id="589"/>
    </w:p>
    <w:p w14:paraId="1FE71911" w14:textId="5B2442A0" w:rsidR="00281D23" w:rsidRDefault="00281D23" w:rsidP="002217AF">
      <w:pPr>
        <w:ind w:left="360"/>
        <w:jc w:val="both"/>
      </w:pPr>
      <w:r>
        <w:t xml:space="preserve">The </w:t>
      </w:r>
      <w:r w:rsidR="00841598">
        <w:rPr>
          <w:color w:val="000000"/>
          <w:shd w:val="clear" w:color="auto" w:fill="FFFFFF"/>
        </w:rPr>
        <w:t>Iowa WAP</w:t>
      </w:r>
      <w:r>
        <w:t xml:space="preserve"> contracts with </w:t>
      </w:r>
      <w:r w:rsidR="004D4484">
        <w:t>subgrantee</w:t>
      </w:r>
      <w:r w:rsidR="00EF1BB1">
        <w:t>s</w:t>
      </w:r>
      <w:r>
        <w:t xml:space="preserve"> for the provision of weatherization services using separate contracts for each different funding source. Therefore, there is a DOE Contract, a HEAP Contract, and separate contracts for each utility company. (Each utility requires a separate contract for their funds. Therefore</w:t>
      </w:r>
      <w:r w:rsidR="00067036">
        <w:t>,</w:t>
      </w:r>
      <w:r>
        <w:t xml:space="preserve"> </w:t>
      </w:r>
      <w:r w:rsidR="004D4484">
        <w:t>subgrantee</w:t>
      </w:r>
      <w:r w:rsidR="00EF1BB1">
        <w:t>s</w:t>
      </w:r>
      <w:r>
        <w:t xml:space="preserve"> may receive more than one utility contract.)</w:t>
      </w:r>
    </w:p>
    <w:p w14:paraId="7FB96249" w14:textId="77777777" w:rsidR="00281D23" w:rsidRDefault="00281D23" w:rsidP="002217AF">
      <w:pPr>
        <w:ind w:left="360"/>
        <w:jc w:val="both"/>
      </w:pPr>
    </w:p>
    <w:p w14:paraId="05FC84CE" w14:textId="191CE592" w:rsidR="00281D23" w:rsidRDefault="00281D23" w:rsidP="002217AF">
      <w:pPr>
        <w:ind w:left="360"/>
        <w:jc w:val="both"/>
      </w:pPr>
      <w:r>
        <w:t xml:space="preserve">The contract is the legal document between the </w:t>
      </w:r>
      <w:r w:rsidR="00841598">
        <w:rPr>
          <w:color w:val="000000"/>
          <w:shd w:val="clear" w:color="auto" w:fill="FFFFFF"/>
        </w:rPr>
        <w:t>Iowa WAP</w:t>
      </w:r>
      <w:r>
        <w:t xml:space="preserve"> and the </w:t>
      </w:r>
      <w:r w:rsidR="004D4484">
        <w:t>subgrantee</w:t>
      </w:r>
      <w:r w:rsidR="00EF1BB1">
        <w:t>s</w:t>
      </w:r>
      <w:r>
        <w:t xml:space="preserve">. Failure of a </w:t>
      </w:r>
      <w:r w:rsidR="004D4484">
        <w:t>subgrantee</w:t>
      </w:r>
      <w:r>
        <w:t xml:space="preserve"> to comply with a contract requirement may result in disallowed costs.</w:t>
      </w:r>
    </w:p>
    <w:p w14:paraId="437F9719" w14:textId="77777777" w:rsidR="00281D23" w:rsidRDefault="00281D23" w:rsidP="002217AF">
      <w:pPr>
        <w:ind w:left="360"/>
        <w:jc w:val="both"/>
      </w:pPr>
    </w:p>
    <w:p w14:paraId="3E6AB932" w14:textId="643A8270" w:rsidR="00281D23" w:rsidRDefault="00854D7C" w:rsidP="002217AF">
      <w:pPr>
        <w:ind w:left="360"/>
        <w:jc w:val="both"/>
      </w:pPr>
      <w:r>
        <w:t xml:space="preserve">The Weatherization program contracts have four parts. The first part is the Contract Declarations &amp; Execution page which is the official signature page for the agreement. The second part is an Attachment A which shows the contract budget, as well as the service area being covered by the </w:t>
      </w:r>
      <w:r w:rsidR="004D4484">
        <w:t>subgrantee</w:t>
      </w:r>
      <w:r>
        <w:t xml:space="preserve">. </w:t>
      </w:r>
      <w:r w:rsidR="00281D23">
        <w:t xml:space="preserve">The contract budget always consists of the following line items: administration, support, labor, and materials. Contracts may also contain </w:t>
      </w:r>
      <w:r>
        <w:t xml:space="preserve">line items for </w:t>
      </w:r>
      <w:r w:rsidR="00281D23">
        <w:t>health and safety</w:t>
      </w:r>
      <w:r>
        <w:t>, training, and/or equipment.</w:t>
      </w:r>
      <w:r w:rsidR="00281D23">
        <w:t xml:space="preserve"> If funds are provided to </w:t>
      </w:r>
      <w:r w:rsidR="004D4484">
        <w:t>subgrantee</w:t>
      </w:r>
      <w:r w:rsidR="00EF1BB1">
        <w:t>s</w:t>
      </w:r>
      <w:r w:rsidR="00281D23">
        <w:t xml:space="preserve"> for special purposes, such as liability insurance or a special project, additional line items are added to the contract</w:t>
      </w:r>
      <w:r>
        <w:t xml:space="preserve"> budget</w:t>
      </w:r>
      <w:r w:rsidR="00281D23">
        <w:t>. The</w:t>
      </w:r>
      <w:r>
        <w:t xml:space="preserve"> third part of the contract </w:t>
      </w:r>
      <w:r w:rsidR="004B5F6E">
        <w:t>is</w:t>
      </w:r>
      <w:r w:rsidR="00AA0AD0">
        <w:t xml:space="preserve"> </w:t>
      </w:r>
      <w:r w:rsidR="00281D23">
        <w:t xml:space="preserve">the Special Conditions </w:t>
      </w:r>
      <w:r>
        <w:t xml:space="preserve">that </w:t>
      </w:r>
      <w:r w:rsidR="00281D23">
        <w:t>describe the contract requirements specific to the Weatherization Program.</w:t>
      </w:r>
      <w:r w:rsidDel="00854D7C">
        <w:t xml:space="preserve"> </w:t>
      </w:r>
    </w:p>
    <w:p w14:paraId="33AAEC90" w14:textId="77777777" w:rsidR="00D11BAB" w:rsidRDefault="00D11BAB" w:rsidP="002217AF">
      <w:pPr>
        <w:ind w:left="360"/>
        <w:jc w:val="both"/>
      </w:pPr>
    </w:p>
    <w:p w14:paraId="1F4F8896" w14:textId="049FC5AB" w:rsidR="00281D23" w:rsidRDefault="00281D23" w:rsidP="002217AF">
      <w:pPr>
        <w:ind w:left="360"/>
        <w:jc w:val="both"/>
      </w:pPr>
      <w:r>
        <w:t xml:space="preserve">The final part of the contract is called the General Conditions. The General Conditions describe requirements general to all contracts involving funds from the </w:t>
      </w:r>
      <w:r w:rsidR="00841598">
        <w:rPr>
          <w:color w:val="000000"/>
          <w:shd w:val="clear" w:color="auto" w:fill="FFFFFF"/>
        </w:rPr>
        <w:t>Iowa WAP</w:t>
      </w:r>
      <w:r>
        <w:t xml:space="preserve">.  </w:t>
      </w:r>
    </w:p>
    <w:p w14:paraId="493798AA" w14:textId="77777777" w:rsidR="00D35110" w:rsidRDefault="00D35110" w:rsidP="002217AF">
      <w:pPr>
        <w:ind w:left="360"/>
        <w:jc w:val="both"/>
      </w:pPr>
    </w:p>
    <w:p w14:paraId="74E8981B" w14:textId="59DA5497" w:rsidR="00281D23" w:rsidRDefault="00281D23" w:rsidP="002217AF">
      <w:pPr>
        <w:ind w:left="360"/>
        <w:jc w:val="both"/>
      </w:pPr>
      <w:r>
        <w:t>The executive director</w:t>
      </w:r>
      <w:r w:rsidR="00854D7C">
        <w:t xml:space="preserve"> of the </w:t>
      </w:r>
      <w:r w:rsidR="004D4484">
        <w:t>subgrantee</w:t>
      </w:r>
      <w:r>
        <w:t xml:space="preserve"> and </w:t>
      </w:r>
      <w:r w:rsidR="004D4484">
        <w:t>subgrantee</w:t>
      </w:r>
      <w:r>
        <w:t xml:space="preserve"> board </w:t>
      </w:r>
      <w:r w:rsidR="003E7FB6">
        <w:t>chairperson must</w:t>
      </w:r>
      <w:r>
        <w:t xml:space="preserve"> sign and date the contracts. </w:t>
      </w:r>
    </w:p>
    <w:p w14:paraId="1A2048A9" w14:textId="77777777" w:rsidR="00281D23" w:rsidRDefault="00281D23" w:rsidP="00D35110">
      <w:pPr>
        <w:jc w:val="both"/>
      </w:pPr>
    </w:p>
    <w:p w14:paraId="639030D1" w14:textId="77777777" w:rsidR="00281D23" w:rsidRDefault="00281D23" w:rsidP="002217AF">
      <w:pPr>
        <w:pStyle w:val="Heading2"/>
      </w:pPr>
      <w:bookmarkStart w:id="591" w:name="_Toc204100050"/>
      <w:r>
        <w:t>8.20</w:t>
      </w:r>
      <w:bookmarkStart w:id="592" w:name="OverviewOfFiscalProcess820"/>
      <w:bookmarkEnd w:id="592"/>
      <w:r>
        <w:tab/>
        <w:t>OVERVIEW OF THE FISCAL PROCESS</w:t>
      </w:r>
      <w:bookmarkEnd w:id="591"/>
    </w:p>
    <w:p w14:paraId="2DADAF53" w14:textId="77777777" w:rsidR="00281D23" w:rsidRDefault="00281D23" w:rsidP="00281D23">
      <w:pPr>
        <w:jc w:val="both"/>
        <w:rPr>
          <w:b/>
        </w:rPr>
      </w:pPr>
    </w:p>
    <w:p w14:paraId="7B2BBE1E" w14:textId="77777777" w:rsidR="00281D23" w:rsidRDefault="00281D23" w:rsidP="00281D23">
      <w:pPr>
        <w:jc w:val="both"/>
      </w:pPr>
      <w:r>
        <w:t xml:space="preserve">This section provides an overview of the activities involved in the entire fiscal process, including issuance and execution of contracts, submission of fiscal reports, and the close-out of contracts. Detailed information regarding the various components of the process is provided in </w:t>
      </w:r>
      <w:r w:rsidR="006B2CAF">
        <w:t>following sections</w:t>
      </w:r>
      <w:r>
        <w:t>.</w:t>
      </w:r>
    </w:p>
    <w:p w14:paraId="5829833A" w14:textId="77777777" w:rsidR="00281D23" w:rsidRDefault="00281D23" w:rsidP="00281D23">
      <w:pPr>
        <w:jc w:val="both"/>
      </w:pPr>
    </w:p>
    <w:p w14:paraId="4B9C2B80" w14:textId="621A4219" w:rsidR="00281D23" w:rsidRDefault="00281D23" w:rsidP="002217AF">
      <w:pPr>
        <w:pStyle w:val="Heading3"/>
      </w:pPr>
      <w:bookmarkStart w:id="593" w:name="_Toc204100051"/>
      <w:r>
        <w:t>8.21</w:t>
      </w:r>
      <w:r>
        <w:tab/>
      </w:r>
      <w:bookmarkStart w:id="594" w:name="IssuanceOfContractPackage821"/>
      <w:bookmarkEnd w:id="594"/>
      <w:r>
        <w:t>Issuance of the Contract</w:t>
      </w:r>
      <w:bookmarkEnd w:id="593"/>
      <w:r>
        <w:t xml:space="preserve"> </w:t>
      </w:r>
    </w:p>
    <w:p w14:paraId="413DA8C3" w14:textId="109B2508" w:rsidR="00281D23" w:rsidRDefault="00281D23" w:rsidP="002217AF">
      <w:pPr>
        <w:ind w:left="360"/>
        <w:jc w:val="both"/>
      </w:pPr>
      <w:r>
        <w:t xml:space="preserve">The weatherization fiscal process begins with the issuance of the weatherization contracts. Prior to the beginning of </w:t>
      </w:r>
      <w:r w:rsidR="006D68C2">
        <w:t>each contract</w:t>
      </w:r>
      <w:r w:rsidR="00AA0AD0">
        <w:t>’</w:t>
      </w:r>
      <w:r w:rsidR="006D68C2">
        <w:t xml:space="preserve">s program year, </w:t>
      </w:r>
      <w:r>
        <w:t xml:space="preserve">the </w:t>
      </w:r>
      <w:r w:rsidR="00841598">
        <w:rPr>
          <w:color w:val="000000"/>
          <w:shd w:val="clear" w:color="auto" w:fill="FFFFFF"/>
        </w:rPr>
        <w:t>Iowa WAP</w:t>
      </w:r>
      <w:r>
        <w:t xml:space="preserve"> sends </w:t>
      </w:r>
      <w:r w:rsidR="004D4484">
        <w:t>subgrantee</w:t>
      </w:r>
      <w:r w:rsidR="00EF1BB1">
        <w:t>s</w:t>
      </w:r>
      <w:r>
        <w:t xml:space="preserve"> contract</w:t>
      </w:r>
      <w:r w:rsidR="002E749B">
        <w:t>s</w:t>
      </w:r>
      <w:r>
        <w:t xml:space="preserve"> for the upcoming program year. The contract consists of the following:</w:t>
      </w:r>
    </w:p>
    <w:p w14:paraId="215390FF" w14:textId="77777777" w:rsidR="00B03C77" w:rsidRDefault="00B03C77" w:rsidP="002217AF">
      <w:pPr>
        <w:ind w:left="360"/>
        <w:jc w:val="both"/>
      </w:pPr>
    </w:p>
    <w:p w14:paraId="1CA538B8" w14:textId="7E1997FE" w:rsidR="00AA0AD0" w:rsidRDefault="00AA0AD0" w:rsidP="00F4166A">
      <w:pPr>
        <w:numPr>
          <w:ilvl w:val="0"/>
          <w:numId w:val="19"/>
        </w:numPr>
        <w:tabs>
          <w:tab w:val="clear" w:pos="360"/>
          <w:tab w:val="num" w:pos="720"/>
        </w:tabs>
        <w:ind w:left="720"/>
        <w:jc w:val="both"/>
      </w:pPr>
      <w:r>
        <w:t>Contract Declarations &amp; Execution page</w:t>
      </w:r>
    </w:p>
    <w:p w14:paraId="758023D1" w14:textId="5ADED6AE" w:rsidR="00281D23" w:rsidRDefault="00AA0AD0" w:rsidP="00F4166A">
      <w:pPr>
        <w:numPr>
          <w:ilvl w:val="0"/>
          <w:numId w:val="19"/>
        </w:numPr>
        <w:tabs>
          <w:tab w:val="clear" w:pos="360"/>
          <w:tab w:val="num" w:pos="720"/>
        </w:tabs>
        <w:ind w:left="720"/>
        <w:jc w:val="both"/>
      </w:pPr>
      <w:r>
        <w:t>Attachment A</w:t>
      </w:r>
      <w:r w:rsidR="00281D23">
        <w:t xml:space="preserve"> </w:t>
      </w:r>
    </w:p>
    <w:p w14:paraId="4FEB071B" w14:textId="77777777" w:rsidR="00281D23" w:rsidRDefault="00281D23" w:rsidP="00F4166A">
      <w:pPr>
        <w:numPr>
          <w:ilvl w:val="0"/>
          <w:numId w:val="19"/>
        </w:numPr>
        <w:tabs>
          <w:tab w:val="clear" w:pos="360"/>
          <w:tab w:val="num" w:pos="720"/>
        </w:tabs>
        <w:ind w:left="720"/>
        <w:jc w:val="both"/>
      </w:pPr>
      <w:r>
        <w:t xml:space="preserve">Special Conditions </w:t>
      </w:r>
    </w:p>
    <w:p w14:paraId="067C6C28" w14:textId="77777777" w:rsidR="00281D23" w:rsidRDefault="00281D23" w:rsidP="00F4166A">
      <w:pPr>
        <w:numPr>
          <w:ilvl w:val="0"/>
          <w:numId w:val="19"/>
        </w:numPr>
        <w:tabs>
          <w:tab w:val="clear" w:pos="360"/>
          <w:tab w:val="num" w:pos="720"/>
        </w:tabs>
        <w:ind w:left="720"/>
        <w:jc w:val="both"/>
      </w:pPr>
      <w:r>
        <w:t xml:space="preserve">General Conditions </w:t>
      </w:r>
    </w:p>
    <w:p w14:paraId="6E4DE9BC" w14:textId="77777777" w:rsidR="00281D23" w:rsidRDefault="00281D23" w:rsidP="002217AF">
      <w:pPr>
        <w:ind w:left="360"/>
        <w:jc w:val="both"/>
      </w:pPr>
    </w:p>
    <w:p w14:paraId="3E0CBBC5" w14:textId="2AE84DDE" w:rsidR="00281D23" w:rsidRDefault="00281D23" w:rsidP="002217AF">
      <w:pPr>
        <w:ind w:left="360"/>
        <w:jc w:val="both"/>
      </w:pPr>
      <w:r>
        <w:t xml:space="preserve">The </w:t>
      </w:r>
      <w:r w:rsidR="004D4484">
        <w:t>subgrantee</w:t>
      </w:r>
      <w:r>
        <w:t xml:space="preserve">’s executive director and </w:t>
      </w:r>
      <w:r w:rsidR="004D4484">
        <w:t>subgrantee</w:t>
      </w:r>
      <w:r>
        <w:t xml:space="preserve"> board </w:t>
      </w:r>
      <w:r w:rsidR="003E7FB6">
        <w:t>chairperson</w:t>
      </w:r>
      <w:r>
        <w:t xml:space="preserve"> must sign and date the </w:t>
      </w:r>
      <w:r w:rsidR="00AA0AD0">
        <w:t>Contract Declarations &amp; Execution page</w:t>
      </w:r>
      <w:r>
        <w:t xml:space="preserve"> for</w:t>
      </w:r>
      <w:r w:rsidR="006D68C2">
        <w:t xml:space="preserve"> each</w:t>
      </w:r>
      <w:r>
        <w:t xml:space="preserve"> </w:t>
      </w:r>
      <w:r w:rsidR="006D68C2">
        <w:t>c</w:t>
      </w:r>
      <w:r>
        <w:t xml:space="preserve">ontract. The </w:t>
      </w:r>
      <w:r w:rsidR="004D4484">
        <w:t>subgrantee</w:t>
      </w:r>
      <w:r w:rsidR="0011202B">
        <w:t xml:space="preserve"> then </w:t>
      </w:r>
      <w:r>
        <w:t>return</w:t>
      </w:r>
      <w:r w:rsidR="001C61F7">
        <w:t>s</w:t>
      </w:r>
      <w:r>
        <w:t xml:space="preserve"> the </w:t>
      </w:r>
      <w:r w:rsidR="00D14D60">
        <w:t xml:space="preserve">signed and dated </w:t>
      </w:r>
      <w:r w:rsidR="001C61F7">
        <w:t xml:space="preserve">Contract Declarations &amp; Execution </w:t>
      </w:r>
      <w:r w:rsidR="00D14D60">
        <w:t xml:space="preserve">page </w:t>
      </w:r>
      <w:r>
        <w:t xml:space="preserve">for each contract to the </w:t>
      </w:r>
      <w:r w:rsidR="00841598">
        <w:rPr>
          <w:color w:val="000000"/>
          <w:shd w:val="clear" w:color="auto" w:fill="FFFFFF"/>
        </w:rPr>
        <w:t>Iowa WAP</w:t>
      </w:r>
      <w:r w:rsidR="00D14D60">
        <w:t>.</w:t>
      </w:r>
      <w:r w:rsidR="001C61F7">
        <w:t xml:space="preserve">  </w:t>
      </w:r>
    </w:p>
    <w:p w14:paraId="6E6CE230" w14:textId="77777777" w:rsidR="00200A74" w:rsidRDefault="00200A74" w:rsidP="002217AF">
      <w:pPr>
        <w:ind w:left="360"/>
        <w:jc w:val="both"/>
      </w:pPr>
    </w:p>
    <w:p w14:paraId="622E2F64" w14:textId="2D000CB3" w:rsidR="00281D23" w:rsidRDefault="006B2CAF" w:rsidP="002217AF">
      <w:pPr>
        <w:ind w:left="360"/>
        <w:jc w:val="both"/>
      </w:pPr>
      <w:r>
        <w:t xml:space="preserve">The </w:t>
      </w:r>
      <w:r w:rsidR="00841598">
        <w:rPr>
          <w:color w:val="000000"/>
          <w:shd w:val="clear" w:color="auto" w:fill="FFFFFF"/>
        </w:rPr>
        <w:t>Iowa WAP</w:t>
      </w:r>
      <w:r w:rsidR="00281D23">
        <w:t xml:space="preserve"> Administrator then signs</w:t>
      </w:r>
      <w:r>
        <w:t xml:space="preserve"> and dates</w:t>
      </w:r>
      <w:r w:rsidR="00281D23">
        <w:t xml:space="preserve"> the </w:t>
      </w:r>
      <w:r w:rsidR="001C61F7">
        <w:t>Contract Declarations &amp; Execution page</w:t>
      </w:r>
      <w:r w:rsidR="00281D23">
        <w:t xml:space="preserve"> </w:t>
      </w:r>
      <w:r w:rsidR="001C61F7">
        <w:t>to complete the full execution of the contract.</w:t>
      </w:r>
    </w:p>
    <w:p w14:paraId="20DCF528" w14:textId="77777777" w:rsidR="002217AF" w:rsidRDefault="002217AF" w:rsidP="002217AF">
      <w:pPr>
        <w:ind w:left="360"/>
        <w:jc w:val="both"/>
        <w:rPr>
          <w:b/>
        </w:rPr>
      </w:pPr>
    </w:p>
    <w:p w14:paraId="57B5D39A" w14:textId="77777777" w:rsidR="00281D23" w:rsidRDefault="00281D23" w:rsidP="002217AF">
      <w:pPr>
        <w:pStyle w:val="Heading3"/>
      </w:pPr>
      <w:bookmarkStart w:id="595" w:name="_Toc204100052"/>
      <w:r>
        <w:t>8.22</w:t>
      </w:r>
      <w:r>
        <w:tab/>
      </w:r>
      <w:bookmarkStart w:id="596" w:name="ObtainingContractFunds822"/>
      <w:bookmarkEnd w:id="596"/>
      <w:r>
        <w:t>Obtaining Contract Funds</w:t>
      </w:r>
      <w:bookmarkEnd w:id="595"/>
    </w:p>
    <w:p w14:paraId="75838D24" w14:textId="799B03A6" w:rsidR="00281D23" w:rsidRDefault="004D4484" w:rsidP="002217AF">
      <w:pPr>
        <w:ind w:left="360"/>
        <w:jc w:val="both"/>
      </w:pPr>
      <w:r>
        <w:t>Subgrantee</w:t>
      </w:r>
      <w:r w:rsidR="00EF1BB1">
        <w:t>s</w:t>
      </w:r>
      <w:r w:rsidR="00281D23">
        <w:t xml:space="preserve"> can request a cash advance at the beginning of the DOE and HEAP contract. After the initial cash advance, </w:t>
      </w:r>
      <w:r>
        <w:t>subgrantee</w:t>
      </w:r>
      <w:r w:rsidR="00EF1BB1">
        <w:t>s</w:t>
      </w:r>
      <w:r w:rsidR="00281D23">
        <w:t xml:space="preserve"> obtain additional contract funds through the submission of monthly fiscal reports.</w:t>
      </w:r>
    </w:p>
    <w:p w14:paraId="52CA81E2" w14:textId="77777777" w:rsidR="00E30D21" w:rsidRDefault="00E30D21" w:rsidP="002217AF">
      <w:pPr>
        <w:ind w:left="360"/>
        <w:jc w:val="both"/>
      </w:pPr>
    </w:p>
    <w:p w14:paraId="3DE592D8" w14:textId="613E829D" w:rsidR="00281D23" w:rsidRDefault="00E100CC" w:rsidP="002217AF">
      <w:pPr>
        <w:ind w:left="360"/>
        <w:jc w:val="both"/>
      </w:pPr>
      <w:r>
        <w:lastRenderedPageBreak/>
        <w:t xml:space="preserve">States are </w:t>
      </w:r>
      <w:r w:rsidR="00281D23">
        <w:t>require</w:t>
      </w:r>
      <w:r>
        <w:t>d</w:t>
      </w:r>
      <w:r w:rsidR="00281D23">
        <w:t xml:space="preserve"> to monitor the amount of cash on hand at the </w:t>
      </w:r>
      <w:r w:rsidR="004D4484">
        <w:t>subgrantee</w:t>
      </w:r>
      <w:r w:rsidR="00281D23">
        <w:t xml:space="preserve"> level. </w:t>
      </w:r>
      <w:r>
        <w:t>C</w:t>
      </w:r>
      <w:r w:rsidR="00281D23">
        <w:t xml:space="preserve">ash advances to a recipient organization will be limited to the minimum amounts needed and are to be timed to be in accordance with the actual, immediate cash requirements of the recipient organization in carrying out the purpose of the program or project. The timing and amount of cash advances will be as close as is administratively feasible to the actual disbursement by the recipient organization for the program or project costs. Because of this, the </w:t>
      </w:r>
      <w:r w:rsidR="00841598">
        <w:rPr>
          <w:color w:val="000000"/>
          <w:shd w:val="clear" w:color="auto" w:fill="FFFFFF"/>
        </w:rPr>
        <w:t>Iowa WAP</w:t>
      </w:r>
      <w:r w:rsidR="00281D23">
        <w:t xml:space="preserve"> has restricted the amount of cash </w:t>
      </w:r>
      <w:r w:rsidR="004D4484">
        <w:t>subgrantee</w:t>
      </w:r>
      <w:r w:rsidR="00EF1BB1">
        <w:t>s</w:t>
      </w:r>
      <w:r w:rsidR="00281D23">
        <w:t xml:space="preserve"> may request as an advance.</w:t>
      </w:r>
    </w:p>
    <w:p w14:paraId="1A4FA6A2" w14:textId="77777777" w:rsidR="00ED5BCA" w:rsidRDefault="00ED5BCA" w:rsidP="002217AF">
      <w:pPr>
        <w:ind w:left="360"/>
        <w:rPr>
          <w:b/>
        </w:rPr>
      </w:pPr>
    </w:p>
    <w:p w14:paraId="7CB8501E" w14:textId="77777777" w:rsidR="00281D23" w:rsidRPr="002358EB" w:rsidRDefault="00281D23" w:rsidP="002217AF">
      <w:pPr>
        <w:ind w:left="360"/>
        <w:rPr>
          <w:b/>
          <w:i/>
        </w:rPr>
      </w:pPr>
      <w:r w:rsidRPr="002358EB">
        <w:rPr>
          <w:b/>
        </w:rPr>
        <w:t>Cash Advance Procedures</w:t>
      </w:r>
    </w:p>
    <w:p w14:paraId="45E682BD" w14:textId="3625BA0C" w:rsidR="00281D23" w:rsidRDefault="004D4484" w:rsidP="002217AF">
      <w:pPr>
        <w:ind w:left="360"/>
        <w:jc w:val="both"/>
      </w:pPr>
      <w:r>
        <w:t>Subgrantee</w:t>
      </w:r>
      <w:r w:rsidR="00EF1BB1">
        <w:t>s</w:t>
      </w:r>
      <w:r w:rsidR="00281D23">
        <w:t xml:space="preserve"> may request up to</w:t>
      </w:r>
      <w:r w:rsidR="00432552">
        <w:t xml:space="preserve"> one-sixth</w:t>
      </w:r>
      <w:r w:rsidR="00281D23">
        <w:t xml:space="preserve"> </w:t>
      </w:r>
      <w:r w:rsidR="00432552">
        <w:t>(</w:t>
      </w:r>
      <w:r w:rsidR="00281D23">
        <w:t>1/6</w:t>
      </w:r>
      <w:r w:rsidR="007F23F2" w:rsidRPr="007F23F2">
        <w:rPr>
          <w:vertAlign w:val="superscript"/>
        </w:rPr>
        <w:t>th</w:t>
      </w:r>
      <w:r w:rsidR="00432552">
        <w:t xml:space="preserve">) </w:t>
      </w:r>
      <w:r w:rsidR="00281D23">
        <w:t>of their DOE Contract and up to</w:t>
      </w:r>
      <w:r w:rsidR="00432552">
        <w:t xml:space="preserve"> one-twelfth</w:t>
      </w:r>
      <w:r w:rsidR="00281D23">
        <w:t xml:space="preserve"> </w:t>
      </w:r>
      <w:r w:rsidR="00432552">
        <w:t>(</w:t>
      </w:r>
      <w:r w:rsidR="00281D23">
        <w:t>1/12</w:t>
      </w:r>
      <w:r w:rsidR="007F23F2" w:rsidRPr="007F23F2">
        <w:rPr>
          <w:vertAlign w:val="superscript"/>
        </w:rPr>
        <w:t>th</w:t>
      </w:r>
      <w:r w:rsidR="00432552">
        <w:t xml:space="preserve">) </w:t>
      </w:r>
      <w:r w:rsidR="00281D23">
        <w:t xml:space="preserve">of their HEAP </w:t>
      </w:r>
      <w:r w:rsidR="00DC285C">
        <w:t xml:space="preserve">and Utility </w:t>
      </w:r>
      <w:r w:rsidR="00281D23">
        <w:t>Contract</w:t>
      </w:r>
      <w:r w:rsidR="00DC285C">
        <w:t>s</w:t>
      </w:r>
      <w:r w:rsidR="00281D23">
        <w:t xml:space="preserve"> as a cash advance. A State of Iowa General Accounting Expenditure (GAX) Form is used to request a cash advance. </w:t>
      </w:r>
      <w:r>
        <w:t>Subgrantee</w:t>
      </w:r>
      <w:r w:rsidR="00EF1BB1">
        <w:t>s</w:t>
      </w:r>
      <w:r w:rsidR="00281D23">
        <w:t xml:space="preserve"> must fill in the dollar amount requested as an advance, not to exceed the percentage amounts listed above. The form must be dated and signed by the executive director, or designee in the box called “Claimant’s Certification.” </w:t>
      </w:r>
      <w:r w:rsidR="00AA0AD0">
        <w:t xml:space="preserve"> The signed GAX Form must be scanned and submitted to the </w:t>
      </w:r>
      <w:r w:rsidR="00841598">
        <w:rPr>
          <w:color w:val="000000"/>
          <w:shd w:val="clear" w:color="auto" w:fill="FFFFFF"/>
        </w:rPr>
        <w:t>Iowa WAP</w:t>
      </w:r>
      <w:r w:rsidR="00AA0AD0">
        <w:t xml:space="preserve"> via email.</w:t>
      </w:r>
    </w:p>
    <w:p w14:paraId="37325F9B" w14:textId="77777777" w:rsidR="00281D23" w:rsidRDefault="00281D23" w:rsidP="002217AF">
      <w:pPr>
        <w:ind w:left="360"/>
        <w:jc w:val="both"/>
      </w:pPr>
    </w:p>
    <w:p w14:paraId="228A9A12" w14:textId="1B4654C6" w:rsidR="00281D23" w:rsidRPr="002358EB" w:rsidRDefault="00281D23" w:rsidP="002217AF">
      <w:pPr>
        <w:ind w:left="360"/>
        <w:rPr>
          <w:b/>
        </w:rPr>
      </w:pPr>
      <w:r w:rsidRPr="002358EB">
        <w:rPr>
          <w:b/>
        </w:rPr>
        <w:t xml:space="preserve">Reimbursement </w:t>
      </w:r>
      <w:r w:rsidR="0055410E" w:rsidRPr="002358EB">
        <w:rPr>
          <w:b/>
        </w:rPr>
        <w:t>during</w:t>
      </w:r>
      <w:r w:rsidRPr="002358EB">
        <w:rPr>
          <w:b/>
        </w:rPr>
        <w:t xml:space="preserve"> the Contract Period</w:t>
      </w:r>
    </w:p>
    <w:p w14:paraId="3A45796F" w14:textId="488A9653" w:rsidR="00281D23" w:rsidRDefault="00281D23" w:rsidP="002217AF">
      <w:pPr>
        <w:ind w:left="360"/>
        <w:jc w:val="both"/>
      </w:pPr>
      <w:r>
        <w:t xml:space="preserve">After the initial cash advance has been requested, the </w:t>
      </w:r>
      <w:r w:rsidR="00841598">
        <w:rPr>
          <w:color w:val="000000"/>
          <w:shd w:val="clear" w:color="auto" w:fill="FFFFFF"/>
        </w:rPr>
        <w:t>Iowa WAP</w:t>
      </w:r>
      <w:r>
        <w:t xml:space="preserve"> will only reimburse for actual expenses on completed homes, 30-day projected expenses, and for work in process on homes. Work in process is defined as actual expenses paid by the </w:t>
      </w:r>
      <w:r w:rsidR="004D4484">
        <w:t>subgrantee</w:t>
      </w:r>
      <w:r>
        <w:t xml:space="preserve"> for work done on homes not yet complete</w:t>
      </w:r>
      <w:r w:rsidR="008976CA">
        <w:t xml:space="preserve"> (Line 16 of Summary Report)</w:t>
      </w:r>
      <w:r>
        <w:t>. Projected expenses are defined as anticipated expenses for work completed in the next 30 days</w:t>
      </w:r>
      <w:r w:rsidR="008976CA">
        <w:t xml:space="preserve"> (Line 19 of Summary Report)</w:t>
      </w:r>
      <w:r>
        <w:t xml:space="preserve">. </w:t>
      </w:r>
      <w:r w:rsidRPr="00E100CC">
        <w:rPr>
          <w:b/>
          <w:u w:val="single"/>
        </w:rPr>
        <w:t>Both projected expenses and work in process must be documented with the monthly reports.</w:t>
      </w:r>
      <w:r>
        <w:t xml:space="preserve"> Reimbursement is done through a General Accounting Expenditure (GAX) Form and 101 Fiscal Reports completed by the </w:t>
      </w:r>
      <w:r w:rsidR="004D4484">
        <w:t>subgrantee</w:t>
      </w:r>
      <w:r w:rsidR="00EF1BB1">
        <w:t>s</w:t>
      </w:r>
      <w:r>
        <w:t xml:space="preserve"> and submitted monthly to the </w:t>
      </w:r>
      <w:r w:rsidR="00841598">
        <w:rPr>
          <w:color w:val="000000"/>
          <w:shd w:val="clear" w:color="auto" w:fill="FFFFFF"/>
        </w:rPr>
        <w:t>Iowa WAP</w:t>
      </w:r>
      <w:r>
        <w:t xml:space="preserve">. If </w:t>
      </w:r>
      <w:r w:rsidR="004B4C5E">
        <w:t>a</w:t>
      </w:r>
      <w:r>
        <w:t xml:space="preserve"> </w:t>
      </w:r>
      <w:r w:rsidR="004D4484">
        <w:t>subgrantee</w:t>
      </w:r>
      <w:r>
        <w:t xml:space="preserve">, at any time, shows an excessive amount of cash on hand due to low production (not completing homes), the </w:t>
      </w:r>
      <w:r w:rsidR="00841598">
        <w:rPr>
          <w:color w:val="000000"/>
          <w:shd w:val="clear" w:color="auto" w:fill="FFFFFF"/>
        </w:rPr>
        <w:t>Iowa WAP</w:t>
      </w:r>
      <w:r>
        <w:t xml:space="preserve"> may request the </w:t>
      </w:r>
      <w:r w:rsidR="004D4484">
        <w:t>subgrantee</w:t>
      </w:r>
      <w:r>
        <w:t xml:space="preserve"> to return a portion of the cash on hand.</w:t>
      </w:r>
    </w:p>
    <w:p w14:paraId="16506973" w14:textId="77777777" w:rsidR="00281D23" w:rsidRDefault="00281D23" w:rsidP="002217AF">
      <w:pPr>
        <w:ind w:left="360"/>
        <w:jc w:val="both"/>
      </w:pPr>
    </w:p>
    <w:p w14:paraId="25EA1741" w14:textId="77777777" w:rsidR="00281D23" w:rsidRDefault="00281D23" w:rsidP="002217AF">
      <w:pPr>
        <w:pStyle w:val="Heading3"/>
      </w:pPr>
      <w:bookmarkStart w:id="597" w:name="_Toc204100053"/>
      <w:r>
        <w:t>8.23</w:t>
      </w:r>
      <w:r>
        <w:tab/>
      </w:r>
      <w:bookmarkStart w:id="598" w:name="ContractCloseOut823"/>
      <w:bookmarkEnd w:id="598"/>
      <w:r>
        <w:t>Contract Close-Out</w:t>
      </w:r>
      <w:bookmarkEnd w:id="597"/>
    </w:p>
    <w:p w14:paraId="208ACE1D" w14:textId="74A5EA44" w:rsidR="00281D23" w:rsidRDefault="00281D23" w:rsidP="002217AF">
      <w:pPr>
        <w:ind w:left="360"/>
        <w:jc w:val="both"/>
      </w:pPr>
      <w:r>
        <w:t xml:space="preserve">Every weatherization contract, including utility contracts, must be closed out at the end of the contract period. The method of closing out contracts is through the completion and submission of close-out reports by the </w:t>
      </w:r>
      <w:r w:rsidR="004D4484">
        <w:t>subgrantee</w:t>
      </w:r>
      <w:r>
        <w:t>.</w:t>
      </w:r>
    </w:p>
    <w:p w14:paraId="0811FC8A" w14:textId="77777777" w:rsidR="00281D23" w:rsidRDefault="00281D23" w:rsidP="002217AF">
      <w:pPr>
        <w:ind w:left="360"/>
        <w:jc w:val="both"/>
      </w:pPr>
    </w:p>
    <w:p w14:paraId="3511F0FB" w14:textId="77777777" w:rsidR="00281D23" w:rsidRPr="002358EB" w:rsidRDefault="00281D23" w:rsidP="002217AF">
      <w:pPr>
        <w:ind w:left="360"/>
        <w:rPr>
          <w:b/>
        </w:rPr>
      </w:pPr>
      <w:r w:rsidRPr="002358EB">
        <w:rPr>
          <w:b/>
        </w:rPr>
        <w:t>Close-Out Reports</w:t>
      </w:r>
    </w:p>
    <w:p w14:paraId="0C56A587" w14:textId="30D80A30" w:rsidR="00281D23" w:rsidRPr="007F23F2" w:rsidRDefault="004D4484" w:rsidP="002217AF">
      <w:pPr>
        <w:ind w:left="360"/>
        <w:jc w:val="both"/>
      </w:pPr>
      <w:r>
        <w:t>Subgrantee</w:t>
      </w:r>
      <w:r w:rsidR="00EF1BB1">
        <w:t>s</w:t>
      </w:r>
      <w:r w:rsidR="00281D23" w:rsidRPr="007F23F2">
        <w:t xml:space="preserve"> are to complete and submit close-out reports to the </w:t>
      </w:r>
      <w:r w:rsidR="00841598">
        <w:rPr>
          <w:color w:val="000000"/>
          <w:shd w:val="clear" w:color="auto" w:fill="FFFFFF"/>
        </w:rPr>
        <w:t>Iowa WAP</w:t>
      </w:r>
      <w:r w:rsidR="00281D23" w:rsidRPr="007F23F2">
        <w:t xml:space="preserve"> </w:t>
      </w:r>
      <w:r w:rsidR="005E027A">
        <w:t xml:space="preserve">via email </w:t>
      </w:r>
      <w:r w:rsidR="00281D23" w:rsidRPr="007F23F2">
        <w:t xml:space="preserve">no later than 45 calendar days after the end of the contract. </w:t>
      </w:r>
    </w:p>
    <w:p w14:paraId="7318E56F" w14:textId="77777777" w:rsidR="00281D23" w:rsidRPr="007F23F2" w:rsidRDefault="00281D23" w:rsidP="002217AF">
      <w:pPr>
        <w:ind w:left="360"/>
        <w:jc w:val="both"/>
      </w:pPr>
    </w:p>
    <w:p w14:paraId="1D26D8C6" w14:textId="6B0B9AC4" w:rsidR="00281D23" w:rsidRPr="007F23F2" w:rsidRDefault="00281D23" w:rsidP="002217AF">
      <w:pPr>
        <w:ind w:left="360"/>
        <w:jc w:val="both"/>
        <w:rPr>
          <w:i/>
        </w:rPr>
      </w:pPr>
      <w:r w:rsidRPr="007F23F2">
        <w:t xml:space="preserve">It is very important </w:t>
      </w:r>
      <w:r w:rsidR="004D4484">
        <w:t>subgrantee</w:t>
      </w:r>
      <w:r w:rsidR="00EF1BB1">
        <w:t>s</w:t>
      </w:r>
      <w:r w:rsidRPr="007F23F2">
        <w:t xml:space="preserve"> submit close-out reports by the due date. If there are carryover funds from a contract, those funds cannot be reallocated to </w:t>
      </w:r>
      <w:r w:rsidR="004D4484">
        <w:t>subgrantee</w:t>
      </w:r>
      <w:r w:rsidR="00EF1BB1">
        <w:t>s</w:t>
      </w:r>
      <w:r w:rsidRPr="007F23F2">
        <w:t xml:space="preserve"> until all </w:t>
      </w:r>
      <w:r w:rsidR="004D4484">
        <w:t>subgrantee</w:t>
      </w:r>
      <w:r w:rsidR="00EF1BB1">
        <w:t>s</w:t>
      </w:r>
      <w:r w:rsidRPr="007F23F2">
        <w:t xml:space="preserve">’ close-out reports have been submitted and the </w:t>
      </w:r>
      <w:r w:rsidR="00841598">
        <w:rPr>
          <w:color w:val="000000"/>
          <w:shd w:val="clear" w:color="auto" w:fill="FFFFFF"/>
        </w:rPr>
        <w:t>Iowa WAP</w:t>
      </w:r>
      <w:r w:rsidRPr="007F23F2">
        <w:t xml:space="preserve"> is able to reconcile all contract funds. </w:t>
      </w:r>
    </w:p>
    <w:p w14:paraId="7656EABC" w14:textId="77777777" w:rsidR="00281D23" w:rsidRPr="007F23F2" w:rsidRDefault="00281D23" w:rsidP="002217AF">
      <w:pPr>
        <w:ind w:left="360"/>
        <w:jc w:val="both"/>
      </w:pPr>
    </w:p>
    <w:p w14:paraId="7F782115" w14:textId="2DF21990" w:rsidR="00281D23" w:rsidRPr="007F23F2" w:rsidRDefault="00281D23" w:rsidP="002217AF">
      <w:pPr>
        <w:ind w:left="360"/>
        <w:jc w:val="both"/>
      </w:pPr>
      <w:r w:rsidRPr="007F23F2">
        <w:t xml:space="preserve">Note: If a payment is requested with the close-out report, a </w:t>
      </w:r>
      <w:r w:rsidR="00AA0AD0">
        <w:t xml:space="preserve">signed </w:t>
      </w:r>
      <w:r w:rsidRPr="007F23F2">
        <w:t>General Accounting Expenditure (GAX) Form must be submitted with the close-out report.</w:t>
      </w:r>
    </w:p>
    <w:p w14:paraId="3E9A2D52" w14:textId="77777777" w:rsidR="00281D23" w:rsidRDefault="00281D23" w:rsidP="002217AF">
      <w:pPr>
        <w:ind w:left="360"/>
        <w:jc w:val="both"/>
        <w:rPr>
          <w:b/>
        </w:rPr>
      </w:pPr>
    </w:p>
    <w:p w14:paraId="3BC98505" w14:textId="77777777" w:rsidR="00281D23" w:rsidRDefault="00281D23" w:rsidP="002217AF">
      <w:pPr>
        <w:pStyle w:val="Heading3"/>
      </w:pPr>
      <w:bookmarkStart w:id="599" w:name="_Toc204100054"/>
      <w:r>
        <w:t>8.24</w:t>
      </w:r>
      <w:r>
        <w:tab/>
      </w:r>
      <w:bookmarkStart w:id="600" w:name="MonthlyClaimsProcessingProcess824"/>
      <w:bookmarkEnd w:id="600"/>
      <w:r>
        <w:t>Monthly Claims Processing Process</w:t>
      </w:r>
      <w:bookmarkEnd w:id="599"/>
    </w:p>
    <w:p w14:paraId="3D00EFAD" w14:textId="373D4E69" w:rsidR="00281D23" w:rsidRDefault="00281D23" w:rsidP="002217AF">
      <w:pPr>
        <w:ind w:left="360"/>
        <w:jc w:val="both"/>
      </w:pPr>
      <w:r>
        <w:t xml:space="preserve">When the reports are received by the </w:t>
      </w:r>
      <w:r w:rsidR="00841598">
        <w:rPr>
          <w:color w:val="000000"/>
          <w:shd w:val="clear" w:color="auto" w:fill="FFFFFF"/>
        </w:rPr>
        <w:t>Iowa WAP</w:t>
      </w:r>
      <w:r>
        <w:t>, the process</w:t>
      </w:r>
      <w:r w:rsidR="007F23F2">
        <w:t xml:space="preserve"> below</w:t>
      </w:r>
      <w:r>
        <w:t xml:space="preserve"> is followed:</w:t>
      </w:r>
    </w:p>
    <w:p w14:paraId="67F79809" w14:textId="173AF46B" w:rsidR="00281D23" w:rsidRDefault="00281D23" w:rsidP="00102572">
      <w:pPr>
        <w:numPr>
          <w:ilvl w:val="0"/>
          <w:numId w:val="48"/>
        </w:numPr>
        <w:ind w:left="720"/>
        <w:jc w:val="both"/>
      </w:pPr>
      <w:r>
        <w:t xml:space="preserve">Weatherization Bureau staff review the claims (reports) for accuracy and then input information from the correct claims into a computerized reporting system. If errors are found, the staff will work with the </w:t>
      </w:r>
      <w:r w:rsidR="004D4484">
        <w:t>subgrantee</w:t>
      </w:r>
      <w:r>
        <w:t xml:space="preserve"> in attempting to correct the claim. If the staff can correct the errors, the claims will be corrected and sent to the next step of the review process. If the errors can only be corrected by the </w:t>
      </w:r>
      <w:r w:rsidR="004D4484">
        <w:t>subgrantee</w:t>
      </w:r>
      <w:r>
        <w:t xml:space="preserve">, the </w:t>
      </w:r>
      <w:r w:rsidR="004D4484">
        <w:t>subgrantee</w:t>
      </w:r>
      <w:r>
        <w:t xml:space="preserve"> will have to resubmit the claims.  </w:t>
      </w:r>
    </w:p>
    <w:p w14:paraId="20908975" w14:textId="77777777" w:rsidR="00281D23" w:rsidRDefault="00281D23" w:rsidP="00102572">
      <w:pPr>
        <w:numPr>
          <w:ilvl w:val="0"/>
          <w:numId w:val="48"/>
        </w:numPr>
        <w:ind w:left="720"/>
        <w:jc w:val="both"/>
      </w:pPr>
      <w:r>
        <w:lastRenderedPageBreak/>
        <w:t>The claims are then sent to the department’s fiscal division, where information from the claims is input into the state’s financial accounting system.</w:t>
      </w:r>
    </w:p>
    <w:p w14:paraId="63F60E77" w14:textId="77777777" w:rsidR="00281D23" w:rsidRDefault="00281D23" w:rsidP="00102572">
      <w:pPr>
        <w:numPr>
          <w:ilvl w:val="0"/>
          <w:numId w:val="48"/>
        </w:numPr>
        <w:ind w:left="720"/>
        <w:jc w:val="both"/>
      </w:pPr>
      <w:r>
        <w:t xml:space="preserve">The fiscal division then sends the claims to the Iowa Department of </w:t>
      </w:r>
      <w:r w:rsidR="00807E9B">
        <w:t xml:space="preserve">Revenue </w:t>
      </w:r>
      <w:r>
        <w:t xml:space="preserve">where they are again reviewed and processed. Claims denied by </w:t>
      </w:r>
      <w:r w:rsidR="00067777">
        <w:t>Revenue</w:t>
      </w:r>
      <w:r>
        <w:t xml:space="preserve">, for whatever reason, are returned to the </w:t>
      </w:r>
      <w:r w:rsidR="007F23F2">
        <w:t>Department of Human Rights (</w:t>
      </w:r>
      <w:r>
        <w:t>DHR</w:t>
      </w:r>
      <w:r w:rsidR="007F23F2">
        <w:t>)</w:t>
      </w:r>
      <w:r>
        <w:t xml:space="preserve"> and have to be corrected and resubmitted. </w:t>
      </w:r>
      <w:r w:rsidR="00067777">
        <w:t>Once approved, Department of Revenue</w:t>
      </w:r>
      <w:r>
        <w:t xml:space="preserve"> processes the claims </w:t>
      </w:r>
      <w:r w:rsidR="00DC285C">
        <w:t>and issues warrants or completes the electronic transfer of funds</w:t>
      </w:r>
      <w:r>
        <w:t xml:space="preserve">. </w:t>
      </w:r>
    </w:p>
    <w:p w14:paraId="7195D793" w14:textId="0A416C97" w:rsidR="00281D23" w:rsidRDefault="00281D23" w:rsidP="00102572">
      <w:pPr>
        <w:numPr>
          <w:ilvl w:val="0"/>
          <w:numId w:val="48"/>
        </w:numPr>
        <w:ind w:left="720"/>
        <w:jc w:val="both"/>
      </w:pPr>
      <w:r>
        <w:t xml:space="preserve">The </w:t>
      </w:r>
      <w:r w:rsidR="00DC285C">
        <w:t xml:space="preserve">warrants or electronic </w:t>
      </w:r>
      <w:r w:rsidR="004A7C89">
        <w:t xml:space="preserve">transfer </w:t>
      </w:r>
      <w:r w:rsidR="00DC285C">
        <w:t xml:space="preserve">notices </w:t>
      </w:r>
      <w:r>
        <w:t xml:space="preserve">are sent from </w:t>
      </w:r>
      <w:r w:rsidR="00807E9B">
        <w:t xml:space="preserve">Department of Revenue </w:t>
      </w:r>
      <w:r>
        <w:t xml:space="preserve">to the DHR. DHR sends the </w:t>
      </w:r>
      <w:r w:rsidR="004A7C89">
        <w:t xml:space="preserve">warrants or notices </w:t>
      </w:r>
      <w:r>
        <w:t xml:space="preserve">to the </w:t>
      </w:r>
      <w:r w:rsidR="004D4484">
        <w:t>subgrantee</w:t>
      </w:r>
      <w:r w:rsidR="00EF1BB1">
        <w:t>s</w:t>
      </w:r>
      <w:r>
        <w:t>.</w:t>
      </w:r>
    </w:p>
    <w:p w14:paraId="1C7C1545" w14:textId="77777777" w:rsidR="00281D23" w:rsidRDefault="00281D23" w:rsidP="002217AF">
      <w:pPr>
        <w:numPr>
          <w:ilvl w:val="12"/>
          <w:numId w:val="0"/>
        </w:numPr>
        <w:ind w:left="360"/>
        <w:jc w:val="both"/>
      </w:pPr>
      <w:r>
        <w:t xml:space="preserve"> </w:t>
      </w:r>
    </w:p>
    <w:p w14:paraId="5F48BD13" w14:textId="37F626ED" w:rsidR="00281D23" w:rsidRDefault="00281D23" w:rsidP="002217AF">
      <w:pPr>
        <w:numPr>
          <w:ilvl w:val="12"/>
          <w:numId w:val="0"/>
        </w:numPr>
        <w:ind w:left="360"/>
        <w:jc w:val="both"/>
      </w:pPr>
      <w:r>
        <w:t xml:space="preserve">Barring circumstances outside the control of </w:t>
      </w:r>
      <w:r w:rsidR="00841598">
        <w:rPr>
          <w:color w:val="000000"/>
          <w:shd w:val="clear" w:color="auto" w:fill="FFFFFF"/>
        </w:rPr>
        <w:t>Iowa WAP</w:t>
      </w:r>
      <w:r>
        <w:t>, claims (reports) received by the eighth (8</w:t>
      </w:r>
      <w:r>
        <w:rPr>
          <w:vertAlign w:val="superscript"/>
        </w:rPr>
        <w:t>th</w:t>
      </w:r>
      <w:r>
        <w:t>) calendar day of the month will be processed by the end of the month. Claims received after the eighth (8</w:t>
      </w:r>
      <w:r>
        <w:rPr>
          <w:vertAlign w:val="superscript"/>
        </w:rPr>
        <w:t>th</w:t>
      </w:r>
      <w:r>
        <w:t>) calendar day of the month will be processed as soon as possible. However, there is no guarantee claims received after the due date will be paid by the end of the month.</w:t>
      </w:r>
    </w:p>
    <w:p w14:paraId="048A66E9" w14:textId="77777777" w:rsidR="00281D23" w:rsidRDefault="00281D23" w:rsidP="00281D23">
      <w:pPr>
        <w:numPr>
          <w:ilvl w:val="12"/>
          <w:numId w:val="0"/>
        </w:numPr>
        <w:jc w:val="both"/>
        <w:rPr>
          <w:b/>
        </w:rPr>
      </w:pPr>
    </w:p>
    <w:p w14:paraId="4C9AA66D" w14:textId="77777777" w:rsidR="00281D23" w:rsidRDefault="00281D23" w:rsidP="002217AF">
      <w:pPr>
        <w:pStyle w:val="Heading2"/>
      </w:pPr>
      <w:bookmarkStart w:id="601" w:name="_Toc204100055"/>
      <w:r>
        <w:t>8.30</w:t>
      </w:r>
      <w:bookmarkStart w:id="602" w:name="AllowableExpenditures830"/>
      <w:bookmarkEnd w:id="602"/>
      <w:r>
        <w:tab/>
        <w:t>ALLOWABLE EXPENDITURES</w:t>
      </w:r>
      <w:bookmarkEnd w:id="601"/>
    </w:p>
    <w:p w14:paraId="63EF7CC3" w14:textId="77777777" w:rsidR="00281D23" w:rsidRDefault="00281D23" w:rsidP="00281D23">
      <w:pPr>
        <w:numPr>
          <w:ilvl w:val="12"/>
          <w:numId w:val="0"/>
        </w:numPr>
        <w:jc w:val="both"/>
        <w:rPr>
          <w:b/>
        </w:rPr>
      </w:pPr>
    </w:p>
    <w:p w14:paraId="75922485" w14:textId="24BD1054" w:rsidR="00281D23" w:rsidRDefault="00281D23" w:rsidP="00281D23">
      <w:pPr>
        <w:numPr>
          <w:ilvl w:val="12"/>
          <w:numId w:val="0"/>
        </w:numPr>
        <w:jc w:val="both"/>
        <w:rPr>
          <w:b/>
        </w:rPr>
      </w:pPr>
      <w:r w:rsidRPr="00200A74">
        <w:t xml:space="preserve">Section </w:t>
      </w:r>
      <w:r w:rsidR="00200A74" w:rsidRPr="00200A74">
        <w:t>22.</w:t>
      </w:r>
      <w:r w:rsidR="00200A74">
        <w:t>0</w:t>
      </w:r>
      <w:r>
        <w:t xml:space="preserve"> of the Special Conditions of the weatherization contracts describes what expenditures are allowed within the administration, support, labor, and materials budget </w:t>
      </w:r>
      <w:r w:rsidRPr="00200A74">
        <w:t xml:space="preserve">categories. Section </w:t>
      </w:r>
      <w:r w:rsidR="00200A74" w:rsidRPr="00200A74">
        <w:t>22.0</w:t>
      </w:r>
      <w:r>
        <w:t xml:space="preserve"> also describes other expenditure requirements. It is very important </w:t>
      </w:r>
      <w:r w:rsidR="004D4484">
        <w:t>subgrantee</w:t>
      </w:r>
      <w:r w:rsidR="00EF1BB1">
        <w:t>s</w:t>
      </w:r>
      <w:r>
        <w:t xml:space="preserve"> understand and follow the requirements described in that section of the contact.</w:t>
      </w:r>
    </w:p>
    <w:p w14:paraId="029000CD" w14:textId="77777777" w:rsidR="00200A74" w:rsidRDefault="00200A74" w:rsidP="00281D23">
      <w:pPr>
        <w:numPr>
          <w:ilvl w:val="12"/>
          <w:numId w:val="0"/>
        </w:numPr>
        <w:jc w:val="both"/>
        <w:rPr>
          <w:b/>
        </w:rPr>
      </w:pPr>
    </w:p>
    <w:p w14:paraId="697B5CF6" w14:textId="77777777" w:rsidR="00281D23" w:rsidRDefault="002528F7" w:rsidP="002217AF">
      <w:pPr>
        <w:pStyle w:val="Heading3"/>
      </w:pPr>
      <w:bookmarkStart w:id="603" w:name="_Toc204100056"/>
      <w:r>
        <w:t>8</w:t>
      </w:r>
      <w:r w:rsidR="00281D23">
        <w:t>.31</w:t>
      </w:r>
      <w:r w:rsidR="00281D23">
        <w:tab/>
      </w:r>
      <w:bookmarkStart w:id="604" w:name="BudgetLineItemsDOEHEAPContracts831"/>
      <w:bookmarkEnd w:id="604"/>
      <w:r w:rsidR="00281D23">
        <w:t>Budget Line Items:</w:t>
      </w:r>
      <w:bookmarkEnd w:id="603"/>
      <w:r w:rsidR="00281D23">
        <w:t xml:space="preserve"> </w:t>
      </w:r>
    </w:p>
    <w:p w14:paraId="3CAA34D1" w14:textId="77777777" w:rsidR="00281D23" w:rsidRDefault="00281D23" w:rsidP="00A80511">
      <w:pPr>
        <w:spacing w:line="276" w:lineRule="auto"/>
        <w:ind w:left="360"/>
        <w:rPr>
          <w:b/>
        </w:rPr>
      </w:pPr>
      <w:r w:rsidRPr="00A80511">
        <w:rPr>
          <w:b/>
        </w:rPr>
        <w:t>Administration</w:t>
      </w:r>
    </w:p>
    <w:p w14:paraId="68B91289" w14:textId="0A2B512B" w:rsidR="005A7DB4" w:rsidRPr="00A80511" w:rsidRDefault="005A7DB4" w:rsidP="00A80511">
      <w:pPr>
        <w:spacing w:line="276" w:lineRule="auto"/>
        <w:ind w:left="360"/>
        <w:rPr>
          <w:b/>
        </w:rPr>
      </w:pPr>
      <w:r>
        <w:rPr>
          <w:b/>
        </w:rPr>
        <w:t>DOE/HEAP</w:t>
      </w:r>
      <w:r w:rsidR="00ED5BCA">
        <w:rPr>
          <w:b/>
        </w:rPr>
        <w:t xml:space="preserve"> </w:t>
      </w:r>
      <w:r w:rsidR="009C2BF7">
        <w:rPr>
          <w:b/>
        </w:rPr>
        <w:t>Contracts</w:t>
      </w:r>
    </w:p>
    <w:p w14:paraId="1F08FF18" w14:textId="5C413F49" w:rsidR="00281D23" w:rsidRDefault="00281D23" w:rsidP="002217AF">
      <w:pPr>
        <w:numPr>
          <w:ilvl w:val="12"/>
          <w:numId w:val="0"/>
        </w:numPr>
        <w:ind w:left="360"/>
        <w:jc w:val="both"/>
      </w:pPr>
      <w:r>
        <w:t xml:space="preserve">For a specific contract, </w:t>
      </w:r>
      <w:r w:rsidR="004D4484">
        <w:t>subgrantee</w:t>
      </w:r>
      <w:r>
        <w:t xml:space="preserve"> administrative expenditures cannot exceed a specified percentage of the total support, </w:t>
      </w:r>
      <w:r w:rsidR="004A7C89">
        <w:t xml:space="preserve">health and safety, </w:t>
      </w:r>
      <w:r>
        <w:t xml:space="preserve">labor, and materials expenditures charged to that contract. The percentage is stated in the specific contract. </w:t>
      </w:r>
      <w:r w:rsidR="005B51BD">
        <w:t xml:space="preserve">Additionally, the maximum administrative expenses allowed cannot exceed the budget line item total for administration. </w:t>
      </w:r>
      <w:r>
        <w:t xml:space="preserve">Therefore, the amount of administration funds </w:t>
      </w:r>
      <w:r w:rsidR="004B4C5E">
        <w:t>a</w:t>
      </w:r>
      <w:r>
        <w:t xml:space="preserve"> </w:t>
      </w:r>
      <w:r w:rsidR="004D4484">
        <w:t>subgrantee</w:t>
      </w:r>
      <w:r>
        <w:t xml:space="preserve"> may charge to a contract may</w:t>
      </w:r>
      <w:r w:rsidR="005B51BD">
        <w:t xml:space="preserve"> be less than </w:t>
      </w:r>
      <w:r>
        <w:t xml:space="preserve">the amount listed in the contract’s administration budget line item if the </w:t>
      </w:r>
      <w:r w:rsidR="004D4484">
        <w:t>subgrantee</w:t>
      </w:r>
      <w:r>
        <w:t xml:space="preserve"> does not spend all of the support, labor, and materials (and health and safety) funds in the contract. </w:t>
      </w:r>
    </w:p>
    <w:p w14:paraId="372EEFB8" w14:textId="77777777" w:rsidR="005A7DB4" w:rsidRDefault="005A7DB4" w:rsidP="002217AF">
      <w:pPr>
        <w:numPr>
          <w:ilvl w:val="12"/>
          <w:numId w:val="0"/>
        </w:numPr>
        <w:ind w:left="360"/>
        <w:jc w:val="both"/>
      </w:pPr>
    </w:p>
    <w:p w14:paraId="1EAF41EF" w14:textId="51386FB0" w:rsidR="005A7DB4" w:rsidRDefault="005A7DB4" w:rsidP="005A7DB4">
      <w:pPr>
        <w:numPr>
          <w:ilvl w:val="12"/>
          <w:numId w:val="0"/>
        </w:numPr>
        <w:ind w:left="360"/>
        <w:jc w:val="both"/>
      </w:pPr>
      <w:r>
        <w:t xml:space="preserve">DOE rules allow states the option of giving additional administration funds to </w:t>
      </w:r>
      <w:r w:rsidR="004D4484">
        <w:t>subgrantee</w:t>
      </w:r>
      <w:r w:rsidR="00EF1BB1">
        <w:t>s</w:t>
      </w:r>
      <w:r>
        <w:t xml:space="preserve">. Only </w:t>
      </w:r>
      <w:r w:rsidR="004D4484">
        <w:t>subgrantee</w:t>
      </w:r>
      <w:r w:rsidR="00EF1BB1">
        <w:t>s</w:t>
      </w:r>
      <w:r>
        <w:t xml:space="preserve"> receiving less than $350,000 in DOE funds are eligible for the</w:t>
      </w:r>
      <w:r w:rsidR="001245CE">
        <w:t>se</w:t>
      </w:r>
      <w:r>
        <w:t xml:space="preserve"> funds. The amount of the additional admi</w:t>
      </w:r>
      <w:r w:rsidR="00EF1BB1">
        <w:t xml:space="preserve">nistration funds provided to a </w:t>
      </w:r>
      <w:r w:rsidR="004D4484">
        <w:t>subgrantee</w:t>
      </w:r>
      <w:r>
        <w:t xml:space="preserve"> is combined with the regular administration funds for the </w:t>
      </w:r>
      <w:r w:rsidR="004D4484">
        <w:t>subgrantee</w:t>
      </w:r>
      <w:r>
        <w:t xml:space="preserve"> in the administration budget line item in the contracts. </w:t>
      </w:r>
    </w:p>
    <w:p w14:paraId="44812A5E" w14:textId="77777777" w:rsidR="005A7DB4" w:rsidRDefault="005A7DB4" w:rsidP="002217AF">
      <w:pPr>
        <w:numPr>
          <w:ilvl w:val="12"/>
          <w:numId w:val="0"/>
        </w:numPr>
        <w:ind w:left="360"/>
        <w:jc w:val="both"/>
      </w:pPr>
    </w:p>
    <w:p w14:paraId="2A4328FF" w14:textId="3AD5923F" w:rsidR="00281D23" w:rsidRPr="005A7DB4" w:rsidRDefault="009C2BF7" w:rsidP="005A7DB4">
      <w:pPr>
        <w:numPr>
          <w:ilvl w:val="12"/>
          <w:numId w:val="0"/>
        </w:numPr>
        <w:ind w:left="360"/>
        <w:jc w:val="both"/>
        <w:rPr>
          <w:b/>
        </w:rPr>
      </w:pPr>
      <w:r>
        <w:rPr>
          <w:b/>
        </w:rPr>
        <w:t>Utility Contracts</w:t>
      </w:r>
    </w:p>
    <w:p w14:paraId="6D889819" w14:textId="77777777" w:rsidR="005A7DB4" w:rsidRDefault="005A7DB4" w:rsidP="005A7DB4">
      <w:pPr>
        <w:numPr>
          <w:ilvl w:val="12"/>
          <w:numId w:val="0"/>
        </w:numPr>
        <w:ind w:left="360"/>
        <w:jc w:val="both"/>
      </w:pPr>
      <w:r>
        <w:t xml:space="preserve">Combined administration and support costs in the utility contracts may not exceed a specified percentage of the total expenditures charged to the contract. </w:t>
      </w:r>
    </w:p>
    <w:p w14:paraId="2C3FF2A4" w14:textId="77777777" w:rsidR="005A7DB4" w:rsidRDefault="005A7DB4" w:rsidP="00281D23">
      <w:pPr>
        <w:numPr>
          <w:ilvl w:val="12"/>
          <w:numId w:val="0"/>
        </w:numPr>
        <w:jc w:val="both"/>
      </w:pPr>
    </w:p>
    <w:p w14:paraId="2C4C4549" w14:textId="77777777" w:rsidR="00281D23" w:rsidRPr="00A80511" w:rsidRDefault="00281D23" w:rsidP="00A80511">
      <w:pPr>
        <w:spacing w:line="276" w:lineRule="auto"/>
        <w:ind w:left="360"/>
        <w:rPr>
          <w:b/>
        </w:rPr>
      </w:pPr>
      <w:r w:rsidRPr="00A80511">
        <w:rPr>
          <w:b/>
        </w:rPr>
        <w:t>Support</w:t>
      </w:r>
    </w:p>
    <w:p w14:paraId="050AD4D8" w14:textId="60EA360B" w:rsidR="00281D23" w:rsidRDefault="00281D23" w:rsidP="002217AF">
      <w:pPr>
        <w:numPr>
          <w:ilvl w:val="12"/>
          <w:numId w:val="0"/>
        </w:numPr>
        <w:ind w:left="360"/>
        <w:jc w:val="both"/>
      </w:pPr>
      <w:r>
        <w:t xml:space="preserve">The amount of support </w:t>
      </w:r>
      <w:r w:rsidR="00EF1BB1">
        <w:t>a</w:t>
      </w:r>
      <w:r>
        <w:t xml:space="preserve"> </w:t>
      </w:r>
      <w:r w:rsidR="004D4484">
        <w:t>subgrantee</w:t>
      </w:r>
      <w:r>
        <w:t xml:space="preserve"> is allowed per completed home, under the DOE and HEAP contracts, is 35</w:t>
      </w:r>
      <w:r w:rsidR="00F61371">
        <w:t>%</w:t>
      </w:r>
      <w:r>
        <w:t xml:space="preserve"> of the sum of the DOE, HEAP</w:t>
      </w:r>
      <w:r w:rsidR="00E67888">
        <w:t>,</w:t>
      </w:r>
      <w:r w:rsidR="0076207D">
        <w:t xml:space="preserve"> and</w:t>
      </w:r>
      <w:r>
        <w:t xml:space="preserve"> Utility expenditures for health and safety, labor and materials. Support is charged to each house.</w:t>
      </w:r>
    </w:p>
    <w:p w14:paraId="0B941559" w14:textId="77777777" w:rsidR="00281D23" w:rsidRDefault="00281D23" w:rsidP="002217AF">
      <w:pPr>
        <w:numPr>
          <w:ilvl w:val="12"/>
          <w:numId w:val="0"/>
        </w:numPr>
        <w:ind w:left="360"/>
        <w:jc w:val="both"/>
      </w:pPr>
    </w:p>
    <w:p w14:paraId="4B03B79F" w14:textId="1AD601DF" w:rsidR="00281D23" w:rsidRDefault="00281D23" w:rsidP="002217AF">
      <w:pPr>
        <w:numPr>
          <w:ilvl w:val="12"/>
          <w:numId w:val="0"/>
        </w:numPr>
        <w:ind w:left="360"/>
        <w:jc w:val="both"/>
      </w:pPr>
      <w:r>
        <w:t xml:space="preserve">The amount of support </w:t>
      </w:r>
      <w:r w:rsidR="00EF1BB1">
        <w:t>a</w:t>
      </w:r>
      <w:r>
        <w:t xml:space="preserve"> </w:t>
      </w:r>
      <w:r w:rsidR="004D4484">
        <w:t>subgrantee</w:t>
      </w:r>
      <w:r>
        <w:t xml:space="preserve"> is allowed per incomplete home, under the DOE and HEAP contracts, is $</w:t>
      </w:r>
      <w:r w:rsidR="005B51BD">
        <w:t>500</w:t>
      </w:r>
      <w:r>
        <w:t xml:space="preserve">. The definition of completed homes is </w:t>
      </w:r>
      <w:r w:rsidRPr="00200A74">
        <w:t xml:space="preserve">described in </w:t>
      </w:r>
      <w:hyperlink w:anchor="RequirementsForCompletedHome560" w:history="1">
        <w:r w:rsidRPr="00A173A9">
          <w:rPr>
            <w:rStyle w:val="Hyperlink"/>
          </w:rPr>
          <w:t>Section</w:t>
        </w:r>
        <w:r w:rsidR="00200A74" w:rsidRPr="00A173A9">
          <w:rPr>
            <w:rStyle w:val="Hyperlink"/>
          </w:rPr>
          <w:t xml:space="preserve"> 5.6</w:t>
        </w:r>
        <w:r w:rsidRPr="00A173A9">
          <w:rPr>
            <w:rStyle w:val="Hyperlink"/>
          </w:rPr>
          <w:t>0</w:t>
        </w:r>
      </w:hyperlink>
      <w:r w:rsidR="00200A74">
        <w:t xml:space="preserve">. </w:t>
      </w:r>
      <w:r>
        <w:t xml:space="preserve"> </w:t>
      </w:r>
    </w:p>
    <w:p w14:paraId="68A822C1" w14:textId="77777777" w:rsidR="00281D23" w:rsidRDefault="00281D23" w:rsidP="002217AF">
      <w:pPr>
        <w:numPr>
          <w:ilvl w:val="12"/>
          <w:numId w:val="0"/>
        </w:numPr>
        <w:ind w:left="360"/>
        <w:jc w:val="both"/>
      </w:pPr>
    </w:p>
    <w:p w14:paraId="154A37B5" w14:textId="08F91B70" w:rsidR="00612A00" w:rsidRDefault="004D4484" w:rsidP="00B07783">
      <w:pPr>
        <w:ind w:left="360"/>
        <w:jc w:val="both"/>
      </w:pPr>
      <w:r>
        <w:t>Subgrantee</w:t>
      </w:r>
      <w:r w:rsidR="00EF1BB1">
        <w:t>s</w:t>
      </w:r>
      <w:r w:rsidR="00281D23">
        <w:t xml:space="preserve"> are allowed to keep only the amount of “earned” support cost that is equal to the amount of support charges or expenditures for the contract. For example, if </w:t>
      </w:r>
      <w:r w:rsidR="00EF1BB1">
        <w:t>a</w:t>
      </w:r>
      <w:r w:rsidR="00281D23">
        <w:t xml:space="preserve"> </w:t>
      </w:r>
      <w:r>
        <w:t>subgrantee</w:t>
      </w:r>
      <w:r w:rsidR="00281D23">
        <w:t xml:space="preserve"> has “earned” $65,000 in support for the contract period but only has $60,000 of actual support </w:t>
      </w:r>
      <w:r w:rsidR="00281D23">
        <w:lastRenderedPageBreak/>
        <w:t xml:space="preserve">expenses during the contract </w:t>
      </w:r>
      <w:r w:rsidR="00C56B07">
        <w:t>period;</w:t>
      </w:r>
      <w:r w:rsidR="00281D23">
        <w:t xml:space="preserve"> the remaining $5,000 ($65,000 - $60,000) must be transferred to health and safety, labor, or materials or returned to the </w:t>
      </w:r>
      <w:r w:rsidR="00841598">
        <w:rPr>
          <w:color w:val="000000"/>
          <w:shd w:val="clear" w:color="auto" w:fill="FFFFFF"/>
        </w:rPr>
        <w:t>Iowa WAP</w:t>
      </w:r>
      <w:r w:rsidR="00281D23">
        <w:t>.</w:t>
      </w:r>
      <w:r w:rsidR="00A173A9">
        <w:t xml:space="preserve"> </w:t>
      </w:r>
    </w:p>
    <w:p w14:paraId="7092C918" w14:textId="77777777" w:rsidR="0076207D" w:rsidRDefault="0076207D" w:rsidP="00B07783">
      <w:pPr>
        <w:ind w:left="360"/>
        <w:jc w:val="both"/>
      </w:pPr>
    </w:p>
    <w:p w14:paraId="6EDBE6CA" w14:textId="77777777" w:rsidR="00281D23" w:rsidRPr="00612A00" w:rsidRDefault="00281D23" w:rsidP="002217AF">
      <w:pPr>
        <w:spacing w:line="276" w:lineRule="auto"/>
        <w:ind w:left="360"/>
        <w:rPr>
          <w:b/>
        </w:rPr>
      </w:pPr>
      <w:r w:rsidRPr="00612A00">
        <w:rPr>
          <w:b/>
        </w:rPr>
        <w:t>Health and Safety</w:t>
      </w:r>
    </w:p>
    <w:p w14:paraId="0531CBA6" w14:textId="3A8BFCDE" w:rsidR="00281D23" w:rsidRDefault="00281D23" w:rsidP="002217AF">
      <w:pPr>
        <w:numPr>
          <w:ilvl w:val="12"/>
          <w:numId w:val="0"/>
        </w:numPr>
        <w:ind w:left="360"/>
        <w:jc w:val="both"/>
      </w:pPr>
      <w:r>
        <w:t xml:space="preserve">The DOE and HEAP Contracts contain a </w:t>
      </w:r>
      <w:r w:rsidR="004D0DA6">
        <w:t>h</w:t>
      </w:r>
      <w:r>
        <w:t xml:space="preserve">ealth and </w:t>
      </w:r>
      <w:r w:rsidR="004D0DA6">
        <w:t>s</w:t>
      </w:r>
      <w:r>
        <w:t xml:space="preserve">afety budget line item. For DOE, the amount allocated for the health and safety budget line item in the contracts is based on </w:t>
      </w:r>
      <w:r w:rsidR="000D0DC4">
        <w:t>the percentage approved in the DOE State Plan</w:t>
      </w:r>
      <w:r w:rsidR="000A6202">
        <w:t>. This amount is based on a percentage of the DOE ACPU (average cost per unit) as assigned by DOE annually.</w:t>
      </w:r>
      <w:r w:rsidR="007B7C3B">
        <w:t xml:space="preserve"> </w:t>
      </w:r>
      <w:r>
        <w:t xml:space="preserve">The amounts reported as health and safety expenditures must reflect actual expenditures. </w:t>
      </w:r>
    </w:p>
    <w:p w14:paraId="625E40F2" w14:textId="77777777" w:rsidR="00281D23" w:rsidRDefault="00281D23" w:rsidP="002217AF">
      <w:pPr>
        <w:numPr>
          <w:ilvl w:val="12"/>
          <w:numId w:val="0"/>
        </w:numPr>
        <w:ind w:left="360"/>
      </w:pPr>
    </w:p>
    <w:p w14:paraId="54EE731B" w14:textId="77777777" w:rsidR="00281D23" w:rsidRPr="00A80511" w:rsidRDefault="00281D23" w:rsidP="00A80511">
      <w:pPr>
        <w:spacing w:line="276" w:lineRule="auto"/>
        <w:ind w:left="360"/>
        <w:rPr>
          <w:b/>
        </w:rPr>
      </w:pPr>
      <w:r w:rsidRPr="00A80511">
        <w:rPr>
          <w:b/>
        </w:rPr>
        <w:t>Labor and Materials</w:t>
      </w:r>
    </w:p>
    <w:p w14:paraId="5AC2C1ED" w14:textId="463CBB83" w:rsidR="00281D23" w:rsidRDefault="00281D23" w:rsidP="002217AF">
      <w:pPr>
        <w:numPr>
          <w:ilvl w:val="12"/>
          <w:numId w:val="0"/>
        </w:numPr>
        <w:ind w:left="360"/>
        <w:jc w:val="both"/>
      </w:pPr>
      <w:r>
        <w:t xml:space="preserve">The contract amount for labor and materials is split equally. Therefore, the amounts listed in the labor and materials budget line items are the same. This allocation is arbitrary. </w:t>
      </w:r>
      <w:r w:rsidR="004D4484">
        <w:t>Subgrantee</w:t>
      </w:r>
      <w:r w:rsidR="00EF1BB1">
        <w:t>s</w:t>
      </w:r>
      <w:r>
        <w:t xml:space="preserve"> may spend more or less than the amounts shown in the labor and materials budget line items as long as they do not spend more than the total amount of the contract. </w:t>
      </w:r>
    </w:p>
    <w:p w14:paraId="7C96893F" w14:textId="77777777" w:rsidR="00281D23" w:rsidRDefault="00281D23" w:rsidP="002217AF">
      <w:pPr>
        <w:numPr>
          <w:ilvl w:val="12"/>
          <w:numId w:val="0"/>
        </w:numPr>
        <w:ind w:left="360"/>
      </w:pPr>
    </w:p>
    <w:p w14:paraId="361C2229" w14:textId="77777777" w:rsidR="00281D23" w:rsidRDefault="00281D23" w:rsidP="00A80511">
      <w:pPr>
        <w:numPr>
          <w:ilvl w:val="12"/>
          <w:numId w:val="0"/>
        </w:numPr>
        <w:ind w:left="360"/>
        <w:jc w:val="both"/>
      </w:pPr>
      <w:r>
        <w:t>The amounts reported as labor and material expenditures must reflect actual expenditures.</w:t>
      </w:r>
    </w:p>
    <w:p w14:paraId="70574480" w14:textId="77777777" w:rsidR="00612A00" w:rsidRDefault="00612A00" w:rsidP="00281D23">
      <w:pPr>
        <w:numPr>
          <w:ilvl w:val="12"/>
          <w:numId w:val="0"/>
        </w:numPr>
      </w:pPr>
    </w:p>
    <w:p w14:paraId="5EEBD8E3" w14:textId="398899A1" w:rsidR="00807E9B" w:rsidRPr="00A80511" w:rsidRDefault="00807E9B" w:rsidP="00A80511">
      <w:pPr>
        <w:spacing w:line="276" w:lineRule="auto"/>
        <w:ind w:left="360"/>
        <w:rPr>
          <w:b/>
        </w:rPr>
      </w:pPr>
      <w:r w:rsidRPr="00A80511">
        <w:rPr>
          <w:b/>
        </w:rPr>
        <w:t>Equipment/Training (HEAP Contract Only)</w:t>
      </w:r>
    </w:p>
    <w:p w14:paraId="18EC5602" w14:textId="0B32DE58" w:rsidR="00525485" w:rsidRDefault="00525485" w:rsidP="00ED5BCA">
      <w:pPr>
        <w:ind w:left="360"/>
        <w:jc w:val="both"/>
        <w:rPr>
          <w:rFonts w:cs="Arial"/>
        </w:rPr>
      </w:pPr>
      <w:r>
        <w:rPr>
          <w:rFonts w:cs="Arial"/>
        </w:rPr>
        <w:t>In some cases</w:t>
      </w:r>
      <w:r w:rsidR="009457A6">
        <w:rPr>
          <w:rFonts w:cs="Arial"/>
        </w:rPr>
        <w:t>,</w:t>
      </w:r>
      <w:r>
        <w:rPr>
          <w:rFonts w:cs="Arial"/>
        </w:rPr>
        <w:t xml:space="preserve"> an item may be charged to the Equipment/Training line item with a statement of waiver, obtained from the Grantee.</w:t>
      </w:r>
    </w:p>
    <w:p w14:paraId="3DAC4087" w14:textId="77777777" w:rsidR="00525485" w:rsidRDefault="00525485" w:rsidP="00A80511">
      <w:pPr>
        <w:numPr>
          <w:ilvl w:val="12"/>
          <w:numId w:val="0"/>
        </w:numPr>
        <w:ind w:left="360"/>
        <w:jc w:val="both"/>
      </w:pPr>
    </w:p>
    <w:p w14:paraId="14343E8E" w14:textId="77777777" w:rsidR="00807E9B" w:rsidRDefault="00807E9B" w:rsidP="00A80511">
      <w:pPr>
        <w:numPr>
          <w:ilvl w:val="12"/>
          <w:numId w:val="0"/>
        </w:numPr>
        <w:ind w:left="360"/>
        <w:jc w:val="both"/>
      </w:pPr>
      <w:r>
        <w:t xml:space="preserve">Allowable Equipment/Training costs include the following: </w:t>
      </w:r>
    </w:p>
    <w:p w14:paraId="33509A50" w14:textId="2B6C0678" w:rsidR="00807E9B" w:rsidRDefault="00A32B89" w:rsidP="00102572">
      <w:pPr>
        <w:pStyle w:val="ListParagraph"/>
        <w:numPr>
          <w:ilvl w:val="0"/>
          <w:numId w:val="41"/>
        </w:numPr>
        <w:jc w:val="both"/>
      </w:pPr>
      <w:r>
        <w:t>The initial purchase of e</w:t>
      </w:r>
      <w:r w:rsidR="00807E9B">
        <w:t xml:space="preserve">quipment </w:t>
      </w:r>
      <w:r w:rsidR="00632925">
        <w:t xml:space="preserve">and certain supplies </w:t>
      </w:r>
      <w:r w:rsidR="00807E9B">
        <w:t>used in the Weatherization Program</w:t>
      </w:r>
      <w:r w:rsidR="00632925">
        <w:t>.</w:t>
      </w:r>
      <w:r w:rsidR="003663BB">
        <w:t xml:space="preserve"> </w:t>
      </w:r>
      <w:r w:rsidR="00807E9B">
        <w:t>This includes personal</w:t>
      </w:r>
      <w:r w:rsidR="007434AB">
        <w:t xml:space="preserve"> computers and printers used to o</w:t>
      </w:r>
      <w:r w:rsidR="00807E9B">
        <w:t xml:space="preserve">perate the WAMS System or the </w:t>
      </w:r>
      <w:r w:rsidR="00166640">
        <w:t>WAweb (</w:t>
      </w:r>
      <w:r w:rsidR="00807E9B">
        <w:t>NEAT</w:t>
      </w:r>
      <w:r>
        <w:t>/MHEA</w:t>
      </w:r>
      <w:r w:rsidR="00807E9B">
        <w:t xml:space="preserve"> Audit</w:t>
      </w:r>
      <w:r w:rsidR="00166640">
        <w:t>)</w:t>
      </w:r>
      <w:r w:rsidR="00807E9B">
        <w:t xml:space="preserve">, software that is used directly by the Weatherization Program, diagnostic equipment </w:t>
      </w:r>
      <w:r w:rsidR="00632925">
        <w:t xml:space="preserve">and supplies </w:t>
      </w:r>
      <w:r w:rsidR="00807E9B">
        <w:t xml:space="preserve">used in the </w:t>
      </w:r>
      <w:r w:rsidR="00632925">
        <w:t>energy audit</w:t>
      </w:r>
      <w:r w:rsidR="00807E9B">
        <w:t xml:space="preserve"> of homes, equipment</w:t>
      </w:r>
      <w:r w:rsidR="00632925">
        <w:t xml:space="preserve"> and supplies</w:t>
      </w:r>
      <w:r w:rsidR="00807E9B">
        <w:t xml:space="preserve"> used to install weatherization measures, and crew health and safety equipment </w:t>
      </w:r>
      <w:r w:rsidR="00632925">
        <w:t xml:space="preserve">and supplies </w:t>
      </w:r>
      <w:r w:rsidR="00807E9B">
        <w:t>for</w:t>
      </w:r>
      <w:r w:rsidR="00632925">
        <w:t xml:space="preserve"> use by</w:t>
      </w:r>
      <w:r w:rsidR="00807E9B">
        <w:t xml:space="preserve"> crew workers and </w:t>
      </w:r>
      <w:r>
        <w:t>energy auditors</w:t>
      </w:r>
      <w:r w:rsidR="00807E9B">
        <w:t>/inspectors.</w:t>
      </w:r>
      <w:r>
        <w:t xml:space="preserve"> </w:t>
      </w:r>
      <w:r w:rsidRPr="003663BB">
        <w:rPr>
          <w:rFonts w:cs="Arial"/>
        </w:rPr>
        <w:t>The cost of maintaining equipment</w:t>
      </w:r>
      <w:r w:rsidR="00632925" w:rsidRPr="003663BB">
        <w:rPr>
          <w:rFonts w:cs="Arial"/>
        </w:rPr>
        <w:t xml:space="preserve"> and supplies</w:t>
      </w:r>
      <w:r w:rsidRPr="003663BB">
        <w:rPr>
          <w:rFonts w:cs="Arial"/>
        </w:rPr>
        <w:t xml:space="preserve"> used in the Weatherization Program cannot be charged to this line item (</w:t>
      </w:r>
      <w:r w:rsidR="00632925" w:rsidRPr="003663BB">
        <w:rPr>
          <w:rFonts w:cs="Arial"/>
        </w:rPr>
        <w:t xml:space="preserve">admin or </w:t>
      </w:r>
      <w:r w:rsidRPr="003663BB">
        <w:rPr>
          <w:rFonts w:cs="Arial"/>
        </w:rPr>
        <w:t>support only).</w:t>
      </w:r>
    </w:p>
    <w:p w14:paraId="363CC8E7" w14:textId="77777777" w:rsidR="003663BB" w:rsidRDefault="00A32B89" w:rsidP="00102572">
      <w:pPr>
        <w:pStyle w:val="ListParagraph"/>
        <w:numPr>
          <w:ilvl w:val="0"/>
          <w:numId w:val="41"/>
        </w:numPr>
        <w:jc w:val="both"/>
      </w:pPr>
      <w:r>
        <w:t>The initial purchase of v</w:t>
      </w:r>
      <w:r w:rsidR="00807E9B">
        <w:t xml:space="preserve">ehicles used by weatherization </w:t>
      </w:r>
      <w:r>
        <w:t>energy auditors</w:t>
      </w:r>
      <w:r w:rsidR="00807E9B">
        <w:t>/inspectors and crew workers</w:t>
      </w:r>
      <w:r w:rsidR="003663BB">
        <w:t xml:space="preserve">. </w:t>
      </w:r>
      <w:r w:rsidR="00807E9B">
        <w:t>Th</w:t>
      </w:r>
      <w:r w:rsidR="007434AB">
        <w:t xml:space="preserve">is also includes trailers used </w:t>
      </w:r>
      <w:r w:rsidR="00807E9B">
        <w:t xml:space="preserve">to transport weatherization materials. </w:t>
      </w:r>
      <w:r w:rsidRPr="003663BB">
        <w:rPr>
          <w:rFonts w:cs="Arial"/>
        </w:rPr>
        <w:t>The cost of maintaining vehicles used in the Weatherization Program cannot be charged to this line item (</w:t>
      </w:r>
      <w:r w:rsidR="003663BB">
        <w:rPr>
          <w:rFonts w:cs="Arial"/>
        </w:rPr>
        <w:t xml:space="preserve">admin or </w:t>
      </w:r>
      <w:r w:rsidRPr="003663BB">
        <w:rPr>
          <w:rFonts w:cs="Arial"/>
        </w:rPr>
        <w:t>support only).</w:t>
      </w:r>
    </w:p>
    <w:p w14:paraId="54F41797" w14:textId="4715FD58" w:rsidR="00612A00" w:rsidRDefault="00807E9B" w:rsidP="00102572">
      <w:pPr>
        <w:pStyle w:val="ListParagraph"/>
        <w:numPr>
          <w:ilvl w:val="0"/>
          <w:numId w:val="41"/>
        </w:numPr>
        <w:jc w:val="both"/>
      </w:pPr>
      <w:r>
        <w:t xml:space="preserve">Training for </w:t>
      </w:r>
      <w:r w:rsidR="004D4484">
        <w:t>Subgrantee</w:t>
      </w:r>
      <w:r w:rsidR="003663BB">
        <w:t xml:space="preserve"> staff as it relates to </w:t>
      </w:r>
      <w:r>
        <w:t>the administration of the Weatherization Program</w:t>
      </w:r>
      <w:r w:rsidR="003663BB">
        <w:t xml:space="preserve">. </w:t>
      </w:r>
      <w:r>
        <w:t xml:space="preserve">This </w:t>
      </w:r>
      <w:r w:rsidR="003663BB">
        <w:t xml:space="preserve">may </w:t>
      </w:r>
      <w:r>
        <w:t>include</w:t>
      </w:r>
      <w:r w:rsidR="002217AF">
        <w:t xml:space="preserve"> </w:t>
      </w:r>
      <w:r>
        <w:t xml:space="preserve">attending training </w:t>
      </w:r>
      <w:r w:rsidR="005D367F">
        <w:t xml:space="preserve">to develop </w:t>
      </w:r>
      <w:r>
        <w:t>technical and</w:t>
      </w:r>
      <w:r w:rsidR="005D367F">
        <w:t>/or</w:t>
      </w:r>
      <w:r>
        <w:t xml:space="preserve"> computer skills, </w:t>
      </w:r>
      <w:r w:rsidR="005D367F">
        <w:t xml:space="preserve">earn </w:t>
      </w:r>
      <w:r>
        <w:t>Healthy</w:t>
      </w:r>
      <w:r w:rsidR="005A7DB4">
        <w:t xml:space="preserve"> Homes CEU’s, </w:t>
      </w:r>
      <w:r w:rsidR="005D367F">
        <w:t xml:space="preserve">earn Home Energy Professionals (HEP) CEU’s, which includes QCI, </w:t>
      </w:r>
      <w:r>
        <w:t>health and safety training</w:t>
      </w:r>
      <w:r w:rsidR="005D367F">
        <w:t>,</w:t>
      </w:r>
      <w:r>
        <w:t xml:space="preserve"> attending Weatherization Program state, regional </w:t>
      </w:r>
      <w:r w:rsidR="005D367F">
        <w:t>or</w:t>
      </w:r>
      <w:r>
        <w:t xml:space="preserve"> national workshops</w:t>
      </w:r>
      <w:r w:rsidR="005D367F">
        <w:t>,</w:t>
      </w:r>
      <w:r>
        <w:t xml:space="preserve"> and conferences. Training </w:t>
      </w:r>
      <w:r w:rsidR="005D367F">
        <w:t>costs may include salary, fringe benefits, travel, and registration for weatherization training. F</w:t>
      </w:r>
      <w:r>
        <w:t xml:space="preserve">unds will be used to provide weatherization training to </w:t>
      </w:r>
      <w:r w:rsidR="004D4484">
        <w:t>subgrantee</w:t>
      </w:r>
      <w:r>
        <w:t xml:space="preserve"> staff only</w:t>
      </w:r>
      <w:r w:rsidR="00B07783">
        <w:t>.</w:t>
      </w:r>
      <w:r w:rsidR="005D367F">
        <w:t xml:space="preserve"> Except</w:t>
      </w:r>
      <w:r w:rsidR="00647AD1">
        <w:t xml:space="preserve">ion: Contracted energy auditors and </w:t>
      </w:r>
      <w:r w:rsidR="005D367F">
        <w:t xml:space="preserve">inspectors </w:t>
      </w:r>
      <w:r w:rsidR="00647AD1">
        <w:t xml:space="preserve">attending state </w:t>
      </w:r>
      <w:r w:rsidR="005D367F">
        <w:t>required</w:t>
      </w:r>
      <w:r w:rsidR="00647AD1">
        <w:t xml:space="preserve"> training </w:t>
      </w:r>
      <w:r w:rsidR="005D367F">
        <w:t xml:space="preserve">may have related costs charged to this line item. </w:t>
      </w:r>
    </w:p>
    <w:p w14:paraId="3339D53F" w14:textId="2C56A215" w:rsidR="00FF3435" w:rsidRPr="006867CF" w:rsidRDefault="00FF3435" w:rsidP="00102572">
      <w:pPr>
        <w:numPr>
          <w:ilvl w:val="0"/>
          <w:numId w:val="41"/>
        </w:numPr>
        <w:tabs>
          <w:tab w:val="left" w:pos="9270"/>
        </w:tabs>
        <w:autoSpaceDE w:val="0"/>
        <w:autoSpaceDN w:val="0"/>
        <w:jc w:val="both"/>
        <w:rPr>
          <w:rFonts w:cs="Arial"/>
        </w:rPr>
      </w:pPr>
      <w:r>
        <w:rPr>
          <w:rFonts w:cs="Arial"/>
        </w:rPr>
        <w:t xml:space="preserve">Training and study materials for </w:t>
      </w:r>
      <w:r w:rsidR="004D4484">
        <w:rPr>
          <w:rFonts w:cs="Arial"/>
        </w:rPr>
        <w:t>Subgrantee</w:t>
      </w:r>
      <w:r>
        <w:rPr>
          <w:rFonts w:cs="Arial"/>
        </w:rPr>
        <w:t xml:space="preserve"> staff as it relates to the operation of the Weatherization Program. This may include attending training to obtain or renew an electrical license or plumbing and mechanical license. Brand new licensure costs may be charged to this line item. License renewal costs must be charged to the Support line item.</w:t>
      </w:r>
    </w:p>
    <w:p w14:paraId="4CB6A01D" w14:textId="703D06BC" w:rsidR="00FF3435" w:rsidRPr="006867CF" w:rsidRDefault="00FF3435" w:rsidP="00102572">
      <w:pPr>
        <w:numPr>
          <w:ilvl w:val="0"/>
          <w:numId w:val="41"/>
        </w:numPr>
        <w:tabs>
          <w:tab w:val="left" w:pos="9270"/>
        </w:tabs>
        <w:autoSpaceDE w:val="0"/>
        <w:autoSpaceDN w:val="0"/>
        <w:jc w:val="both"/>
        <w:rPr>
          <w:rFonts w:cs="Arial"/>
        </w:rPr>
      </w:pPr>
      <w:r w:rsidRPr="006867CF">
        <w:rPr>
          <w:rFonts w:cs="Arial"/>
        </w:rPr>
        <w:t xml:space="preserve">Training funds may also be used </w:t>
      </w:r>
      <w:r w:rsidR="005A7DB4">
        <w:rPr>
          <w:rFonts w:cs="Arial"/>
        </w:rPr>
        <w:t xml:space="preserve">for </w:t>
      </w:r>
      <w:r w:rsidR="004D4484">
        <w:rPr>
          <w:rFonts w:cs="Arial"/>
        </w:rPr>
        <w:t>Subgrantee</w:t>
      </w:r>
      <w:r w:rsidR="009B15FF">
        <w:rPr>
          <w:rFonts w:cs="Arial"/>
        </w:rPr>
        <w:t xml:space="preserve"> </w:t>
      </w:r>
      <w:r w:rsidR="00F2628A">
        <w:rPr>
          <w:rFonts w:cs="Arial"/>
        </w:rPr>
        <w:t>Contractors</w:t>
      </w:r>
      <w:r w:rsidR="009B15FF">
        <w:rPr>
          <w:rFonts w:cs="Arial"/>
        </w:rPr>
        <w:t xml:space="preserve"> </w:t>
      </w:r>
      <w:r w:rsidRPr="006867CF">
        <w:rPr>
          <w:rFonts w:cs="Arial"/>
        </w:rPr>
        <w:t>to attend Grantee-required trainings</w:t>
      </w:r>
      <w:r w:rsidR="009B15FF">
        <w:rPr>
          <w:rFonts w:cs="Arial"/>
        </w:rPr>
        <w:t>.</w:t>
      </w:r>
      <w:r w:rsidRPr="006867CF">
        <w:rPr>
          <w:rFonts w:cs="Arial"/>
        </w:rPr>
        <w:t xml:space="preserve"> </w:t>
      </w:r>
    </w:p>
    <w:p w14:paraId="1529444A" w14:textId="1323B8B7" w:rsidR="002217AF" w:rsidRDefault="002217AF" w:rsidP="00281D23">
      <w:pPr>
        <w:numPr>
          <w:ilvl w:val="12"/>
          <w:numId w:val="0"/>
        </w:numPr>
      </w:pPr>
    </w:p>
    <w:p w14:paraId="4309033D" w14:textId="77777777" w:rsidR="004A6B1C" w:rsidRDefault="004A6B1C" w:rsidP="00281D23">
      <w:pPr>
        <w:numPr>
          <w:ilvl w:val="12"/>
          <w:numId w:val="0"/>
        </w:numPr>
      </w:pPr>
    </w:p>
    <w:p w14:paraId="7788FBA7" w14:textId="77777777" w:rsidR="004A6B1C" w:rsidRDefault="004A6B1C" w:rsidP="00281D23">
      <w:pPr>
        <w:numPr>
          <w:ilvl w:val="12"/>
          <w:numId w:val="0"/>
        </w:numPr>
      </w:pPr>
    </w:p>
    <w:p w14:paraId="30C0AF08" w14:textId="77777777" w:rsidR="004A6B1C" w:rsidRDefault="004A6B1C" w:rsidP="00281D23">
      <w:pPr>
        <w:numPr>
          <w:ilvl w:val="12"/>
          <w:numId w:val="0"/>
        </w:numPr>
      </w:pPr>
    </w:p>
    <w:p w14:paraId="19E95333" w14:textId="5D135F67" w:rsidR="009457A6" w:rsidRDefault="009457A6" w:rsidP="009457A6">
      <w:pPr>
        <w:spacing w:line="276" w:lineRule="auto"/>
        <w:ind w:left="360"/>
        <w:rPr>
          <w:b/>
        </w:rPr>
      </w:pPr>
      <w:r>
        <w:rPr>
          <w:b/>
        </w:rPr>
        <w:lastRenderedPageBreak/>
        <w:t>Equipment (DOE Contract</w:t>
      </w:r>
      <w:r w:rsidR="001D314B">
        <w:rPr>
          <w:b/>
        </w:rPr>
        <w:t>s</w:t>
      </w:r>
      <w:r>
        <w:rPr>
          <w:b/>
        </w:rPr>
        <w:t>)</w:t>
      </w:r>
    </w:p>
    <w:p w14:paraId="480FAF5A" w14:textId="43B80265" w:rsidR="0048484E" w:rsidRDefault="009457A6" w:rsidP="009457A6">
      <w:pPr>
        <w:ind w:left="360"/>
        <w:jc w:val="both"/>
        <w:rPr>
          <w:rFonts w:cs="Arial"/>
        </w:rPr>
      </w:pPr>
      <w:r>
        <w:rPr>
          <w:rFonts w:cs="Arial"/>
        </w:rPr>
        <w:t xml:space="preserve">Equipment and vehicles with a unit cost of </w:t>
      </w:r>
      <w:del w:id="605" w:author="Taylor, Christine [HHS]" w:date="2024-10-30T18:43:00Z" w16du:dateUtc="2024-10-30T23:43:00Z">
        <w:r w:rsidDel="000E3D48">
          <w:rPr>
            <w:rFonts w:cs="Arial"/>
          </w:rPr>
          <w:delText>$5,000</w:delText>
        </w:r>
      </w:del>
      <w:ins w:id="606" w:author="Taylor, Christine [HHS]" w:date="2024-10-30T18:43:00Z" w16du:dateUtc="2024-10-30T23:43:00Z">
        <w:r w:rsidR="000E3D48">
          <w:rPr>
            <w:rFonts w:cs="Arial"/>
          </w:rPr>
          <w:t>$10,000</w:t>
        </w:r>
      </w:ins>
      <w:r>
        <w:rPr>
          <w:rFonts w:cs="Arial"/>
        </w:rPr>
        <w:t xml:space="preserve"> or greater may be charged to the DOE Equipment budget line item. Purchases require prior approval of the Grantee and the DOE.</w:t>
      </w:r>
    </w:p>
    <w:p w14:paraId="3EDAE843" w14:textId="08127B45" w:rsidR="009457A6" w:rsidRDefault="009457A6" w:rsidP="009457A6">
      <w:pPr>
        <w:ind w:left="360"/>
        <w:jc w:val="both"/>
        <w:rPr>
          <w:rFonts w:cs="Arial"/>
        </w:rPr>
      </w:pPr>
      <w:r>
        <w:rPr>
          <w:rFonts w:cs="Arial"/>
        </w:rPr>
        <w:t xml:space="preserve"> </w:t>
      </w:r>
    </w:p>
    <w:p w14:paraId="113B7AC6" w14:textId="4B2D0FD8" w:rsidR="009457A6" w:rsidRDefault="009457A6" w:rsidP="009457A6">
      <w:pPr>
        <w:spacing w:line="276" w:lineRule="auto"/>
        <w:ind w:left="360"/>
        <w:rPr>
          <w:b/>
        </w:rPr>
      </w:pPr>
      <w:r>
        <w:rPr>
          <w:b/>
        </w:rPr>
        <w:t>Training (DOE Contract</w:t>
      </w:r>
      <w:r w:rsidR="00690C42">
        <w:rPr>
          <w:b/>
        </w:rPr>
        <w:t>s</w:t>
      </w:r>
      <w:r>
        <w:rPr>
          <w:b/>
        </w:rPr>
        <w:t>)</w:t>
      </w:r>
    </w:p>
    <w:p w14:paraId="03BFECD5" w14:textId="2A83A42A" w:rsidR="009457A6" w:rsidRDefault="009457A6" w:rsidP="00645E85">
      <w:pPr>
        <w:spacing w:line="276" w:lineRule="auto"/>
        <w:ind w:left="360"/>
        <w:jc w:val="both"/>
      </w:pPr>
      <w:r w:rsidRPr="009457A6">
        <w:t xml:space="preserve">The training costs noted above for HEAP are allowable to be </w:t>
      </w:r>
      <w:r w:rsidR="00690C42">
        <w:t xml:space="preserve">charged to the </w:t>
      </w:r>
      <w:r w:rsidRPr="009457A6">
        <w:t>DOE T&amp;TA line item as per the DOE Contract.</w:t>
      </w:r>
    </w:p>
    <w:p w14:paraId="173DA3E5" w14:textId="32C54A5B" w:rsidR="00F13D9A" w:rsidRDefault="00F13D9A" w:rsidP="00645E85">
      <w:pPr>
        <w:spacing w:line="276" w:lineRule="auto"/>
        <w:ind w:left="360"/>
        <w:jc w:val="both"/>
      </w:pPr>
    </w:p>
    <w:p w14:paraId="5460B6A0" w14:textId="22597352" w:rsidR="00F13D9A" w:rsidRPr="00F13D9A" w:rsidRDefault="00F13D9A" w:rsidP="00F13D9A">
      <w:pPr>
        <w:ind w:left="360"/>
        <w:jc w:val="both"/>
        <w:rPr>
          <w:b/>
        </w:rPr>
      </w:pPr>
      <w:r>
        <w:rPr>
          <w:b/>
        </w:rPr>
        <w:t>Weatherization Readiness Funds (DOE Contract)</w:t>
      </w:r>
    </w:p>
    <w:p w14:paraId="55C24772" w14:textId="2188E87A" w:rsidR="00F13D9A" w:rsidRPr="009457A6" w:rsidRDefault="00F13D9A" w:rsidP="00C96C6D">
      <w:pPr>
        <w:ind w:left="360"/>
        <w:jc w:val="both"/>
      </w:pPr>
      <w:r>
        <w:t xml:space="preserve">Readiness funds will be allocated to Subgrantees, when approved by the Grantee using the Application for Readiness Funds form, on a case-by-case basis to provide necessary repairs to a home to avoid a weatherization deferral. The maximum expenditure limit </w:t>
      </w:r>
      <w:del w:id="607" w:author="Taylor, Christine [HHS]" w:date="2025-02-04T09:15:00Z" w16du:dateUtc="2025-02-04T15:15:00Z">
        <w:r w:rsidDel="00C55450">
          <w:delText xml:space="preserve">is </w:delText>
        </w:r>
      </w:del>
      <w:del w:id="608" w:author="Taylor, Christine [HHS]" w:date="2024-11-06T13:33:00Z" w16du:dateUtc="2024-11-06T19:33:00Z">
        <w:r w:rsidDel="006E5B25">
          <w:delText xml:space="preserve">$15,000 </w:delText>
        </w:r>
      </w:del>
      <w:r>
        <w:t>per home</w:t>
      </w:r>
      <w:ins w:id="609" w:author="Taylor, Christine [HHS]" w:date="2025-02-04T09:15:00Z" w16du:dateUtc="2025-02-04T15:15:00Z">
        <w:r w:rsidR="00C55450">
          <w:t xml:space="preserve"> is listed in the Weatherization Measure Expenditure</w:t>
        </w:r>
        <w:r w:rsidR="00137FDA">
          <w:t xml:space="preserve"> Limits Table in the </w:t>
        </w:r>
      </w:ins>
      <w:ins w:id="610" w:author="Taylor, Christine [HHS]" w:date="2025-02-04T09:16:00Z" w16du:dateUtc="2025-02-04T15:16:00Z">
        <w:r w:rsidR="003C56F1" w:rsidRPr="003C56F1">
          <w:rPr>
            <w:i/>
            <w:iCs/>
            <w:rPrChange w:id="611" w:author="Taylor, Christine [HHS]" w:date="2025-02-04T09:16:00Z" w16du:dateUtc="2025-02-04T15:16:00Z">
              <w:rPr/>
            </w:rPrChange>
          </w:rPr>
          <w:t xml:space="preserve">Weatherization General </w:t>
        </w:r>
      </w:ins>
      <w:ins w:id="612" w:author="Taylor, Christine [HHS]" w:date="2025-02-04T09:15:00Z" w16du:dateUtc="2025-02-04T15:15:00Z">
        <w:r w:rsidR="00137FDA" w:rsidRPr="003C56F1">
          <w:rPr>
            <w:i/>
            <w:iCs/>
            <w:rPrChange w:id="613" w:author="Taylor, Christine [HHS]" w:date="2025-02-04T09:16:00Z" w16du:dateUtc="2025-02-04T15:16:00Z">
              <w:rPr/>
            </w:rPrChange>
          </w:rPr>
          <w:t>Appendix</w:t>
        </w:r>
      </w:ins>
      <w:r>
        <w:t xml:space="preserve">. Costs exceeding the expenditure limit must be covered by other funding sources. Homes on which Readiness funds are used must result in a DOE or DOE-BIL22 completion (federal requirement). </w:t>
      </w:r>
      <w:ins w:id="614" w:author="Taylor, Christine [HHS]" w:date="2024-12-21T15:13:00Z" w16du:dateUtc="2024-12-21T21:13:00Z">
        <w:r w:rsidR="00014332">
          <w:t>The entire home, including Readiness funds</w:t>
        </w:r>
        <w:r w:rsidR="00B30EB1">
          <w:t>, must be completed within a 6-mo</w:t>
        </w:r>
      </w:ins>
      <w:ins w:id="615" w:author="Taylor, Christine [HHS]" w:date="2024-12-21T15:14:00Z" w16du:dateUtc="2024-12-21T21:14:00Z">
        <w:r w:rsidR="00B30EB1">
          <w:t>nth timeframe.</w:t>
        </w:r>
      </w:ins>
      <w:ins w:id="616" w:author="Taylor, Christine [HHS]" w:date="2025-07-22T17:32:00Z" w16du:dateUtc="2025-07-22T22:32:00Z">
        <w:r w:rsidR="004A6B1C">
          <w:t xml:space="preserve"> If a home is open longer than six months, the </w:t>
        </w:r>
      </w:ins>
      <w:ins w:id="617" w:author="Taylor, Christine [HHS]" w:date="2025-07-22T17:33:00Z" w16du:dateUtc="2025-07-22T22:33:00Z">
        <w:r w:rsidR="004A6B1C">
          <w:t xml:space="preserve">subgrantee must document the reason(s) why. </w:t>
        </w:r>
      </w:ins>
      <w:ins w:id="618" w:author="Taylor, Christine [HHS]" w:date="2024-11-06T13:34:00Z" w16du:dateUtc="2024-11-06T19:34:00Z">
        <w:r w:rsidR="006E5B25">
          <w:t>A full audit and the</w:t>
        </w:r>
      </w:ins>
      <w:ins w:id="619" w:author="Taylor, Christine [HHS]" w:date="2024-12-25T14:01:00Z" w16du:dateUtc="2024-12-25T20:01:00Z">
        <w:r w:rsidR="00166640">
          <w:t xml:space="preserve"> WAweb</w:t>
        </w:r>
      </w:ins>
      <w:ins w:id="620" w:author="Taylor, Christine [HHS]" w:date="2024-11-06T13:34:00Z" w16du:dateUtc="2024-11-06T19:34:00Z">
        <w:r w:rsidR="006E5B25">
          <w:t xml:space="preserve"> </w:t>
        </w:r>
      </w:ins>
      <w:ins w:id="621" w:author="Taylor, Christine [HHS]" w:date="2024-12-25T14:01:00Z" w16du:dateUtc="2024-12-25T20:01:00Z">
        <w:r w:rsidR="00166640">
          <w:t>(</w:t>
        </w:r>
      </w:ins>
      <w:ins w:id="622" w:author="Taylor, Christine [HHS]" w:date="2024-11-06T13:34:00Z" w16du:dateUtc="2024-11-06T19:34:00Z">
        <w:r w:rsidR="006E5B25">
          <w:t>NEAT/MHEA Audit</w:t>
        </w:r>
      </w:ins>
      <w:ins w:id="623" w:author="Taylor, Christine [HHS]" w:date="2024-12-25T14:01:00Z" w16du:dateUtc="2024-12-25T20:01:00Z">
        <w:r w:rsidR="00166640">
          <w:t>)</w:t>
        </w:r>
      </w:ins>
      <w:ins w:id="624" w:author="Taylor, Christine [HHS]" w:date="2024-11-06T13:34:00Z" w16du:dateUtc="2024-11-06T19:34:00Z">
        <w:r w:rsidR="006E5B25">
          <w:t xml:space="preserve"> must be run on the home before applying for Readiness funds. </w:t>
        </w:r>
      </w:ins>
      <w:r>
        <w:t xml:space="preserve">Landlords are required to contribute 50% of the costs prior to Readiness funds being used on a rental property. If the landlord is unwilling to contribute, the home will be deferred. Readiness funds will be allocated to the Subgrantee's regular DOE contract that is in force when the home is reported as complete, and Readiness costs must be reported to the regular DOE contract regardless of whether the completion and other weatherization work is reported to the regular DOE or DOE-BIL22 contract. The Grantee reserves the right to adjust the Readiness cost limit per home. </w:t>
      </w:r>
    </w:p>
    <w:p w14:paraId="7D47E30D" w14:textId="77777777" w:rsidR="009457A6" w:rsidRDefault="009457A6" w:rsidP="00281D23">
      <w:pPr>
        <w:numPr>
          <w:ilvl w:val="12"/>
          <w:numId w:val="0"/>
        </w:numPr>
      </w:pPr>
    </w:p>
    <w:p w14:paraId="6B2D96DC" w14:textId="39D99E6E" w:rsidR="00281D23" w:rsidRDefault="00281D23" w:rsidP="002217AF">
      <w:pPr>
        <w:pStyle w:val="Heading3"/>
      </w:pPr>
      <w:bookmarkStart w:id="625" w:name="_Toc204100057"/>
      <w:r>
        <w:t>8.3</w:t>
      </w:r>
      <w:r w:rsidR="004F78D5">
        <w:t>2</w:t>
      </w:r>
      <w:r>
        <w:tab/>
      </w:r>
      <w:bookmarkStart w:id="626" w:name="TransferOfFundsAmongLineItems833"/>
      <w:bookmarkEnd w:id="626"/>
      <w:r>
        <w:t>Budget Line Item</w:t>
      </w:r>
      <w:r w:rsidR="00612A00">
        <w:t xml:space="preserve"> Flexibility</w:t>
      </w:r>
      <w:bookmarkEnd w:id="625"/>
    </w:p>
    <w:p w14:paraId="4F0156CE" w14:textId="77777777" w:rsidR="00281D23" w:rsidRDefault="00281D23" w:rsidP="002217AF">
      <w:pPr>
        <w:numPr>
          <w:ilvl w:val="12"/>
          <w:numId w:val="0"/>
        </w:numPr>
        <w:ind w:left="360"/>
        <w:jc w:val="both"/>
      </w:pPr>
      <w:r>
        <w:t>Under the DOE and HEAP contracts, funds may be transferred from Administration to Support, Health and Safety, Labor, and Materials and between Support, Health and Safety, Labor, and Materials without prior approval. Under the utility contracts, funds may be transferred from Administration and Support, to Labor or Materials or between Materials and Labor without prior approval.</w:t>
      </w:r>
    </w:p>
    <w:p w14:paraId="016BF16F" w14:textId="77777777" w:rsidR="00C56B07" w:rsidRDefault="00C56B07" w:rsidP="00281D23">
      <w:pPr>
        <w:numPr>
          <w:ilvl w:val="12"/>
          <w:numId w:val="0"/>
        </w:numPr>
        <w:jc w:val="both"/>
      </w:pPr>
    </w:p>
    <w:p w14:paraId="2519E593" w14:textId="749B2BF7" w:rsidR="00C56B07" w:rsidRDefault="00C56B07" w:rsidP="002217AF">
      <w:pPr>
        <w:pStyle w:val="Heading3"/>
      </w:pPr>
      <w:bookmarkStart w:id="627" w:name="_Toc204100058"/>
      <w:r>
        <w:t>8.3</w:t>
      </w:r>
      <w:r w:rsidR="004F78D5">
        <w:t>3</w:t>
      </w:r>
      <w:r>
        <w:tab/>
      </w:r>
      <w:bookmarkStart w:id="628" w:name="AverageExpenditurePerHomeLimit834"/>
      <w:bookmarkEnd w:id="628"/>
      <w:r>
        <w:t xml:space="preserve">Average </w:t>
      </w:r>
      <w:r w:rsidR="00DD2D21">
        <w:t>Cost</w:t>
      </w:r>
      <w:r>
        <w:t xml:space="preserve"> per </w:t>
      </w:r>
      <w:r w:rsidR="00DD2D21">
        <w:t>Unit (ACPU)</w:t>
      </w:r>
      <w:r>
        <w:t xml:space="preserve"> Limit</w:t>
      </w:r>
      <w:bookmarkEnd w:id="627"/>
      <w:r>
        <w:t xml:space="preserve"> </w:t>
      </w:r>
    </w:p>
    <w:p w14:paraId="6D88FF5C" w14:textId="66935052" w:rsidR="00C56B07" w:rsidRDefault="00C56B07" w:rsidP="002217AF">
      <w:pPr>
        <w:numPr>
          <w:ilvl w:val="12"/>
          <w:numId w:val="0"/>
        </w:numPr>
        <w:ind w:left="360"/>
        <w:jc w:val="both"/>
      </w:pPr>
      <w:r>
        <w:t xml:space="preserve">DOE rules (10 CFR 440.18) state the expenditure of DOE funds for support, labor, and materials cannot exceed a specified </w:t>
      </w:r>
      <w:r w:rsidR="00CC2A33">
        <w:t>ACPU</w:t>
      </w:r>
      <w:r w:rsidR="00DD2D21">
        <w:t xml:space="preserve"> </w:t>
      </w:r>
      <w:r>
        <w:t>limit. The limit is adjusted annually by DOE</w:t>
      </w:r>
      <w:r w:rsidR="00F63489">
        <w:t>.</w:t>
      </w:r>
      <w:r>
        <w:t xml:space="preserve"> </w:t>
      </w:r>
      <w:r w:rsidR="00782F8E">
        <w:t xml:space="preserve">The </w:t>
      </w:r>
      <w:r w:rsidR="00841598">
        <w:rPr>
          <w:color w:val="000000"/>
          <w:shd w:val="clear" w:color="auto" w:fill="FFFFFF"/>
        </w:rPr>
        <w:t>Iowa WAP</w:t>
      </w:r>
      <w:r w:rsidR="00782F8E">
        <w:t xml:space="preserve"> notifies </w:t>
      </w:r>
      <w:r w:rsidR="004D4484">
        <w:t>subgrantee</w:t>
      </w:r>
      <w:r w:rsidR="00782F8E">
        <w:t xml:space="preserve">s of this limit at the beginning of each DOE Program Year.  </w:t>
      </w:r>
      <w:r>
        <w:t xml:space="preserve">Refer to the </w:t>
      </w:r>
      <w:r w:rsidRPr="00517E7B">
        <w:rPr>
          <w:bCs/>
          <w:i/>
        </w:rPr>
        <w:t>Weatherization General Appendix</w:t>
      </w:r>
      <w:r>
        <w:t xml:space="preserve"> for the current </w:t>
      </w:r>
      <w:r w:rsidR="00D6769C">
        <w:t>ACPU</w:t>
      </w:r>
      <w:r w:rsidR="00DD2D21">
        <w:t xml:space="preserve"> </w:t>
      </w:r>
      <w:r>
        <w:t>limit.</w:t>
      </w:r>
    </w:p>
    <w:p w14:paraId="3BB9524A" w14:textId="77777777" w:rsidR="00C56B07" w:rsidRDefault="00C56B07" w:rsidP="002217AF">
      <w:pPr>
        <w:numPr>
          <w:ilvl w:val="12"/>
          <w:numId w:val="0"/>
        </w:numPr>
        <w:ind w:left="360"/>
        <w:jc w:val="both"/>
      </w:pPr>
    </w:p>
    <w:p w14:paraId="4F96A54B" w14:textId="32BB286D" w:rsidR="00C56B07" w:rsidRDefault="00C56B07" w:rsidP="002217AF">
      <w:pPr>
        <w:numPr>
          <w:ilvl w:val="12"/>
          <w:numId w:val="0"/>
        </w:numPr>
        <w:ind w:left="360"/>
        <w:jc w:val="both"/>
      </w:pPr>
      <w:r>
        <w:t xml:space="preserve">The </w:t>
      </w:r>
      <w:r w:rsidR="00D6769C">
        <w:t>ACPU</w:t>
      </w:r>
      <w:r>
        <w:t xml:space="preserve"> limit applies to the DOE Contract. The limit does not apply to HEAP contracts or utility contracts. The </w:t>
      </w:r>
      <w:r w:rsidR="00D6769C">
        <w:t>ACPU</w:t>
      </w:r>
      <w:r>
        <w:t xml:space="preserve"> limit applies to the aggregate total of homes charged to the DOE Contract. It does not apply to each individual home charged to the Contract. Therefore, the total DOE expenditures for support, labor, and materials divided by the total number of completed homes are charged to the DOE Contract cannot exceed the </w:t>
      </w:r>
      <w:r w:rsidR="00D6769C">
        <w:t>ACPU</w:t>
      </w:r>
      <w:r>
        <w:t xml:space="preserve"> limit. </w:t>
      </w:r>
    </w:p>
    <w:p w14:paraId="615001DD" w14:textId="77777777" w:rsidR="0072125B" w:rsidRDefault="0072125B" w:rsidP="00C56B07">
      <w:pPr>
        <w:rPr>
          <w:b/>
        </w:rPr>
      </w:pPr>
    </w:p>
    <w:p w14:paraId="63729333" w14:textId="0739E580" w:rsidR="00C56B07" w:rsidRDefault="00C56B07" w:rsidP="002217AF">
      <w:pPr>
        <w:pStyle w:val="Heading3"/>
      </w:pPr>
      <w:bookmarkStart w:id="629" w:name="_Toc204100059"/>
      <w:r>
        <w:t>8.3</w:t>
      </w:r>
      <w:r w:rsidR="004F78D5">
        <w:t>4</w:t>
      </w:r>
      <w:r>
        <w:tab/>
      </w:r>
      <w:bookmarkStart w:id="630" w:name="HealthAndSafetyExpenditureLimit835"/>
      <w:bookmarkEnd w:id="630"/>
      <w:r>
        <w:t>Health and Safety Expenditure Limit</w:t>
      </w:r>
      <w:bookmarkEnd w:id="629"/>
    </w:p>
    <w:p w14:paraId="3D85EF08" w14:textId="616AAE44" w:rsidR="00C56B07" w:rsidRDefault="00C56B07" w:rsidP="002217AF">
      <w:pPr>
        <w:numPr>
          <w:ilvl w:val="12"/>
          <w:numId w:val="0"/>
        </w:numPr>
        <w:ind w:left="360"/>
        <w:jc w:val="both"/>
      </w:pPr>
      <w:r>
        <w:t>DOE requires states to limit the amount of health and safety costs charged to DOE. If a state intends to use DOE funds for health and safety purposes, DOE requires the state to specify what percentage of DOE funds will be spent for abatement activities. The Iowa Weatherization Program has specified that</w:t>
      </w:r>
      <w:r w:rsidR="00B020EF">
        <w:t xml:space="preserve"> the percentage approved in the DOE State Plan</w:t>
      </w:r>
      <w:r>
        <w:t xml:space="preserve"> of support, labor, and materials will be used for health and safety activities. The cost of health and safety in excess of the </w:t>
      </w:r>
      <w:r w:rsidR="00B020EF">
        <w:t>limit</w:t>
      </w:r>
      <w:r>
        <w:t xml:space="preserve"> is augmented with HEAP funds (</w:t>
      </w:r>
      <w:r w:rsidR="0026049D">
        <w:t>r</w:t>
      </w:r>
      <w:r w:rsidRPr="00200A74">
        <w:t xml:space="preserve">efer to </w:t>
      </w:r>
      <w:hyperlink w:anchor="AugmentingFunds840" w:history="1">
        <w:r w:rsidRPr="0026049D">
          <w:rPr>
            <w:rStyle w:val="Hyperlink"/>
          </w:rPr>
          <w:t>Section 8.40</w:t>
        </w:r>
      </w:hyperlink>
      <w:r>
        <w:t xml:space="preserve">). The health and safety expenditure limit is “outside” the calculation of the </w:t>
      </w:r>
      <w:r w:rsidR="00B020EF">
        <w:t>ACPU</w:t>
      </w:r>
      <w:r>
        <w:t xml:space="preserve"> limit. This requirement applies only to </w:t>
      </w:r>
      <w:r>
        <w:lastRenderedPageBreak/>
        <w:t xml:space="preserve">DOE. </w:t>
      </w:r>
      <w:r w:rsidR="00782F8E">
        <w:t xml:space="preserve">The </w:t>
      </w:r>
      <w:r w:rsidR="00841598">
        <w:rPr>
          <w:color w:val="000000"/>
          <w:shd w:val="clear" w:color="auto" w:fill="FFFFFF"/>
        </w:rPr>
        <w:t>Iowa WAP</w:t>
      </w:r>
      <w:r w:rsidR="00782F8E">
        <w:t xml:space="preserve"> notifies </w:t>
      </w:r>
      <w:r w:rsidR="004D4484">
        <w:t>subgrantee</w:t>
      </w:r>
      <w:r w:rsidR="00782F8E">
        <w:t xml:space="preserve">s of the specific health and safety amount to use at the beginning of each DOE Program Year.  Refer to the </w:t>
      </w:r>
      <w:r w:rsidR="00782F8E" w:rsidRPr="00517E7B">
        <w:rPr>
          <w:bCs/>
          <w:i/>
        </w:rPr>
        <w:t>Weatherization General Appendix</w:t>
      </w:r>
      <w:r w:rsidR="00782F8E">
        <w:t xml:space="preserve"> for the current </w:t>
      </w:r>
      <w:r w:rsidR="00B020EF">
        <w:t>ACPU</w:t>
      </w:r>
      <w:r w:rsidR="00782F8E">
        <w:t xml:space="preserve"> limit.</w:t>
      </w:r>
    </w:p>
    <w:p w14:paraId="562FE823" w14:textId="77777777" w:rsidR="00C56B07" w:rsidRDefault="00C56B07" w:rsidP="00C56B07">
      <w:pPr>
        <w:numPr>
          <w:ilvl w:val="12"/>
          <w:numId w:val="0"/>
        </w:numPr>
        <w:rPr>
          <w:b/>
        </w:rPr>
      </w:pPr>
    </w:p>
    <w:p w14:paraId="06E96594" w14:textId="788A3D48" w:rsidR="00C56B07" w:rsidRDefault="00C56B07" w:rsidP="002217AF">
      <w:pPr>
        <w:pStyle w:val="Heading3"/>
      </w:pPr>
      <w:bookmarkStart w:id="631" w:name="_Toc204100060"/>
      <w:r>
        <w:t>8.3</w:t>
      </w:r>
      <w:r w:rsidR="004F78D5">
        <w:t>5</w:t>
      </w:r>
      <w:r>
        <w:tab/>
      </w:r>
      <w:bookmarkStart w:id="632" w:name="OtherExpenditureLimits836"/>
      <w:bookmarkEnd w:id="632"/>
      <w:r>
        <w:t>Other Expenditure Limits</w:t>
      </w:r>
      <w:bookmarkEnd w:id="631"/>
    </w:p>
    <w:p w14:paraId="42EA9098" w14:textId="54AC45A3" w:rsidR="00C56B07" w:rsidRDefault="00C56B07" w:rsidP="002217AF">
      <w:pPr>
        <w:numPr>
          <w:ilvl w:val="12"/>
          <w:numId w:val="0"/>
        </w:numPr>
        <w:ind w:left="360"/>
        <w:jc w:val="both"/>
      </w:pPr>
      <w:r>
        <w:t xml:space="preserve">The </w:t>
      </w:r>
      <w:r w:rsidR="00841598">
        <w:rPr>
          <w:color w:val="000000"/>
          <w:shd w:val="clear" w:color="auto" w:fill="FFFFFF"/>
        </w:rPr>
        <w:t>Iowa WAP</w:t>
      </w:r>
      <w:r>
        <w:t xml:space="preserve"> imposes other limits on expenditures of program funds. Limits may apply to furnace work, water heater work, repair work, individual measure cost, etc. The expenditure limits are described in the </w:t>
      </w:r>
      <w:r w:rsidRPr="00517E7B">
        <w:rPr>
          <w:bCs/>
          <w:i/>
        </w:rPr>
        <w:t>Weatherization General Appendix</w:t>
      </w:r>
      <w:r>
        <w:t>.</w:t>
      </w:r>
    </w:p>
    <w:p w14:paraId="3BB9E90B" w14:textId="77777777" w:rsidR="00C56B07" w:rsidRDefault="00C56B07" w:rsidP="00C56B07">
      <w:pPr>
        <w:numPr>
          <w:ilvl w:val="12"/>
          <w:numId w:val="0"/>
        </w:numPr>
      </w:pPr>
    </w:p>
    <w:p w14:paraId="662E0BF5" w14:textId="77777777" w:rsidR="00C56B07" w:rsidRDefault="002217AF" w:rsidP="002217AF">
      <w:pPr>
        <w:pStyle w:val="Heading2"/>
      </w:pPr>
      <w:bookmarkStart w:id="633" w:name="AugmentingFunds840"/>
      <w:bookmarkStart w:id="634" w:name="_Toc204100061"/>
      <w:bookmarkEnd w:id="633"/>
      <w:r>
        <w:t>8.40</w:t>
      </w:r>
      <w:r>
        <w:tab/>
      </w:r>
      <w:r w:rsidR="00C56B07">
        <w:t>AUGMENTING FUNDS</w:t>
      </w:r>
      <w:bookmarkEnd w:id="634"/>
    </w:p>
    <w:p w14:paraId="0F8DA25A" w14:textId="77777777" w:rsidR="00C56B07" w:rsidRDefault="00C56B07" w:rsidP="00A80511"/>
    <w:p w14:paraId="479A2332" w14:textId="77777777" w:rsidR="00C56B07" w:rsidRDefault="00C56B07" w:rsidP="00C56B07">
      <w:pPr>
        <w:jc w:val="both"/>
      </w:pPr>
      <w:r>
        <w:t>The Iowa Weatherization Program allows for the combining of HEAP funds with DOE funds to cover the cost of a home(s) while, at the same time, complying with DOE’s average cost per home limit. This is referred to as “augmenting” funds. Utility funds may also be combined with DOE or HEAP funds to cover the cost of work on a home. However, utility funds are not used in the automated augmenting process.</w:t>
      </w:r>
    </w:p>
    <w:p w14:paraId="7F452075" w14:textId="77777777" w:rsidR="00B360F9" w:rsidRDefault="00B360F9" w:rsidP="00C56B07">
      <w:pPr>
        <w:jc w:val="both"/>
      </w:pPr>
    </w:p>
    <w:p w14:paraId="19FB2CE8" w14:textId="77777777" w:rsidR="00C56B07" w:rsidRDefault="00C56B07" w:rsidP="002217AF">
      <w:pPr>
        <w:pStyle w:val="Heading3"/>
      </w:pPr>
      <w:bookmarkStart w:id="635" w:name="_Toc204100062"/>
      <w:r>
        <w:t>8.41</w:t>
      </w:r>
      <w:r>
        <w:tab/>
      </w:r>
      <w:bookmarkStart w:id="636" w:name="AugmentingAverageExpenditurePerHome841"/>
      <w:bookmarkEnd w:id="636"/>
      <w:r>
        <w:t>Augmenting the Average Expenditure per Home</w:t>
      </w:r>
      <w:bookmarkEnd w:id="635"/>
    </w:p>
    <w:p w14:paraId="53F67242" w14:textId="1DEAB782" w:rsidR="00C56B07" w:rsidRDefault="00C56B07" w:rsidP="002217AF">
      <w:pPr>
        <w:numPr>
          <w:ilvl w:val="12"/>
          <w:numId w:val="0"/>
        </w:numPr>
        <w:ind w:left="360"/>
        <w:jc w:val="both"/>
      </w:pPr>
      <w:r>
        <w:t xml:space="preserve">One of the benefits of augmenting is it allows </w:t>
      </w:r>
      <w:r w:rsidR="004D4484">
        <w:t>subgrantee</w:t>
      </w:r>
      <w:r w:rsidR="00EF1BB1">
        <w:t>s</w:t>
      </w:r>
      <w:r>
        <w:t xml:space="preserve"> to spend more than the average expenditure per home limit that applies to the DOE Contract. This allows the program to install more measures or to </w:t>
      </w:r>
      <w:r w:rsidR="0026049D">
        <w:t>weatherize</w:t>
      </w:r>
      <w:r>
        <w:t xml:space="preserve"> higher cost homes than the program would be able to do if it was limited to the average expenditure per home limit.  </w:t>
      </w:r>
    </w:p>
    <w:p w14:paraId="308A2DBC" w14:textId="77777777" w:rsidR="00C56B07" w:rsidRDefault="00C56B07" w:rsidP="00C56B07">
      <w:pPr>
        <w:numPr>
          <w:ilvl w:val="12"/>
          <w:numId w:val="0"/>
        </w:numPr>
      </w:pPr>
    </w:p>
    <w:p w14:paraId="40096462" w14:textId="77777777" w:rsidR="00C56B07" w:rsidRDefault="00C56B07" w:rsidP="002217AF">
      <w:pPr>
        <w:numPr>
          <w:ilvl w:val="12"/>
          <w:numId w:val="0"/>
        </w:numPr>
        <w:ind w:left="360"/>
        <w:jc w:val="both"/>
      </w:pPr>
      <w:r>
        <w:t xml:space="preserve">When augmenting funds, expenditures up to the average expenditure per home limit are charged as DOE expenses and the balance of the expenditures (i.e. expenditures in excess of the average expenditure per home limit) are charged as a HEAP augmenting expense. If a home uses </w:t>
      </w:r>
      <w:r w:rsidRPr="00C56B07">
        <w:rPr>
          <w:u w:val="single"/>
        </w:rPr>
        <w:t>any</w:t>
      </w:r>
      <w:r>
        <w:t xml:space="preserve"> DOE funds, that home will be reported as a DOE completion. That way there is no double counting of completed units. If only HEAP funds are used (or HEAP and utility combination), the completion is charged to HEAP.</w:t>
      </w:r>
    </w:p>
    <w:p w14:paraId="435CCA56" w14:textId="77777777" w:rsidR="00C56B07" w:rsidRDefault="00C56B07" w:rsidP="00281D23">
      <w:pPr>
        <w:numPr>
          <w:ilvl w:val="12"/>
          <w:numId w:val="0"/>
        </w:numPr>
        <w:jc w:val="both"/>
      </w:pPr>
    </w:p>
    <w:p w14:paraId="59CB0AB3" w14:textId="77777777" w:rsidR="00C56B07" w:rsidRDefault="00C56B07" w:rsidP="002217AF">
      <w:pPr>
        <w:pStyle w:val="Heading3"/>
      </w:pPr>
      <w:bookmarkStart w:id="637" w:name="_Toc204100063"/>
      <w:r>
        <w:t>8.42</w:t>
      </w:r>
      <w:r>
        <w:tab/>
      </w:r>
      <w:bookmarkStart w:id="638" w:name="AugmentingHealthSafetyCosts842"/>
      <w:bookmarkEnd w:id="638"/>
      <w:r>
        <w:t>Augmenting Health and Safety Costs</w:t>
      </w:r>
      <w:bookmarkEnd w:id="637"/>
    </w:p>
    <w:p w14:paraId="5D665D7A" w14:textId="77777777" w:rsidR="00C56B07" w:rsidRDefault="00C56B07" w:rsidP="002217AF">
      <w:pPr>
        <w:numPr>
          <w:ilvl w:val="12"/>
          <w:numId w:val="0"/>
        </w:numPr>
        <w:ind w:left="360"/>
        <w:jc w:val="both"/>
      </w:pPr>
      <w:r>
        <w:t>In order to comply with</w:t>
      </w:r>
      <w:r w:rsidR="00F63489">
        <w:t xml:space="preserve"> the</w:t>
      </w:r>
      <w:r w:rsidR="005A7DB4">
        <w:t xml:space="preserve"> H&amp;S limit</w:t>
      </w:r>
      <w:r>
        <w:t>, but still cover the costs of necessary health and safety abatement activities, the Iowa Weatherization Program also augments health and safety costs. WAMS automatically augments health and safety costs charged to the DOE Contract. This is done by charging a calculated health and safety amount to the DOE Contract. The remaining balance of the health and safety costs is augmented to the HEAP Contract.</w:t>
      </w:r>
    </w:p>
    <w:p w14:paraId="3B1CF31A" w14:textId="77777777" w:rsidR="00C56B07" w:rsidRDefault="00C56B07" w:rsidP="00C56B07">
      <w:pPr>
        <w:numPr>
          <w:ilvl w:val="12"/>
          <w:numId w:val="0"/>
        </w:numPr>
      </w:pPr>
    </w:p>
    <w:p w14:paraId="60A707DB" w14:textId="77777777" w:rsidR="00C56B07" w:rsidRDefault="00C56B07" w:rsidP="002217AF">
      <w:pPr>
        <w:pStyle w:val="Heading3"/>
        <w:rPr>
          <w:i/>
        </w:rPr>
      </w:pPr>
      <w:bookmarkStart w:id="639" w:name="_Toc204100064"/>
      <w:r>
        <w:t>8.43</w:t>
      </w:r>
      <w:r>
        <w:tab/>
      </w:r>
      <w:bookmarkStart w:id="640" w:name="TheAugmentingProcess843"/>
      <w:bookmarkEnd w:id="640"/>
      <w:r>
        <w:t>The Augmenting Process</w:t>
      </w:r>
      <w:bookmarkEnd w:id="639"/>
    </w:p>
    <w:p w14:paraId="02E54D7B" w14:textId="77777777" w:rsidR="00C56B07" w:rsidRPr="00A4022A" w:rsidRDefault="00C56B07" w:rsidP="002217AF">
      <w:pPr>
        <w:numPr>
          <w:ilvl w:val="12"/>
          <w:numId w:val="0"/>
        </w:numPr>
        <w:ind w:left="360"/>
        <w:jc w:val="both"/>
      </w:pPr>
      <w:r w:rsidRPr="00A4022A">
        <w:t xml:space="preserve">WAMS automatically </w:t>
      </w:r>
      <w:r w:rsidR="00F63489">
        <w:t>calculates</w:t>
      </w:r>
      <w:r w:rsidR="00F63489" w:rsidRPr="00A4022A">
        <w:t xml:space="preserve"> </w:t>
      </w:r>
      <w:r w:rsidRPr="00A4022A">
        <w:t xml:space="preserve">augmenting when it is needed. </w:t>
      </w:r>
    </w:p>
    <w:p w14:paraId="31DA10E5" w14:textId="77777777" w:rsidR="00C56B07" w:rsidRPr="00A4022A" w:rsidRDefault="00C56B07" w:rsidP="002217AF">
      <w:pPr>
        <w:numPr>
          <w:ilvl w:val="12"/>
          <w:numId w:val="0"/>
        </w:numPr>
        <w:ind w:left="360"/>
      </w:pPr>
    </w:p>
    <w:p w14:paraId="15C6F74A" w14:textId="77777777" w:rsidR="00C56B07" w:rsidRPr="00A4022A" w:rsidRDefault="00C56B07" w:rsidP="002217AF">
      <w:pPr>
        <w:numPr>
          <w:ilvl w:val="12"/>
          <w:numId w:val="0"/>
        </w:numPr>
        <w:ind w:left="360"/>
        <w:jc w:val="both"/>
      </w:pPr>
      <w:r w:rsidRPr="00A4022A">
        <w:t xml:space="preserve">Augmenting of health and safety costs works as follows. WAMS multiplies the number of completed homes for the month by the maximum health &amp; safety average. The resulting number is the maximum health and safety cost that can be charged to DOE for the month. If the total amount of actual health and safety costs for the month is less than the calculated maximum, the entire health and safety amount for the month is charged to the DOE Contract and none of the health and safety cost is augmented. If the total amount of actual health and safety cost for the month is more than the calculated maximum, the calculated maximum is charged to the DOE Contract and the balance is augmented to the HEAP Contract. </w:t>
      </w:r>
    </w:p>
    <w:p w14:paraId="0D09910D" w14:textId="77777777" w:rsidR="00C56B07" w:rsidRPr="00A4022A" w:rsidRDefault="00C56B07" w:rsidP="002217AF">
      <w:pPr>
        <w:numPr>
          <w:ilvl w:val="12"/>
          <w:numId w:val="0"/>
        </w:numPr>
        <w:ind w:left="360"/>
      </w:pPr>
    </w:p>
    <w:p w14:paraId="430E57EB" w14:textId="77777777" w:rsidR="00C56B07" w:rsidRDefault="00C56B07" w:rsidP="002217AF">
      <w:pPr>
        <w:numPr>
          <w:ilvl w:val="12"/>
          <w:numId w:val="0"/>
        </w:numPr>
        <w:ind w:left="360"/>
        <w:jc w:val="both"/>
      </w:pPr>
      <w:r w:rsidRPr="00A4022A">
        <w:t>After augmenting health and safety costs, WAMS then considers whether the total cost of the homes for the month will exceed the DOE average limit. If augmenting is required in order to comply with the average limit, support cost is augmented first, followed by labor cost</w:t>
      </w:r>
      <w:r w:rsidR="00200A74" w:rsidRPr="00A4022A">
        <w:t>,</w:t>
      </w:r>
      <w:r w:rsidRPr="00A4022A">
        <w:t xml:space="preserve"> and finally, material cost, if needed. </w:t>
      </w:r>
    </w:p>
    <w:p w14:paraId="136B7BFE" w14:textId="77777777" w:rsidR="00D66CA6" w:rsidRDefault="00D66CA6" w:rsidP="002217AF">
      <w:pPr>
        <w:numPr>
          <w:ilvl w:val="12"/>
          <w:numId w:val="0"/>
        </w:numPr>
        <w:ind w:left="360"/>
        <w:jc w:val="both"/>
      </w:pPr>
    </w:p>
    <w:p w14:paraId="184FB50E" w14:textId="77777777" w:rsidR="00B07783" w:rsidRPr="00A4022A" w:rsidRDefault="00B07783" w:rsidP="002217AF">
      <w:pPr>
        <w:numPr>
          <w:ilvl w:val="12"/>
          <w:numId w:val="0"/>
        </w:numPr>
        <w:ind w:left="360"/>
        <w:jc w:val="both"/>
      </w:pPr>
    </w:p>
    <w:p w14:paraId="44E19607" w14:textId="77777777" w:rsidR="00C56B07" w:rsidRDefault="00C56B07" w:rsidP="00A80511">
      <w:pPr>
        <w:pStyle w:val="Heading2"/>
      </w:pPr>
      <w:bookmarkStart w:id="641" w:name="_Toc204100065"/>
      <w:r>
        <w:lastRenderedPageBreak/>
        <w:t>8.50</w:t>
      </w:r>
      <w:bookmarkStart w:id="642" w:name="ChargingCosts850"/>
      <w:bookmarkEnd w:id="642"/>
      <w:r>
        <w:tab/>
        <w:t>CHARGING COSTS</w:t>
      </w:r>
      <w:bookmarkEnd w:id="641"/>
    </w:p>
    <w:p w14:paraId="1D45705F" w14:textId="77777777" w:rsidR="00C56B07" w:rsidRDefault="00C56B07" w:rsidP="00C56B07">
      <w:pPr>
        <w:numPr>
          <w:ilvl w:val="12"/>
          <w:numId w:val="0"/>
        </w:numPr>
        <w:jc w:val="both"/>
      </w:pPr>
    </w:p>
    <w:p w14:paraId="0BF4C096" w14:textId="77777777" w:rsidR="00C56B07" w:rsidRDefault="00C56B07" w:rsidP="00C56B07">
      <w:pPr>
        <w:numPr>
          <w:ilvl w:val="12"/>
          <w:numId w:val="0"/>
        </w:numPr>
        <w:jc w:val="both"/>
      </w:pPr>
      <w:r>
        <w:t>There are some restrictions on when contract funds may be spent. Homes must be charged to the DOE Contract first. The reason for this is if a state does not spend the majority of its DOE grant for the year, DOE may reduce the state’s future funding allocation. Therefore, it is important to ensure each year’s DOE grant is spent. When any DOE funds are spent on a completed home, the home is reported as a completion under the DOE Contract.</w:t>
      </w:r>
    </w:p>
    <w:p w14:paraId="478CE653" w14:textId="77777777" w:rsidR="00C56B07" w:rsidRDefault="00C56B07" w:rsidP="00C56B07">
      <w:pPr>
        <w:numPr>
          <w:ilvl w:val="12"/>
          <w:numId w:val="0"/>
        </w:numPr>
        <w:jc w:val="both"/>
      </w:pPr>
    </w:p>
    <w:p w14:paraId="036CE1F6" w14:textId="77777777" w:rsidR="00C56B07" w:rsidRDefault="00C56B07" w:rsidP="00C56B07">
      <w:pPr>
        <w:numPr>
          <w:ilvl w:val="12"/>
          <w:numId w:val="0"/>
        </w:numPr>
        <w:jc w:val="both"/>
      </w:pPr>
      <w:r>
        <w:t>When DOE funds are available, HEAP funds may only be used for the following reasons:</w:t>
      </w:r>
    </w:p>
    <w:p w14:paraId="03254BC0" w14:textId="77777777" w:rsidR="00C56B07" w:rsidRDefault="00C56B07" w:rsidP="00F4166A">
      <w:pPr>
        <w:numPr>
          <w:ilvl w:val="0"/>
          <w:numId w:val="20"/>
        </w:numPr>
      </w:pPr>
      <w:r>
        <w:t xml:space="preserve">To charge measures not covered by DOE </w:t>
      </w:r>
    </w:p>
    <w:p w14:paraId="48D7ACC3" w14:textId="77777777" w:rsidR="00167F40" w:rsidRDefault="00167F40" w:rsidP="001C177C">
      <w:pPr>
        <w:numPr>
          <w:ilvl w:val="0"/>
          <w:numId w:val="20"/>
        </w:numPr>
        <w:jc w:val="both"/>
      </w:pPr>
      <w:r>
        <w:t>To re-weatherize a home in an area declared a disaster by Presidential or Gubernatorial declaration</w:t>
      </w:r>
    </w:p>
    <w:p w14:paraId="150B8E89" w14:textId="77777777" w:rsidR="00C56B07" w:rsidRDefault="00C56B07" w:rsidP="00F4166A">
      <w:pPr>
        <w:numPr>
          <w:ilvl w:val="0"/>
          <w:numId w:val="21"/>
        </w:numPr>
        <w:tabs>
          <w:tab w:val="clear" w:pos="720"/>
          <w:tab w:val="num" w:pos="360"/>
        </w:tabs>
        <w:ind w:left="360"/>
      </w:pPr>
      <w:r>
        <w:t>To do additional work on a home that has been closed complete (i.e. go-backs/reworks)</w:t>
      </w:r>
    </w:p>
    <w:p w14:paraId="7767D224" w14:textId="77777777" w:rsidR="00C56B07" w:rsidRDefault="00C56B07" w:rsidP="00C56B07">
      <w:pPr>
        <w:jc w:val="both"/>
      </w:pPr>
    </w:p>
    <w:p w14:paraId="64F5AE01" w14:textId="77777777" w:rsidR="00C56B07" w:rsidRDefault="00C56B07" w:rsidP="00A80511">
      <w:pPr>
        <w:numPr>
          <w:ilvl w:val="12"/>
          <w:numId w:val="0"/>
        </w:numPr>
        <w:jc w:val="both"/>
      </w:pPr>
      <w:r>
        <w:t>After all DOE funds have been spent, homes may then be charged to the HEAP Contract.</w:t>
      </w:r>
    </w:p>
    <w:p w14:paraId="4021512D" w14:textId="77777777" w:rsidR="00B07783" w:rsidRDefault="00B07783" w:rsidP="00A80511">
      <w:pPr>
        <w:numPr>
          <w:ilvl w:val="12"/>
          <w:numId w:val="0"/>
        </w:numPr>
        <w:jc w:val="both"/>
      </w:pPr>
    </w:p>
    <w:p w14:paraId="59340C01" w14:textId="77777777" w:rsidR="00C56B07" w:rsidRDefault="00E36B07" w:rsidP="00C56B07">
      <w:pPr>
        <w:numPr>
          <w:ilvl w:val="12"/>
          <w:numId w:val="0"/>
        </w:numPr>
        <w:jc w:val="both"/>
      </w:pPr>
      <w:r>
        <w:t>If a house is eligible, available utility funds must be utilized.</w:t>
      </w:r>
      <w:r w:rsidR="00C56B07">
        <w:t xml:space="preserve"> Utility funds can be used to cover the cost of some measures that cannot be charged to the DOE and HEAP </w:t>
      </w:r>
      <w:r w:rsidR="005515C1">
        <w:t>c</w:t>
      </w:r>
      <w:r w:rsidR="00C56B07">
        <w:t xml:space="preserve">ontracts. Because utility funds can be charged to the same home DOE or HEAP funds are charged to, it would be possible to have DOE, HEAP, and utility funds all used to cover the costs of one home. </w:t>
      </w:r>
    </w:p>
    <w:p w14:paraId="3CBD6857" w14:textId="77777777" w:rsidR="00E36B07" w:rsidRDefault="00E36B07" w:rsidP="00C56B07">
      <w:pPr>
        <w:numPr>
          <w:ilvl w:val="12"/>
          <w:numId w:val="0"/>
        </w:numPr>
        <w:jc w:val="both"/>
      </w:pPr>
    </w:p>
    <w:p w14:paraId="4958B39D" w14:textId="77777777" w:rsidR="00C56B07" w:rsidRDefault="00C56B07" w:rsidP="00C56B07">
      <w:pPr>
        <w:numPr>
          <w:ilvl w:val="12"/>
          <w:numId w:val="0"/>
        </w:numPr>
        <w:jc w:val="both"/>
      </w:pPr>
      <w:r>
        <w:t xml:space="preserve">Allowable costs must be charged to the appropriate contract and to the appropriate line item of that contract. </w:t>
      </w:r>
      <w:r w:rsidR="00E36B07">
        <w:t>W</w:t>
      </w:r>
      <w:r>
        <w:t xml:space="preserve">eatherization contracts define what allowable costs may be charged to each of the line items. </w:t>
      </w:r>
    </w:p>
    <w:p w14:paraId="6AEF57FD" w14:textId="77777777" w:rsidR="00C56B07" w:rsidRDefault="00C56B07" w:rsidP="00C56B07">
      <w:pPr>
        <w:numPr>
          <w:ilvl w:val="12"/>
          <w:numId w:val="0"/>
        </w:numPr>
        <w:jc w:val="both"/>
      </w:pPr>
    </w:p>
    <w:p w14:paraId="77CAE834" w14:textId="0E883C9C" w:rsidR="00FB5DDA" w:rsidRDefault="00C56B07" w:rsidP="00C56B07">
      <w:pPr>
        <w:numPr>
          <w:ilvl w:val="12"/>
          <w:numId w:val="0"/>
        </w:numPr>
        <w:jc w:val="both"/>
      </w:pPr>
      <w:r>
        <w:t>All weatherization work on a home, including the final inspection</w:t>
      </w:r>
      <w:r w:rsidR="00350899">
        <w:t xml:space="preserve"> (performed by a certified QCI)</w:t>
      </w:r>
      <w:r>
        <w:t>, must be completed by the last day of a contract in order to charge the home to that contract. Only the payment of expenses incurred during a contract term may take place after the last day of the contract.</w:t>
      </w:r>
    </w:p>
    <w:p w14:paraId="194DCB15" w14:textId="77777777" w:rsidR="00C56B07" w:rsidRDefault="00C56B07" w:rsidP="00C56B07">
      <w:pPr>
        <w:numPr>
          <w:ilvl w:val="12"/>
          <w:numId w:val="0"/>
        </w:numPr>
        <w:jc w:val="both"/>
      </w:pPr>
    </w:p>
    <w:p w14:paraId="587497CE" w14:textId="77777777" w:rsidR="00C56B07" w:rsidRDefault="00C56B07" w:rsidP="00A80511">
      <w:pPr>
        <w:pStyle w:val="Heading3"/>
      </w:pPr>
      <w:bookmarkStart w:id="643" w:name="_Toc204100066"/>
      <w:r>
        <w:t>8.51</w:t>
      </w:r>
      <w:r>
        <w:tab/>
      </w:r>
      <w:bookmarkStart w:id="644" w:name="CostsOnIncompleteHomes851"/>
      <w:bookmarkEnd w:id="644"/>
      <w:r>
        <w:t>Costs on Incomplete Homes</w:t>
      </w:r>
      <w:bookmarkEnd w:id="643"/>
    </w:p>
    <w:p w14:paraId="0BF09600" w14:textId="77777777" w:rsidR="00C56B07" w:rsidRDefault="00C56B07" w:rsidP="00A80511">
      <w:pPr>
        <w:numPr>
          <w:ilvl w:val="12"/>
          <w:numId w:val="0"/>
        </w:numPr>
        <w:ind w:left="360"/>
        <w:jc w:val="both"/>
      </w:pPr>
      <w:r>
        <w:t xml:space="preserve">The costs of incomplete homes </w:t>
      </w:r>
      <w:r w:rsidR="00E36B07">
        <w:t xml:space="preserve">must </w:t>
      </w:r>
      <w:r>
        <w:t>be charged to the contract in</w:t>
      </w:r>
      <w:r w:rsidR="005515C1">
        <w:t xml:space="preserve"> </w:t>
      </w:r>
      <w:r>
        <w:t xml:space="preserve">force at the time the expenditures were incurred. The cost of the incomplete homes should be added to the cost of the completed homes to determine the average cost per completed home for that contract. </w:t>
      </w:r>
    </w:p>
    <w:p w14:paraId="27B74183" w14:textId="77777777" w:rsidR="00C56B07" w:rsidRDefault="00C56B07" w:rsidP="00C56B07">
      <w:pPr>
        <w:numPr>
          <w:ilvl w:val="12"/>
          <w:numId w:val="0"/>
        </w:numPr>
        <w:jc w:val="both"/>
      </w:pPr>
    </w:p>
    <w:p w14:paraId="3C590B51" w14:textId="77777777" w:rsidR="00C56B07" w:rsidRDefault="00C56B07" w:rsidP="00A80511">
      <w:pPr>
        <w:pStyle w:val="Heading3"/>
      </w:pPr>
      <w:bookmarkStart w:id="645" w:name="_Toc204100067"/>
      <w:r>
        <w:t>8.52</w:t>
      </w:r>
      <w:r>
        <w:tab/>
      </w:r>
      <w:bookmarkStart w:id="646" w:name="CostsOnHomesInProcess852"/>
      <w:bookmarkEnd w:id="646"/>
      <w:r>
        <w:t>Costs on Homes In-Process</w:t>
      </w:r>
      <w:bookmarkEnd w:id="645"/>
    </w:p>
    <w:p w14:paraId="3F13FC44" w14:textId="0F6F8945" w:rsidR="00C56B07" w:rsidRDefault="00C56B07" w:rsidP="00A80511">
      <w:pPr>
        <w:numPr>
          <w:ilvl w:val="12"/>
          <w:numId w:val="0"/>
        </w:numPr>
        <w:ind w:left="360"/>
        <w:jc w:val="both"/>
      </w:pPr>
      <w:r>
        <w:t xml:space="preserve">Homes in-process are defined as homes for which the </w:t>
      </w:r>
      <w:r w:rsidR="004D4484">
        <w:t>subgrantee</w:t>
      </w:r>
      <w:r>
        <w:t xml:space="preserve"> has incurred actual expenditures but the home cannot yet be reported as complete because either all of the weatherization work has not been completed or the final inspection has not been done. Work on homes in-process that cannot be completed by the end of a contract cannot be charged to that contract. These costs must be charged to a weatherization contract in effect at the time the home is completed. The completed home also would be reported as a completion under the contract in effect at the time the home is completed. </w:t>
      </w:r>
    </w:p>
    <w:p w14:paraId="7CC18E5F" w14:textId="77777777" w:rsidR="00C56B07" w:rsidRDefault="00C56B07" w:rsidP="00C56B07">
      <w:pPr>
        <w:numPr>
          <w:ilvl w:val="12"/>
          <w:numId w:val="0"/>
        </w:numPr>
        <w:jc w:val="both"/>
      </w:pPr>
    </w:p>
    <w:p w14:paraId="287FD244" w14:textId="77777777" w:rsidR="00C56B07" w:rsidRDefault="00C56B07" w:rsidP="00A80511">
      <w:pPr>
        <w:pStyle w:val="Heading3"/>
      </w:pPr>
      <w:bookmarkStart w:id="647" w:name="_Toc204100068"/>
      <w:r>
        <w:t>8.53</w:t>
      </w:r>
      <w:r>
        <w:tab/>
      </w:r>
      <w:bookmarkStart w:id="648" w:name="GoBackAndCWRCosts853"/>
      <w:bookmarkEnd w:id="648"/>
      <w:r>
        <w:t>Go-Back, Corrective Work Required (CWR) Costs and Correcting Data</w:t>
      </w:r>
      <w:bookmarkEnd w:id="647"/>
    </w:p>
    <w:p w14:paraId="4AB24901" w14:textId="09BB7104" w:rsidR="00C56B07" w:rsidRDefault="00C56B07" w:rsidP="00A80511">
      <w:pPr>
        <w:numPr>
          <w:ilvl w:val="12"/>
          <w:numId w:val="0"/>
        </w:numPr>
        <w:ind w:left="360"/>
        <w:jc w:val="both"/>
      </w:pPr>
      <w:r>
        <w:t xml:space="preserve">There are times when </w:t>
      </w:r>
      <w:r w:rsidR="00EF1BB1">
        <w:t>a</w:t>
      </w:r>
      <w:r>
        <w:t xml:space="preserve"> </w:t>
      </w:r>
      <w:r w:rsidR="004D4484">
        <w:t>subgrantee</w:t>
      </w:r>
      <w:r>
        <w:t xml:space="preserve"> has to go back to a home, after it has been closed as a completed home, to either correct work done to the home or to do additional needed work. Going back to a home after it has been completed may be as the result of a </w:t>
      </w:r>
      <w:r w:rsidR="0032390A">
        <w:t>customer</w:t>
      </w:r>
      <w:r>
        <w:t xml:space="preserve"> complaint to the </w:t>
      </w:r>
      <w:r w:rsidR="004D4484">
        <w:t>subgrantee</w:t>
      </w:r>
      <w:r>
        <w:t xml:space="preserve"> (“Go-Backs”) or an inspection finding from a state inspector </w:t>
      </w:r>
      <w:r w:rsidR="00460A40">
        <w:t xml:space="preserve">regarding corrective work required </w:t>
      </w:r>
      <w:r>
        <w:t xml:space="preserve">(CWR). There are also times when the data originally submitted must be corrected.  </w:t>
      </w:r>
    </w:p>
    <w:p w14:paraId="34A77E16" w14:textId="77777777" w:rsidR="00C56B07" w:rsidRDefault="00C56B07" w:rsidP="00A80511"/>
    <w:p w14:paraId="189CD9DA" w14:textId="77777777" w:rsidR="00C56B07" w:rsidRDefault="00C56B07" w:rsidP="00A80511">
      <w:pPr>
        <w:numPr>
          <w:ilvl w:val="12"/>
          <w:numId w:val="0"/>
        </w:numPr>
        <w:ind w:left="360"/>
        <w:jc w:val="both"/>
      </w:pPr>
      <w:r>
        <w:t xml:space="preserve">Go-back and CWR costs </w:t>
      </w:r>
      <w:r w:rsidR="00460A40">
        <w:t xml:space="preserve">can </w:t>
      </w:r>
      <w:r>
        <w:t xml:space="preserve">only be charged to a HEAP </w:t>
      </w:r>
      <w:r w:rsidR="00460A40">
        <w:t>c</w:t>
      </w:r>
      <w:r>
        <w:t xml:space="preserve">ontract. The costs </w:t>
      </w:r>
      <w:r w:rsidR="00167F40">
        <w:t xml:space="preserve">must </w:t>
      </w:r>
      <w:r>
        <w:t xml:space="preserve">be charged to whichever HEAP </w:t>
      </w:r>
      <w:r w:rsidR="00460A40">
        <w:t>c</w:t>
      </w:r>
      <w:r>
        <w:t>ontract is currently in effect. If correcting data results in additional charge</w:t>
      </w:r>
      <w:r w:rsidR="00491B59">
        <w:t>s</w:t>
      </w:r>
      <w:r>
        <w:t xml:space="preserve"> </w:t>
      </w:r>
      <w:r>
        <w:lastRenderedPageBreak/>
        <w:t>to the house, those additions must be charged to HEAP. If correcting data results in a reduction of costs, the credit must be applied to the program originally charged</w:t>
      </w:r>
      <w:r w:rsidR="00F63489">
        <w:t>, if possible</w:t>
      </w:r>
      <w:r>
        <w:t>.</w:t>
      </w:r>
    </w:p>
    <w:p w14:paraId="545E3B17" w14:textId="77777777" w:rsidR="00C56B07" w:rsidRDefault="00C56B07" w:rsidP="00A80511">
      <w:pPr>
        <w:numPr>
          <w:ilvl w:val="12"/>
          <w:numId w:val="0"/>
        </w:numPr>
        <w:ind w:left="360"/>
        <w:jc w:val="both"/>
      </w:pPr>
    </w:p>
    <w:p w14:paraId="3E0DB25A" w14:textId="77777777" w:rsidR="00C56B07" w:rsidRDefault="007C5F65" w:rsidP="00A80511">
      <w:pPr>
        <w:numPr>
          <w:ilvl w:val="12"/>
          <w:numId w:val="0"/>
        </w:numPr>
        <w:ind w:left="360"/>
        <w:jc w:val="both"/>
      </w:pPr>
      <w:r>
        <w:t>Support is not allowed on CWRs and Go-Backs because support was already paid when the home was reported as a completion.</w:t>
      </w:r>
      <w:r w:rsidR="00C56B07">
        <w:t xml:space="preserve"> The home must not be counted as a new completion. </w:t>
      </w:r>
    </w:p>
    <w:p w14:paraId="2E800E19" w14:textId="77777777" w:rsidR="00C56B07" w:rsidRDefault="00C56B07" w:rsidP="00C56B07">
      <w:pPr>
        <w:numPr>
          <w:ilvl w:val="12"/>
          <w:numId w:val="0"/>
        </w:numPr>
        <w:jc w:val="both"/>
      </w:pPr>
    </w:p>
    <w:p w14:paraId="01A9A20A" w14:textId="77777777" w:rsidR="00C56B07" w:rsidRDefault="00C56B07" w:rsidP="00A80511">
      <w:pPr>
        <w:pStyle w:val="Heading3"/>
      </w:pPr>
      <w:bookmarkStart w:id="649" w:name="_Toc204100069"/>
      <w:r>
        <w:t>8.54</w:t>
      </w:r>
      <w:r>
        <w:tab/>
      </w:r>
      <w:bookmarkStart w:id="650" w:name="Rebates854"/>
      <w:bookmarkEnd w:id="650"/>
      <w:r>
        <w:t>Rebates</w:t>
      </w:r>
      <w:bookmarkEnd w:id="649"/>
    </w:p>
    <w:p w14:paraId="63B9FBA6" w14:textId="6579DACB" w:rsidR="00C56B07" w:rsidRDefault="00C56B07" w:rsidP="00B07783">
      <w:pPr>
        <w:autoSpaceDE w:val="0"/>
        <w:autoSpaceDN w:val="0"/>
        <w:adjustRightInd w:val="0"/>
        <w:ind w:left="360"/>
        <w:jc w:val="both"/>
      </w:pPr>
      <w:r>
        <w:t xml:space="preserve">When a rebate is used, the </w:t>
      </w:r>
      <w:r w:rsidR="004D4484">
        <w:t>subgrantee</w:t>
      </w:r>
      <w:r>
        <w:t xml:space="preserve"> should reduce the line item expenditure, by the amount of the rebate, in the contract the expenditure was charged to. For example, if a rebate of $500 is obtained from a utility company or manufacturer, the </w:t>
      </w:r>
      <w:r w:rsidR="004D4484">
        <w:t>subgrantee</w:t>
      </w:r>
      <w:r>
        <w:t xml:space="preserve"> should reduce the material line item by $500. </w:t>
      </w:r>
    </w:p>
    <w:p w14:paraId="74642ECB" w14:textId="003ABE28" w:rsidR="00C56B07" w:rsidRPr="00167F40" w:rsidRDefault="00C56B07" w:rsidP="00A80511">
      <w:pPr>
        <w:numPr>
          <w:ilvl w:val="12"/>
          <w:numId w:val="0"/>
        </w:numPr>
        <w:ind w:left="360"/>
        <w:jc w:val="both"/>
        <w:rPr>
          <w:strike/>
        </w:rPr>
      </w:pPr>
      <w:r>
        <w:t>Rebates offered by utilities for installing energy efficient equipment/materials must not be used</w:t>
      </w:r>
      <w:r w:rsidRPr="007E2594">
        <w:rPr>
          <w:rFonts w:cs="Arial"/>
        </w:rPr>
        <w:t xml:space="preserve"> when the </w:t>
      </w:r>
      <w:r>
        <w:rPr>
          <w:rFonts w:cs="Arial"/>
        </w:rPr>
        <w:t>equipment</w:t>
      </w:r>
      <w:r w:rsidRPr="007E2594">
        <w:rPr>
          <w:rFonts w:cs="Arial"/>
        </w:rPr>
        <w:t xml:space="preserve"> is installed</w:t>
      </w:r>
      <w:r>
        <w:rPr>
          <w:rFonts w:cs="Arial"/>
        </w:rPr>
        <w:t xml:space="preserve"> with utility funds</w:t>
      </w:r>
      <w:r w:rsidRPr="007E2594">
        <w:rPr>
          <w:rFonts w:cs="Arial"/>
        </w:rPr>
        <w:t xml:space="preserve"> through the WAP Program</w:t>
      </w:r>
      <w:r w:rsidR="00110E28">
        <w:rPr>
          <w:rFonts w:cs="Arial"/>
        </w:rPr>
        <w:t xml:space="preserve">. </w:t>
      </w:r>
      <w:r>
        <w:rPr>
          <w:rFonts w:cs="Arial"/>
        </w:rPr>
        <w:t>I</w:t>
      </w:r>
      <w:r w:rsidRPr="007E2594">
        <w:rPr>
          <w:rFonts w:cs="Arial"/>
        </w:rPr>
        <w:t xml:space="preserve">f </w:t>
      </w:r>
      <w:r>
        <w:rPr>
          <w:rFonts w:cs="Arial"/>
        </w:rPr>
        <w:t>utility</w:t>
      </w:r>
      <w:r w:rsidRPr="007E2594">
        <w:rPr>
          <w:rFonts w:cs="Arial"/>
        </w:rPr>
        <w:t xml:space="preserve"> funds are used to pay for the </w:t>
      </w:r>
      <w:r>
        <w:rPr>
          <w:rFonts w:cs="Arial"/>
        </w:rPr>
        <w:t>equipment</w:t>
      </w:r>
      <w:r w:rsidRPr="007E2594">
        <w:rPr>
          <w:rFonts w:cs="Arial"/>
        </w:rPr>
        <w:t xml:space="preserve"> and a rebate is obtained</w:t>
      </w:r>
      <w:r w:rsidR="00460A40">
        <w:rPr>
          <w:rFonts w:cs="Arial"/>
        </w:rPr>
        <w:t>,</w:t>
      </w:r>
      <w:r w:rsidRPr="007E2594">
        <w:rPr>
          <w:rFonts w:cs="Arial"/>
        </w:rPr>
        <w:t xml:space="preserve"> it would </w:t>
      </w:r>
      <w:r>
        <w:rPr>
          <w:rFonts w:cs="Arial"/>
        </w:rPr>
        <w:t>have the effect of</w:t>
      </w:r>
      <w:r w:rsidRPr="007E2594">
        <w:rPr>
          <w:rFonts w:cs="Arial"/>
        </w:rPr>
        <w:t xml:space="preserve"> </w:t>
      </w:r>
      <w:r>
        <w:rPr>
          <w:rFonts w:cs="Arial"/>
        </w:rPr>
        <w:t>the utility</w:t>
      </w:r>
      <w:r w:rsidRPr="007E2594">
        <w:rPr>
          <w:rFonts w:cs="Arial"/>
        </w:rPr>
        <w:t xml:space="preserve"> paying for the </w:t>
      </w:r>
      <w:r>
        <w:rPr>
          <w:rFonts w:cs="Arial"/>
        </w:rPr>
        <w:t>equipment</w:t>
      </w:r>
      <w:r w:rsidRPr="007E2594">
        <w:rPr>
          <w:rFonts w:cs="Arial"/>
        </w:rPr>
        <w:t xml:space="preserve"> twice. (</w:t>
      </w:r>
      <w:r w:rsidR="00DC75BC" w:rsidRPr="007E2594">
        <w:rPr>
          <w:rFonts w:cs="Arial"/>
        </w:rPr>
        <w:t>Also,</w:t>
      </w:r>
      <w:r w:rsidRPr="007E2594">
        <w:rPr>
          <w:rFonts w:cs="Arial"/>
        </w:rPr>
        <w:t xml:space="preserve"> </w:t>
      </w:r>
      <w:r>
        <w:rPr>
          <w:rFonts w:cs="Arial"/>
        </w:rPr>
        <w:t>the utility</w:t>
      </w:r>
      <w:r w:rsidRPr="007E2594">
        <w:rPr>
          <w:rFonts w:cs="Arial"/>
        </w:rPr>
        <w:t xml:space="preserve"> would get credit for the savings twice</w:t>
      </w:r>
      <w:r w:rsidR="00460A40">
        <w:rPr>
          <w:rFonts w:cs="Arial"/>
        </w:rPr>
        <w:t>;</w:t>
      </w:r>
      <w:r w:rsidRPr="007E2594">
        <w:rPr>
          <w:rFonts w:cs="Arial"/>
        </w:rPr>
        <w:t xml:space="preserve"> once under the low-income weatherization program and once under their residential rebate program.) </w:t>
      </w:r>
    </w:p>
    <w:p w14:paraId="42642A31" w14:textId="77777777" w:rsidR="00C56B07" w:rsidRDefault="00C56B07" w:rsidP="00C56B07">
      <w:pPr>
        <w:numPr>
          <w:ilvl w:val="12"/>
          <w:numId w:val="0"/>
        </w:numPr>
        <w:jc w:val="both"/>
      </w:pPr>
    </w:p>
    <w:p w14:paraId="17B36ACD" w14:textId="77777777" w:rsidR="00C56B07" w:rsidRDefault="00A80511" w:rsidP="00A80511">
      <w:pPr>
        <w:pStyle w:val="Heading3"/>
      </w:pPr>
      <w:bookmarkStart w:id="651" w:name="_Toc204100070"/>
      <w:r>
        <w:t>8.55</w:t>
      </w:r>
      <w:r w:rsidR="00C56B07">
        <w:tab/>
      </w:r>
      <w:bookmarkStart w:id="652" w:name="WeatherizationEquipmentRental856"/>
      <w:bookmarkEnd w:id="652"/>
      <w:r w:rsidR="00C56B07">
        <w:t>Weatherization Equipment Rental</w:t>
      </w:r>
      <w:bookmarkEnd w:id="651"/>
      <w:r w:rsidR="00C56B07">
        <w:t xml:space="preserve"> </w:t>
      </w:r>
    </w:p>
    <w:p w14:paraId="5914FB82" w14:textId="6E7C3A36" w:rsidR="00C56B07" w:rsidRDefault="00C56B07" w:rsidP="00A80511">
      <w:pPr>
        <w:numPr>
          <w:ilvl w:val="12"/>
          <w:numId w:val="0"/>
        </w:numPr>
        <w:ind w:left="360"/>
        <w:jc w:val="both"/>
      </w:pPr>
      <w:r>
        <w:t xml:space="preserve">If weatherization equipment is used by </w:t>
      </w:r>
      <w:r w:rsidR="00EF1BB1">
        <w:t>a</w:t>
      </w:r>
      <w:r>
        <w:t xml:space="preserve"> </w:t>
      </w:r>
      <w:r w:rsidR="004D4484">
        <w:t>subgrantee</w:t>
      </w:r>
      <w:r>
        <w:t xml:space="preserve"> for non-weatherization activities the </w:t>
      </w:r>
      <w:r w:rsidR="004D4484">
        <w:t>subgrantee</w:t>
      </w:r>
      <w:r>
        <w:t xml:space="preserve"> must fairly compensate the Weatherization Program for the use of the equipment. </w:t>
      </w:r>
      <w:r w:rsidR="000619D4">
        <w:t xml:space="preserve">Subgrantees must submit the User Fee Approval Form to </w:t>
      </w:r>
      <w:r w:rsidR="00841598">
        <w:rPr>
          <w:color w:val="000000"/>
          <w:shd w:val="clear" w:color="auto" w:fill="FFFFFF"/>
        </w:rPr>
        <w:t>Iowa WAP</w:t>
      </w:r>
      <w:r w:rsidR="000619D4">
        <w:t xml:space="preserve"> for approval before allowing other programs to use equipment. </w:t>
      </w:r>
      <w:r>
        <w:t xml:space="preserve">Also, if private </w:t>
      </w:r>
      <w:r w:rsidR="00F2628A">
        <w:t>contractors</w:t>
      </w:r>
      <w:r>
        <w:t xml:space="preserve"> use weatherization equipment, the </w:t>
      </w:r>
      <w:r w:rsidR="00F2628A">
        <w:t>contractors</w:t>
      </w:r>
      <w:r>
        <w:t xml:space="preserve"> must fairly compensate the Weatherization Program for the use of the equipment. </w:t>
      </w:r>
      <w:r w:rsidRPr="00200A74">
        <w:t xml:space="preserve">Refer to </w:t>
      </w:r>
      <w:hyperlink w:anchor="UseOfWxEquipByContractors971" w:history="1">
        <w:r w:rsidRPr="00460A40">
          <w:rPr>
            <w:rStyle w:val="Hyperlink"/>
          </w:rPr>
          <w:t>Section 9.71</w:t>
        </w:r>
      </w:hyperlink>
      <w:r w:rsidRPr="00200A74">
        <w:t xml:space="preserve"> </w:t>
      </w:r>
      <w:r>
        <w:t>for more detailed information about this.</w:t>
      </w:r>
    </w:p>
    <w:p w14:paraId="15019D8B" w14:textId="77777777" w:rsidR="00C56B07" w:rsidRDefault="00C56B07" w:rsidP="00A80511">
      <w:pPr>
        <w:numPr>
          <w:ilvl w:val="12"/>
          <w:numId w:val="0"/>
        </w:numPr>
        <w:ind w:left="360"/>
        <w:jc w:val="both"/>
      </w:pPr>
    </w:p>
    <w:p w14:paraId="7A05A5E0" w14:textId="03F14130" w:rsidR="00F63489" w:rsidRDefault="004D4484" w:rsidP="00A80511">
      <w:pPr>
        <w:numPr>
          <w:ilvl w:val="12"/>
          <w:numId w:val="0"/>
        </w:numPr>
        <w:ind w:left="360"/>
        <w:jc w:val="both"/>
      </w:pPr>
      <w:r>
        <w:t>Subgrantee</w:t>
      </w:r>
      <w:r w:rsidR="00EF1BB1">
        <w:t>s</w:t>
      </w:r>
      <w:r w:rsidR="00F63489">
        <w:t xml:space="preserve"> must determine which method of reporting funds received as rental fees will be used:</w:t>
      </w:r>
    </w:p>
    <w:p w14:paraId="595E78D8" w14:textId="77777777" w:rsidR="00DC75BC" w:rsidRDefault="00DC75BC" w:rsidP="00A80511">
      <w:pPr>
        <w:numPr>
          <w:ilvl w:val="12"/>
          <w:numId w:val="0"/>
        </w:numPr>
        <w:ind w:left="360"/>
        <w:jc w:val="both"/>
      </w:pPr>
    </w:p>
    <w:p w14:paraId="45B96E0C" w14:textId="689DAC8B" w:rsidR="00B840AC" w:rsidRDefault="004D4484" w:rsidP="00102572">
      <w:pPr>
        <w:pStyle w:val="ListParagraph"/>
        <w:numPr>
          <w:ilvl w:val="0"/>
          <w:numId w:val="42"/>
        </w:numPr>
        <w:jc w:val="both"/>
      </w:pPr>
      <w:r>
        <w:t>Subgrantee</w:t>
      </w:r>
      <w:r w:rsidR="00EF1BB1">
        <w:t>s</w:t>
      </w:r>
      <w:r w:rsidR="00F63489">
        <w:t xml:space="preserve"> may report 100% of the funds received as rental fees as a credit to the HEAP Equipment/Training line on the 102 Report. </w:t>
      </w:r>
    </w:p>
    <w:p w14:paraId="75BF9CF2" w14:textId="5E29F2EA" w:rsidR="00B840AC" w:rsidRDefault="004D4484" w:rsidP="00102572">
      <w:pPr>
        <w:pStyle w:val="ListParagraph"/>
        <w:numPr>
          <w:ilvl w:val="0"/>
          <w:numId w:val="42"/>
        </w:numPr>
        <w:jc w:val="both"/>
      </w:pPr>
      <w:r>
        <w:t>Subgrantee</w:t>
      </w:r>
      <w:r w:rsidR="00EF1BB1">
        <w:t>s</w:t>
      </w:r>
      <w:r w:rsidR="008976CA">
        <w:t xml:space="preserve"> may</w:t>
      </w:r>
      <w:r w:rsidR="00F63489">
        <w:t xml:space="preserve"> also choose to</w:t>
      </w:r>
      <w:r w:rsidR="008976CA">
        <w:t xml:space="preserve"> split the compensation between the HEAP Equipment/Training line and the support line. Doing this will allow the </w:t>
      </w:r>
      <w:r>
        <w:t>subgrantee</w:t>
      </w:r>
      <w:r w:rsidR="008976CA">
        <w:t xml:space="preserve"> to recover the maintenance costs associated with that vehicle (gas, repair, insurance, registration, etc.) which are paid with support funds.</w:t>
      </w:r>
      <w:r w:rsidR="00C56B07">
        <w:t xml:space="preserve"> </w:t>
      </w:r>
    </w:p>
    <w:p w14:paraId="0A58DA65" w14:textId="09C905F5" w:rsidR="00C460D0" w:rsidRDefault="00413BCC" w:rsidP="00102572">
      <w:pPr>
        <w:pStyle w:val="ListParagraph"/>
        <w:numPr>
          <w:ilvl w:val="0"/>
          <w:numId w:val="42"/>
        </w:numPr>
        <w:jc w:val="both"/>
      </w:pPr>
      <w:r>
        <w:t>R</w:t>
      </w:r>
      <w:r w:rsidR="00C460D0">
        <w:t xml:space="preserve">ental fees </w:t>
      </w:r>
      <w:r>
        <w:t xml:space="preserve">received for the use of </w:t>
      </w:r>
      <w:r w:rsidR="00C460D0">
        <w:t>DOE equipment</w:t>
      </w:r>
      <w:r>
        <w:t>/vehicles</w:t>
      </w:r>
      <w:r w:rsidR="00C460D0">
        <w:t xml:space="preserve"> </w:t>
      </w:r>
      <w:r w:rsidR="008C0EA2">
        <w:t>must</w:t>
      </w:r>
      <w:r w:rsidR="00C460D0">
        <w:t xml:space="preserve"> be reported to the DOE support line item.</w:t>
      </w:r>
    </w:p>
    <w:p w14:paraId="52F4E0E8" w14:textId="77777777" w:rsidR="00C56B07" w:rsidRDefault="00C56B07" w:rsidP="00C56B07">
      <w:pPr>
        <w:numPr>
          <w:ilvl w:val="12"/>
          <w:numId w:val="0"/>
        </w:numPr>
        <w:jc w:val="both"/>
      </w:pPr>
    </w:p>
    <w:p w14:paraId="1764FAD4" w14:textId="1437E7F5" w:rsidR="00110E28" w:rsidRDefault="00110E28" w:rsidP="00A80511">
      <w:pPr>
        <w:pStyle w:val="Heading3"/>
      </w:pPr>
      <w:bookmarkStart w:id="653" w:name="_Toc204100071"/>
      <w:r>
        <w:t>8.5</w:t>
      </w:r>
      <w:r w:rsidR="00581F02">
        <w:t>6</w:t>
      </w:r>
      <w:r>
        <w:tab/>
      </w:r>
      <w:bookmarkStart w:id="654" w:name="FundsRecvdThruSaleWxEquipmentVehicles857"/>
      <w:bookmarkEnd w:id="654"/>
      <w:r>
        <w:t>Funds Received through the Sale of Weatherization Equipment and Vehicles</w:t>
      </w:r>
      <w:bookmarkEnd w:id="653"/>
    </w:p>
    <w:p w14:paraId="17F742A0" w14:textId="77777777" w:rsidR="00110E28" w:rsidRDefault="00110E28" w:rsidP="00A80511">
      <w:pPr>
        <w:numPr>
          <w:ilvl w:val="12"/>
          <w:numId w:val="0"/>
        </w:numPr>
        <w:ind w:left="360"/>
        <w:jc w:val="both"/>
      </w:pPr>
      <w:r>
        <w:t xml:space="preserve">Funds received through the sale of equipment or vehicles purchased with HEAP funds must be reported as a credit to the HEAP – Equipment line item in the current HEAP </w:t>
      </w:r>
      <w:r w:rsidR="00460A40">
        <w:t>c</w:t>
      </w:r>
      <w:r>
        <w:t xml:space="preserve">ontract. Funds received through the sale of equipment or vehicles purchased with DOE funds must be reported as an expenditure reduction to the support line item in the current DOE </w:t>
      </w:r>
      <w:r w:rsidR="00460A40">
        <w:t>c</w:t>
      </w:r>
      <w:r>
        <w:t xml:space="preserve">ontract. </w:t>
      </w:r>
    </w:p>
    <w:p w14:paraId="03C3C307" w14:textId="77777777" w:rsidR="00110E28" w:rsidRDefault="00110E28" w:rsidP="00110E28">
      <w:pPr>
        <w:numPr>
          <w:ilvl w:val="12"/>
          <w:numId w:val="0"/>
        </w:numPr>
        <w:jc w:val="both"/>
        <w:rPr>
          <w:b/>
        </w:rPr>
      </w:pPr>
    </w:p>
    <w:p w14:paraId="081DA14A" w14:textId="5010236D" w:rsidR="00110E28" w:rsidRDefault="00110E28" w:rsidP="00A80511">
      <w:pPr>
        <w:pStyle w:val="Heading3"/>
      </w:pPr>
      <w:bookmarkStart w:id="655" w:name="_Toc204100072"/>
      <w:r>
        <w:t>8.5</w:t>
      </w:r>
      <w:r w:rsidR="00581F02">
        <w:t>7</w:t>
      </w:r>
      <w:r>
        <w:tab/>
      </w:r>
      <w:bookmarkStart w:id="656" w:name="FundsRecvdThruSaleWxMaterials858"/>
      <w:bookmarkEnd w:id="656"/>
      <w:r>
        <w:t>Funds Received through the Sale of Weatherization Materials</w:t>
      </w:r>
      <w:bookmarkEnd w:id="655"/>
    </w:p>
    <w:p w14:paraId="73C13AC5" w14:textId="77777777" w:rsidR="00110E28" w:rsidRDefault="00110E28" w:rsidP="00A80511">
      <w:pPr>
        <w:numPr>
          <w:ilvl w:val="12"/>
          <w:numId w:val="0"/>
        </w:numPr>
        <w:ind w:left="360"/>
        <w:jc w:val="both"/>
      </w:pPr>
      <w:r>
        <w:t xml:space="preserve">Funds received through the sale of materials must be reported as an expenditure reduction to the Materials line item. Refer </w:t>
      </w:r>
      <w:r w:rsidRPr="00200A74">
        <w:t xml:space="preserve">to </w:t>
      </w:r>
      <w:hyperlink w:anchor="ProceduresDisposingMaterialsEquip950" w:history="1">
        <w:r w:rsidRPr="00895590">
          <w:rPr>
            <w:rStyle w:val="Hyperlink"/>
          </w:rPr>
          <w:t>Section 9.50</w:t>
        </w:r>
      </w:hyperlink>
      <w:r w:rsidRPr="00200A74">
        <w:t xml:space="preserve"> for</w:t>
      </w:r>
      <w:r>
        <w:t xml:space="preserve"> more detailed information.</w:t>
      </w:r>
    </w:p>
    <w:p w14:paraId="56F87BD2" w14:textId="77777777" w:rsidR="00D35110" w:rsidRDefault="00D35110" w:rsidP="00D35110">
      <w:bookmarkStart w:id="657" w:name="GAXForm861"/>
      <w:bookmarkStart w:id="658" w:name="GeneralAccountingExpenditureForm877"/>
      <w:bookmarkEnd w:id="657"/>
      <w:bookmarkEnd w:id="658"/>
    </w:p>
    <w:p w14:paraId="15B302A1" w14:textId="4A99A0C0" w:rsidR="00730BF1" w:rsidRPr="00BC572A" w:rsidRDefault="00730BF1" w:rsidP="00214CA1">
      <w:pPr>
        <w:pStyle w:val="Heading2"/>
      </w:pPr>
      <w:bookmarkStart w:id="659" w:name="_Toc204100073"/>
      <w:r w:rsidRPr="00BC572A">
        <w:t>8.</w:t>
      </w:r>
      <w:r w:rsidR="00030B81">
        <w:t>6</w:t>
      </w:r>
      <w:r w:rsidRPr="00BC572A">
        <w:t>0</w:t>
      </w:r>
      <w:bookmarkStart w:id="660" w:name="OtherFinancialIssues880"/>
      <w:bookmarkEnd w:id="660"/>
      <w:r>
        <w:tab/>
      </w:r>
      <w:r w:rsidRPr="00BC572A">
        <w:t>OTHER FINANCIAL ISSUES</w:t>
      </w:r>
      <w:bookmarkEnd w:id="659"/>
    </w:p>
    <w:p w14:paraId="0F789E14" w14:textId="77777777" w:rsidR="00730BF1" w:rsidRDefault="00730BF1" w:rsidP="00730BF1">
      <w:pPr>
        <w:jc w:val="both"/>
        <w:rPr>
          <w:b/>
          <w:sz w:val="22"/>
        </w:rPr>
      </w:pPr>
    </w:p>
    <w:p w14:paraId="21551299" w14:textId="1D1ECCDD" w:rsidR="00730BF1" w:rsidRDefault="00730BF1" w:rsidP="00214CA1">
      <w:pPr>
        <w:pStyle w:val="Heading3"/>
        <w:rPr>
          <w:sz w:val="22"/>
        </w:rPr>
      </w:pPr>
      <w:bookmarkStart w:id="661" w:name="_Toc204100074"/>
      <w:r w:rsidRPr="00BC572A">
        <w:t>8.</w:t>
      </w:r>
      <w:r w:rsidR="00305A0E">
        <w:t>6</w:t>
      </w:r>
      <w:r w:rsidRPr="00BC572A">
        <w:t>1</w:t>
      </w:r>
      <w:r>
        <w:tab/>
      </w:r>
      <w:bookmarkStart w:id="662" w:name="DisallowedCosts881"/>
      <w:bookmarkEnd w:id="662"/>
      <w:r>
        <w:t>Disallowed Costs</w:t>
      </w:r>
      <w:bookmarkEnd w:id="661"/>
    </w:p>
    <w:p w14:paraId="57B74D4D" w14:textId="77777777" w:rsidR="00730BF1" w:rsidRDefault="00730BF1" w:rsidP="003439F4">
      <w:pPr>
        <w:numPr>
          <w:ilvl w:val="12"/>
          <w:numId w:val="0"/>
        </w:numPr>
        <w:ind w:left="360"/>
        <w:jc w:val="both"/>
      </w:pPr>
      <w:r>
        <w:t>The weatherization contracts define costs that cannot be charged to the Weatherization Contracts. Examples of these are finance charges, late fees, and interest expense. Refer to the weatherization contracts for more information on disallowed costs.</w:t>
      </w:r>
    </w:p>
    <w:p w14:paraId="2E1D5505" w14:textId="77777777" w:rsidR="00730BF1" w:rsidRDefault="00730BF1" w:rsidP="00730BF1">
      <w:pPr>
        <w:numPr>
          <w:ilvl w:val="12"/>
          <w:numId w:val="0"/>
        </w:numPr>
        <w:jc w:val="both"/>
      </w:pPr>
    </w:p>
    <w:p w14:paraId="365376AF" w14:textId="0E738E6C" w:rsidR="00730BF1" w:rsidRDefault="00730BF1" w:rsidP="003439F4">
      <w:pPr>
        <w:numPr>
          <w:ilvl w:val="12"/>
          <w:numId w:val="0"/>
        </w:numPr>
        <w:ind w:left="360"/>
        <w:jc w:val="both"/>
      </w:pPr>
      <w:r>
        <w:lastRenderedPageBreak/>
        <w:t xml:space="preserve">If a cost, incurred under a contract still in-force is disallowed, the disallowed cost </w:t>
      </w:r>
      <w:r w:rsidR="00F71507">
        <w:t xml:space="preserve">must </w:t>
      </w:r>
      <w:r>
        <w:t xml:space="preserve">be reported as an expenditure reduction to the relevant line item in the contract. If a </w:t>
      </w:r>
      <w:r w:rsidR="00F71507">
        <w:t xml:space="preserve">cost is </w:t>
      </w:r>
      <w:r>
        <w:t xml:space="preserve">disallowed </w:t>
      </w:r>
      <w:r w:rsidR="00F71507">
        <w:t xml:space="preserve">in a </w:t>
      </w:r>
      <w:r>
        <w:t>closed</w:t>
      </w:r>
      <w:r w:rsidR="00F71507">
        <w:t xml:space="preserve"> contract</w:t>
      </w:r>
      <w:r>
        <w:t xml:space="preserve">, the amount of the disallowed cost must be returned to the </w:t>
      </w:r>
      <w:r w:rsidR="00841598">
        <w:rPr>
          <w:color w:val="000000"/>
          <w:shd w:val="clear" w:color="auto" w:fill="FFFFFF"/>
        </w:rPr>
        <w:t>Iowa WAP</w:t>
      </w:r>
      <w:r>
        <w:t xml:space="preserve"> by check. </w:t>
      </w:r>
    </w:p>
    <w:p w14:paraId="3AFCF78F" w14:textId="77777777" w:rsidR="00730BF1" w:rsidRDefault="00730BF1" w:rsidP="00730BF1">
      <w:pPr>
        <w:numPr>
          <w:ilvl w:val="12"/>
          <w:numId w:val="0"/>
        </w:numPr>
        <w:jc w:val="both"/>
      </w:pPr>
    </w:p>
    <w:p w14:paraId="15B1F694" w14:textId="16EC9483" w:rsidR="00730BF1" w:rsidRDefault="00730BF1" w:rsidP="00214CA1">
      <w:pPr>
        <w:pStyle w:val="Heading3"/>
      </w:pPr>
      <w:bookmarkStart w:id="663" w:name="_Toc204100075"/>
      <w:r>
        <w:t>8.</w:t>
      </w:r>
      <w:r w:rsidR="00305A0E">
        <w:t>6</w:t>
      </w:r>
      <w:r>
        <w:t>2</w:t>
      </w:r>
      <w:r>
        <w:tab/>
      </w:r>
      <w:bookmarkStart w:id="664" w:name="Insurance882"/>
      <w:bookmarkEnd w:id="664"/>
      <w:r>
        <w:t>Insurance</w:t>
      </w:r>
      <w:bookmarkEnd w:id="663"/>
    </w:p>
    <w:p w14:paraId="674D4622" w14:textId="77777777" w:rsidR="00730BF1" w:rsidRPr="00805558" w:rsidRDefault="00730BF1" w:rsidP="00805558">
      <w:pPr>
        <w:ind w:left="360"/>
        <w:jc w:val="both"/>
        <w:rPr>
          <w:b/>
        </w:rPr>
      </w:pPr>
      <w:r w:rsidRPr="00805558">
        <w:rPr>
          <w:b/>
        </w:rPr>
        <w:t>Commercial General Liability Insurance</w:t>
      </w:r>
    </w:p>
    <w:p w14:paraId="1A88734D" w14:textId="0CF8B202" w:rsidR="00730BF1" w:rsidRDefault="004D4484" w:rsidP="0079087D">
      <w:pPr>
        <w:ind w:left="360"/>
        <w:jc w:val="both"/>
      </w:pPr>
      <w:r>
        <w:t>Subgrantee</w:t>
      </w:r>
      <w:r w:rsidR="00EF1BB1">
        <w:t>s</w:t>
      </w:r>
      <w:r w:rsidR="00730BF1">
        <w:t xml:space="preserve"> must carry commercial general liability insurance coverage for weatherization activities. </w:t>
      </w:r>
      <w:r w:rsidR="0079087D">
        <w:t>Coverage amounts are listed in the current weatherization contracts.</w:t>
      </w:r>
      <w:r w:rsidR="0061766E">
        <w:t xml:space="preserve"> Subgrantees will be reimbursed through a “</w:t>
      </w:r>
      <w:r w:rsidR="00670D62">
        <w:t xml:space="preserve">Commercial </w:t>
      </w:r>
      <w:r w:rsidR="0061766E">
        <w:t>General Liability</w:t>
      </w:r>
      <w:r w:rsidR="00670D62">
        <w:t>” i</w:t>
      </w:r>
      <w:r w:rsidR="0061766E">
        <w:t>nsurance line item added to a current weatherization contract.</w:t>
      </w:r>
    </w:p>
    <w:p w14:paraId="646D26A9" w14:textId="77777777" w:rsidR="00D66CA6" w:rsidRDefault="00D66CA6" w:rsidP="0079087D">
      <w:pPr>
        <w:ind w:left="360"/>
        <w:jc w:val="both"/>
      </w:pPr>
    </w:p>
    <w:p w14:paraId="6B9EBA77" w14:textId="26AD9483" w:rsidR="00730BF1" w:rsidRDefault="00730BF1" w:rsidP="00214CA1">
      <w:pPr>
        <w:ind w:left="360"/>
        <w:jc w:val="both"/>
        <w:rPr>
          <w:b/>
        </w:rPr>
      </w:pPr>
      <w:r w:rsidRPr="00583FC7">
        <w:rPr>
          <w:b/>
        </w:rPr>
        <w:t>Pollution Occurrence Insurance (POI)</w:t>
      </w:r>
      <w:r>
        <w:rPr>
          <w:b/>
        </w:rPr>
        <w:t xml:space="preserve"> </w:t>
      </w:r>
      <w:r w:rsidR="00B05E35">
        <w:rPr>
          <w:b/>
        </w:rPr>
        <w:t>(HEAP Only)</w:t>
      </w:r>
    </w:p>
    <w:p w14:paraId="43644843" w14:textId="65961960" w:rsidR="00730BF1" w:rsidRDefault="00841598" w:rsidP="00214CA1">
      <w:pPr>
        <w:ind w:left="360"/>
        <w:jc w:val="both"/>
      </w:pPr>
      <w:r>
        <w:rPr>
          <w:color w:val="000000"/>
          <w:shd w:val="clear" w:color="auto" w:fill="FFFFFF"/>
        </w:rPr>
        <w:t>Iowa WAP</w:t>
      </w:r>
      <w:r w:rsidR="00730BF1">
        <w:t xml:space="preserve"> will reimburse </w:t>
      </w:r>
      <w:r w:rsidR="004D4484">
        <w:t>subgrantee</w:t>
      </w:r>
      <w:r w:rsidR="00EF1BB1">
        <w:t>s</w:t>
      </w:r>
      <w:r w:rsidR="00730BF1">
        <w:t xml:space="preserve"> for POI insurance, for those </w:t>
      </w:r>
      <w:r w:rsidR="004D4484">
        <w:t>subgrantee</w:t>
      </w:r>
      <w:r w:rsidR="00EF1BB1">
        <w:t>s</w:t>
      </w:r>
      <w:r w:rsidR="00730BF1">
        <w:t xml:space="preserve"> who request reimbursement. Only the portion of the insurance premium that applies to coverage of the weatherization project will be reimbursed by the </w:t>
      </w:r>
      <w:r>
        <w:rPr>
          <w:color w:val="000000"/>
          <w:shd w:val="clear" w:color="auto" w:fill="FFFFFF"/>
        </w:rPr>
        <w:t>Iowa WAP</w:t>
      </w:r>
      <w:r w:rsidR="00730BF1">
        <w:t xml:space="preserve">. </w:t>
      </w:r>
      <w:r w:rsidR="004D4484">
        <w:t>Subgrantee</w:t>
      </w:r>
      <w:r w:rsidR="00EF1BB1">
        <w:t>s</w:t>
      </w:r>
      <w:r w:rsidR="00730BF1">
        <w:t xml:space="preserve"> wishing to be reimbursed for the “weatherization portion” of the POI insurance premium must send a reimbursement request to the </w:t>
      </w:r>
      <w:r>
        <w:rPr>
          <w:color w:val="000000"/>
          <w:shd w:val="clear" w:color="auto" w:fill="FFFFFF"/>
        </w:rPr>
        <w:t>Iowa WAP</w:t>
      </w:r>
      <w:r w:rsidR="00730BF1">
        <w:t xml:space="preserve"> that includes a copy of the insurance premium which clearly indicates the portion pertaining to coverage of the weatherization project. </w:t>
      </w:r>
      <w:r w:rsidR="004D4484">
        <w:t>Subgrantee</w:t>
      </w:r>
      <w:r w:rsidR="00EF1BB1">
        <w:t>s</w:t>
      </w:r>
      <w:r w:rsidR="00730BF1">
        <w:t xml:space="preserve"> will be reimbursed through a “POI insurance” line item added to a current weatherization contract.</w:t>
      </w:r>
      <w:r w:rsidR="00F43342">
        <w:t xml:space="preserve"> Although DOE no longer requires that </w:t>
      </w:r>
      <w:r w:rsidR="004D4484">
        <w:t>subgrantee</w:t>
      </w:r>
      <w:r w:rsidR="00EF1BB1">
        <w:t>s</w:t>
      </w:r>
      <w:r w:rsidR="00F43342">
        <w:t xml:space="preserve"> maintain POI coverage, it is </w:t>
      </w:r>
      <w:r w:rsidR="00D613D1">
        <w:t>strongly</w:t>
      </w:r>
      <w:r w:rsidR="00F43342">
        <w:t xml:space="preserve"> recommended.</w:t>
      </w:r>
    </w:p>
    <w:p w14:paraId="793514DE" w14:textId="77777777" w:rsidR="00730BF1" w:rsidRDefault="00730BF1" w:rsidP="00214CA1">
      <w:pPr>
        <w:ind w:left="360"/>
        <w:jc w:val="both"/>
      </w:pPr>
    </w:p>
    <w:p w14:paraId="046E8363" w14:textId="77777777" w:rsidR="00730BF1" w:rsidRPr="00805558" w:rsidRDefault="007434AB" w:rsidP="00805558">
      <w:pPr>
        <w:ind w:left="360"/>
        <w:jc w:val="both"/>
        <w:rPr>
          <w:b/>
        </w:rPr>
      </w:pPr>
      <w:r w:rsidRPr="00805558">
        <w:rPr>
          <w:b/>
        </w:rPr>
        <w:t>Vehicle</w:t>
      </w:r>
      <w:r w:rsidR="00F426F0" w:rsidRPr="00805558">
        <w:rPr>
          <w:b/>
        </w:rPr>
        <w:t xml:space="preserve"> </w:t>
      </w:r>
      <w:r w:rsidR="00730BF1" w:rsidRPr="00805558">
        <w:rPr>
          <w:b/>
        </w:rPr>
        <w:t xml:space="preserve">Insurance </w:t>
      </w:r>
    </w:p>
    <w:p w14:paraId="1EB30E76" w14:textId="669916AC" w:rsidR="00730BF1" w:rsidRDefault="004D4484" w:rsidP="00214CA1">
      <w:pPr>
        <w:ind w:left="360"/>
        <w:jc w:val="both"/>
      </w:pPr>
      <w:r>
        <w:t>Subgrantee</w:t>
      </w:r>
      <w:r w:rsidR="00EF1BB1">
        <w:t>s</w:t>
      </w:r>
      <w:r w:rsidR="00730BF1">
        <w:t xml:space="preserve"> must carry sufficient vehicle insurance on all weatherization vehicles. Vehicle insurance is a support cost and is reimbursed through program support. </w:t>
      </w:r>
    </w:p>
    <w:p w14:paraId="563E7FC3" w14:textId="77777777" w:rsidR="00730BF1" w:rsidRDefault="00730BF1" w:rsidP="00214CA1">
      <w:pPr>
        <w:ind w:left="360"/>
        <w:jc w:val="both"/>
      </w:pPr>
    </w:p>
    <w:p w14:paraId="36B82CD7" w14:textId="34094887" w:rsidR="00730BF1" w:rsidRDefault="004D4484" w:rsidP="00214CA1">
      <w:pPr>
        <w:ind w:left="360"/>
        <w:jc w:val="both"/>
      </w:pPr>
      <w:r>
        <w:t>Subgrantee</w:t>
      </w:r>
      <w:r w:rsidR="00EF1BB1">
        <w:t>s</w:t>
      </w:r>
      <w:r w:rsidR="00730BF1">
        <w:t xml:space="preserve"> must require their </w:t>
      </w:r>
      <w:r w:rsidR="00F2628A">
        <w:t>contractors</w:t>
      </w:r>
      <w:r w:rsidR="00730BF1">
        <w:t xml:space="preserve"> to have sufficient vehicle insurance and </w:t>
      </w:r>
      <w:r w:rsidR="00F43342">
        <w:t xml:space="preserve">provide </w:t>
      </w:r>
      <w:r w:rsidR="00730BF1">
        <w:t xml:space="preserve">proof of the </w:t>
      </w:r>
      <w:r w:rsidR="00F43342">
        <w:t>coverage</w:t>
      </w:r>
      <w:r w:rsidR="00730BF1">
        <w:t>.</w:t>
      </w:r>
    </w:p>
    <w:p w14:paraId="529CF524" w14:textId="77777777" w:rsidR="00214CA1" w:rsidRDefault="00214CA1" w:rsidP="00214CA1">
      <w:pPr>
        <w:ind w:left="360"/>
        <w:jc w:val="both"/>
      </w:pPr>
    </w:p>
    <w:p w14:paraId="6A755964" w14:textId="77777777" w:rsidR="00730BF1" w:rsidRPr="006461B9" w:rsidRDefault="00730BF1" w:rsidP="00214CA1">
      <w:pPr>
        <w:ind w:left="360"/>
        <w:jc w:val="both"/>
        <w:rPr>
          <w:b/>
        </w:rPr>
      </w:pPr>
      <w:r w:rsidRPr="006461B9">
        <w:rPr>
          <w:b/>
        </w:rPr>
        <w:t xml:space="preserve">Worker’s Compensation Insurance </w:t>
      </w:r>
    </w:p>
    <w:p w14:paraId="6792C328" w14:textId="1D6B9613" w:rsidR="00815FBA" w:rsidRDefault="00730BF1" w:rsidP="003C2D53">
      <w:pPr>
        <w:ind w:left="360"/>
        <w:jc w:val="both"/>
      </w:pPr>
      <w:r>
        <w:t xml:space="preserve">Private </w:t>
      </w:r>
      <w:r w:rsidR="00F2628A">
        <w:t>contractors</w:t>
      </w:r>
      <w:r>
        <w:t xml:space="preserve"> doing</w:t>
      </w:r>
      <w:r w:rsidR="00D333DB">
        <w:t xml:space="preserve"> any type </w:t>
      </w:r>
      <w:r w:rsidR="009A3F24">
        <w:t xml:space="preserve">of </w:t>
      </w:r>
      <w:r>
        <w:t xml:space="preserve">weatherization work for the </w:t>
      </w:r>
      <w:r w:rsidR="004D4484">
        <w:t>subgrantee</w:t>
      </w:r>
      <w:r>
        <w:t xml:space="preserve"> must carry Worker’s Compensation insurance on their employees</w:t>
      </w:r>
      <w:r w:rsidR="00F43342">
        <w:t>,</w:t>
      </w:r>
      <w:r>
        <w:t xml:space="preserve"> in the minimum limits required by Iowa law, unless exempt from the law.</w:t>
      </w:r>
      <w:r w:rsidR="00A676B5">
        <w:t xml:space="preserve"> If a private contractor is waived from carrying Worker’s Compensation insurance, a statement of waiver is to be signed and dated by the private contractor and maintained in the file.</w:t>
      </w:r>
      <w:r w:rsidR="00932D26">
        <w:t xml:space="preserve"> </w:t>
      </w:r>
      <w:r w:rsidR="0051127F">
        <w:t>The waivers must be updated whenever annual contracts are signed.</w:t>
      </w:r>
    </w:p>
    <w:p w14:paraId="0455C9D3" w14:textId="77777777" w:rsidR="00815FBA" w:rsidRDefault="00815FBA" w:rsidP="00815FBA"/>
    <w:p w14:paraId="6A2C5387" w14:textId="1AAC88DC" w:rsidR="00815FBA" w:rsidRDefault="00815FBA" w:rsidP="00815FBA">
      <w:pPr>
        <w:spacing w:after="200" w:line="276" w:lineRule="auto"/>
        <w:jc w:val="center"/>
        <w:sectPr w:rsidR="00815FBA" w:rsidSect="009E0565">
          <w:headerReference w:type="default" r:id="rId55"/>
          <w:footerReference w:type="default" r:id="rId56"/>
          <w:pgSz w:w="12240" w:h="15840"/>
          <w:pgMar w:top="1440" w:right="1800" w:bottom="1440" w:left="1800" w:header="720" w:footer="720" w:gutter="0"/>
          <w:pgNumType w:start="1"/>
          <w:cols w:space="720"/>
          <w:docGrid w:linePitch="360"/>
        </w:sectPr>
      </w:pPr>
    </w:p>
    <w:p w14:paraId="418D64DE" w14:textId="77777777" w:rsidR="00730BF1" w:rsidRDefault="00730BF1" w:rsidP="00805558">
      <w:pPr>
        <w:pStyle w:val="Heading1"/>
      </w:pPr>
      <w:bookmarkStart w:id="667" w:name="_Toc204100076"/>
      <w:r>
        <w:lastRenderedPageBreak/>
        <w:t>9.00</w:t>
      </w:r>
      <w:bookmarkStart w:id="668" w:name="ProcurementAndContractingRequirements900"/>
      <w:bookmarkEnd w:id="668"/>
      <w:r>
        <w:tab/>
        <w:t>PROCUREMENT AND CONTRACTING REQUIREMENTS</w:t>
      </w:r>
      <w:bookmarkEnd w:id="667"/>
    </w:p>
    <w:p w14:paraId="68637808" w14:textId="77777777" w:rsidR="00730BF1" w:rsidRDefault="00730BF1" w:rsidP="00730BF1">
      <w:pPr>
        <w:jc w:val="both"/>
        <w:rPr>
          <w:b/>
        </w:rPr>
      </w:pPr>
    </w:p>
    <w:p w14:paraId="4B00AD83" w14:textId="77777777" w:rsidR="00730BF1" w:rsidRPr="00805558" w:rsidRDefault="00730BF1" w:rsidP="00805558">
      <w:pPr>
        <w:rPr>
          <w:b/>
        </w:rPr>
      </w:pPr>
      <w:r w:rsidRPr="00805558">
        <w:rPr>
          <w:b/>
        </w:rPr>
        <w:t>INTRODUCTION</w:t>
      </w:r>
    </w:p>
    <w:p w14:paraId="740D55ED" w14:textId="77777777" w:rsidR="00730BF1" w:rsidRDefault="00730BF1" w:rsidP="00730BF1">
      <w:pPr>
        <w:jc w:val="both"/>
        <w:rPr>
          <w:b/>
        </w:rPr>
      </w:pPr>
    </w:p>
    <w:p w14:paraId="3EA64F0C" w14:textId="77777777" w:rsidR="00730BF1" w:rsidRDefault="00730BF1" w:rsidP="00730BF1">
      <w:pPr>
        <w:jc w:val="both"/>
        <w:rPr>
          <w:b/>
        </w:rPr>
      </w:pPr>
      <w:r>
        <w:t>This section covers procurement and disposition requirements for, materials, equipment, vehicles, and services. It also covers contract requirements for weatherization and furnace services.</w:t>
      </w:r>
    </w:p>
    <w:p w14:paraId="0D335335" w14:textId="77777777" w:rsidR="00730BF1" w:rsidRDefault="00730BF1" w:rsidP="00730BF1">
      <w:pPr>
        <w:jc w:val="both"/>
        <w:rPr>
          <w:b/>
        </w:rPr>
      </w:pPr>
    </w:p>
    <w:p w14:paraId="050BD58D" w14:textId="77777777" w:rsidR="00730BF1" w:rsidRDefault="00730BF1" w:rsidP="00730BF1">
      <w:pPr>
        <w:jc w:val="both"/>
      </w:pPr>
      <w:r>
        <w:t xml:space="preserve">The section is divided into the following subsections: </w:t>
      </w:r>
    </w:p>
    <w:p w14:paraId="320C25AA" w14:textId="77777777" w:rsidR="00730BF1" w:rsidRDefault="00730BF1" w:rsidP="00730BF1">
      <w:pPr>
        <w:jc w:val="both"/>
      </w:pPr>
    </w:p>
    <w:p w14:paraId="170DC161" w14:textId="77777777" w:rsidR="00730BF1" w:rsidRDefault="00730BF1" w:rsidP="00102572">
      <w:pPr>
        <w:numPr>
          <w:ilvl w:val="1"/>
          <w:numId w:val="23"/>
        </w:numPr>
        <w:jc w:val="both"/>
      </w:pPr>
      <w:r>
        <w:t>Procedures for Procuring Vehicles, Equipment, Materials, and Services</w:t>
      </w:r>
    </w:p>
    <w:p w14:paraId="05C058D2" w14:textId="77777777" w:rsidR="00730BF1" w:rsidRDefault="00730BF1" w:rsidP="00102572">
      <w:pPr>
        <w:numPr>
          <w:ilvl w:val="1"/>
          <w:numId w:val="24"/>
        </w:numPr>
        <w:jc w:val="both"/>
      </w:pPr>
      <w:r>
        <w:t>Special Requirements for Purchasing Vehicles, Equipment, and Materials</w:t>
      </w:r>
    </w:p>
    <w:p w14:paraId="3F1C14B4" w14:textId="77777777" w:rsidR="00730BF1" w:rsidRDefault="00730BF1" w:rsidP="00730BF1">
      <w:r>
        <w:t>9.30</w:t>
      </w:r>
      <w:r>
        <w:tab/>
        <w:t xml:space="preserve">Special Requirements for Procuring </w:t>
      </w:r>
      <w:r w:rsidR="00D333DB">
        <w:t xml:space="preserve">Any </w:t>
      </w:r>
      <w:r>
        <w:t>Weatherization Services</w:t>
      </w:r>
    </w:p>
    <w:p w14:paraId="335321DF" w14:textId="77777777" w:rsidR="00730BF1" w:rsidRDefault="00730BF1" w:rsidP="00730BF1">
      <w:pPr>
        <w:jc w:val="both"/>
      </w:pPr>
      <w:r>
        <w:t xml:space="preserve">9.40 </w:t>
      </w:r>
      <w:r>
        <w:tab/>
        <w:t>Flat Rate Contracting</w:t>
      </w:r>
    </w:p>
    <w:p w14:paraId="174731BE" w14:textId="77777777" w:rsidR="00730BF1" w:rsidRDefault="00730BF1" w:rsidP="00730BF1">
      <w:pPr>
        <w:jc w:val="both"/>
      </w:pPr>
      <w:r>
        <w:t xml:space="preserve">9.50 </w:t>
      </w:r>
      <w:r>
        <w:tab/>
        <w:t xml:space="preserve">Procedures for Disposing of Materials, Equipment, and Vehicles </w:t>
      </w:r>
    </w:p>
    <w:p w14:paraId="214C15AD" w14:textId="77777777" w:rsidR="00730BF1" w:rsidRDefault="00730BF1" w:rsidP="00730BF1">
      <w:pPr>
        <w:jc w:val="both"/>
      </w:pPr>
      <w:r>
        <w:t xml:space="preserve">9.60 </w:t>
      </w:r>
      <w:r>
        <w:tab/>
        <w:t>Procedures for Renting and Leasing Equipment and Vehicles</w:t>
      </w:r>
    </w:p>
    <w:p w14:paraId="7EE8448B" w14:textId="77777777" w:rsidR="00730BF1" w:rsidRDefault="00730BF1" w:rsidP="00730BF1">
      <w:pPr>
        <w:jc w:val="both"/>
      </w:pPr>
      <w:r>
        <w:t xml:space="preserve">9.70 </w:t>
      </w:r>
      <w:r>
        <w:tab/>
        <w:t>Special Requirements Regarding the Use of Equipment and Vehicles</w:t>
      </w:r>
    </w:p>
    <w:p w14:paraId="2F9A7944" w14:textId="77777777" w:rsidR="00730BF1" w:rsidRDefault="00730BF1" w:rsidP="00730BF1">
      <w:pPr>
        <w:jc w:val="both"/>
      </w:pPr>
    </w:p>
    <w:p w14:paraId="542AE76A" w14:textId="3FBD3E9B" w:rsidR="00730BF1" w:rsidRDefault="00730BF1" w:rsidP="00730BF1">
      <w:pPr>
        <w:jc w:val="both"/>
      </w:pPr>
      <w:r>
        <w:t xml:space="preserve">Procurement involves the acquisition of products or services. For the Weatherization Program, products include supplies, materials, equipment, and vehicles. Services include </w:t>
      </w:r>
      <w:r w:rsidR="00CE6691">
        <w:t xml:space="preserve">any </w:t>
      </w:r>
      <w:r>
        <w:t xml:space="preserve">weatherization work. All procurements using federal funds must be done in accordance with federal procurement standards and procedures. </w:t>
      </w:r>
      <w:r w:rsidR="004D4484">
        <w:t>Subgrantee</w:t>
      </w:r>
      <w:r w:rsidR="00EF1BB1">
        <w:t>s</w:t>
      </w:r>
      <w:r>
        <w:t xml:space="preserve"> are responsible for developing their own procurement standards and procedures with respect to the procurement of products and services using federal funds. These procurement standards and procedures must be in writing, must cover all aspects of the procurement process, and must be based on the federal requirements. </w:t>
      </w:r>
      <w:r w:rsidR="004D4484">
        <w:t>Subgrantee</w:t>
      </w:r>
      <w:r w:rsidR="00EF1BB1">
        <w:t>s</w:t>
      </w:r>
      <w:r>
        <w:t xml:space="preserve"> are responsible for ensuring their procurements are conducted according to their established standards and procedures and in a manner that provides for fair and open competition. </w:t>
      </w:r>
    </w:p>
    <w:p w14:paraId="0CFCB2D0" w14:textId="77777777" w:rsidR="00730BF1" w:rsidRDefault="00730BF1" w:rsidP="00730BF1">
      <w:pPr>
        <w:jc w:val="both"/>
      </w:pPr>
    </w:p>
    <w:p w14:paraId="55649F37" w14:textId="77777777" w:rsidR="00730BF1" w:rsidRDefault="00730BF1" w:rsidP="00730BF1">
      <w:pPr>
        <w:jc w:val="both"/>
      </w:pPr>
      <w:r>
        <w:t xml:space="preserve">The information in this section is meant to provide guidance when procuring services, purchasing materials, equipment, and vehicles, and leasing or renting equipment and vehicles with Weatherization Assistance Program funds or when disposing of equipment and vehicles purchased with Weatherization Program funds. This document does not replace federal rules and regulations. </w:t>
      </w:r>
    </w:p>
    <w:p w14:paraId="103CF007" w14:textId="77777777" w:rsidR="00730BF1" w:rsidRDefault="00730BF1" w:rsidP="00730BF1">
      <w:pPr>
        <w:jc w:val="both"/>
        <w:rPr>
          <w:b/>
          <w:sz w:val="22"/>
        </w:rPr>
      </w:pPr>
    </w:p>
    <w:p w14:paraId="0CD0F75D" w14:textId="77777777" w:rsidR="00730BF1" w:rsidRPr="003D51D3" w:rsidRDefault="00805558" w:rsidP="00805558">
      <w:pPr>
        <w:pStyle w:val="Heading2"/>
      </w:pPr>
      <w:bookmarkStart w:id="669" w:name="ProceduresForProcuringVehiclesEquip910"/>
      <w:bookmarkStart w:id="670" w:name="_Toc204100077"/>
      <w:bookmarkEnd w:id="669"/>
      <w:r>
        <w:t>9.10</w:t>
      </w:r>
      <w:r>
        <w:tab/>
      </w:r>
      <w:r w:rsidR="00730BF1" w:rsidRPr="003D51D3">
        <w:t>PROCEDURES FOR PROCURING VEHICLES, EQUIPMENT, MATERIALS, AND</w:t>
      </w:r>
      <w:r w:rsidR="00202F54">
        <w:t xml:space="preserve"> </w:t>
      </w:r>
      <w:r w:rsidR="00730BF1" w:rsidRPr="003D51D3">
        <w:t>SERVICES</w:t>
      </w:r>
      <w:bookmarkEnd w:id="670"/>
    </w:p>
    <w:p w14:paraId="47AE74D0" w14:textId="77777777" w:rsidR="00730BF1" w:rsidRDefault="00730BF1" w:rsidP="00730BF1">
      <w:pPr>
        <w:jc w:val="both"/>
        <w:rPr>
          <w:b/>
        </w:rPr>
      </w:pPr>
    </w:p>
    <w:p w14:paraId="0AC43B17" w14:textId="56703640" w:rsidR="00730BF1" w:rsidRDefault="00730BF1" w:rsidP="00730BF1">
      <w:pPr>
        <w:jc w:val="both"/>
      </w:pPr>
      <w:r>
        <w:t xml:space="preserve">When purchasing vehicles, equipment, materials, and services using Weatherization Program funds, </w:t>
      </w:r>
      <w:r w:rsidR="004D4484">
        <w:t>subgrantee</w:t>
      </w:r>
      <w:r w:rsidR="00EF1BB1">
        <w:t>s</w:t>
      </w:r>
      <w:r>
        <w:t xml:space="preserve"> will use their own procurement procedures which must comply with the provisions of applicable federal procurement requirements. In addition, there are special requirements involving procurements using Weatherization Program funds. Those special requirements are described below. Note: With respect to the requirements contained in this section, equipment means any equipment other than vehicles, unless otherwise noted. </w:t>
      </w:r>
    </w:p>
    <w:p w14:paraId="251B8792" w14:textId="77777777" w:rsidR="00730BF1" w:rsidRDefault="00730BF1" w:rsidP="00730BF1">
      <w:pPr>
        <w:jc w:val="both"/>
      </w:pPr>
    </w:p>
    <w:p w14:paraId="2C2CB7F1" w14:textId="77777777" w:rsidR="00730BF1" w:rsidRDefault="00805558" w:rsidP="00805558">
      <w:pPr>
        <w:pStyle w:val="Heading3"/>
      </w:pPr>
      <w:bookmarkStart w:id="671" w:name="ProcurementProcess911"/>
      <w:bookmarkStart w:id="672" w:name="_Toc204100078"/>
      <w:bookmarkEnd w:id="671"/>
      <w:r>
        <w:t>9.11</w:t>
      </w:r>
      <w:r>
        <w:tab/>
      </w:r>
      <w:r w:rsidR="00730BF1">
        <w:t>Procurement Process</w:t>
      </w:r>
      <w:bookmarkEnd w:id="672"/>
    </w:p>
    <w:p w14:paraId="4A997277" w14:textId="77777777" w:rsidR="00730BF1" w:rsidRPr="00805558" w:rsidRDefault="00730BF1" w:rsidP="00805558">
      <w:pPr>
        <w:ind w:firstLine="360"/>
        <w:rPr>
          <w:b/>
        </w:rPr>
      </w:pPr>
      <w:r>
        <w:rPr>
          <w:b/>
        </w:rPr>
        <w:t>Written Procedures and Standards of Conduct</w:t>
      </w:r>
    </w:p>
    <w:p w14:paraId="7BC917DE" w14:textId="53D800BF" w:rsidR="00BF29E0" w:rsidRDefault="004D4484" w:rsidP="00805558">
      <w:pPr>
        <w:ind w:left="360"/>
        <w:jc w:val="both"/>
      </w:pPr>
      <w:r>
        <w:t>Subgrantee</w:t>
      </w:r>
      <w:r w:rsidR="00EF1BB1">
        <w:t>s</w:t>
      </w:r>
      <w:r w:rsidR="00730BF1">
        <w:t xml:space="preserve"> must have written procurement procedures that cover all aspects of the procurement process</w:t>
      </w:r>
      <w:r w:rsidR="00F70F91">
        <w:t xml:space="preserve"> including applicable Federal, State and local laws and regulations</w:t>
      </w:r>
      <w:r w:rsidR="00730BF1">
        <w:t xml:space="preserve">. </w:t>
      </w:r>
      <w:r>
        <w:t>Subgrantee</w:t>
      </w:r>
      <w:r w:rsidR="00EF1BB1">
        <w:t>s</w:t>
      </w:r>
      <w:r w:rsidR="00791900">
        <w:t xml:space="preserve"> must maintain oversight to ensure that </w:t>
      </w:r>
      <w:r w:rsidR="00F2628A">
        <w:t>contractors</w:t>
      </w:r>
      <w:r w:rsidR="00791900">
        <w:t xml:space="preserve"> perform in accordance with the terms, conditions, and specifications of their contracts or purchase orders. </w:t>
      </w:r>
    </w:p>
    <w:p w14:paraId="6CA59B47" w14:textId="77777777" w:rsidR="00BF29E0" w:rsidRDefault="00BF29E0" w:rsidP="00805558">
      <w:pPr>
        <w:ind w:left="360"/>
        <w:jc w:val="both"/>
      </w:pPr>
    </w:p>
    <w:p w14:paraId="2842E7E8" w14:textId="0A265E75" w:rsidR="00730BF1" w:rsidRDefault="004D4484" w:rsidP="00805558">
      <w:pPr>
        <w:ind w:left="360"/>
        <w:jc w:val="both"/>
      </w:pPr>
      <w:r>
        <w:t>Subgrantee</w:t>
      </w:r>
      <w:r w:rsidR="00EF1BB1">
        <w:t>s</w:t>
      </w:r>
      <w:r w:rsidR="00730BF1">
        <w:t xml:space="preserve"> must </w:t>
      </w:r>
      <w:r w:rsidR="00F70F91">
        <w:t>maintain</w:t>
      </w:r>
      <w:r w:rsidR="00730BF1">
        <w:t xml:space="preserve"> written standards of conduct governing the performance of employees</w:t>
      </w:r>
      <w:r w:rsidR="0029472E">
        <w:t>, officers, or agents</w:t>
      </w:r>
      <w:r w:rsidR="00362A86">
        <w:t xml:space="preserve"> (includes Board members)</w:t>
      </w:r>
      <w:r w:rsidR="00730BF1">
        <w:t xml:space="preserve"> engaged in the </w:t>
      </w:r>
      <w:r w:rsidR="00F70F91">
        <w:t xml:space="preserve">selection, </w:t>
      </w:r>
      <w:r w:rsidR="00730BF1">
        <w:t>award</w:t>
      </w:r>
      <w:r w:rsidR="00F70F91">
        <w:t>,</w:t>
      </w:r>
      <w:r w:rsidR="00730BF1">
        <w:t xml:space="preserve"> and administration of contracts. The standards of conduct must, at a minimum, state no employee</w:t>
      </w:r>
      <w:r w:rsidR="00F70F91">
        <w:t>, officer, or agent</w:t>
      </w:r>
      <w:r w:rsidR="00362A86">
        <w:t xml:space="preserve"> (includes Board members)</w:t>
      </w:r>
      <w:r w:rsidR="00F70F91">
        <w:t xml:space="preserve"> </w:t>
      </w:r>
      <w:r w:rsidR="00730BF1">
        <w:t>will participate in the selection, award, or administration of a contract if a real or apparent conflict of interest would be involved. Such a conflict would arise when the employee,</w:t>
      </w:r>
      <w:r w:rsidR="00F70F91">
        <w:t xml:space="preserve"> officer, or agent</w:t>
      </w:r>
      <w:r w:rsidR="00362A86">
        <w:t xml:space="preserve"> (includes Board members)</w:t>
      </w:r>
      <w:r w:rsidR="00F70F91">
        <w:t>,</w:t>
      </w:r>
      <w:r w:rsidR="00730BF1">
        <w:t xml:space="preserve"> any member of his or her immediate family, his or her partner, or an organization which employs or is about to employ any of the parties previously mentioned, has a financial or other interest in </w:t>
      </w:r>
      <w:r w:rsidR="00841F35">
        <w:t xml:space="preserve">or a tangible benefit from </w:t>
      </w:r>
      <w:r w:rsidR="00730BF1">
        <w:t xml:space="preserve">the party (contractor) selected for the award. The </w:t>
      </w:r>
      <w:r w:rsidR="00730BF1">
        <w:lastRenderedPageBreak/>
        <w:t xml:space="preserve">standards of conduct must also state </w:t>
      </w:r>
      <w:r>
        <w:t>subgrantee</w:t>
      </w:r>
      <w:r w:rsidR="00730BF1">
        <w:t xml:space="preserve"> employees</w:t>
      </w:r>
      <w:r w:rsidR="00841F35">
        <w:t>, officers, or agents</w:t>
      </w:r>
      <w:r w:rsidR="00362A86">
        <w:t xml:space="preserve"> (includes Board members)</w:t>
      </w:r>
      <w:r w:rsidR="00730BF1">
        <w:t xml:space="preserve"> will neither solicit nor accept gratuities, favors, or anything of monetary value from the </w:t>
      </w:r>
      <w:r w:rsidR="00F2628A">
        <w:t>contractors</w:t>
      </w:r>
      <w:r w:rsidR="00730BF1">
        <w:t xml:space="preserve">. </w:t>
      </w:r>
    </w:p>
    <w:p w14:paraId="29C78587" w14:textId="77777777" w:rsidR="00730BF1" w:rsidRDefault="00730BF1" w:rsidP="00805558">
      <w:pPr>
        <w:ind w:left="360"/>
        <w:jc w:val="both"/>
      </w:pPr>
    </w:p>
    <w:p w14:paraId="665A4224" w14:textId="5DCDE8B5" w:rsidR="00E6258B" w:rsidRDefault="00E6258B" w:rsidP="00E6258B">
      <w:pPr>
        <w:autoSpaceDE w:val="0"/>
        <w:autoSpaceDN w:val="0"/>
        <w:adjustRightInd w:val="0"/>
        <w:ind w:left="360"/>
        <w:jc w:val="both"/>
        <w:rPr>
          <w:rFonts w:eastAsiaTheme="minorHAnsi" w:cs="Arial"/>
        </w:rPr>
      </w:pPr>
      <w:r w:rsidRPr="00E6258B">
        <w:rPr>
          <w:rFonts w:eastAsiaTheme="minorHAnsi" w:cs="Arial"/>
        </w:rPr>
        <w:t xml:space="preserve">The </w:t>
      </w:r>
      <w:r w:rsidR="004D4484">
        <w:rPr>
          <w:rFonts w:eastAsiaTheme="minorHAnsi" w:cs="Arial"/>
        </w:rPr>
        <w:t>Subgrantee</w:t>
      </w:r>
      <w:r w:rsidR="00DC455E">
        <w:rPr>
          <w:rFonts w:eastAsiaTheme="minorHAnsi" w:cs="Arial"/>
        </w:rPr>
        <w:t>’s</w:t>
      </w:r>
      <w:r w:rsidRPr="00E6258B">
        <w:rPr>
          <w:rFonts w:eastAsiaTheme="minorHAnsi" w:cs="Arial"/>
        </w:rPr>
        <w:t xml:space="preserve"> </w:t>
      </w:r>
      <w:r w:rsidR="00887754">
        <w:rPr>
          <w:rFonts w:eastAsiaTheme="minorHAnsi" w:cs="Arial"/>
        </w:rPr>
        <w:t xml:space="preserve">purchasing </w:t>
      </w:r>
      <w:r w:rsidRPr="00E6258B">
        <w:rPr>
          <w:rFonts w:eastAsiaTheme="minorHAnsi" w:cs="Arial"/>
        </w:rPr>
        <w:t>procedures must avoid acquisition of unnecessary or duplicative items</w:t>
      </w:r>
      <w:r w:rsidR="00887754">
        <w:rPr>
          <w:rFonts w:eastAsiaTheme="minorHAnsi" w:cs="Arial"/>
        </w:rPr>
        <w:t xml:space="preserve"> and promote cost effectiveness. </w:t>
      </w:r>
      <w:r w:rsidR="004D4484">
        <w:rPr>
          <w:rFonts w:eastAsiaTheme="minorHAnsi" w:cs="Arial"/>
        </w:rPr>
        <w:t>Subgrantee</w:t>
      </w:r>
      <w:r w:rsidR="00EF1BB1">
        <w:rPr>
          <w:rFonts w:eastAsiaTheme="minorHAnsi" w:cs="Arial"/>
        </w:rPr>
        <w:t>s</w:t>
      </w:r>
      <w:r w:rsidR="00887754">
        <w:rPr>
          <w:rFonts w:eastAsiaTheme="minorHAnsi" w:cs="Arial"/>
        </w:rPr>
        <w:t xml:space="preserve"> are encouraged to enter into state and local </w:t>
      </w:r>
      <w:r w:rsidR="00BD31AF">
        <w:rPr>
          <w:rFonts w:eastAsiaTheme="minorHAnsi" w:cs="Arial"/>
        </w:rPr>
        <w:t xml:space="preserve">intergovernmental or inter-entity </w:t>
      </w:r>
      <w:r w:rsidR="00887754">
        <w:rPr>
          <w:rFonts w:eastAsiaTheme="minorHAnsi" w:cs="Arial"/>
        </w:rPr>
        <w:t>agreements where appropriate and to use Federal excess and surplus property in lieu of purchasing new equipment when feasible.</w:t>
      </w:r>
    </w:p>
    <w:p w14:paraId="2FA83E77" w14:textId="77777777" w:rsidR="00E6258B" w:rsidRPr="00E6258B" w:rsidRDefault="00E6258B" w:rsidP="00E6258B">
      <w:pPr>
        <w:autoSpaceDE w:val="0"/>
        <w:autoSpaceDN w:val="0"/>
        <w:adjustRightInd w:val="0"/>
        <w:ind w:left="360"/>
        <w:jc w:val="both"/>
        <w:rPr>
          <w:rFonts w:eastAsiaTheme="minorHAnsi" w:cs="Arial"/>
        </w:rPr>
      </w:pPr>
    </w:p>
    <w:p w14:paraId="64711779" w14:textId="77777777" w:rsidR="00730BF1" w:rsidRPr="00805558" w:rsidRDefault="00FB6454" w:rsidP="00805558">
      <w:pPr>
        <w:ind w:firstLine="360"/>
        <w:rPr>
          <w:b/>
          <w:i/>
        </w:rPr>
      </w:pPr>
      <w:r>
        <w:rPr>
          <w:b/>
        </w:rPr>
        <w:t>Full</w:t>
      </w:r>
      <w:r w:rsidRPr="00805558">
        <w:rPr>
          <w:b/>
        </w:rPr>
        <w:t xml:space="preserve"> </w:t>
      </w:r>
      <w:r w:rsidR="00730BF1" w:rsidRPr="00805558">
        <w:rPr>
          <w:b/>
        </w:rPr>
        <w:t>and Open Competition</w:t>
      </w:r>
    </w:p>
    <w:p w14:paraId="619E584B" w14:textId="77777777" w:rsidR="00577952" w:rsidRDefault="00730BF1" w:rsidP="00805558">
      <w:pPr>
        <w:ind w:left="360"/>
        <w:jc w:val="both"/>
        <w:rPr>
          <w:rFonts w:eastAsiaTheme="minorHAnsi" w:cs="Arial"/>
        </w:rPr>
      </w:pPr>
      <w:r>
        <w:t xml:space="preserve">All procurement </w:t>
      </w:r>
      <w:r w:rsidR="00577952">
        <w:t xml:space="preserve">transactions </w:t>
      </w:r>
      <w:r>
        <w:t xml:space="preserve">must be conducted in a manner that provides, to the maximum extent possible, </w:t>
      </w:r>
      <w:r w:rsidR="00577952">
        <w:t>full</w:t>
      </w:r>
      <w:r>
        <w:t xml:space="preserve"> and open competition. </w:t>
      </w:r>
      <w:r w:rsidR="00577952" w:rsidRPr="005139E2">
        <w:rPr>
          <w:rFonts w:eastAsiaTheme="minorHAnsi" w:cs="Arial"/>
        </w:rPr>
        <w:t xml:space="preserve">In order to ensure objective contractor performance and eliminate unfair competitive advantage, </w:t>
      </w:r>
      <w:r w:rsidR="00F2628A">
        <w:rPr>
          <w:rFonts w:eastAsiaTheme="minorHAnsi" w:cs="Arial"/>
        </w:rPr>
        <w:t>contractors</w:t>
      </w:r>
      <w:r w:rsidR="00577952" w:rsidRPr="005139E2">
        <w:rPr>
          <w:rFonts w:eastAsiaTheme="minorHAnsi" w:cs="Arial"/>
        </w:rPr>
        <w:t xml:space="preserve"> that develop or draft specifications, requirements, statements of work, and invitations for bids or requests for proposals must be excluded from competing for such procurements.</w:t>
      </w:r>
      <w:r w:rsidR="00577952">
        <w:rPr>
          <w:rFonts w:eastAsiaTheme="minorHAnsi" w:cs="Arial"/>
        </w:rPr>
        <w:t xml:space="preserve"> </w:t>
      </w:r>
    </w:p>
    <w:p w14:paraId="12AE1F33" w14:textId="77777777" w:rsidR="00577952" w:rsidRDefault="00577952" w:rsidP="00805558">
      <w:pPr>
        <w:ind w:left="360"/>
        <w:jc w:val="both"/>
        <w:rPr>
          <w:rFonts w:eastAsiaTheme="minorHAnsi" w:cs="Arial"/>
        </w:rPr>
      </w:pPr>
    </w:p>
    <w:p w14:paraId="3CEF94DC" w14:textId="11DC65AD" w:rsidR="00730BF1" w:rsidRDefault="004D4484" w:rsidP="00805558">
      <w:pPr>
        <w:ind w:left="360"/>
        <w:jc w:val="both"/>
      </w:pPr>
      <w:r>
        <w:t>Subgrantee</w:t>
      </w:r>
      <w:r w:rsidR="00EF1BB1">
        <w:t>s</w:t>
      </w:r>
      <w:r w:rsidR="00730BF1">
        <w:t xml:space="preserve"> must ensure their procurement procedures do not restrict or eliminate competition. </w:t>
      </w:r>
      <w:r>
        <w:t>Subgrantee</w:t>
      </w:r>
      <w:r w:rsidR="00EF1BB1">
        <w:t>s</w:t>
      </w:r>
      <w:r w:rsidR="00730BF1">
        <w:t xml:space="preserve"> must not place unreasonable requirements on the procurement process that would unjustifiably favor or exclude specific products, suppliers, or </w:t>
      </w:r>
      <w:r w:rsidR="00F2628A">
        <w:t>contractors</w:t>
      </w:r>
      <w:r w:rsidR="0045590C">
        <w:t xml:space="preserve"> (e.g., specifying only a “brand name” product instead of allowing “an equal” product to be offered, imposing geographical preferences </w:t>
      </w:r>
      <w:r w:rsidR="007709FA">
        <w:t>unless mandated by statute</w:t>
      </w:r>
      <w:r w:rsidR="0045590C">
        <w:t>, etc.)</w:t>
      </w:r>
      <w:r w:rsidR="00730BF1">
        <w:t>.</w:t>
      </w:r>
      <w:r w:rsidR="00107592">
        <w:t xml:space="preserve"> </w:t>
      </w:r>
    </w:p>
    <w:p w14:paraId="4E2E91A4" w14:textId="77777777" w:rsidR="00730BF1" w:rsidRDefault="00730BF1" w:rsidP="00805558">
      <w:pPr>
        <w:ind w:left="360"/>
        <w:jc w:val="both"/>
      </w:pPr>
    </w:p>
    <w:p w14:paraId="6B96129F" w14:textId="77777777" w:rsidR="00087499" w:rsidRDefault="00087499" w:rsidP="00805558">
      <w:pPr>
        <w:ind w:left="360"/>
        <w:jc w:val="both"/>
      </w:pPr>
      <w:r>
        <w:t>List of pre-qualified persons, firms, or products must be current and include enough qualified sources to ensure competition.</w:t>
      </w:r>
    </w:p>
    <w:p w14:paraId="775559FD" w14:textId="77777777" w:rsidR="00087499" w:rsidRDefault="00087499" w:rsidP="00805558">
      <w:pPr>
        <w:ind w:left="360"/>
        <w:jc w:val="both"/>
      </w:pPr>
    </w:p>
    <w:p w14:paraId="206A4569" w14:textId="56E2E044" w:rsidR="00730BF1" w:rsidRDefault="00730BF1" w:rsidP="00805558">
      <w:pPr>
        <w:ind w:left="360"/>
        <w:jc w:val="both"/>
      </w:pPr>
      <w:r>
        <w:t xml:space="preserve">In order for the procurement to be competitive, efforts must be made to obtain an adequate number of bids or price quotations. Depending on the item being purchased, the number of vendors </w:t>
      </w:r>
      <w:r w:rsidR="004B4C5E">
        <w:t>a</w:t>
      </w:r>
      <w:r>
        <w:t xml:space="preserve"> </w:t>
      </w:r>
      <w:r w:rsidR="004D4484">
        <w:t>subgrantee</w:t>
      </w:r>
      <w:r>
        <w:t xml:space="preserve"> attempts to get bids or price quotations from may vary and still be considered competitive. For example, if </w:t>
      </w:r>
      <w:r w:rsidR="00EF1BB1">
        <w:t>a</w:t>
      </w:r>
      <w:r>
        <w:t xml:space="preserve"> </w:t>
      </w:r>
      <w:r w:rsidR="004D4484">
        <w:t>subgrantee</w:t>
      </w:r>
      <w:r>
        <w:t xml:space="preserve"> wishes to purchase a blower door, there may only be two vendors that manufacture blower doors. If the </w:t>
      </w:r>
      <w:r w:rsidR="004D4484">
        <w:t>subgrantee</w:t>
      </w:r>
      <w:r>
        <w:t xml:space="preserve"> requests bids or price quotations from both vendors, the procurement would be considered competitive. On the other hand, if </w:t>
      </w:r>
      <w:r w:rsidR="00EF1BB1">
        <w:t>a</w:t>
      </w:r>
      <w:r>
        <w:t xml:space="preserve"> </w:t>
      </w:r>
      <w:r w:rsidR="004D4484">
        <w:t>subgrantee</w:t>
      </w:r>
      <w:r>
        <w:t xml:space="preserve"> wishes to purchase a pick-up truck and requests bids or price quotations from only two vendors, the procurement would not be considered competitive because there are more than two dealerships that sell pick-up trucks. </w:t>
      </w:r>
    </w:p>
    <w:p w14:paraId="27F5826C" w14:textId="77777777" w:rsidR="00730BF1" w:rsidRDefault="00730BF1" w:rsidP="00805558">
      <w:pPr>
        <w:ind w:left="360"/>
        <w:jc w:val="both"/>
      </w:pPr>
    </w:p>
    <w:p w14:paraId="10992255" w14:textId="77777777" w:rsidR="00730BF1" w:rsidRDefault="00730BF1" w:rsidP="00805558">
      <w:pPr>
        <w:ind w:firstLine="360"/>
        <w:rPr>
          <w:b/>
        </w:rPr>
      </w:pPr>
      <w:r>
        <w:rPr>
          <w:b/>
        </w:rPr>
        <w:t xml:space="preserve">Procurement Methods </w:t>
      </w:r>
    </w:p>
    <w:p w14:paraId="5DC6DA17" w14:textId="78779087" w:rsidR="00730BF1" w:rsidRPr="00602F6F" w:rsidRDefault="00730BF1" w:rsidP="00805558">
      <w:pPr>
        <w:ind w:left="360"/>
        <w:jc w:val="both"/>
      </w:pPr>
      <w:r>
        <w:t xml:space="preserve">Following are accepted procurement methods. These methods are based on the State of Iowa’s procurement policies. </w:t>
      </w:r>
      <w:r w:rsidR="004D4484">
        <w:t>Subgrantee</w:t>
      </w:r>
      <w:r w:rsidR="00EF1BB1">
        <w:t>s</w:t>
      </w:r>
      <w:r>
        <w:t xml:space="preserve"> should follow their own procurement methods/policies if they are more restrictive than these.</w:t>
      </w:r>
    </w:p>
    <w:p w14:paraId="30A97B93" w14:textId="77777777" w:rsidR="00730BF1" w:rsidRDefault="00730BF1" w:rsidP="00730BF1">
      <w:pPr>
        <w:jc w:val="both"/>
        <w:rPr>
          <w:b/>
        </w:rPr>
      </w:pPr>
    </w:p>
    <w:p w14:paraId="70F67A5C" w14:textId="5B5A4859" w:rsidR="00730BF1" w:rsidRPr="00FB3173" w:rsidRDefault="00730BF1" w:rsidP="00102572">
      <w:pPr>
        <w:pStyle w:val="ListParagraph"/>
        <w:numPr>
          <w:ilvl w:val="0"/>
          <w:numId w:val="25"/>
        </w:numPr>
        <w:jc w:val="both"/>
      </w:pPr>
      <w:r w:rsidRPr="00730BF1">
        <w:rPr>
          <w:b/>
          <w:i/>
        </w:rPr>
        <w:t xml:space="preserve">Unit acquisition cost is less than </w:t>
      </w:r>
      <w:del w:id="673" w:author="Taylor, Christine [HHS]" w:date="2024-10-30T18:44:00Z" w16du:dateUtc="2024-10-30T23:44:00Z">
        <w:r w:rsidRPr="00730BF1" w:rsidDel="000E3D48">
          <w:rPr>
            <w:b/>
            <w:i/>
          </w:rPr>
          <w:delText>$5,000</w:delText>
        </w:r>
      </w:del>
      <w:ins w:id="674" w:author="Taylor, Christine [HHS]" w:date="2024-10-30T18:44:00Z" w16du:dateUtc="2024-10-30T23:44:00Z">
        <w:r w:rsidR="000E3D48">
          <w:rPr>
            <w:b/>
            <w:i/>
          </w:rPr>
          <w:t>$10,000</w:t>
        </w:r>
      </w:ins>
      <w:r w:rsidRPr="00730BF1">
        <w:rPr>
          <w:b/>
          <w:i/>
        </w:rPr>
        <w:t xml:space="preserve"> </w:t>
      </w:r>
      <w:r>
        <w:t>– When purchasing goods where</w:t>
      </w:r>
      <w:r w:rsidRPr="00FB3173">
        <w:t xml:space="preserve"> the unit acquisition cost is less than </w:t>
      </w:r>
      <w:del w:id="675" w:author="Taylor, Christine [HHS]" w:date="2024-10-30T18:45:00Z" w16du:dateUtc="2024-10-30T23:45:00Z">
        <w:r w:rsidRPr="00FB3173" w:rsidDel="000E3D48">
          <w:delText>$5,000</w:delText>
        </w:r>
      </w:del>
      <w:ins w:id="676" w:author="Taylor, Christine [HHS]" w:date="2024-10-30T18:45:00Z" w16du:dateUtc="2024-10-30T23:45:00Z">
        <w:r w:rsidR="000E3D48">
          <w:t>$10,000</w:t>
        </w:r>
      </w:ins>
      <w:r>
        <w:t xml:space="preserve"> every effort should be made to obtain a minimum of three price quotes. At the very least, a minimum of three potential vendors must be contacted. The price quotes may either be verbal or written.</w:t>
      </w:r>
    </w:p>
    <w:p w14:paraId="3AC111F6" w14:textId="34D29F85" w:rsidR="00730BF1" w:rsidRDefault="00730BF1" w:rsidP="00102572">
      <w:pPr>
        <w:pStyle w:val="ListParagraph"/>
        <w:numPr>
          <w:ilvl w:val="0"/>
          <w:numId w:val="25"/>
        </w:numPr>
        <w:jc w:val="both"/>
      </w:pPr>
      <w:r w:rsidRPr="00730BF1">
        <w:rPr>
          <w:b/>
          <w:i/>
        </w:rPr>
        <w:t xml:space="preserve">Unit acquisition cost is </w:t>
      </w:r>
      <w:del w:id="677" w:author="Taylor, Christine [HHS]" w:date="2024-10-30T18:45:00Z" w16du:dateUtc="2024-10-30T23:45:00Z">
        <w:r w:rsidRPr="00730BF1" w:rsidDel="000E3D48">
          <w:rPr>
            <w:b/>
            <w:i/>
          </w:rPr>
          <w:delText>$5,000</w:delText>
        </w:r>
      </w:del>
      <w:ins w:id="678" w:author="Taylor, Christine [HHS]" w:date="2024-10-30T18:45:00Z" w16du:dateUtc="2024-10-30T23:45:00Z">
        <w:r w:rsidR="000E3D48">
          <w:rPr>
            <w:b/>
            <w:i/>
          </w:rPr>
          <w:t>$10,000</w:t>
        </w:r>
      </w:ins>
      <w:r w:rsidRPr="00730BF1">
        <w:rPr>
          <w:b/>
          <w:i/>
        </w:rPr>
        <w:t xml:space="preserve"> - $50,000</w:t>
      </w:r>
      <w:r>
        <w:t xml:space="preserve"> – When purchasing goods where</w:t>
      </w:r>
      <w:r w:rsidRPr="00FB3173">
        <w:t xml:space="preserve"> the unit acquisition cost is </w:t>
      </w:r>
      <w:r>
        <w:t>between</w:t>
      </w:r>
      <w:r w:rsidRPr="00FB3173">
        <w:t xml:space="preserve"> </w:t>
      </w:r>
      <w:del w:id="679" w:author="Taylor, Christine [HHS]" w:date="2024-10-30T18:46:00Z" w16du:dateUtc="2024-10-30T23:46:00Z">
        <w:r w:rsidRPr="00FB3173" w:rsidDel="00173EBB">
          <w:delText>$5,000</w:delText>
        </w:r>
      </w:del>
      <w:ins w:id="680" w:author="Taylor, Christine [HHS]" w:date="2024-10-30T18:46:00Z" w16du:dateUtc="2024-10-30T23:46:00Z">
        <w:r w:rsidR="00173EBB">
          <w:t>$10,000</w:t>
        </w:r>
      </w:ins>
      <w:r>
        <w:t xml:space="preserve"> and $50,000, every effort should be made to obtain a minimum of three written bids. At the very least, a minimum of three potential vendors must be contacted. The bids must be in writing.</w:t>
      </w:r>
    </w:p>
    <w:p w14:paraId="1BDACBA2" w14:textId="6ADBF562" w:rsidR="00730BF1" w:rsidRPr="00F73DE0" w:rsidRDefault="00730BF1" w:rsidP="00102572">
      <w:pPr>
        <w:pStyle w:val="ListParagraph"/>
        <w:numPr>
          <w:ilvl w:val="0"/>
          <w:numId w:val="25"/>
        </w:numPr>
        <w:jc w:val="both"/>
      </w:pPr>
      <w:r w:rsidRPr="00730BF1">
        <w:rPr>
          <w:b/>
          <w:i/>
        </w:rPr>
        <w:t xml:space="preserve">Unit acquisition cost is more than $50,000 or more than $50,000 of like goods will be purchased, in aggregate, over a </w:t>
      </w:r>
      <w:r w:rsidR="00222140" w:rsidRPr="00730BF1">
        <w:rPr>
          <w:b/>
          <w:i/>
        </w:rPr>
        <w:t>one-year</w:t>
      </w:r>
      <w:r w:rsidRPr="00730BF1">
        <w:rPr>
          <w:b/>
          <w:i/>
        </w:rPr>
        <w:t xml:space="preserve"> period of time</w:t>
      </w:r>
      <w:r>
        <w:t xml:space="preserve"> – When purchasing goods where</w:t>
      </w:r>
      <w:r w:rsidRPr="00FB3173">
        <w:t xml:space="preserve"> the unit acquisition cost is </w:t>
      </w:r>
      <w:r>
        <w:t xml:space="preserve">more than $50,000 or when more than $50,000 of like goods will be purchased, in aggregate, over a </w:t>
      </w:r>
      <w:r w:rsidR="00222140">
        <w:t>one-year</w:t>
      </w:r>
      <w:r>
        <w:t xml:space="preserve"> period of time, a sealed bid process must be used. This requires public solicitation accomplished through advertising. The bids must be in writing. The bid </w:t>
      </w:r>
      <w:r w:rsidRPr="00F73DE0">
        <w:t>is awarded to the lowest bidder meeting the submission requirements.</w:t>
      </w:r>
    </w:p>
    <w:p w14:paraId="33C2C158" w14:textId="0BE6092D" w:rsidR="00805558" w:rsidRPr="00F73DE0" w:rsidRDefault="00730BF1" w:rsidP="00102572">
      <w:pPr>
        <w:pStyle w:val="ListParagraph"/>
        <w:numPr>
          <w:ilvl w:val="0"/>
          <w:numId w:val="25"/>
        </w:numPr>
        <w:jc w:val="both"/>
      </w:pPr>
      <w:r w:rsidRPr="00F73DE0">
        <w:rPr>
          <w:b/>
          <w:i/>
        </w:rPr>
        <w:t xml:space="preserve">Cost of a service will be more than $50,000, in aggregate, over a </w:t>
      </w:r>
      <w:r w:rsidR="00222140" w:rsidRPr="00F73DE0">
        <w:rPr>
          <w:b/>
          <w:i/>
        </w:rPr>
        <w:t>one-year</w:t>
      </w:r>
      <w:r w:rsidRPr="00F73DE0">
        <w:rPr>
          <w:b/>
          <w:i/>
        </w:rPr>
        <w:t xml:space="preserve"> period of time</w:t>
      </w:r>
      <w:r w:rsidRPr="00F73DE0">
        <w:t xml:space="preserve"> – When purchasing services where the cost of the services will be more than $50,000, in aggregate, over a </w:t>
      </w:r>
      <w:r w:rsidR="00222140" w:rsidRPr="00F73DE0">
        <w:t>one-year</w:t>
      </w:r>
      <w:r w:rsidRPr="00F73DE0">
        <w:t xml:space="preserve"> period of time a sealed bid process must be used. This requires public solicitation </w:t>
      </w:r>
      <w:r w:rsidRPr="00F73DE0">
        <w:lastRenderedPageBreak/>
        <w:t>accomplished through advertising. The bids must be in writing. The bid is awarded to the best proposal where all factors, including price, are considered.</w:t>
      </w:r>
    </w:p>
    <w:p w14:paraId="51802F59" w14:textId="77777777" w:rsidR="00805558" w:rsidRDefault="00805558" w:rsidP="00805558">
      <w:pPr>
        <w:jc w:val="both"/>
      </w:pPr>
    </w:p>
    <w:tbl>
      <w:tblPr>
        <w:tblpPr w:leftFromText="180" w:rightFromText="180" w:vertAnchor="text" w:horzAnchor="page" w:tblpX="2023" w:tblpY="-59"/>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8"/>
        <w:gridCol w:w="1620"/>
        <w:gridCol w:w="2396"/>
        <w:gridCol w:w="1908"/>
      </w:tblGrid>
      <w:tr w:rsidR="00805558" w:rsidRPr="005839D6" w14:paraId="1ABBB1FA" w14:textId="77777777" w:rsidTr="00202F54">
        <w:trPr>
          <w:trHeight w:val="893"/>
        </w:trPr>
        <w:tc>
          <w:tcPr>
            <w:tcW w:w="3168" w:type="dxa"/>
            <w:shd w:val="clear" w:color="auto" w:fill="CCCCCC"/>
            <w:vAlign w:val="center"/>
          </w:tcPr>
          <w:p w14:paraId="3DA55621" w14:textId="77777777" w:rsidR="00805558" w:rsidRPr="005A40F6" w:rsidRDefault="00805558" w:rsidP="00202F54">
            <w:pPr>
              <w:jc w:val="center"/>
              <w:rPr>
                <w:rFonts w:cs="Arial"/>
                <w:b/>
              </w:rPr>
            </w:pPr>
            <w:r w:rsidRPr="005A40F6">
              <w:rPr>
                <w:rFonts w:cs="Arial"/>
                <w:b/>
              </w:rPr>
              <w:t>Purchase price or total amount, in aggregate, in a year</w:t>
            </w:r>
          </w:p>
        </w:tc>
        <w:tc>
          <w:tcPr>
            <w:tcW w:w="1620" w:type="dxa"/>
            <w:shd w:val="clear" w:color="auto" w:fill="CCCCCC"/>
            <w:vAlign w:val="center"/>
          </w:tcPr>
          <w:p w14:paraId="0AE5FFF1" w14:textId="77777777" w:rsidR="00805558" w:rsidRPr="005A40F6" w:rsidRDefault="00805558" w:rsidP="00202F54">
            <w:pPr>
              <w:jc w:val="center"/>
              <w:rPr>
                <w:rFonts w:cs="Arial"/>
                <w:b/>
              </w:rPr>
            </w:pPr>
            <w:r w:rsidRPr="005A40F6">
              <w:rPr>
                <w:rFonts w:cs="Arial"/>
                <w:b/>
              </w:rPr>
              <w:t>Bid/Price Quote</w:t>
            </w:r>
          </w:p>
        </w:tc>
        <w:tc>
          <w:tcPr>
            <w:tcW w:w="2396" w:type="dxa"/>
            <w:shd w:val="clear" w:color="auto" w:fill="CCCCCC"/>
            <w:vAlign w:val="center"/>
          </w:tcPr>
          <w:p w14:paraId="34986CC2" w14:textId="77777777" w:rsidR="00805558" w:rsidRPr="005A40F6" w:rsidRDefault="00805558" w:rsidP="00202F54">
            <w:pPr>
              <w:jc w:val="center"/>
              <w:rPr>
                <w:rFonts w:cs="Arial"/>
                <w:b/>
              </w:rPr>
            </w:pPr>
            <w:r w:rsidRPr="005A40F6">
              <w:rPr>
                <w:rFonts w:cs="Arial"/>
                <w:b/>
              </w:rPr>
              <w:t>Number of potential bidders</w:t>
            </w:r>
          </w:p>
        </w:tc>
        <w:tc>
          <w:tcPr>
            <w:tcW w:w="1908" w:type="dxa"/>
            <w:shd w:val="clear" w:color="auto" w:fill="CCCCCC"/>
            <w:vAlign w:val="center"/>
          </w:tcPr>
          <w:p w14:paraId="56912EC2" w14:textId="77777777" w:rsidR="00805558" w:rsidRPr="005A40F6" w:rsidRDefault="00805558" w:rsidP="00202F54">
            <w:pPr>
              <w:jc w:val="center"/>
              <w:rPr>
                <w:rFonts w:cs="Arial"/>
                <w:b/>
              </w:rPr>
            </w:pPr>
            <w:r w:rsidRPr="00F73DE0">
              <w:rPr>
                <w:rFonts w:cs="Arial"/>
                <w:b/>
              </w:rPr>
              <w:t>Award decision</w:t>
            </w:r>
          </w:p>
        </w:tc>
      </w:tr>
      <w:tr w:rsidR="00805558" w:rsidRPr="00606EA2" w14:paraId="67CF5570" w14:textId="77777777" w:rsidTr="00202F54">
        <w:trPr>
          <w:trHeight w:val="1007"/>
        </w:trPr>
        <w:tc>
          <w:tcPr>
            <w:tcW w:w="3168" w:type="dxa"/>
            <w:vAlign w:val="center"/>
          </w:tcPr>
          <w:p w14:paraId="2DA79412" w14:textId="206787EF" w:rsidR="00805558" w:rsidRPr="005A40F6" w:rsidRDefault="00805558" w:rsidP="00202F54">
            <w:pPr>
              <w:rPr>
                <w:rFonts w:cs="Arial"/>
              </w:rPr>
            </w:pPr>
            <w:r w:rsidRPr="005A40F6">
              <w:rPr>
                <w:rFonts w:cs="Arial"/>
              </w:rPr>
              <w:t xml:space="preserve">&lt; </w:t>
            </w:r>
            <w:del w:id="681" w:author="Taylor, Christine [HHS]" w:date="2024-10-30T18:45:00Z" w16du:dateUtc="2024-10-30T23:45:00Z">
              <w:r w:rsidRPr="005A40F6" w:rsidDel="000E3D48">
                <w:rPr>
                  <w:rFonts w:cs="Arial"/>
                </w:rPr>
                <w:delText>$5,000</w:delText>
              </w:r>
            </w:del>
            <w:ins w:id="682" w:author="Taylor, Christine [HHS]" w:date="2024-10-30T18:45:00Z" w16du:dateUtc="2024-10-30T23:45:00Z">
              <w:r w:rsidR="000E3D48">
                <w:rPr>
                  <w:rFonts w:cs="Arial"/>
                </w:rPr>
                <w:t>$10,000</w:t>
              </w:r>
            </w:ins>
          </w:p>
        </w:tc>
        <w:tc>
          <w:tcPr>
            <w:tcW w:w="1620" w:type="dxa"/>
            <w:vAlign w:val="center"/>
          </w:tcPr>
          <w:p w14:paraId="10E83EA0" w14:textId="77777777" w:rsidR="00805558" w:rsidRPr="005A40F6" w:rsidRDefault="00805558" w:rsidP="00202F54">
            <w:pPr>
              <w:jc w:val="center"/>
              <w:rPr>
                <w:rFonts w:cs="Arial"/>
              </w:rPr>
            </w:pPr>
            <w:r w:rsidRPr="005A40F6">
              <w:rPr>
                <w:rFonts w:cs="Arial"/>
              </w:rPr>
              <w:t>Price quote – verbal or written</w:t>
            </w:r>
          </w:p>
        </w:tc>
        <w:tc>
          <w:tcPr>
            <w:tcW w:w="2396" w:type="dxa"/>
            <w:vAlign w:val="center"/>
          </w:tcPr>
          <w:p w14:paraId="38B72990" w14:textId="77777777" w:rsidR="00805558" w:rsidRPr="005A40F6" w:rsidRDefault="00805558" w:rsidP="00202F54">
            <w:pPr>
              <w:jc w:val="center"/>
              <w:rPr>
                <w:rFonts w:cs="Arial"/>
              </w:rPr>
            </w:pPr>
            <w:r w:rsidRPr="005A40F6">
              <w:rPr>
                <w:rFonts w:cs="Arial"/>
              </w:rPr>
              <w:t>Contact minimum of 3 bidders</w:t>
            </w:r>
          </w:p>
        </w:tc>
        <w:tc>
          <w:tcPr>
            <w:tcW w:w="1908" w:type="dxa"/>
            <w:vAlign w:val="center"/>
          </w:tcPr>
          <w:p w14:paraId="65C23DF2" w14:textId="441C7D96" w:rsidR="00805558" w:rsidRPr="005A40F6" w:rsidRDefault="00805558" w:rsidP="00202F54">
            <w:pPr>
              <w:jc w:val="center"/>
              <w:rPr>
                <w:rFonts w:cs="Arial"/>
              </w:rPr>
            </w:pPr>
            <w:r w:rsidRPr="005A40F6">
              <w:rPr>
                <w:rFonts w:cs="Arial"/>
              </w:rPr>
              <w:t xml:space="preserve">Lowest </w:t>
            </w:r>
            <w:del w:id="683" w:author="Taylor, Christine [HHS]" w:date="2025-07-09T13:12:00Z" w16du:dateUtc="2025-07-09T18:12:00Z">
              <w:r w:rsidRPr="005A40F6" w:rsidDel="007E4339">
                <w:rPr>
                  <w:rFonts w:cs="Arial"/>
                </w:rPr>
                <w:delText>bid</w:delText>
              </w:r>
            </w:del>
            <w:ins w:id="684" w:author="Taylor, Christine [HHS]" w:date="2025-07-09T13:12:00Z" w16du:dateUtc="2025-07-09T18:12:00Z">
              <w:r w:rsidR="007E4339">
                <w:rPr>
                  <w:rFonts w:cs="Arial"/>
                </w:rPr>
                <w:t>price</w:t>
              </w:r>
            </w:ins>
          </w:p>
        </w:tc>
      </w:tr>
      <w:tr w:rsidR="00805558" w:rsidRPr="00606EA2" w14:paraId="36AF6B58" w14:textId="77777777" w:rsidTr="00202F54">
        <w:trPr>
          <w:trHeight w:val="1127"/>
        </w:trPr>
        <w:tc>
          <w:tcPr>
            <w:tcW w:w="3168" w:type="dxa"/>
            <w:vAlign w:val="center"/>
          </w:tcPr>
          <w:p w14:paraId="180D9271" w14:textId="79B3F0D1" w:rsidR="00805558" w:rsidRPr="005A40F6" w:rsidRDefault="00805558" w:rsidP="00202F54">
            <w:pPr>
              <w:rPr>
                <w:rFonts w:cs="Arial"/>
                <w:bCs/>
              </w:rPr>
            </w:pPr>
            <w:del w:id="685" w:author="Taylor, Christine [HHS]" w:date="2024-10-30T18:45:00Z" w16du:dateUtc="2024-10-30T23:45:00Z">
              <w:r w:rsidRPr="005A40F6" w:rsidDel="000E3D48">
                <w:rPr>
                  <w:rFonts w:cs="Arial"/>
                  <w:bCs/>
                </w:rPr>
                <w:delText>$5,000</w:delText>
              </w:r>
            </w:del>
            <w:ins w:id="686" w:author="Taylor, Christine [HHS]" w:date="2024-10-30T18:45:00Z" w16du:dateUtc="2024-10-30T23:45:00Z">
              <w:r w:rsidR="000E3D48">
                <w:rPr>
                  <w:rFonts w:cs="Arial"/>
                  <w:bCs/>
                </w:rPr>
                <w:t>$10,000</w:t>
              </w:r>
            </w:ins>
            <w:r w:rsidRPr="005A40F6">
              <w:rPr>
                <w:rFonts w:cs="Arial"/>
                <w:bCs/>
              </w:rPr>
              <w:t xml:space="preserve"> - $50,000</w:t>
            </w:r>
          </w:p>
        </w:tc>
        <w:tc>
          <w:tcPr>
            <w:tcW w:w="1620" w:type="dxa"/>
            <w:vAlign w:val="center"/>
          </w:tcPr>
          <w:p w14:paraId="5BB7A9FA" w14:textId="77777777" w:rsidR="00805558" w:rsidRPr="005A40F6" w:rsidRDefault="00805558" w:rsidP="00202F54">
            <w:pPr>
              <w:jc w:val="center"/>
              <w:rPr>
                <w:rFonts w:cs="Arial"/>
              </w:rPr>
            </w:pPr>
            <w:r w:rsidRPr="005A40F6">
              <w:rPr>
                <w:rFonts w:cs="Arial"/>
              </w:rPr>
              <w:t>Written bids</w:t>
            </w:r>
          </w:p>
        </w:tc>
        <w:tc>
          <w:tcPr>
            <w:tcW w:w="2396" w:type="dxa"/>
            <w:vAlign w:val="center"/>
          </w:tcPr>
          <w:p w14:paraId="3000CD1D" w14:textId="77777777" w:rsidR="00805558" w:rsidRPr="005A40F6" w:rsidRDefault="00805558" w:rsidP="00202F54">
            <w:pPr>
              <w:jc w:val="center"/>
              <w:rPr>
                <w:rFonts w:cs="Arial"/>
              </w:rPr>
            </w:pPr>
            <w:r w:rsidRPr="005A40F6">
              <w:rPr>
                <w:rFonts w:cs="Arial"/>
              </w:rPr>
              <w:t>Contact minimum of 3 bidders</w:t>
            </w:r>
          </w:p>
        </w:tc>
        <w:tc>
          <w:tcPr>
            <w:tcW w:w="1908" w:type="dxa"/>
            <w:vAlign w:val="center"/>
          </w:tcPr>
          <w:p w14:paraId="29C99D97" w14:textId="77777777" w:rsidR="00805558" w:rsidRPr="005A40F6" w:rsidRDefault="00805558" w:rsidP="00202F54">
            <w:pPr>
              <w:jc w:val="center"/>
              <w:rPr>
                <w:rFonts w:cs="Arial"/>
              </w:rPr>
            </w:pPr>
            <w:r w:rsidRPr="005A40F6">
              <w:rPr>
                <w:rFonts w:cs="Arial"/>
              </w:rPr>
              <w:t>Lowest bid meeting submission requirements</w:t>
            </w:r>
          </w:p>
        </w:tc>
      </w:tr>
      <w:tr w:rsidR="00805558" w:rsidRPr="00606EA2" w14:paraId="455F515B" w14:textId="77777777" w:rsidTr="00202F54">
        <w:trPr>
          <w:trHeight w:val="1073"/>
        </w:trPr>
        <w:tc>
          <w:tcPr>
            <w:tcW w:w="3168" w:type="dxa"/>
            <w:vAlign w:val="center"/>
          </w:tcPr>
          <w:p w14:paraId="02B5DF5F" w14:textId="77777777" w:rsidR="00805558" w:rsidRPr="005A40F6" w:rsidRDefault="00805558" w:rsidP="00202F54">
            <w:pPr>
              <w:rPr>
                <w:rFonts w:cs="Arial"/>
                <w:bCs/>
              </w:rPr>
            </w:pPr>
            <w:r w:rsidRPr="005A40F6">
              <w:rPr>
                <w:rFonts w:cs="Arial"/>
                <w:bCs/>
              </w:rPr>
              <w:t>Goods - &gt; $50,000 (or like goods or goods from same vendor of &gt; $50,000 in aggregate in a year)</w:t>
            </w:r>
          </w:p>
        </w:tc>
        <w:tc>
          <w:tcPr>
            <w:tcW w:w="1620" w:type="dxa"/>
            <w:vAlign w:val="center"/>
          </w:tcPr>
          <w:p w14:paraId="1646EF2B" w14:textId="77777777" w:rsidR="00805558" w:rsidRDefault="00805558" w:rsidP="00202F54">
            <w:pPr>
              <w:jc w:val="center"/>
              <w:rPr>
                <w:rFonts w:cs="Arial"/>
              </w:rPr>
            </w:pPr>
            <w:r w:rsidRPr="005A40F6">
              <w:rPr>
                <w:rFonts w:cs="Arial"/>
              </w:rPr>
              <w:t>Public solicitation</w:t>
            </w:r>
          </w:p>
          <w:p w14:paraId="3A520C2E" w14:textId="77777777" w:rsidR="00805558" w:rsidRPr="005A40F6" w:rsidRDefault="00805558" w:rsidP="00202F54">
            <w:pPr>
              <w:jc w:val="center"/>
              <w:rPr>
                <w:rFonts w:cs="Arial"/>
              </w:rPr>
            </w:pPr>
          </w:p>
          <w:p w14:paraId="78AA1D18" w14:textId="77777777" w:rsidR="00805558" w:rsidRPr="005A40F6" w:rsidRDefault="00805558" w:rsidP="00202F54">
            <w:pPr>
              <w:jc w:val="center"/>
              <w:rPr>
                <w:rFonts w:cs="Arial"/>
              </w:rPr>
            </w:pPr>
            <w:r w:rsidRPr="005A40F6">
              <w:rPr>
                <w:rFonts w:cs="Arial"/>
              </w:rPr>
              <w:t>Written bids</w:t>
            </w:r>
          </w:p>
        </w:tc>
        <w:tc>
          <w:tcPr>
            <w:tcW w:w="2396" w:type="dxa"/>
            <w:vAlign w:val="center"/>
          </w:tcPr>
          <w:p w14:paraId="312B2080" w14:textId="77777777" w:rsidR="00805558" w:rsidRDefault="00805558" w:rsidP="00202F54">
            <w:pPr>
              <w:jc w:val="center"/>
              <w:rPr>
                <w:rFonts w:cs="Arial"/>
              </w:rPr>
            </w:pPr>
            <w:r>
              <w:rPr>
                <w:rFonts w:cs="Arial"/>
              </w:rPr>
              <w:t xml:space="preserve">N/A </w:t>
            </w:r>
          </w:p>
          <w:p w14:paraId="5E8A8EDD" w14:textId="77777777" w:rsidR="00805558" w:rsidRPr="005A40F6" w:rsidRDefault="00805558" w:rsidP="00202F54">
            <w:pPr>
              <w:jc w:val="center"/>
              <w:rPr>
                <w:rFonts w:cs="Arial"/>
              </w:rPr>
            </w:pPr>
            <w:r>
              <w:rPr>
                <w:rFonts w:cs="Arial"/>
              </w:rPr>
              <w:t>Public Solicitation</w:t>
            </w:r>
          </w:p>
        </w:tc>
        <w:tc>
          <w:tcPr>
            <w:tcW w:w="1908" w:type="dxa"/>
            <w:vAlign w:val="center"/>
          </w:tcPr>
          <w:p w14:paraId="04978F41" w14:textId="77777777" w:rsidR="00805558" w:rsidRPr="005A40F6" w:rsidRDefault="00805558" w:rsidP="00202F54">
            <w:pPr>
              <w:jc w:val="center"/>
              <w:rPr>
                <w:rFonts w:cs="Arial"/>
              </w:rPr>
            </w:pPr>
            <w:r w:rsidRPr="005A40F6">
              <w:rPr>
                <w:rFonts w:cs="Arial"/>
              </w:rPr>
              <w:t xml:space="preserve">Lowest bid meeting submission requirements </w:t>
            </w:r>
          </w:p>
        </w:tc>
      </w:tr>
      <w:tr w:rsidR="00805558" w14:paraId="1E28F857" w14:textId="77777777" w:rsidTr="00202F54">
        <w:trPr>
          <w:trHeight w:val="1253"/>
        </w:trPr>
        <w:tc>
          <w:tcPr>
            <w:tcW w:w="3168" w:type="dxa"/>
            <w:vAlign w:val="center"/>
          </w:tcPr>
          <w:p w14:paraId="74C0F85B" w14:textId="77777777" w:rsidR="00805558" w:rsidRPr="005A40F6" w:rsidRDefault="00805558" w:rsidP="00202F54">
            <w:pPr>
              <w:rPr>
                <w:rFonts w:cs="Arial"/>
                <w:bCs/>
              </w:rPr>
            </w:pPr>
            <w:r w:rsidRPr="005A40F6">
              <w:rPr>
                <w:rFonts w:cs="Arial"/>
                <w:bCs/>
              </w:rPr>
              <w:t>Services - &gt; $50,000 (or</w:t>
            </w:r>
            <w:r>
              <w:rPr>
                <w:rFonts w:cs="Arial"/>
                <w:bCs/>
              </w:rPr>
              <w:t xml:space="preserve"> like services or services</w:t>
            </w:r>
            <w:r w:rsidRPr="005A40F6">
              <w:rPr>
                <w:rFonts w:cs="Arial"/>
                <w:bCs/>
              </w:rPr>
              <w:t xml:space="preserve"> from same vendor of &gt; $50,000 in aggregate in a year)</w:t>
            </w:r>
          </w:p>
        </w:tc>
        <w:tc>
          <w:tcPr>
            <w:tcW w:w="1620" w:type="dxa"/>
            <w:vAlign w:val="center"/>
          </w:tcPr>
          <w:p w14:paraId="2A04B545" w14:textId="77777777" w:rsidR="00805558" w:rsidRDefault="00805558" w:rsidP="00202F54">
            <w:pPr>
              <w:jc w:val="center"/>
              <w:rPr>
                <w:rFonts w:cs="Arial"/>
              </w:rPr>
            </w:pPr>
            <w:r w:rsidRPr="005A40F6">
              <w:rPr>
                <w:rFonts w:cs="Arial"/>
              </w:rPr>
              <w:t>Public solicitation</w:t>
            </w:r>
          </w:p>
          <w:p w14:paraId="11AAD570" w14:textId="77777777" w:rsidR="00805558" w:rsidRPr="005A40F6" w:rsidRDefault="00805558" w:rsidP="00202F54">
            <w:pPr>
              <w:jc w:val="center"/>
              <w:rPr>
                <w:rFonts w:cs="Arial"/>
              </w:rPr>
            </w:pPr>
          </w:p>
          <w:p w14:paraId="61CAD418" w14:textId="77777777" w:rsidR="00805558" w:rsidRPr="005A40F6" w:rsidRDefault="00805558" w:rsidP="00202F54">
            <w:pPr>
              <w:jc w:val="center"/>
              <w:rPr>
                <w:rFonts w:cs="Arial"/>
              </w:rPr>
            </w:pPr>
            <w:r>
              <w:rPr>
                <w:rFonts w:cs="Arial"/>
              </w:rPr>
              <w:t xml:space="preserve">Sealed </w:t>
            </w:r>
            <w:r w:rsidRPr="005A40F6">
              <w:rPr>
                <w:rFonts w:cs="Arial"/>
              </w:rPr>
              <w:t xml:space="preserve">Written bids/proposals </w:t>
            </w:r>
          </w:p>
        </w:tc>
        <w:tc>
          <w:tcPr>
            <w:tcW w:w="2396" w:type="dxa"/>
            <w:vAlign w:val="center"/>
          </w:tcPr>
          <w:p w14:paraId="3D379594" w14:textId="77777777" w:rsidR="00805558" w:rsidRDefault="00805558" w:rsidP="00202F54">
            <w:pPr>
              <w:jc w:val="center"/>
              <w:rPr>
                <w:rFonts w:cs="Arial"/>
              </w:rPr>
            </w:pPr>
            <w:r>
              <w:rPr>
                <w:rFonts w:cs="Arial"/>
              </w:rPr>
              <w:t>N/A</w:t>
            </w:r>
          </w:p>
          <w:p w14:paraId="18722815" w14:textId="77777777" w:rsidR="00805558" w:rsidRPr="005A40F6" w:rsidRDefault="00805558" w:rsidP="00202F54">
            <w:pPr>
              <w:jc w:val="center"/>
              <w:rPr>
                <w:rFonts w:cs="Arial"/>
              </w:rPr>
            </w:pPr>
            <w:r>
              <w:rPr>
                <w:rFonts w:cs="Arial"/>
              </w:rPr>
              <w:t>Public Solicitation</w:t>
            </w:r>
            <w:r w:rsidRPr="005A40F6">
              <w:rPr>
                <w:rFonts w:cs="Arial"/>
              </w:rPr>
              <w:t xml:space="preserve"> </w:t>
            </w:r>
          </w:p>
        </w:tc>
        <w:tc>
          <w:tcPr>
            <w:tcW w:w="1908" w:type="dxa"/>
            <w:vAlign w:val="center"/>
          </w:tcPr>
          <w:p w14:paraId="6E7874E2" w14:textId="77777777" w:rsidR="00805558" w:rsidRPr="005A40F6" w:rsidRDefault="00805558" w:rsidP="00202F54">
            <w:pPr>
              <w:jc w:val="center"/>
              <w:rPr>
                <w:rFonts w:cs="Arial"/>
              </w:rPr>
            </w:pPr>
            <w:r w:rsidRPr="005A40F6">
              <w:rPr>
                <w:rFonts w:cs="Arial"/>
              </w:rPr>
              <w:t>Best proposal where all factors, including price, are considered</w:t>
            </w:r>
          </w:p>
        </w:tc>
      </w:tr>
    </w:tbl>
    <w:p w14:paraId="24CBED5C" w14:textId="77777777" w:rsidR="00DF55FB" w:rsidRDefault="00DF55FB" w:rsidP="00805558">
      <w:pPr>
        <w:ind w:firstLine="360"/>
        <w:rPr>
          <w:b/>
        </w:rPr>
      </w:pPr>
    </w:p>
    <w:p w14:paraId="3E5DAE66" w14:textId="77777777" w:rsidR="00DF55FB" w:rsidRDefault="00DF55FB" w:rsidP="00805558">
      <w:pPr>
        <w:ind w:firstLine="360"/>
        <w:rPr>
          <w:b/>
        </w:rPr>
      </w:pPr>
    </w:p>
    <w:p w14:paraId="2AF85FF0" w14:textId="77777777" w:rsidR="00DF55FB" w:rsidRDefault="00DF55FB" w:rsidP="00805558">
      <w:pPr>
        <w:ind w:firstLine="360"/>
        <w:rPr>
          <w:b/>
        </w:rPr>
      </w:pPr>
    </w:p>
    <w:p w14:paraId="0C7A9A08" w14:textId="77777777" w:rsidR="00820B4D" w:rsidRDefault="00820B4D" w:rsidP="00805558">
      <w:pPr>
        <w:ind w:firstLine="360"/>
        <w:rPr>
          <w:b/>
        </w:rPr>
      </w:pPr>
    </w:p>
    <w:p w14:paraId="7F70C482" w14:textId="77777777" w:rsidR="00820B4D" w:rsidRDefault="00820B4D" w:rsidP="00805558">
      <w:pPr>
        <w:ind w:firstLine="360"/>
        <w:rPr>
          <w:b/>
        </w:rPr>
      </w:pPr>
    </w:p>
    <w:p w14:paraId="1321A034" w14:textId="77777777" w:rsidR="00820B4D" w:rsidRDefault="00820B4D" w:rsidP="00805558">
      <w:pPr>
        <w:ind w:firstLine="360"/>
        <w:rPr>
          <w:b/>
        </w:rPr>
      </w:pPr>
    </w:p>
    <w:p w14:paraId="47AA8F82" w14:textId="77777777" w:rsidR="004B6898" w:rsidRDefault="004B6898" w:rsidP="00805558">
      <w:pPr>
        <w:ind w:firstLine="360"/>
        <w:rPr>
          <w:b/>
        </w:rPr>
      </w:pPr>
    </w:p>
    <w:p w14:paraId="21F27C7B" w14:textId="77777777" w:rsidR="004B6898" w:rsidRDefault="004B6898" w:rsidP="00805558">
      <w:pPr>
        <w:ind w:firstLine="360"/>
        <w:rPr>
          <w:b/>
        </w:rPr>
      </w:pPr>
    </w:p>
    <w:p w14:paraId="49E6F852" w14:textId="3CD12C0B" w:rsidR="004B6898" w:rsidRDefault="004B6898" w:rsidP="00805558">
      <w:pPr>
        <w:ind w:firstLine="360"/>
        <w:rPr>
          <w:b/>
        </w:rPr>
      </w:pPr>
    </w:p>
    <w:p w14:paraId="3F937C0F" w14:textId="77777777" w:rsidR="004B6898" w:rsidRDefault="004B6898" w:rsidP="00805558">
      <w:pPr>
        <w:ind w:firstLine="360"/>
        <w:rPr>
          <w:b/>
        </w:rPr>
      </w:pPr>
    </w:p>
    <w:p w14:paraId="008B0393" w14:textId="77777777" w:rsidR="004B6898" w:rsidRDefault="004B6898" w:rsidP="00805558">
      <w:pPr>
        <w:ind w:firstLine="360"/>
        <w:rPr>
          <w:b/>
        </w:rPr>
      </w:pPr>
    </w:p>
    <w:p w14:paraId="68320884" w14:textId="77777777" w:rsidR="004B6898" w:rsidRDefault="004B6898" w:rsidP="00805558">
      <w:pPr>
        <w:ind w:firstLine="360"/>
        <w:rPr>
          <w:b/>
        </w:rPr>
      </w:pPr>
    </w:p>
    <w:p w14:paraId="06FEECB2" w14:textId="77777777" w:rsidR="004B6898" w:rsidRDefault="004B6898" w:rsidP="00805558">
      <w:pPr>
        <w:ind w:firstLine="360"/>
        <w:rPr>
          <w:b/>
        </w:rPr>
      </w:pPr>
    </w:p>
    <w:p w14:paraId="16AD26A2" w14:textId="77777777" w:rsidR="004B6898" w:rsidRDefault="004B6898" w:rsidP="00805558">
      <w:pPr>
        <w:ind w:firstLine="360"/>
        <w:rPr>
          <w:b/>
        </w:rPr>
      </w:pPr>
    </w:p>
    <w:p w14:paraId="72DB8238" w14:textId="77777777" w:rsidR="004B6898" w:rsidRDefault="004B6898" w:rsidP="00805558">
      <w:pPr>
        <w:ind w:firstLine="360"/>
        <w:rPr>
          <w:b/>
        </w:rPr>
      </w:pPr>
    </w:p>
    <w:p w14:paraId="0E6EC9BE" w14:textId="77777777" w:rsidR="004B6898" w:rsidRDefault="004B6898" w:rsidP="00805558">
      <w:pPr>
        <w:ind w:firstLine="360"/>
        <w:rPr>
          <w:b/>
        </w:rPr>
      </w:pPr>
    </w:p>
    <w:p w14:paraId="2A180308" w14:textId="35ACC6D0" w:rsidR="004B6898" w:rsidRDefault="004B6898" w:rsidP="00805558">
      <w:pPr>
        <w:ind w:firstLine="360"/>
        <w:rPr>
          <w:b/>
        </w:rPr>
      </w:pPr>
    </w:p>
    <w:p w14:paraId="4053F653" w14:textId="701DA30B" w:rsidR="004B6898" w:rsidRDefault="004B6898" w:rsidP="00805558">
      <w:pPr>
        <w:ind w:firstLine="360"/>
        <w:rPr>
          <w:b/>
        </w:rPr>
      </w:pPr>
    </w:p>
    <w:p w14:paraId="3C04D57B" w14:textId="207EAC86" w:rsidR="004B6898" w:rsidRDefault="004B6898" w:rsidP="00805558">
      <w:pPr>
        <w:ind w:firstLine="360"/>
        <w:rPr>
          <w:b/>
        </w:rPr>
      </w:pPr>
    </w:p>
    <w:p w14:paraId="36AD462E" w14:textId="306A20B6" w:rsidR="004B6898" w:rsidRDefault="004B6898" w:rsidP="00805558">
      <w:pPr>
        <w:ind w:firstLine="360"/>
        <w:rPr>
          <w:b/>
        </w:rPr>
      </w:pPr>
    </w:p>
    <w:p w14:paraId="7275C353" w14:textId="2AD345DC" w:rsidR="004B6898" w:rsidRDefault="004B6898" w:rsidP="00805558">
      <w:pPr>
        <w:ind w:firstLine="360"/>
        <w:rPr>
          <w:b/>
        </w:rPr>
      </w:pPr>
    </w:p>
    <w:p w14:paraId="062BC265" w14:textId="57CD5C61" w:rsidR="004B6898" w:rsidRDefault="004B6898" w:rsidP="00805558">
      <w:pPr>
        <w:ind w:firstLine="360"/>
        <w:rPr>
          <w:b/>
        </w:rPr>
      </w:pPr>
    </w:p>
    <w:p w14:paraId="7C5DDE36" w14:textId="3822A9D0" w:rsidR="004B6898" w:rsidRDefault="004B6898" w:rsidP="00805558">
      <w:pPr>
        <w:ind w:firstLine="360"/>
        <w:rPr>
          <w:b/>
        </w:rPr>
      </w:pPr>
    </w:p>
    <w:p w14:paraId="24D9757E" w14:textId="77777777" w:rsidR="004B6898" w:rsidRDefault="004B6898" w:rsidP="00805558">
      <w:pPr>
        <w:ind w:firstLine="360"/>
        <w:rPr>
          <w:b/>
        </w:rPr>
      </w:pPr>
    </w:p>
    <w:p w14:paraId="6D43E51A" w14:textId="77777777" w:rsidR="004B6898" w:rsidRDefault="004B6898" w:rsidP="00805558">
      <w:pPr>
        <w:ind w:firstLine="360"/>
        <w:rPr>
          <w:b/>
        </w:rPr>
      </w:pPr>
    </w:p>
    <w:p w14:paraId="15854EB6" w14:textId="457D2FF3" w:rsidR="00730BF1" w:rsidRPr="00C00EB8" w:rsidRDefault="004B6898" w:rsidP="00805558">
      <w:pPr>
        <w:ind w:firstLine="360"/>
        <w:rPr>
          <w:b/>
        </w:rPr>
      </w:pPr>
      <w:r>
        <w:rPr>
          <w:b/>
        </w:rPr>
        <w:t>W</w:t>
      </w:r>
      <w:r w:rsidR="00730BF1" w:rsidRPr="00C00EB8">
        <w:rPr>
          <w:b/>
        </w:rPr>
        <w:t xml:space="preserve">here Non-Competitive or Sole-Source Purchasing </w:t>
      </w:r>
      <w:r w:rsidR="00C00EB8">
        <w:rPr>
          <w:b/>
        </w:rPr>
        <w:t>M</w:t>
      </w:r>
      <w:r w:rsidR="00C00EB8" w:rsidRPr="00C00EB8">
        <w:rPr>
          <w:b/>
        </w:rPr>
        <w:t>ust</w:t>
      </w:r>
      <w:r w:rsidR="00730BF1" w:rsidRPr="00C00EB8">
        <w:rPr>
          <w:b/>
        </w:rPr>
        <w:t xml:space="preserve"> be Used</w:t>
      </w:r>
    </w:p>
    <w:p w14:paraId="36294B66" w14:textId="2C15AFEF" w:rsidR="00730BF1" w:rsidRDefault="00730BF1" w:rsidP="00805558">
      <w:pPr>
        <w:ind w:left="360"/>
        <w:jc w:val="both"/>
      </w:pPr>
      <w:r>
        <w:t xml:space="preserve">Non-competitive or sole source purchasing may be used when a good is available from only one (sole) source and in emergency situations when the awarding </w:t>
      </w:r>
      <w:r w:rsidR="004D4484">
        <w:t>subgrantee</w:t>
      </w:r>
      <w:r>
        <w:t xml:space="preserve"> so authorizes.</w:t>
      </w:r>
    </w:p>
    <w:p w14:paraId="693E5321" w14:textId="77777777" w:rsidR="00730BF1" w:rsidRDefault="00730BF1" w:rsidP="00730BF1">
      <w:pPr>
        <w:jc w:val="both"/>
      </w:pPr>
    </w:p>
    <w:p w14:paraId="17081958" w14:textId="77777777" w:rsidR="00730BF1" w:rsidRPr="00805558" w:rsidRDefault="00730BF1" w:rsidP="00805558">
      <w:pPr>
        <w:ind w:firstLine="360"/>
        <w:rPr>
          <w:b/>
        </w:rPr>
      </w:pPr>
      <w:r>
        <w:rPr>
          <w:b/>
        </w:rPr>
        <w:t>Cost and Price Analysis</w:t>
      </w:r>
    </w:p>
    <w:p w14:paraId="2CC0FE37" w14:textId="77777777" w:rsidR="00730BF1" w:rsidRDefault="00730BF1" w:rsidP="00805558">
      <w:pPr>
        <w:ind w:left="360"/>
        <w:jc w:val="both"/>
      </w:pPr>
      <w:r>
        <w:t>Some form of cost or price analysis must be done and documented in connection with every procurement action. Cost analysis is the review and evaluation of each element of cost to determine reasonableness, alloca</w:t>
      </w:r>
      <w:r w:rsidR="00C00EB8">
        <w:t>tion</w:t>
      </w:r>
      <w:r>
        <w:t>, and allowabil</w:t>
      </w:r>
      <w:r w:rsidR="00C00EB8">
        <w:t>i</w:t>
      </w:r>
      <w:r>
        <w:t xml:space="preserve">ty. </w:t>
      </w:r>
    </w:p>
    <w:p w14:paraId="02E55522" w14:textId="77777777" w:rsidR="00730BF1" w:rsidRDefault="00730BF1" w:rsidP="00730BF1">
      <w:pPr>
        <w:jc w:val="both"/>
      </w:pPr>
    </w:p>
    <w:p w14:paraId="32FFA1F7" w14:textId="77777777" w:rsidR="00730BF1" w:rsidRPr="00805558" w:rsidRDefault="00730BF1" w:rsidP="00805558">
      <w:pPr>
        <w:ind w:firstLine="360"/>
        <w:rPr>
          <w:b/>
        </w:rPr>
      </w:pPr>
      <w:r>
        <w:rPr>
          <w:b/>
        </w:rPr>
        <w:t>Procurement Documentation</w:t>
      </w:r>
    </w:p>
    <w:p w14:paraId="13F54572" w14:textId="77777777" w:rsidR="00730BF1" w:rsidRDefault="00730BF1" w:rsidP="00805558">
      <w:pPr>
        <w:ind w:left="360"/>
        <w:jc w:val="both"/>
      </w:pPr>
      <w:r>
        <w:t xml:space="preserve">Documentation must be maintained </w:t>
      </w:r>
      <w:r w:rsidR="00C00EB8">
        <w:t xml:space="preserve">for all </w:t>
      </w:r>
      <w:r>
        <w:t>procurement</w:t>
      </w:r>
      <w:r w:rsidR="00C00EB8">
        <w:t>s</w:t>
      </w:r>
      <w:r>
        <w:t>. Documentation should include, at a minimum, the basis for bid selection, a justification for lack of competition when competitive bids or offers are not obtained, and the basis for award cost or price.</w:t>
      </w:r>
    </w:p>
    <w:p w14:paraId="4375E02F" w14:textId="77777777" w:rsidR="00730BF1" w:rsidRDefault="00730BF1" w:rsidP="00730BF1">
      <w:pPr>
        <w:jc w:val="both"/>
      </w:pPr>
    </w:p>
    <w:p w14:paraId="1C2646A4" w14:textId="77777777" w:rsidR="00730BF1" w:rsidRDefault="00730BF1" w:rsidP="00805558">
      <w:pPr>
        <w:ind w:firstLine="360"/>
        <w:rPr>
          <w:b/>
        </w:rPr>
      </w:pPr>
      <w:r>
        <w:rPr>
          <w:b/>
        </w:rPr>
        <w:t>Protest and Appeal Procedures</w:t>
      </w:r>
    </w:p>
    <w:p w14:paraId="0370B3B6" w14:textId="36D2E82D" w:rsidR="00730BF1" w:rsidRDefault="00730BF1" w:rsidP="00805558">
      <w:pPr>
        <w:ind w:left="360"/>
        <w:jc w:val="both"/>
      </w:pPr>
      <w:r>
        <w:t xml:space="preserve">The </w:t>
      </w:r>
      <w:r w:rsidR="004D4484">
        <w:t>subgrantee</w:t>
      </w:r>
      <w:r>
        <w:t xml:space="preserve"> is the responsible authority without recourse to DOE or the </w:t>
      </w:r>
      <w:r w:rsidR="00841598">
        <w:rPr>
          <w:color w:val="000000"/>
          <w:shd w:val="clear" w:color="auto" w:fill="FFFFFF"/>
        </w:rPr>
        <w:t>Iowa WAP</w:t>
      </w:r>
      <w:r>
        <w:t xml:space="preserve"> regarding the settlement and satisfaction of all procurement and contractual issues arising out of procurements. This includes disputes and protests of awards. There must be written procedures for handling and resolving disputes related to the procurements and subsequent contract administration. </w:t>
      </w:r>
    </w:p>
    <w:p w14:paraId="15AAEE17" w14:textId="77777777" w:rsidR="0088549A" w:rsidRDefault="0088549A" w:rsidP="00730BF1">
      <w:pPr>
        <w:jc w:val="both"/>
      </w:pPr>
    </w:p>
    <w:p w14:paraId="597C98D5" w14:textId="5421DEB0" w:rsidR="00730BF1" w:rsidRPr="006D4467" w:rsidRDefault="00841598" w:rsidP="00805558">
      <w:pPr>
        <w:ind w:firstLine="360"/>
        <w:rPr>
          <w:b/>
        </w:rPr>
      </w:pPr>
      <w:r>
        <w:rPr>
          <w:b/>
          <w:color w:val="000000"/>
          <w:shd w:val="clear" w:color="auto" w:fill="FFFFFF"/>
        </w:rPr>
        <w:t>Iowa WAP</w:t>
      </w:r>
      <w:r w:rsidR="00730BF1" w:rsidRPr="006D4467">
        <w:rPr>
          <w:b/>
        </w:rPr>
        <w:t xml:space="preserve"> Prior Approval </w:t>
      </w:r>
    </w:p>
    <w:p w14:paraId="1C00113A" w14:textId="7D40BCBF" w:rsidR="00730BF1" w:rsidRDefault="004D4484" w:rsidP="00805558">
      <w:pPr>
        <w:ind w:left="360"/>
        <w:jc w:val="both"/>
      </w:pPr>
      <w:r>
        <w:t>Subgrantee</w:t>
      </w:r>
      <w:r w:rsidR="00EF1BB1">
        <w:t>s</w:t>
      </w:r>
      <w:r w:rsidR="00730BF1">
        <w:t xml:space="preserve"> must obtain prior approval from the </w:t>
      </w:r>
      <w:r w:rsidR="00841598">
        <w:rPr>
          <w:color w:val="000000"/>
          <w:shd w:val="clear" w:color="auto" w:fill="FFFFFF"/>
        </w:rPr>
        <w:t>Iowa WAP</w:t>
      </w:r>
      <w:r w:rsidR="00730BF1">
        <w:t xml:space="preserve"> when they wish to purchase vehicles and equipment using Weatherization Program funds and the vehicle or equipment has a unit acquisition cost of </w:t>
      </w:r>
      <w:r w:rsidR="000E3D48">
        <w:t>$10,000</w:t>
      </w:r>
      <w:r w:rsidR="00730BF1">
        <w:t xml:space="preserve"> or more.</w:t>
      </w:r>
    </w:p>
    <w:p w14:paraId="49A19C7C" w14:textId="77777777" w:rsidR="00730BF1" w:rsidRDefault="00730BF1" w:rsidP="00730BF1">
      <w:pPr>
        <w:jc w:val="both"/>
      </w:pPr>
    </w:p>
    <w:p w14:paraId="57FD26A6" w14:textId="3795D87C" w:rsidR="00730BF1" w:rsidRPr="006D4467" w:rsidRDefault="00730BF1" w:rsidP="00805558">
      <w:pPr>
        <w:ind w:firstLine="360"/>
        <w:rPr>
          <w:b/>
          <w:i/>
        </w:rPr>
      </w:pPr>
      <w:r w:rsidRPr="006D4467">
        <w:rPr>
          <w:b/>
          <w:i/>
        </w:rPr>
        <w:t xml:space="preserve">Procedures for Requesting </w:t>
      </w:r>
      <w:r w:rsidR="00841598">
        <w:rPr>
          <w:b/>
          <w:i/>
          <w:color w:val="000000"/>
          <w:shd w:val="clear" w:color="auto" w:fill="FFFFFF"/>
        </w:rPr>
        <w:t>Iowa WAP</w:t>
      </w:r>
      <w:r w:rsidRPr="006D4467">
        <w:rPr>
          <w:b/>
          <w:i/>
        </w:rPr>
        <w:t xml:space="preserve"> Prior Approval</w:t>
      </w:r>
    </w:p>
    <w:p w14:paraId="25C093D6" w14:textId="09FE8751" w:rsidR="00730BF1" w:rsidRDefault="00730BF1" w:rsidP="006373B0">
      <w:pPr>
        <w:ind w:left="360"/>
        <w:jc w:val="both"/>
      </w:pPr>
      <w:r>
        <w:t xml:space="preserve">If the purchase requires </w:t>
      </w:r>
      <w:r w:rsidR="00841598">
        <w:rPr>
          <w:color w:val="000000"/>
          <w:shd w:val="clear" w:color="auto" w:fill="FFFFFF"/>
        </w:rPr>
        <w:t>Iowa WAP</w:t>
      </w:r>
      <w:r>
        <w:t xml:space="preserve"> approval, the </w:t>
      </w:r>
      <w:r w:rsidR="004D4484">
        <w:t>subgrantee</w:t>
      </w:r>
      <w:r>
        <w:t xml:space="preserve"> must complete and submit a </w:t>
      </w:r>
      <w:r w:rsidR="00841598">
        <w:rPr>
          <w:color w:val="000000"/>
          <w:shd w:val="clear" w:color="auto" w:fill="FFFFFF"/>
        </w:rPr>
        <w:t>Iowa WAP</w:t>
      </w:r>
      <w:r>
        <w:t xml:space="preserve"> </w:t>
      </w:r>
      <w:r w:rsidR="00596056">
        <w:t>Vehicle and Equipment Replacement/</w:t>
      </w:r>
      <w:r>
        <w:t xml:space="preserve">Purchase Request Form, submit the invitation to bid, including </w:t>
      </w:r>
      <w:r>
        <w:lastRenderedPageBreak/>
        <w:t>advertisements, a copy of all bids received</w:t>
      </w:r>
      <w:r w:rsidR="00793363" w:rsidRPr="006373B0">
        <w:t>, and the bid tabulation sheet</w:t>
      </w:r>
      <w:r w:rsidRPr="006373B0">
        <w:t xml:space="preserve">. The </w:t>
      </w:r>
      <w:r w:rsidR="004D4484" w:rsidRPr="006373B0">
        <w:t>subgrantee</w:t>
      </w:r>
      <w:r w:rsidRPr="006373B0">
        <w:t xml:space="preserve"> must include the following information on the form: description, quantity</w:t>
      </w:r>
      <w:r w:rsidR="003257BC" w:rsidRPr="006373B0">
        <w:t>,</w:t>
      </w:r>
      <w:r w:rsidRPr="006373B0">
        <w:t xml:space="preserve"> and price of the equipment/vehicle the </w:t>
      </w:r>
      <w:r w:rsidR="004D4484" w:rsidRPr="006373B0">
        <w:t>subgrantee</w:t>
      </w:r>
      <w:r w:rsidRPr="006373B0">
        <w:t xml:space="preserve"> wishes to purchase and the source of funds that will be used for the purchase. The </w:t>
      </w:r>
      <w:r w:rsidR="004D4484" w:rsidRPr="006373B0">
        <w:t>subgrantee</w:t>
      </w:r>
      <w:r w:rsidRPr="006373B0">
        <w:t xml:space="preserve"> must also indicate the number of vendors from whom the </w:t>
      </w:r>
      <w:r w:rsidR="004D4484" w:rsidRPr="006373B0">
        <w:t>subgrantee</w:t>
      </w:r>
      <w:r w:rsidRPr="006373B0">
        <w:t xml:space="preserve"> requested bids/price quotes, the number of bids/price quotes received, and whether the selected vendor was the low bidder. A copy of the </w:t>
      </w:r>
      <w:r w:rsidR="00596056" w:rsidRPr="006373B0">
        <w:t>Vehicle and Equipment Replacement/</w:t>
      </w:r>
      <w:r w:rsidRPr="006373B0">
        <w:t>Purchase Request Form</w:t>
      </w:r>
      <w:r>
        <w:t xml:space="preserve"> is included in the </w:t>
      </w:r>
      <w:r w:rsidRPr="00675FE9">
        <w:rPr>
          <w:bCs/>
          <w:i/>
        </w:rPr>
        <w:t>Weatherization</w:t>
      </w:r>
      <w:r w:rsidRPr="00793363">
        <w:rPr>
          <w:bCs/>
        </w:rPr>
        <w:t xml:space="preserve"> </w:t>
      </w:r>
      <w:r w:rsidRPr="00517E7B">
        <w:rPr>
          <w:bCs/>
          <w:i/>
        </w:rPr>
        <w:t>General Appendix</w:t>
      </w:r>
      <w:r>
        <w:t xml:space="preserve"> and is also </w:t>
      </w:r>
      <w:r w:rsidR="00222140">
        <w:t>on the</w:t>
      </w:r>
      <w:r>
        <w:t xml:space="preserve"> Weatherization</w:t>
      </w:r>
      <w:r w:rsidR="00222140">
        <w:t xml:space="preserve"> Program page: </w:t>
      </w:r>
      <w:r w:rsidR="004F2963">
        <w:t xml:space="preserve"> </w:t>
      </w:r>
      <w:hyperlink r:id="rId57" w:history="1">
        <w:r w:rsidR="00222140" w:rsidRPr="0093590A">
          <w:rPr>
            <w:rStyle w:val="Hyperlink"/>
          </w:rPr>
          <w:t>https://hhs.iowa.gov/weatherization-members</w:t>
        </w:r>
      </w:hyperlink>
      <w:r w:rsidR="00222140">
        <w:t xml:space="preserve">. </w:t>
      </w:r>
      <w:r>
        <w:t xml:space="preserve">Note: </w:t>
      </w:r>
      <w:r w:rsidR="004D4484">
        <w:t>Subgrantee</w:t>
      </w:r>
      <w:r w:rsidR="00EF1BB1">
        <w:t>s</w:t>
      </w:r>
      <w:r>
        <w:t xml:space="preserve"> must retain copies of the bids/price quotes received. </w:t>
      </w:r>
    </w:p>
    <w:p w14:paraId="67F430F0" w14:textId="77777777" w:rsidR="00730BF1" w:rsidRDefault="00730BF1" w:rsidP="00730BF1">
      <w:pPr>
        <w:jc w:val="both"/>
      </w:pPr>
    </w:p>
    <w:p w14:paraId="1E0649DF" w14:textId="5EB697BB" w:rsidR="00730BF1" w:rsidRDefault="00730BF1" w:rsidP="00805558">
      <w:pPr>
        <w:ind w:left="360"/>
        <w:jc w:val="both"/>
      </w:pPr>
      <w:r>
        <w:t xml:space="preserve">The </w:t>
      </w:r>
      <w:r w:rsidR="00841598">
        <w:rPr>
          <w:color w:val="000000"/>
          <w:shd w:val="clear" w:color="auto" w:fill="FFFFFF"/>
        </w:rPr>
        <w:t>Iowa WAP</w:t>
      </w:r>
      <w:r>
        <w:t xml:space="preserve"> will notify the </w:t>
      </w:r>
      <w:r w:rsidR="004D4484">
        <w:t>subgrantee</w:t>
      </w:r>
      <w:r>
        <w:t xml:space="preserve"> of the request approval or disapproval on the </w:t>
      </w:r>
      <w:r w:rsidR="00841598">
        <w:rPr>
          <w:color w:val="000000"/>
          <w:shd w:val="clear" w:color="auto" w:fill="FFFFFF"/>
        </w:rPr>
        <w:t>Iowa WAP</w:t>
      </w:r>
      <w:r>
        <w:t xml:space="preserve"> </w:t>
      </w:r>
      <w:r w:rsidR="007F6EF8">
        <w:t>Vehicle and Equipment Replacement/</w:t>
      </w:r>
      <w:r>
        <w:t>Purchase Request Form</w:t>
      </w:r>
      <w:r w:rsidR="007F6EF8">
        <w:t xml:space="preserve"> submitted by the </w:t>
      </w:r>
      <w:r w:rsidR="004D4484">
        <w:t>subgrantee</w:t>
      </w:r>
      <w:r>
        <w:t xml:space="preserve">.  </w:t>
      </w:r>
    </w:p>
    <w:p w14:paraId="724CABF4" w14:textId="77777777" w:rsidR="00730BF1" w:rsidRDefault="00730BF1" w:rsidP="00805558">
      <w:pPr>
        <w:ind w:left="360"/>
        <w:jc w:val="both"/>
      </w:pPr>
    </w:p>
    <w:p w14:paraId="026D9579" w14:textId="6CD3F08D" w:rsidR="00730BF1" w:rsidRDefault="00730BF1" w:rsidP="00805558">
      <w:pPr>
        <w:ind w:left="360"/>
        <w:jc w:val="both"/>
        <w:rPr>
          <w:b/>
          <w:bCs/>
        </w:rPr>
      </w:pPr>
      <w:r>
        <w:rPr>
          <w:b/>
          <w:bCs/>
        </w:rPr>
        <w:t xml:space="preserve">Note: If </w:t>
      </w:r>
      <w:r w:rsidR="00EF1BB1">
        <w:rPr>
          <w:b/>
          <w:bCs/>
        </w:rPr>
        <w:t>a</w:t>
      </w:r>
      <w:r>
        <w:rPr>
          <w:b/>
          <w:bCs/>
        </w:rPr>
        <w:t xml:space="preserve"> </w:t>
      </w:r>
      <w:r w:rsidR="004D4484">
        <w:rPr>
          <w:b/>
          <w:bCs/>
        </w:rPr>
        <w:t>subgrantee</w:t>
      </w:r>
      <w:r>
        <w:rPr>
          <w:b/>
          <w:bCs/>
        </w:rPr>
        <w:t xml:space="preserve"> plans to purchase a vehicle at a public auction and believes the purchase price might be </w:t>
      </w:r>
      <w:del w:id="687" w:author="Taylor, Christine [HHS]" w:date="2024-10-30T18:46:00Z" w16du:dateUtc="2024-10-30T23:46:00Z">
        <w:r w:rsidDel="00173EBB">
          <w:rPr>
            <w:b/>
            <w:bCs/>
          </w:rPr>
          <w:delText>$5,000</w:delText>
        </w:r>
      </w:del>
      <w:ins w:id="688" w:author="Taylor, Christine [HHS]" w:date="2024-10-30T18:46:00Z" w16du:dateUtc="2024-10-30T23:46:00Z">
        <w:r w:rsidR="00173EBB">
          <w:rPr>
            <w:b/>
            <w:bCs/>
          </w:rPr>
          <w:t>$10,000</w:t>
        </w:r>
      </w:ins>
      <w:r>
        <w:rPr>
          <w:b/>
          <w:bCs/>
        </w:rPr>
        <w:t xml:space="preserve"> or more, the </w:t>
      </w:r>
      <w:r w:rsidR="004D4484">
        <w:rPr>
          <w:b/>
          <w:bCs/>
        </w:rPr>
        <w:t>subgrantee</w:t>
      </w:r>
      <w:r>
        <w:rPr>
          <w:b/>
          <w:bCs/>
        </w:rPr>
        <w:t xml:space="preserve"> needs to notify the </w:t>
      </w:r>
      <w:r w:rsidR="00841598">
        <w:rPr>
          <w:b/>
          <w:color w:val="000000"/>
          <w:shd w:val="clear" w:color="auto" w:fill="FFFFFF"/>
        </w:rPr>
        <w:t>Iowa WAP</w:t>
      </w:r>
      <w:r>
        <w:rPr>
          <w:b/>
          <w:bCs/>
        </w:rPr>
        <w:t xml:space="preserve">, in advance of the auction. </w:t>
      </w:r>
      <w:r w:rsidR="004D4484">
        <w:rPr>
          <w:b/>
          <w:bCs/>
        </w:rPr>
        <w:t>Subgrantee</w:t>
      </w:r>
      <w:r w:rsidR="00EF1BB1">
        <w:rPr>
          <w:b/>
          <w:bCs/>
        </w:rPr>
        <w:t>s</w:t>
      </w:r>
      <w:r>
        <w:rPr>
          <w:b/>
          <w:bCs/>
        </w:rPr>
        <w:t xml:space="preserve"> may purchase a vehicle at an auction if the purchase price is less than or equal to the Blue Book value (retail amount) of the vehicle. </w:t>
      </w:r>
    </w:p>
    <w:p w14:paraId="410BF0BD" w14:textId="77777777" w:rsidR="00730BF1" w:rsidRDefault="00730BF1" w:rsidP="00805558">
      <w:pPr>
        <w:ind w:left="360"/>
        <w:jc w:val="both"/>
      </w:pPr>
    </w:p>
    <w:p w14:paraId="021F5BD5" w14:textId="19C04A4F" w:rsidR="00730BF1" w:rsidRDefault="004D4484" w:rsidP="00805558">
      <w:pPr>
        <w:ind w:left="360"/>
        <w:jc w:val="both"/>
      </w:pPr>
      <w:r>
        <w:t>Subgrantee</w:t>
      </w:r>
      <w:r w:rsidR="00EF1BB1">
        <w:t>s</w:t>
      </w:r>
      <w:r w:rsidR="00730BF1">
        <w:t xml:space="preserve"> are responsible for ensuring they have sufficient funds to cover the cost of the vehicles, equipment, or materials they are requesting to purchase. </w:t>
      </w:r>
      <w:r w:rsidR="00841598">
        <w:rPr>
          <w:color w:val="000000"/>
          <w:shd w:val="clear" w:color="auto" w:fill="FFFFFF"/>
        </w:rPr>
        <w:t>Iowa WAP</w:t>
      </w:r>
      <w:r w:rsidR="00730BF1">
        <w:t xml:space="preserve"> approval of a purchase request does not guarantee the </w:t>
      </w:r>
      <w:r>
        <w:t>subgrantee</w:t>
      </w:r>
      <w:r w:rsidR="00730BF1">
        <w:t xml:space="preserve"> has the funds to cover the cost of the purchase. </w:t>
      </w:r>
    </w:p>
    <w:p w14:paraId="0812A458" w14:textId="77777777" w:rsidR="00730BF1" w:rsidRDefault="00730BF1" w:rsidP="00805558">
      <w:pPr>
        <w:ind w:left="360"/>
        <w:jc w:val="both"/>
        <w:rPr>
          <w:b/>
        </w:rPr>
      </w:pPr>
    </w:p>
    <w:p w14:paraId="4E376CA8" w14:textId="7F23A8D7" w:rsidR="00730BF1" w:rsidRDefault="00730BF1" w:rsidP="00805558">
      <w:pPr>
        <w:ind w:left="360"/>
        <w:jc w:val="both"/>
      </w:pPr>
      <w:r w:rsidRPr="0036311A">
        <w:t>Note:</w:t>
      </w:r>
      <w:r w:rsidRPr="0036311A">
        <w:rPr>
          <w:b/>
        </w:rPr>
        <w:t xml:space="preserve"> </w:t>
      </w:r>
      <w:r w:rsidRPr="0036311A">
        <w:t xml:space="preserve">The purchase of equipment and vehicles requires prior approval from DOE when any DOE funds are used toward the purchase. The </w:t>
      </w:r>
      <w:r w:rsidR="00841598">
        <w:rPr>
          <w:color w:val="000000"/>
          <w:shd w:val="clear" w:color="auto" w:fill="FFFFFF"/>
        </w:rPr>
        <w:t>Iowa WAP</w:t>
      </w:r>
      <w:r w:rsidRPr="0036311A">
        <w:t xml:space="preserve"> will notify the </w:t>
      </w:r>
      <w:r w:rsidR="004D4484" w:rsidRPr="0036311A">
        <w:t>subgrantee</w:t>
      </w:r>
      <w:r w:rsidRPr="0036311A">
        <w:t xml:space="preserve"> if DOE prior approval is required. If the purchase requires DOE approval, the </w:t>
      </w:r>
      <w:r w:rsidR="00841598">
        <w:rPr>
          <w:color w:val="000000"/>
          <w:shd w:val="clear" w:color="auto" w:fill="FFFFFF"/>
        </w:rPr>
        <w:t>Iowa WAP</w:t>
      </w:r>
      <w:r w:rsidRPr="0036311A">
        <w:t xml:space="preserve"> will send the approval request to DOE.</w:t>
      </w:r>
      <w:r>
        <w:t xml:space="preserve"> </w:t>
      </w:r>
    </w:p>
    <w:p w14:paraId="3F504BB4" w14:textId="77777777" w:rsidR="00730BF1" w:rsidRDefault="00730BF1" w:rsidP="00805558">
      <w:pPr>
        <w:ind w:left="360"/>
        <w:jc w:val="both"/>
      </w:pPr>
    </w:p>
    <w:p w14:paraId="06750B6A" w14:textId="77777777" w:rsidR="0073299B" w:rsidRDefault="0073299B" w:rsidP="00805558">
      <w:pPr>
        <w:ind w:firstLine="360"/>
        <w:rPr>
          <w:b/>
        </w:rPr>
      </w:pPr>
      <w:r>
        <w:rPr>
          <w:b/>
        </w:rPr>
        <w:t xml:space="preserve">Debarred or Suspended </w:t>
      </w:r>
      <w:r w:rsidR="00F2628A">
        <w:rPr>
          <w:b/>
        </w:rPr>
        <w:t>Contractors</w:t>
      </w:r>
      <w:r>
        <w:rPr>
          <w:b/>
        </w:rPr>
        <w:t>/Suppliers</w:t>
      </w:r>
    </w:p>
    <w:p w14:paraId="53439EE0" w14:textId="69B7C767" w:rsidR="0073299B" w:rsidRDefault="004D4484" w:rsidP="00805558">
      <w:pPr>
        <w:ind w:left="360"/>
        <w:jc w:val="both"/>
      </w:pPr>
      <w:r>
        <w:t>Subgrantee</w:t>
      </w:r>
      <w:r w:rsidR="00EF1BB1">
        <w:t>s</w:t>
      </w:r>
      <w:r w:rsidR="0073299B">
        <w:t xml:space="preserve"> must not make any contract award to any contractor or supplier who is debarred or suspended or is otherwise excluded from, or ineligible for, participation in federal assistance programs. Executive Order 12549, “Debarment and Suspension,” (as specified in 10 CFR Parts 600.27 and 600.435 and 10 CFR Part 1036)</w:t>
      </w:r>
      <w:r w:rsidR="0073299B">
        <w:rPr>
          <w:b/>
        </w:rPr>
        <w:t xml:space="preserve"> </w:t>
      </w:r>
      <w:r w:rsidR="0073299B">
        <w:t xml:space="preserve">provides that a person who is debarred or suspended shall be excluded from federal financial and non-financial assistance and benefits under federal programs. </w:t>
      </w:r>
    </w:p>
    <w:p w14:paraId="6432C825" w14:textId="77777777" w:rsidR="0073299B" w:rsidRDefault="0073299B" w:rsidP="00805558">
      <w:pPr>
        <w:ind w:left="360"/>
        <w:jc w:val="both"/>
      </w:pPr>
    </w:p>
    <w:p w14:paraId="0B352C4E" w14:textId="7046457E" w:rsidR="0073299B" w:rsidRDefault="0073299B" w:rsidP="00805558">
      <w:pPr>
        <w:ind w:left="360"/>
        <w:jc w:val="both"/>
      </w:pPr>
      <w:r>
        <w:t>DOE maintains a list of persons (</w:t>
      </w:r>
      <w:r w:rsidR="00F2628A">
        <w:t>contractors</w:t>
      </w:r>
      <w:r>
        <w:t xml:space="preserve">/suppliers) who have been debarred or suspended from federal assistance programs on </w:t>
      </w:r>
      <w:hyperlink r:id="rId58" w:history="1">
        <w:r w:rsidR="00A07703">
          <w:rPr>
            <w:rStyle w:val="Hyperlink"/>
          </w:rPr>
          <w:t>www.sam.gov</w:t>
        </w:r>
      </w:hyperlink>
      <w:r>
        <w:rPr>
          <w:color w:val="1F497D"/>
        </w:rPr>
        <w:t xml:space="preserve">. </w:t>
      </w:r>
      <w:r w:rsidR="004D4484">
        <w:t>Subgrantee</w:t>
      </w:r>
      <w:r w:rsidR="00EF1BB1">
        <w:t>s</w:t>
      </w:r>
      <w:r>
        <w:t xml:space="preserve"> must make sure they do not contract with anyone on the list during the period the person is debarred or suspended. The period of time each person is debarred or suspended is indicated in the website. </w:t>
      </w:r>
      <w:r w:rsidR="004D4484">
        <w:t>Subgrantee</w:t>
      </w:r>
      <w:r w:rsidR="00EF1BB1">
        <w:t>s</w:t>
      </w:r>
      <w:r>
        <w:t xml:space="preserve"> are to review the list each time a contract is renewed. Proof of the review</w:t>
      </w:r>
      <w:r w:rsidR="00BB40F9">
        <w:t>, signed by the researcher,</w:t>
      </w:r>
      <w:r>
        <w:t xml:space="preserve"> must be maintained in the contractor files</w:t>
      </w:r>
      <w:r w:rsidRPr="006373B0">
        <w:rPr>
          <w:b/>
          <w:bCs/>
        </w:rPr>
        <w:t>.</w:t>
      </w:r>
    </w:p>
    <w:p w14:paraId="11F15F4A" w14:textId="77777777" w:rsidR="0073299B" w:rsidRDefault="0073299B" w:rsidP="0073299B">
      <w:pPr>
        <w:jc w:val="both"/>
      </w:pPr>
    </w:p>
    <w:p w14:paraId="73E16123" w14:textId="77777777" w:rsidR="0073299B" w:rsidRDefault="0073299B" w:rsidP="00805558">
      <w:pPr>
        <w:pStyle w:val="Heading2"/>
      </w:pPr>
      <w:bookmarkStart w:id="689" w:name="_Toc204100079"/>
      <w:r>
        <w:t>9.20</w:t>
      </w:r>
      <w:bookmarkStart w:id="690" w:name="SpecialReqmntsPurchasingVehiclesEquip920"/>
      <w:bookmarkEnd w:id="690"/>
      <w:r w:rsidR="00805558">
        <w:tab/>
      </w:r>
      <w:r>
        <w:t>Special Requirements for Purchasing Vehicles, Equipment, and materials</w:t>
      </w:r>
      <w:bookmarkEnd w:id="689"/>
    </w:p>
    <w:p w14:paraId="285871F4" w14:textId="77777777" w:rsidR="0073299B" w:rsidRDefault="0073299B" w:rsidP="0073299B">
      <w:pPr>
        <w:jc w:val="both"/>
        <w:rPr>
          <w:b/>
        </w:rPr>
      </w:pPr>
    </w:p>
    <w:p w14:paraId="64186964" w14:textId="77777777" w:rsidR="0073299B" w:rsidRDefault="0073299B" w:rsidP="00805558">
      <w:pPr>
        <w:pStyle w:val="Heading3"/>
      </w:pPr>
      <w:bookmarkStart w:id="691" w:name="_Toc204100080"/>
      <w:r>
        <w:t>9.21</w:t>
      </w:r>
      <w:r>
        <w:tab/>
      </w:r>
      <w:bookmarkStart w:id="692" w:name="SpecialReqmntsPurchasingVehicles921"/>
      <w:bookmarkEnd w:id="692"/>
      <w:r>
        <w:t>Special Requirements for Purchasing Vehicles</w:t>
      </w:r>
      <w:bookmarkEnd w:id="691"/>
      <w:r>
        <w:t xml:space="preserve"> </w:t>
      </w:r>
    </w:p>
    <w:p w14:paraId="179013AC" w14:textId="77777777" w:rsidR="0073299B" w:rsidRDefault="0073299B" w:rsidP="00805558">
      <w:pPr>
        <w:ind w:firstLine="360"/>
        <w:jc w:val="both"/>
        <w:rPr>
          <w:b/>
        </w:rPr>
      </w:pPr>
      <w:r>
        <w:rPr>
          <w:b/>
        </w:rPr>
        <w:t>Vehicle Purchase Involving a Vehicle Trade-In</w:t>
      </w:r>
    </w:p>
    <w:p w14:paraId="0D4F6802" w14:textId="61B54AC1" w:rsidR="0073299B" w:rsidRPr="007434AB" w:rsidRDefault="0073299B" w:rsidP="00805558">
      <w:pPr>
        <w:ind w:left="360"/>
        <w:jc w:val="both"/>
        <w:rPr>
          <w:rFonts w:cs="Arial"/>
        </w:rPr>
      </w:pPr>
      <w:r>
        <w:t xml:space="preserve">If the purchase will involve a trade-in of a vehicle previously purchased with program funds, the </w:t>
      </w:r>
      <w:r w:rsidR="004D4484">
        <w:t>subgrantee</w:t>
      </w:r>
      <w:r>
        <w:t xml:space="preserve"> must indicate this on the Purchase Request Form. The </w:t>
      </w:r>
      <w:r w:rsidR="004D4484">
        <w:t>subgrantee</w:t>
      </w:r>
      <w:r>
        <w:t xml:space="preserve"> must identify what vehicle(s) will be involved in the trade-in and include the VIN Number, model</w:t>
      </w:r>
      <w:r w:rsidR="00A07703">
        <w:t>,</w:t>
      </w:r>
      <w:r>
        <w:t xml:space="preserve"> and year of the “trade-in”, and the dollar value of the “trade-in.” The </w:t>
      </w:r>
      <w:r w:rsidR="004D4484">
        <w:t>subgrantee</w:t>
      </w:r>
      <w:r>
        <w:t xml:space="preserve"> must also include a justification for why the vehicle(s) is being traded in. This may be the same justification for the purchase of the new vehicle (i.e. high mileage on the existing vehicle(s) being traded in). A vehicle intended for trade-in must have a minimum mileage reading of </w:t>
      </w:r>
      <w:r w:rsidR="00A07703">
        <w:t>100,000</w:t>
      </w:r>
      <w:r>
        <w:t xml:space="preserve"> miles</w:t>
      </w:r>
      <w:r w:rsidR="00A07703">
        <w:t xml:space="preserve"> or be 10 years old</w:t>
      </w:r>
      <w:r>
        <w:t xml:space="preserve"> to be considered for replacement. </w:t>
      </w:r>
      <w:r w:rsidR="007E7306">
        <w:rPr>
          <w:rFonts w:cs="Arial"/>
        </w:rPr>
        <w:t xml:space="preserve">The </w:t>
      </w:r>
      <w:r w:rsidR="00841598">
        <w:rPr>
          <w:color w:val="000000"/>
          <w:shd w:val="clear" w:color="auto" w:fill="FFFFFF"/>
        </w:rPr>
        <w:t>Iowa WAP</w:t>
      </w:r>
      <w:r w:rsidR="007E7306">
        <w:rPr>
          <w:rFonts w:cs="Arial"/>
        </w:rPr>
        <w:t xml:space="preserve"> may waive this requirement under special circumstances.</w:t>
      </w:r>
    </w:p>
    <w:p w14:paraId="3A55C2E2" w14:textId="77777777" w:rsidR="0073299B" w:rsidRDefault="0073299B" w:rsidP="0073299B">
      <w:pPr>
        <w:jc w:val="both"/>
      </w:pPr>
    </w:p>
    <w:p w14:paraId="07222DC0" w14:textId="776B94BD" w:rsidR="0073299B" w:rsidRDefault="0073299B" w:rsidP="00805558">
      <w:pPr>
        <w:ind w:left="360"/>
        <w:jc w:val="both"/>
      </w:pPr>
      <w:r>
        <w:t xml:space="preserve">The </w:t>
      </w:r>
      <w:r w:rsidR="00596056">
        <w:t>Vehicle and Equipment Replacement/</w:t>
      </w:r>
      <w:r>
        <w:t xml:space="preserve">Purchase Request Form must show the price of the new vehicle, the dollar value of the trade-in, and the net price of the new vehicle. </w:t>
      </w:r>
    </w:p>
    <w:p w14:paraId="4541C377" w14:textId="7CA46ECE" w:rsidR="0073299B" w:rsidRDefault="0073299B" w:rsidP="0073299B">
      <w:pPr>
        <w:jc w:val="both"/>
        <w:rPr>
          <w:b/>
        </w:rPr>
      </w:pPr>
    </w:p>
    <w:p w14:paraId="06F48639" w14:textId="77777777" w:rsidR="0073299B" w:rsidRPr="00805558" w:rsidRDefault="0073299B" w:rsidP="00805558">
      <w:pPr>
        <w:ind w:firstLine="360"/>
        <w:rPr>
          <w:b/>
        </w:rPr>
      </w:pPr>
      <w:r w:rsidRPr="00805558">
        <w:rPr>
          <w:b/>
        </w:rPr>
        <w:lastRenderedPageBreak/>
        <w:t>Purchasing a Vehicle for Weatherization with Non-Weatherization Funds</w:t>
      </w:r>
    </w:p>
    <w:p w14:paraId="6DCDF1F3" w14:textId="578E70E8" w:rsidR="0073299B" w:rsidRDefault="0073299B" w:rsidP="00805558">
      <w:pPr>
        <w:ind w:left="360"/>
        <w:jc w:val="both"/>
      </w:pPr>
      <w:r>
        <w:t xml:space="preserve">Prior approval from the </w:t>
      </w:r>
      <w:r w:rsidR="00841598">
        <w:rPr>
          <w:color w:val="000000"/>
          <w:shd w:val="clear" w:color="auto" w:fill="FFFFFF"/>
        </w:rPr>
        <w:t>Iowa WAP</w:t>
      </w:r>
      <w:r>
        <w:t xml:space="preserve"> is also required if </w:t>
      </w:r>
      <w:r w:rsidR="00EF1BB1">
        <w:t>a</w:t>
      </w:r>
      <w:r>
        <w:t xml:space="preserve"> </w:t>
      </w:r>
      <w:r w:rsidR="004D4484">
        <w:t>subgrantee</w:t>
      </w:r>
      <w:r>
        <w:t xml:space="preserve"> plans to purchase a vehicle with non-weatherization funds and then charge the Weatherization Program a usage fee for the use of the vehicle.</w:t>
      </w:r>
    </w:p>
    <w:p w14:paraId="10C7EECB" w14:textId="77777777" w:rsidR="0073299B" w:rsidRDefault="0073299B" w:rsidP="00805558">
      <w:pPr>
        <w:ind w:left="360"/>
        <w:jc w:val="both"/>
      </w:pPr>
    </w:p>
    <w:p w14:paraId="61208A6E" w14:textId="77777777" w:rsidR="0073299B" w:rsidRDefault="0073299B" w:rsidP="00805558">
      <w:pPr>
        <w:ind w:firstLine="360"/>
        <w:rPr>
          <w:b/>
        </w:rPr>
      </w:pPr>
      <w:r>
        <w:rPr>
          <w:b/>
        </w:rPr>
        <w:t>Vehicle Inventory and Maintenance</w:t>
      </w:r>
    </w:p>
    <w:p w14:paraId="386B9001" w14:textId="635134E0" w:rsidR="0073299B" w:rsidRDefault="004D4484" w:rsidP="00805558">
      <w:pPr>
        <w:ind w:left="360"/>
        <w:jc w:val="both"/>
      </w:pPr>
      <w:r>
        <w:t>Subgrantee</w:t>
      </w:r>
      <w:r w:rsidR="00EF1BB1">
        <w:t>s</w:t>
      </w:r>
      <w:r w:rsidR="0073299B">
        <w:t xml:space="preserve"> must implement an inventory control system to ensure adequate safeguards to prevent loss, damage, or theft of vehicles. Any loss, damage, or theft must be investigated and fully documented. </w:t>
      </w:r>
      <w:r>
        <w:t>Subgrantee</w:t>
      </w:r>
      <w:r w:rsidR="00EF1BB1">
        <w:t>s</w:t>
      </w:r>
      <w:r w:rsidR="0073299B">
        <w:t xml:space="preserve"> must also implement adequate maintenance procedures to ensure vehicles are kept in good condition.</w:t>
      </w:r>
    </w:p>
    <w:p w14:paraId="11803B60" w14:textId="77777777" w:rsidR="0073299B" w:rsidRDefault="0073299B" w:rsidP="0073299B">
      <w:pPr>
        <w:jc w:val="both"/>
      </w:pPr>
    </w:p>
    <w:p w14:paraId="7F729083" w14:textId="77777777" w:rsidR="0073299B" w:rsidRDefault="0073299B" w:rsidP="00805558">
      <w:pPr>
        <w:ind w:firstLine="360"/>
        <w:rPr>
          <w:b/>
        </w:rPr>
      </w:pPr>
      <w:r>
        <w:rPr>
          <w:b/>
        </w:rPr>
        <w:t>Vehicle Insurance</w:t>
      </w:r>
    </w:p>
    <w:p w14:paraId="691EEC18" w14:textId="45302F0A" w:rsidR="0073299B" w:rsidRDefault="004D4484" w:rsidP="00805558">
      <w:pPr>
        <w:ind w:left="360"/>
        <w:jc w:val="both"/>
      </w:pPr>
      <w:r>
        <w:t>Subgrantee</w:t>
      </w:r>
      <w:r w:rsidR="00EF1BB1">
        <w:t>s</w:t>
      </w:r>
      <w:r w:rsidR="0073299B">
        <w:t xml:space="preserve"> must carry sufficient insurance on vehicles used to transport weatherization materials, equipment, or personnel. </w:t>
      </w:r>
      <w:ins w:id="693" w:author="Taylor, Christine [HHS]" w:date="2025-07-09T13:29:00Z" w16du:dateUtc="2025-07-09T18:29:00Z">
        <w:r w:rsidR="00404D48">
          <w:t xml:space="preserve">Visit </w:t>
        </w:r>
        <w:r w:rsidR="00404D48">
          <w:fldChar w:fldCharType="begin"/>
        </w:r>
        <w:r w:rsidR="00404D48">
          <w:instrText>HYPERLINK "</w:instrText>
        </w:r>
        <w:r w:rsidR="00404D48" w:rsidRPr="00404D48">
          <w:instrText>https://iid.iowa.gov/consumers/insurance/auto</w:instrText>
        </w:r>
        <w:r w:rsidR="00404D48">
          <w:instrText>"</w:instrText>
        </w:r>
        <w:r w:rsidR="00404D48">
          <w:fldChar w:fldCharType="separate"/>
        </w:r>
        <w:r w:rsidR="00404D48" w:rsidRPr="001A2368">
          <w:rPr>
            <w:rStyle w:val="Hyperlink"/>
          </w:rPr>
          <w:t>https://iid.iowa.gov/consumers/insurance/auto</w:t>
        </w:r>
        <w:r w:rsidR="00404D48">
          <w:fldChar w:fldCharType="end"/>
        </w:r>
        <w:r w:rsidR="00404D48">
          <w:t xml:space="preserve"> for </w:t>
        </w:r>
      </w:ins>
      <w:ins w:id="694" w:author="Taylor, Christine [HHS]" w:date="2025-07-09T13:31:00Z" w16du:dateUtc="2025-07-09T18:31:00Z">
        <w:r w:rsidR="00C169B5">
          <w:t>current requirements</w:t>
        </w:r>
      </w:ins>
      <w:ins w:id="695" w:author="Taylor, Christine [HHS]" w:date="2025-07-09T13:29:00Z" w16du:dateUtc="2025-07-09T18:29:00Z">
        <w:r w:rsidR="00404D48">
          <w:t xml:space="preserve">. </w:t>
        </w:r>
      </w:ins>
    </w:p>
    <w:p w14:paraId="62545452" w14:textId="77777777" w:rsidR="00C00EB8" w:rsidRDefault="00C00EB8" w:rsidP="00730BF1">
      <w:pPr>
        <w:jc w:val="both"/>
      </w:pPr>
    </w:p>
    <w:p w14:paraId="5833B471" w14:textId="77777777" w:rsidR="0073299B" w:rsidRDefault="0073299B" w:rsidP="00805558">
      <w:pPr>
        <w:pStyle w:val="Heading3"/>
      </w:pPr>
      <w:bookmarkStart w:id="696" w:name="_Toc204100081"/>
      <w:r>
        <w:t>9.22</w:t>
      </w:r>
      <w:r>
        <w:tab/>
      </w:r>
      <w:bookmarkStart w:id="697" w:name="SpecialReqmntsPurchasingEquipment922"/>
      <w:bookmarkEnd w:id="697"/>
      <w:r>
        <w:t>Special Requirements for Purchasing Equipment</w:t>
      </w:r>
      <w:bookmarkEnd w:id="696"/>
    </w:p>
    <w:p w14:paraId="529E270B" w14:textId="77777777" w:rsidR="0073299B" w:rsidRDefault="0073299B" w:rsidP="00805558">
      <w:pPr>
        <w:ind w:firstLine="360"/>
        <w:rPr>
          <w:b/>
        </w:rPr>
      </w:pPr>
      <w:r>
        <w:rPr>
          <w:b/>
        </w:rPr>
        <w:t>Equipment Inventory</w:t>
      </w:r>
    </w:p>
    <w:p w14:paraId="184CC297" w14:textId="4D1A192C" w:rsidR="0073299B" w:rsidRDefault="004D4484" w:rsidP="00805558">
      <w:pPr>
        <w:ind w:left="360"/>
        <w:jc w:val="both"/>
      </w:pPr>
      <w:r>
        <w:t>Subgrantee</w:t>
      </w:r>
      <w:r w:rsidR="00EF1BB1">
        <w:t>s</w:t>
      </w:r>
      <w:r w:rsidR="0073299B">
        <w:t xml:space="preserve"> must keep an inventory of all equipment purchased with Weatherization Program</w:t>
      </w:r>
      <w:r w:rsidR="0073299B">
        <w:rPr>
          <w:b/>
        </w:rPr>
        <w:t xml:space="preserve"> </w:t>
      </w:r>
      <w:r w:rsidR="0073299B">
        <w:t xml:space="preserve">funds and has a unit acquisition cost of </w:t>
      </w:r>
      <w:del w:id="698" w:author="Taylor, Christine [HHS]" w:date="2024-10-30T18:46:00Z" w16du:dateUtc="2024-10-30T23:46:00Z">
        <w:r w:rsidR="0073299B" w:rsidDel="00173EBB">
          <w:delText>$5,000</w:delText>
        </w:r>
      </w:del>
      <w:ins w:id="699" w:author="Taylor, Christine [HHS]" w:date="2024-10-30T18:46:00Z" w16du:dateUtc="2024-10-30T23:46:00Z">
        <w:r w:rsidR="00173EBB">
          <w:t>$10,000</w:t>
        </w:r>
      </w:ins>
      <w:r w:rsidR="0073299B">
        <w:t xml:space="preserve"> or more. The inventory records must include the following: </w:t>
      </w:r>
    </w:p>
    <w:p w14:paraId="53D1DC6B" w14:textId="77777777" w:rsidR="0073299B" w:rsidRDefault="0073299B" w:rsidP="00102572">
      <w:pPr>
        <w:numPr>
          <w:ilvl w:val="0"/>
          <w:numId w:val="26"/>
        </w:numPr>
        <w:tabs>
          <w:tab w:val="clear" w:pos="360"/>
          <w:tab w:val="num" w:pos="720"/>
        </w:tabs>
        <w:ind w:left="720"/>
        <w:jc w:val="both"/>
      </w:pPr>
      <w:r>
        <w:t xml:space="preserve">Description of the </w:t>
      </w:r>
      <w:r w:rsidR="00521DB9">
        <w:t>property</w:t>
      </w:r>
    </w:p>
    <w:p w14:paraId="3501CC3D" w14:textId="77777777" w:rsidR="0073299B" w:rsidRDefault="0073299B" w:rsidP="00102572">
      <w:pPr>
        <w:numPr>
          <w:ilvl w:val="0"/>
          <w:numId w:val="26"/>
        </w:numPr>
        <w:tabs>
          <w:tab w:val="clear" w:pos="360"/>
          <w:tab w:val="num" w:pos="720"/>
        </w:tabs>
        <w:ind w:left="720"/>
        <w:jc w:val="both"/>
      </w:pPr>
      <w:r>
        <w:t>Manufacturer’s serial number, model number, VIN number, or other identification number</w:t>
      </w:r>
    </w:p>
    <w:p w14:paraId="2105120F" w14:textId="77777777" w:rsidR="0073299B" w:rsidRDefault="00521DB9" w:rsidP="00102572">
      <w:pPr>
        <w:numPr>
          <w:ilvl w:val="0"/>
          <w:numId w:val="26"/>
        </w:numPr>
        <w:tabs>
          <w:tab w:val="clear" w:pos="360"/>
          <w:tab w:val="num" w:pos="720"/>
        </w:tabs>
        <w:ind w:left="720"/>
        <w:jc w:val="both"/>
      </w:pPr>
      <w:r>
        <w:t>F</w:t>
      </w:r>
      <w:r w:rsidR="0073299B">
        <w:t xml:space="preserve">unding source of the </w:t>
      </w:r>
      <w:r>
        <w:t>property,</w:t>
      </w:r>
      <w:r w:rsidR="00455847">
        <w:t xml:space="preserve"> including the FAIN (Federal Award Identification Number)</w:t>
      </w:r>
    </w:p>
    <w:p w14:paraId="5A929161" w14:textId="77777777" w:rsidR="00455847" w:rsidRDefault="00455847" w:rsidP="00102572">
      <w:pPr>
        <w:numPr>
          <w:ilvl w:val="0"/>
          <w:numId w:val="26"/>
        </w:numPr>
        <w:tabs>
          <w:tab w:val="clear" w:pos="360"/>
          <w:tab w:val="num" w:pos="720"/>
        </w:tabs>
        <w:ind w:left="720"/>
        <w:jc w:val="both"/>
      </w:pPr>
      <w:r>
        <w:t>Title holder</w:t>
      </w:r>
    </w:p>
    <w:p w14:paraId="43E01E77" w14:textId="77777777" w:rsidR="0073299B" w:rsidRDefault="0073299B" w:rsidP="00102572">
      <w:pPr>
        <w:numPr>
          <w:ilvl w:val="0"/>
          <w:numId w:val="26"/>
        </w:numPr>
        <w:tabs>
          <w:tab w:val="clear" w:pos="360"/>
          <w:tab w:val="num" w:pos="720"/>
        </w:tabs>
        <w:ind w:left="720"/>
        <w:jc w:val="both"/>
      </w:pPr>
      <w:r>
        <w:t>Acquisition date</w:t>
      </w:r>
    </w:p>
    <w:p w14:paraId="07FD881C" w14:textId="77777777" w:rsidR="0073299B" w:rsidRDefault="0073299B" w:rsidP="00102572">
      <w:pPr>
        <w:numPr>
          <w:ilvl w:val="0"/>
          <w:numId w:val="26"/>
        </w:numPr>
        <w:tabs>
          <w:tab w:val="clear" w:pos="360"/>
          <w:tab w:val="num" w:pos="720"/>
        </w:tabs>
        <w:ind w:left="720"/>
        <w:jc w:val="both"/>
      </w:pPr>
      <w:r>
        <w:t xml:space="preserve">Cost </w:t>
      </w:r>
      <w:r w:rsidR="00521DB9">
        <w:t>of the property (unit acquisition cost)</w:t>
      </w:r>
    </w:p>
    <w:p w14:paraId="245B5B96" w14:textId="77777777" w:rsidR="0073299B" w:rsidRDefault="0073299B" w:rsidP="00102572">
      <w:pPr>
        <w:numPr>
          <w:ilvl w:val="0"/>
          <w:numId w:val="26"/>
        </w:numPr>
        <w:tabs>
          <w:tab w:val="clear" w:pos="360"/>
          <w:tab w:val="num" w:pos="720"/>
        </w:tabs>
        <w:ind w:left="720"/>
        <w:jc w:val="both"/>
      </w:pPr>
      <w:r>
        <w:t>Information from which one can calculate the percentage of Federal participation in the cost of the item</w:t>
      </w:r>
    </w:p>
    <w:p w14:paraId="5FD552EC" w14:textId="77777777" w:rsidR="0073299B" w:rsidRDefault="0073299B" w:rsidP="00102572">
      <w:pPr>
        <w:numPr>
          <w:ilvl w:val="0"/>
          <w:numId w:val="26"/>
        </w:numPr>
        <w:tabs>
          <w:tab w:val="clear" w:pos="360"/>
          <w:tab w:val="num" w:pos="720"/>
        </w:tabs>
        <w:ind w:left="720"/>
        <w:jc w:val="both"/>
      </w:pPr>
      <w:r>
        <w:t>Location</w:t>
      </w:r>
      <w:r w:rsidR="00521DB9">
        <w:t>, use</w:t>
      </w:r>
      <w:r>
        <w:t xml:space="preserve"> and condition of</w:t>
      </w:r>
      <w:r w:rsidR="00521DB9">
        <w:t xml:space="preserve"> the property</w:t>
      </w:r>
    </w:p>
    <w:p w14:paraId="15DB01E0" w14:textId="77777777" w:rsidR="00DD081E" w:rsidRDefault="0073299B" w:rsidP="00102572">
      <w:pPr>
        <w:numPr>
          <w:ilvl w:val="0"/>
          <w:numId w:val="26"/>
        </w:numPr>
        <w:tabs>
          <w:tab w:val="clear" w:pos="360"/>
          <w:tab w:val="num" w:pos="720"/>
        </w:tabs>
        <w:ind w:left="720"/>
        <w:jc w:val="both"/>
      </w:pPr>
      <w:r>
        <w:t>Disposition information, including date of disposal, method of disposal, and sales price (when equipment is disposed)</w:t>
      </w:r>
    </w:p>
    <w:p w14:paraId="0DE3B58F" w14:textId="77777777" w:rsidR="00DD081E" w:rsidRDefault="00DD081E" w:rsidP="00DD081E">
      <w:pPr>
        <w:ind w:left="360"/>
        <w:jc w:val="both"/>
      </w:pPr>
    </w:p>
    <w:p w14:paraId="73B8F7DA" w14:textId="77777777" w:rsidR="0073299B" w:rsidRPr="00DD081E" w:rsidRDefault="0073299B" w:rsidP="00805558">
      <w:pPr>
        <w:ind w:firstLine="360"/>
        <w:rPr>
          <w:b/>
        </w:rPr>
      </w:pPr>
      <w:r w:rsidRPr="00DD081E">
        <w:rPr>
          <w:b/>
        </w:rPr>
        <w:t>Inventory Control</w:t>
      </w:r>
    </w:p>
    <w:p w14:paraId="1A095C49" w14:textId="7B33BB41" w:rsidR="0073299B" w:rsidRDefault="004D4484" w:rsidP="00805558">
      <w:pPr>
        <w:ind w:left="360"/>
        <w:jc w:val="both"/>
      </w:pPr>
      <w:r>
        <w:t>Subgrantee</w:t>
      </w:r>
      <w:r w:rsidR="00EF1BB1">
        <w:t>s</w:t>
      </w:r>
      <w:r w:rsidR="0073299B">
        <w:t xml:space="preserve"> must implement an inventory control system to ensure adequate safeguards to prevent loss, damage, or theft of </w:t>
      </w:r>
      <w:r w:rsidR="002F5EFA">
        <w:t>the property</w:t>
      </w:r>
      <w:r w:rsidR="0073299B">
        <w:t xml:space="preserve">. </w:t>
      </w:r>
      <w:r w:rsidR="002F5EFA">
        <w:t xml:space="preserve">Any loss, damage, or theft must be investigated. </w:t>
      </w:r>
      <w:r>
        <w:t>Subgrantee</w:t>
      </w:r>
      <w:r w:rsidR="00EF1BB1">
        <w:t>s</w:t>
      </w:r>
      <w:r w:rsidR="0073299B">
        <w:t xml:space="preserve"> must conduct a physical inventory of equipment and reconcile the results with the equipment inventory records at least once every two years.</w:t>
      </w:r>
    </w:p>
    <w:p w14:paraId="74261A2F" w14:textId="77777777" w:rsidR="0073299B" w:rsidRDefault="0073299B" w:rsidP="0073299B">
      <w:pPr>
        <w:jc w:val="both"/>
      </w:pPr>
    </w:p>
    <w:p w14:paraId="74C769B8" w14:textId="77777777" w:rsidR="0073299B" w:rsidRPr="00805558" w:rsidRDefault="002F5EFA" w:rsidP="00805558">
      <w:pPr>
        <w:ind w:firstLine="360"/>
        <w:rPr>
          <w:b/>
        </w:rPr>
      </w:pPr>
      <w:r>
        <w:rPr>
          <w:b/>
        </w:rPr>
        <w:t>Property</w:t>
      </w:r>
      <w:r w:rsidRPr="00805558">
        <w:rPr>
          <w:b/>
        </w:rPr>
        <w:t xml:space="preserve"> </w:t>
      </w:r>
      <w:r w:rsidR="0073299B" w:rsidRPr="00805558">
        <w:rPr>
          <w:b/>
        </w:rPr>
        <w:t>Maintenance</w:t>
      </w:r>
    </w:p>
    <w:p w14:paraId="212FA05F" w14:textId="43B6A4D8" w:rsidR="0073299B" w:rsidRDefault="004D4484" w:rsidP="00805558">
      <w:pPr>
        <w:ind w:left="360"/>
        <w:jc w:val="both"/>
      </w:pPr>
      <w:r>
        <w:t>Subgrantee</w:t>
      </w:r>
      <w:r w:rsidR="00EF1BB1">
        <w:t>s</w:t>
      </w:r>
      <w:r w:rsidR="0073299B">
        <w:t xml:space="preserve"> must implement adequate maintenance procedures to ensure equipment is kept in good condition. </w:t>
      </w:r>
    </w:p>
    <w:p w14:paraId="3B281EF9" w14:textId="77777777" w:rsidR="0073299B" w:rsidRDefault="0073299B" w:rsidP="0073299B">
      <w:pPr>
        <w:jc w:val="both"/>
      </w:pPr>
    </w:p>
    <w:p w14:paraId="0D3914B8" w14:textId="77777777" w:rsidR="0073299B" w:rsidRDefault="0073299B" w:rsidP="00805558">
      <w:pPr>
        <w:pStyle w:val="Heading3"/>
      </w:pPr>
      <w:bookmarkStart w:id="700" w:name="_Toc204100082"/>
      <w:r>
        <w:t>9.23</w:t>
      </w:r>
      <w:r>
        <w:tab/>
      </w:r>
      <w:bookmarkStart w:id="701" w:name="SpecialReqmntsPurchasingMaterials923"/>
      <w:bookmarkEnd w:id="701"/>
      <w:r>
        <w:t>Special Requirements for Purchasing Materials</w:t>
      </w:r>
      <w:bookmarkEnd w:id="700"/>
    </w:p>
    <w:p w14:paraId="61DC9DA6" w14:textId="77777777" w:rsidR="0073299B" w:rsidRDefault="0073299B" w:rsidP="00805558">
      <w:pPr>
        <w:ind w:left="360"/>
        <w:jc w:val="both"/>
      </w:pPr>
      <w:r>
        <w:t>All materials</w:t>
      </w:r>
      <w:r w:rsidR="00977217">
        <w:t xml:space="preserve"> that are purchased for installation in a building that are anticipated to have a direct impact on saving energy</w:t>
      </w:r>
      <w:r>
        <w:t>, must comply with the applicable standards contained in the most current edition of 10 CFR Part 440, Appendix A.</w:t>
      </w:r>
      <w:r w:rsidR="00977217">
        <w:t xml:space="preserve"> Other materials used for repair and health and safety, are not typically included in 10 CFR Part 440, Appendix A. </w:t>
      </w:r>
    </w:p>
    <w:p w14:paraId="6798DC18" w14:textId="77777777" w:rsidR="0073299B" w:rsidRDefault="0073299B" w:rsidP="00805558">
      <w:pPr>
        <w:ind w:left="360"/>
        <w:jc w:val="both"/>
      </w:pPr>
    </w:p>
    <w:p w14:paraId="6E40690C" w14:textId="2CE70245" w:rsidR="0073299B" w:rsidRDefault="0073299B" w:rsidP="00805558">
      <w:pPr>
        <w:ind w:left="360"/>
        <w:jc w:val="both"/>
      </w:pPr>
      <w:r>
        <w:t xml:space="preserve">Where federal specifications for materials are lacking, materials must meet applicable requirements in the </w:t>
      </w:r>
      <w:r w:rsidR="00A422D1">
        <w:rPr>
          <w:i/>
        </w:rPr>
        <w:t>Iowa Weatherization</w:t>
      </w:r>
      <w:r w:rsidR="003F5829">
        <w:rPr>
          <w:i/>
        </w:rPr>
        <w:t xml:space="preserve"> Work</w:t>
      </w:r>
      <w:r w:rsidR="00A422D1">
        <w:rPr>
          <w:i/>
        </w:rPr>
        <w:t xml:space="preserve"> Standards and </w:t>
      </w:r>
      <w:r w:rsidR="003F5829">
        <w:rPr>
          <w:i/>
        </w:rPr>
        <w:t>Retrofitting Guide</w:t>
      </w:r>
      <w:r>
        <w:rPr>
          <w:i/>
        </w:rPr>
        <w:t xml:space="preserve">, </w:t>
      </w:r>
      <w:r>
        <w:rPr>
          <w:iCs/>
        </w:rPr>
        <w:t>if applicable</w:t>
      </w:r>
      <w:r>
        <w:t>.</w:t>
      </w:r>
    </w:p>
    <w:p w14:paraId="380AD384" w14:textId="77777777" w:rsidR="00202F54" w:rsidRDefault="00202F54" w:rsidP="00805558">
      <w:pPr>
        <w:ind w:left="360"/>
        <w:jc w:val="both"/>
      </w:pPr>
    </w:p>
    <w:p w14:paraId="126146FF" w14:textId="77777777" w:rsidR="0073299B" w:rsidRDefault="0073299B" w:rsidP="00805558">
      <w:pPr>
        <w:ind w:left="360"/>
        <w:jc w:val="both"/>
      </w:pPr>
      <w:r>
        <w:t xml:space="preserve">Priority must be given to suppliers of insulation materials supplied as “recycled” materials, in accordance with Section 6002 of the Resource Conservation and Recovery Act (RCRA), as identified in 40 CFR, Part 248. </w:t>
      </w:r>
    </w:p>
    <w:p w14:paraId="38ED6886" w14:textId="77777777" w:rsidR="0073299B" w:rsidRDefault="0073299B" w:rsidP="00805558">
      <w:pPr>
        <w:numPr>
          <w:ilvl w:val="12"/>
          <w:numId w:val="0"/>
        </w:numPr>
        <w:ind w:left="720" w:hanging="360"/>
        <w:jc w:val="both"/>
      </w:pPr>
    </w:p>
    <w:p w14:paraId="06CFA5E3" w14:textId="77777777" w:rsidR="0073299B" w:rsidRDefault="0073299B" w:rsidP="00805558">
      <w:pPr>
        <w:ind w:left="360"/>
        <w:jc w:val="both"/>
      </w:pPr>
      <w:r>
        <w:lastRenderedPageBreak/>
        <w:t xml:space="preserve">RCRA requirements are by weight, 75% post-consumer recovered paper products for cellulose, 23% post-consumer recovered paper products for perlite composite board, and 50% recovered materials for rock wool. </w:t>
      </w:r>
    </w:p>
    <w:p w14:paraId="671BBAB2" w14:textId="77777777" w:rsidR="0073299B" w:rsidRDefault="0073299B" w:rsidP="00805558">
      <w:pPr>
        <w:ind w:left="720"/>
        <w:jc w:val="both"/>
      </w:pPr>
    </w:p>
    <w:p w14:paraId="2DD63893" w14:textId="77777777" w:rsidR="0073299B" w:rsidRDefault="0073299B" w:rsidP="00805558">
      <w:pPr>
        <w:ind w:left="360"/>
        <w:jc w:val="both"/>
      </w:pPr>
      <w:r>
        <w:t>Refer to the Utility Contracts for information on utility measures.</w:t>
      </w:r>
    </w:p>
    <w:p w14:paraId="0E452730" w14:textId="77777777" w:rsidR="00516275" w:rsidRPr="0073299B" w:rsidRDefault="00516275" w:rsidP="0073299B">
      <w:pPr>
        <w:pStyle w:val="ListParagraph"/>
        <w:ind w:left="360"/>
        <w:jc w:val="both"/>
        <w:rPr>
          <w:b/>
        </w:rPr>
      </w:pPr>
    </w:p>
    <w:p w14:paraId="0DFD105E" w14:textId="77777777" w:rsidR="0073299B" w:rsidRPr="0073299B" w:rsidRDefault="0073299B" w:rsidP="00805558">
      <w:pPr>
        <w:pStyle w:val="Heading2"/>
        <w:ind w:left="720" w:hanging="720"/>
      </w:pPr>
      <w:bookmarkStart w:id="702" w:name="_Toc204100083"/>
      <w:r w:rsidRPr="0073299B">
        <w:t>9.30</w:t>
      </w:r>
      <w:bookmarkStart w:id="703" w:name="SpecialReqmntsProcuringWxFurnace930"/>
      <w:bookmarkEnd w:id="703"/>
      <w:r w:rsidRPr="0073299B">
        <w:tab/>
      </w:r>
      <w:r w:rsidR="00805558" w:rsidRPr="0073299B">
        <w:t xml:space="preserve">SPECIAL REQUIREMENTS </w:t>
      </w:r>
      <w:r w:rsidR="00805558">
        <w:t xml:space="preserve">FOR </w:t>
      </w:r>
      <w:r w:rsidR="00805558" w:rsidRPr="0073299B">
        <w:t>PROCURING WEATHERIZATION AND FURNACE SERVICES</w:t>
      </w:r>
      <w:bookmarkEnd w:id="702"/>
    </w:p>
    <w:p w14:paraId="406994E7" w14:textId="77777777" w:rsidR="0073299B" w:rsidRDefault="0073299B" w:rsidP="0073299B">
      <w:pPr>
        <w:jc w:val="both"/>
        <w:rPr>
          <w:bCs/>
          <w:caps/>
        </w:rPr>
      </w:pPr>
    </w:p>
    <w:p w14:paraId="2D8248F2" w14:textId="10FFC577" w:rsidR="00E96ADD" w:rsidRDefault="004D4484" w:rsidP="0073299B">
      <w:pPr>
        <w:jc w:val="both"/>
        <w:rPr>
          <w:bCs/>
          <w:caps/>
        </w:rPr>
      </w:pPr>
      <w:r>
        <w:rPr>
          <w:bCs/>
          <w:caps/>
        </w:rPr>
        <w:t>subgrantee</w:t>
      </w:r>
      <w:r w:rsidR="00EF1BB1">
        <w:rPr>
          <w:bCs/>
          <w:caps/>
        </w:rPr>
        <w:t>s</w:t>
      </w:r>
      <w:r w:rsidR="00E96ADD">
        <w:rPr>
          <w:bCs/>
          <w:caps/>
        </w:rPr>
        <w:t xml:space="preserve"> must accept all eligible </w:t>
      </w:r>
      <w:r w:rsidR="00F2628A">
        <w:rPr>
          <w:bCs/>
          <w:caps/>
        </w:rPr>
        <w:t>contractors</w:t>
      </w:r>
      <w:r w:rsidR="00E96ADD">
        <w:rPr>
          <w:bCs/>
          <w:caps/>
        </w:rPr>
        <w:t xml:space="preserve"> for inclusion on the bidders list.</w:t>
      </w:r>
    </w:p>
    <w:p w14:paraId="7A353C62" w14:textId="77777777" w:rsidR="00E96ADD" w:rsidRPr="0073299B" w:rsidRDefault="00E96ADD" w:rsidP="0073299B">
      <w:pPr>
        <w:jc w:val="both"/>
        <w:rPr>
          <w:bCs/>
          <w:caps/>
        </w:rPr>
      </w:pPr>
    </w:p>
    <w:p w14:paraId="675A7EF3" w14:textId="77777777" w:rsidR="0073299B" w:rsidRPr="0073299B" w:rsidRDefault="0073299B" w:rsidP="00805558">
      <w:pPr>
        <w:pStyle w:val="Heading3"/>
      </w:pPr>
      <w:bookmarkStart w:id="704" w:name="_Toc204100084"/>
      <w:r w:rsidRPr="0073299B">
        <w:t>9.31</w:t>
      </w:r>
      <w:bookmarkStart w:id="705" w:name="GeneralRequirements931"/>
      <w:bookmarkEnd w:id="705"/>
      <w:r w:rsidRPr="0073299B">
        <w:tab/>
        <w:t>General Requirements</w:t>
      </w:r>
      <w:bookmarkEnd w:id="704"/>
    </w:p>
    <w:p w14:paraId="15C51A27" w14:textId="77777777" w:rsidR="0073299B" w:rsidRPr="00805558" w:rsidRDefault="0073299B" w:rsidP="00805558">
      <w:pPr>
        <w:ind w:firstLine="360"/>
        <w:rPr>
          <w:b/>
        </w:rPr>
      </w:pPr>
      <w:r w:rsidRPr="0073299B">
        <w:rPr>
          <w:b/>
        </w:rPr>
        <w:t>Contractor Registration</w:t>
      </w:r>
    </w:p>
    <w:p w14:paraId="458916E5" w14:textId="77777777" w:rsidR="0073299B" w:rsidRDefault="0073299B" w:rsidP="00805558">
      <w:pPr>
        <w:ind w:left="360"/>
        <w:jc w:val="both"/>
      </w:pPr>
      <w:r>
        <w:t xml:space="preserve">The State of Iowa requires </w:t>
      </w:r>
      <w:r w:rsidR="00F2628A">
        <w:t>contractors</w:t>
      </w:r>
      <w:r>
        <w:t xml:space="preserve"> to register with the state’s labor commissioner. For purposes of this requirement, contractor means a person who engages in the business of construction. A contractor who earns less than $2,000 annually is exempt from this requirement. Contract registration is handled by the Division of Labor Services in the Iowa Department of Workforce Development. The Division of Labor Services will issue the contractor an Iowa Contractor Registration Certificate that includes a Contractor Registration Number. The contractor registration requirement is addressed in Chapter 91c of the Code of Iowa.  </w:t>
      </w:r>
    </w:p>
    <w:p w14:paraId="37402908" w14:textId="77777777" w:rsidR="0073299B" w:rsidRDefault="0073299B" w:rsidP="00805558">
      <w:pPr>
        <w:ind w:left="360"/>
        <w:jc w:val="both"/>
      </w:pPr>
    </w:p>
    <w:p w14:paraId="3372E994" w14:textId="19E96FC7" w:rsidR="0073299B" w:rsidRDefault="0073299B" w:rsidP="00805558">
      <w:pPr>
        <w:ind w:left="360"/>
        <w:jc w:val="both"/>
      </w:pPr>
      <w:r>
        <w:t xml:space="preserve">Only </w:t>
      </w:r>
      <w:r w:rsidR="00F2628A">
        <w:t>contractors</w:t>
      </w:r>
      <w:r>
        <w:t xml:space="preserve"> who have State of Iowa contractor registration certificates may be awarded contracts by </w:t>
      </w:r>
      <w:r w:rsidR="004D4484">
        <w:t>subgrantee</w:t>
      </w:r>
      <w:r w:rsidR="00EF1BB1">
        <w:t>s</w:t>
      </w:r>
      <w:r w:rsidR="00FC121D">
        <w:t xml:space="preserve"> (</w:t>
      </w:r>
      <w:bookmarkStart w:id="706" w:name="_Hlk165014056"/>
      <w:r w:rsidR="00FC121D">
        <w:t>unless a State of Iowa Contractor Registration Certificate is not required due to the nature of the contractor’s line of work</w:t>
      </w:r>
      <w:bookmarkEnd w:id="706"/>
      <w:r w:rsidR="00FC121D">
        <w:t>)</w:t>
      </w:r>
      <w:r>
        <w:t xml:space="preserve">. The Contractor Registration Certificates must be renewed annually. When contractor registrations are renewed, the Division of Labor Services issues a new certificate.  </w:t>
      </w:r>
    </w:p>
    <w:p w14:paraId="5A77AC27" w14:textId="77777777" w:rsidR="0073299B" w:rsidRDefault="0073299B" w:rsidP="00805558">
      <w:pPr>
        <w:ind w:left="360"/>
        <w:jc w:val="both"/>
      </w:pPr>
    </w:p>
    <w:p w14:paraId="3C1448C2" w14:textId="5DD394C7" w:rsidR="0073299B" w:rsidRDefault="0073299B" w:rsidP="00805558">
      <w:pPr>
        <w:ind w:left="360"/>
        <w:jc w:val="both"/>
      </w:pPr>
      <w:r>
        <w:t xml:space="preserve">If a contractor has applied for a registration but has not yet received it, the </w:t>
      </w:r>
      <w:r w:rsidR="004D4484">
        <w:t>subgrantee</w:t>
      </w:r>
      <w:r>
        <w:t xml:space="preserve"> may contact the Division of Labor Services to verify this. Contractor registration information can also be obtained on-line</w:t>
      </w:r>
      <w:r w:rsidR="00FE0AFB">
        <w:t xml:space="preserve"> </w:t>
      </w:r>
      <w:r>
        <w:t>at</w:t>
      </w:r>
      <w:r w:rsidR="00FE0AFB">
        <w:t xml:space="preserve"> </w:t>
      </w:r>
      <w:hyperlink r:id="rId59" w:history="1">
        <w:r w:rsidR="00FE0AFB">
          <w:rPr>
            <w:rStyle w:val="Hyperlink"/>
          </w:rPr>
          <w:t>https://www.iowadivisionoflabor.gov/contractor-registration</w:t>
        </w:r>
      </w:hyperlink>
      <w:r>
        <w:t xml:space="preserve">. Locate the contractor information, print the registration, which includes the expiration date, and file it in the contractor’s file. </w:t>
      </w:r>
    </w:p>
    <w:p w14:paraId="7138063A" w14:textId="77777777" w:rsidR="0073299B" w:rsidRDefault="0073299B" w:rsidP="0073299B">
      <w:pPr>
        <w:jc w:val="both"/>
        <w:rPr>
          <w:b/>
        </w:rPr>
      </w:pPr>
    </w:p>
    <w:p w14:paraId="0D53D16A" w14:textId="77777777" w:rsidR="0073299B" w:rsidRDefault="00E626F5" w:rsidP="00805558">
      <w:pPr>
        <w:ind w:firstLine="360"/>
        <w:rPr>
          <w:b/>
        </w:rPr>
      </w:pPr>
      <w:r>
        <w:rPr>
          <w:b/>
        </w:rPr>
        <w:t>General Liability, Vehicle and Workers’ Compensation</w:t>
      </w:r>
      <w:r w:rsidRPr="0073299B">
        <w:rPr>
          <w:b/>
        </w:rPr>
        <w:t xml:space="preserve"> </w:t>
      </w:r>
      <w:r w:rsidR="0073299B" w:rsidRPr="0073299B">
        <w:rPr>
          <w:b/>
        </w:rPr>
        <w:t>Insurance</w:t>
      </w:r>
    </w:p>
    <w:p w14:paraId="63958A2D" w14:textId="77777777" w:rsidR="00E626F5" w:rsidRPr="0073299B" w:rsidRDefault="00E626F5" w:rsidP="00805558">
      <w:pPr>
        <w:ind w:firstLine="360"/>
        <w:rPr>
          <w:b/>
        </w:rPr>
      </w:pPr>
      <w:r>
        <w:rPr>
          <w:b/>
        </w:rPr>
        <w:t>Refer to the current weatherization contract for all insurance requirements.</w:t>
      </w:r>
    </w:p>
    <w:p w14:paraId="7AE2C2CD" w14:textId="77777777" w:rsidR="0073299B" w:rsidRDefault="0073299B" w:rsidP="00805558">
      <w:pPr>
        <w:ind w:left="720"/>
        <w:jc w:val="both"/>
        <w:rPr>
          <w:bCs/>
          <w:caps/>
        </w:rPr>
      </w:pPr>
    </w:p>
    <w:p w14:paraId="6858263C" w14:textId="77777777" w:rsidR="0073299B" w:rsidRPr="00634CFF" w:rsidRDefault="0073299B" w:rsidP="00897045">
      <w:pPr>
        <w:ind w:firstLine="360"/>
        <w:rPr>
          <w:b/>
        </w:rPr>
      </w:pPr>
      <w:r w:rsidRPr="005A0471">
        <w:rPr>
          <w:b/>
        </w:rPr>
        <w:t>Contractor Licensures</w:t>
      </w:r>
    </w:p>
    <w:p w14:paraId="18BFBE11" w14:textId="77777777" w:rsidR="0073299B" w:rsidRPr="001E6516" w:rsidRDefault="0073299B" w:rsidP="00102572">
      <w:pPr>
        <w:pStyle w:val="ListParagraph"/>
        <w:numPr>
          <w:ilvl w:val="0"/>
          <w:numId w:val="27"/>
        </w:numPr>
        <w:jc w:val="both"/>
        <w:rPr>
          <w:rFonts w:cs="Arial"/>
          <w:b/>
          <w:iCs/>
        </w:rPr>
      </w:pPr>
      <w:r w:rsidRPr="001E6516">
        <w:rPr>
          <w:rFonts w:cs="Arial"/>
          <w:b/>
          <w:iCs/>
        </w:rPr>
        <w:t>Electrical License</w:t>
      </w:r>
    </w:p>
    <w:p w14:paraId="0EEB45BB" w14:textId="5E5F087F" w:rsidR="0073299B" w:rsidRPr="0073299B" w:rsidRDefault="00F2628A" w:rsidP="00805558">
      <w:pPr>
        <w:ind w:left="720"/>
        <w:jc w:val="both"/>
        <w:rPr>
          <w:rFonts w:cs="Arial"/>
        </w:rPr>
      </w:pPr>
      <w:r>
        <w:rPr>
          <w:rFonts w:cs="Arial"/>
          <w:iCs/>
        </w:rPr>
        <w:t>Contractors</w:t>
      </w:r>
      <w:r w:rsidR="0073299B" w:rsidRPr="0073299B">
        <w:rPr>
          <w:rFonts w:cs="Arial"/>
          <w:iCs/>
        </w:rPr>
        <w:t xml:space="preserve"> are required to furnish a copy of an Iowa Electrical License (Class A</w:t>
      </w:r>
      <w:r w:rsidR="007D606C">
        <w:rPr>
          <w:rFonts w:cs="Arial"/>
          <w:iCs/>
        </w:rPr>
        <w:t xml:space="preserve"> or</w:t>
      </w:r>
      <w:r w:rsidR="0073299B" w:rsidRPr="0073299B">
        <w:rPr>
          <w:rFonts w:cs="Arial"/>
          <w:iCs/>
        </w:rPr>
        <w:t xml:space="preserve"> B, </w:t>
      </w:r>
      <w:r w:rsidR="007D606C">
        <w:rPr>
          <w:rFonts w:cs="Arial"/>
          <w:iCs/>
        </w:rPr>
        <w:t xml:space="preserve">Residential Electrician or Residential Master, </w:t>
      </w:r>
      <w:r w:rsidR="0073299B" w:rsidRPr="0073299B">
        <w:rPr>
          <w:rFonts w:cs="Arial"/>
          <w:iCs/>
        </w:rPr>
        <w:t>or Special</w:t>
      </w:r>
      <w:r w:rsidR="007D606C">
        <w:rPr>
          <w:rFonts w:cs="Arial"/>
          <w:iCs/>
        </w:rPr>
        <w:t xml:space="preserve"> Electrician License with Disconnect/Reconnect Endorsement</w:t>
      </w:r>
      <w:r w:rsidR="0073299B" w:rsidRPr="0073299B">
        <w:rPr>
          <w:rFonts w:cs="Arial"/>
          <w:iCs/>
        </w:rPr>
        <w:t xml:space="preserve">, as applicable) to the </w:t>
      </w:r>
      <w:r w:rsidR="004D4484">
        <w:rPr>
          <w:rFonts w:cs="Arial"/>
          <w:iCs/>
        </w:rPr>
        <w:t>Subgrantee</w:t>
      </w:r>
      <w:r w:rsidR="0073299B" w:rsidRPr="0073299B">
        <w:rPr>
          <w:rFonts w:cs="Arial"/>
          <w:iCs/>
        </w:rPr>
        <w:t xml:space="preserve">. Electrical </w:t>
      </w:r>
      <w:r>
        <w:rPr>
          <w:rFonts w:cs="Arial"/>
          <w:iCs/>
        </w:rPr>
        <w:t>contractors</w:t>
      </w:r>
      <w:r w:rsidR="0073299B" w:rsidRPr="0073299B">
        <w:rPr>
          <w:rFonts w:cs="Arial"/>
          <w:iCs/>
        </w:rPr>
        <w:t xml:space="preserve"> and </w:t>
      </w:r>
      <w:r>
        <w:rPr>
          <w:rFonts w:cs="Arial"/>
          <w:iCs/>
        </w:rPr>
        <w:t>sub-contractors</w:t>
      </w:r>
      <w:r w:rsidR="0073299B" w:rsidRPr="0073299B">
        <w:rPr>
          <w:rFonts w:cs="Arial"/>
          <w:iCs/>
        </w:rPr>
        <w:t xml:space="preserve"> performing electrical work are required by Iowa law to obtain an </w:t>
      </w:r>
      <w:ins w:id="707" w:author="Miller, Joe [HHS]" w:date="2024-11-15T11:35:00Z" w16du:dateUtc="2024-11-15T17:35:00Z">
        <w:r w:rsidR="004F5EBA" w:rsidRPr="00B634B7">
          <w:rPr>
            <w:rFonts w:cs="Arial"/>
            <w:b/>
            <w:bCs/>
            <w:iCs/>
            <w:color w:val="FF0000"/>
            <w:rPrChange w:id="708" w:author="Miller, Joe [HHS]" w:date="2024-11-15T11:35:00Z" w16du:dateUtc="2024-11-15T17:35:00Z">
              <w:rPr>
                <w:rFonts w:cs="Arial"/>
                <w:iCs/>
              </w:rPr>
            </w:rPrChange>
          </w:rPr>
          <w:t>I</w:t>
        </w:r>
        <w:r w:rsidR="00B634B7" w:rsidRPr="00B634B7">
          <w:rPr>
            <w:rFonts w:cs="Arial"/>
            <w:b/>
            <w:bCs/>
            <w:iCs/>
            <w:color w:val="FF0000"/>
            <w:rPrChange w:id="709" w:author="Miller, Joe [HHS]" w:date="2024-11-15T11:35:00Z" w16du:dateUtc="2024-11-15T17:35:00Z">
              <w:rPr>
                <w:rFonts w:cs="Arial"/>
                <w:iCs/>
              </w:rPr>
            </w:rPrChange>
          </w:rPr>
          <w:t>ndividual and Contractors</w:t>
        </w:r>
      </w:ins>
      <w:ins w:id="710" w:author="Taylor, Christine [HHS]" w:date="2024-12-27T08:29:00Z" w16du:dateUtc="2024-12-27T14:29:00Z">
        <w:r w:rsidR="00EF163B">
          <w:rPr>
            <w:rFonts w:cs="Arial"/>
            <w:b/>
            <w:bCs/>
            <w:iCs/>
            <w:color w:val="FF0000"/>
          </w:rPr>
          <w:t xml:space="preserve"> </w:t>
        </w:r>
      </w:ins>
      <w:r w:rsidR="0073299B" w:rsidRPr="0073299B">
        <w:rPr>
          <w:rFonts w:cs="Arial"/>
          <w:iCs/>
        </w:rPr>
        <w:t xml:space="preserve">Electrical License through the Iowa Department of Public Safety. </w:t>
      </w:r>
    </w:p>
    <w:p w14:paraId="72DEC935" w14:textId="77777777" w:rsidR="0073299B" w:rsidRPr="001E6516" w:rsidRDefault="0073299B" w:rsidP="00102572">
      <w:pPr>
        <w:pStyle w:val="ListParagraph"/>
        <w:numPr>
          <w:ilvl w:val="0"/>
          <w:numId w:val="27"/>
        </w:numPr>
        <w:jc w:val="both"/>
        <w:rPr>
          <w:rFonts w:cs="Arial"/>
          <w:b/>
          <w:iCs/>
        </w:rPr>
      </w:pPr>
      <w:r w:rsidRPr="001E6516">
        <w:rPr>
          <w:rFonts w:cs="Arial"/>
          <w:b/>
          <w:iCs/>
        </w:rPr>
        <w:t>Plumbing &amp; Mechanical License</w:t>
      </w:r>
    </w:p>
    <w:p w14:paraId="67D9F1E2" w14:textId="2D8F973E" w:rsidR="0073299B" w:rsidRPr="0073299B" w:rsidRDefault="00F2628A" w:rsidP="00805558">
      <w:pPr>
        <w:pStyle w:val="BodyTextIndent"/>
        <w:jc w:val="both"/>
        <w:rPr>
          <w:rFonts w:cs="Arial"/>
          <w:i w:val="0"/>
        </w:rPr>
      </w:pPr>
      <w:r>
        <w:rPr>
          <w:rFonts w:cs="Arial"/>
          <w:i w:val="0"/>
        </w:rPr>
        <w:t>Contractors</w:t>
      </w:r>
      <w:r w:rsidR="0073299B" w:rsidRPr="0073299B">
        <w:rPr>
          <w:rFonts w:cs="Arial"/>
          <w:i w:val="0"/>
        </w:rPr>
        <w:t xml:space="preserve"> </w:t>
      </w:r>
      <w:r w:rsidR="007D606C">
        <w:rPr>
          <w:rFonts w:cs="Arial"/>
          <w:i w:val="0"/>
        </w:rPr>
        <w:t>are</w:t>
      </w:r>
      <w:r w:rsidR="0073299B" w:rsidRPr="0073299B">
        <w:rPr>
          <w:rFonts w:cs="Arial"/>
          <w:i w:val="0"/>
        </w:rPr>
        <w:t xml:space="preserve"> required to furnish a copy of an Iowa Plumbing &amp; Mechanical License</w:t>
      </w:r>
      <w:r w:rsidR="0063446C">
        <w:rPr>
          <w:rFonts w:cs="Arial"/>
          <w:i w:val="0"/>
        </w:rPr>
        <w:t xml:space="preserve"> (Master or Journeyman HVAC, Master or Journeyman Hydronics, </w:t>
      </w:r>
      <w:r w:rsidR="00FC643F">
        <w:rPr>
          <w:rFonts w:cs="Arial"/>
          <w:i w:val="0"/>
        </w:rPr>
        <w:t xml:space="preserve">Master or Journeyman Mechanical (covers HVAC and Hydronics work), </w:t>
      </w:r>
      <w:r w:rsidR="0063446C">
        <w:rPr>
          <w:rFonts w:cs="Arial"/>
          <w:i w:val="0"/>
        </w:rPr>
        <w:t>Master or Journeyman Plumbing, or Disconnect/Reconnect Plumbing Technician Specialty, as applicable)</w:t>
      </w:r>
      <w:r w:rsidR="0073299B" w:rsidRPr="0073299B">
        <w:rPr>
          <w:rFonts w:cs="Arial"/>
          <w:i w:val="0"/>
        </w:rPr>
        <w:t xml:space="preserve"> to the </w:t>
      </w:r>
      <w:r w:rsidR="004D4484">
        <w:rPr>
          <w:rFonts w:cs="Arial"/>
          <w:i w:val="0"/>
        </w:rPr>
        <w:t>Subgrantee</w:t>
      </w:r>
      <w:r w:rsidR="0073299B">
        <w:rPr>
          <w:rFonts w:cs="Arial"/>
          <w:i w:val="0"/>
        </w:rPr>
        <w:t xml:space="preserve">. </w:t>
      </w:r>
      <w:r>
        <w:rPr>
          <w:rFonts w:cs="Arial"/>
          <w:i w:val="0"/>
        </w:rPr>
        <w:t>Contractors</w:t>
      </w:r>
      <w:r w:rsidR="0073299B" w:rsidRPr="0073299B">
        <w:rPr>
          <w:rFonts w:cs="Arial"/>
          <w:i w:val="0"/>
        </w:rPr>
        <w:t xml:space="preserve"> performing plumbing and mechanical work are required by Iowa law to obtain </w:t>
      </w:r>
      <w:r w:rsidR="0073299B" w:rsidRPr="005C353C">
        <w:rPr>
          <w:rFonts w:cs="Arial"/>
          <w:i w:val="0"/>
        </w:rPr>
        <w:t>a</w:t>
      </w:r>
      <w:ins w:id="711" w:author="Miller, Joe [HHS]" w:date="2024-11-15T11:37:00Z" w16du:dateUtc="2024-11-15T17:37:00Z">
        <w:r w:rsidR="006108D1" w:rsidRPr="005C353C">
          <w:rPr>
            <w:rFonts w:cs="Arial"/>
            <w:i w:val="0"/>
          </w:rPr>
          <w:t xml:space="preserve">n </w:t>
        </w:r>
        <w:r w:rsidR="006108D1" w:rsidRPr="005C353C">
          <w:rPr>
            <w:rFonts w:cs="Arial"/>
            <w:b/>
            <w:bCs/>
            <w:i w:val="0"/>
          </w:rPr>
          <w:t>Individual and Contractors</w:t>
        </w:r>
      </w:ins>
      <w:r w:rsidR="0073299B" w:rsidRPr="0073299B">
        <w:rPr>
          <w:rFonts w:cs="Arial"/>
          <w:i w:val="0"/>
        </w:rPr>
        <w:t xml:space="preserve"> Plumbing &amp; Mechanical License through the Iowa Department of Public Health. </w:t>
      </w:r>
    </w:p>
    <w:p w14:paraId="2F216037" w14:textId="77777777" w:rsidR="0073299B" w:rsidRPr="00883831" w:rsidRDefault="0073299B" w:rsidP="00805558">
      <w:pPr>
        <w:ind w:left="720"/>
        <w:jc w:val="both"/>
        <w:rPr>
          <w:rFonts w:cs="Arial"/>
        </w:rPr>
      </w:pPr>
    </w:p>
    <w:p w14:paraId="2E74F426" w14:textId="77777777" w:rsidR="001E6516" w:rsidRDefault="001E6516" w:rsidP="00897045">
      <w:pPr>
        <w:ind w:firstLine="360"/>
        <w:rPr>
          <w:b/>
        </w:rPr>
      </w:pPr>
      <w:r>
        <w:rPr>
          <w:b/>
        </w:rPr>
        <w:t>Contractor Selection</w:t>
      </w:r>
    </w:p>
    <w:p w14:paraId="57C72B4C" w14:textId="549CE35E" w:rsidR="001E6516" w:rsidRDefault="001E6516" w:rsidP="00897045">
      <w:pPr>
        <w:ind w:left="360"/>
        <w:jc w:val="both"/>
      </w:pPr>
      <w:r>
        <w:t xml:space="preserve">When procuring contractor services to perform </w:t>
      </w:r>
      <w:r w:rsidR="005C6A03">
        <w:t xml:space="preserve">any </w:t>
      </w:r>
      <w:r>
        <w:t>weatherization, more than one contractor may be used. In this case, there must be a procedure for awarding or assigning jobs (or job packets). Options could include assigning jobs on a rotating basis or on a geographic area basis.</w:t>
      </w:r>
      <w:ins w:id="712" w:author="Taylor, Christine [HHS]" w:date="2025-07-09T13:36:00Z" w16du:dateUtc="2025-07-09T18:36:00Z">
        <w:r w:rsidR="00101340">
          <w:t xml:space="preserve"> Subgrantees must have a documented policy</w:t>
        </w:r>
      </w:ins>
      <w:ins w:id="713" w:author="Taylor, Christine [HHS]" w:date="2025-07-09T13:37:00Z" w16du:dateUtc="2025-07-09T18:37:00Z">
        <w:r w:rsidR="00101340">
          <w:t xml:space="preserve"> in place to address situations in which there is a tie for the winning bid. </w:t>
        </w:r>
      </w:ins>
    </w:p>
    <w:p w14:paraId="2CCCCC01" w14:textId="77777777" w:rsidR="001E6516" w:rsidRPr="00897045" w:rsidRDefault="001E6516" w:rsidP="00897045">
      <w:pPr>
        <w:ind w:firstLine="360"/>
        <w:rPr>
          <w:b/>
        </w:rPr>
      </w:pPr>
      <w:r w:rsidRPr="00897045">
        <w:rPr>
          <w:b/>
        </w:rPr>
        <w:lastRenderedPageBreak/>
        <w:t>Contract Administration and Documentation</w:t>
      </w:r>
    </w:p>
    <w:p w14:paraId="47BB1442" w14:textId="07DBF299" w:rsidR="001E6516" w:rsidRDefault="001E6516" w:rsidP="00897045">
      <w:pPr>
        <w:ind w:left="360"/>
        <w:jc w:val="both"/>
      </w:pPr>
      <w:r>
        <w:t xml:space="preserve">A system of contract administration must be maintained to ensure contractor compliance with the terms and conditions of the contract. </w:t>
      </w:r>
      <w:r w:rsidR="004D4484">
        <w:t>Subgrantee</w:t>
      </w:r>
      <w:r w:rsidR="00EF1BB1">
        <w:t>s</w:t>
      </w:r>
      <w:r>
        <w:t xml:space="preserve"> must evaluate contractor performance and document, as appropriate, whether </w:t>
      </w:r>
      <w:r w:rsidR="00F2628A">
        <w:t>contractors</w:t>
      </w:r>
      <w:r>
        <w:t xml:space="preserve"> have met the contract’s terms and conditions. Refer </w:t>
      </w:r>
      <w:r w:rsidRPr="00EF657D">
        <w:t xml:space="preserve">to </w:t>
      </w:r>
      <w:hyperlink w:anchor="DocumentationAndRecordkeeping600" w:history="1">
        <w:r w:rsidRPr="0039260C">
          <w:rPr>
            <w:rStyle w:val="Hyperlink"/>
          </w:rPr>
          <w:t>Section 6.00</w:t>
        </w:r>
      </w:hyperlink>
      <w:r>
        <w:t xml:space="preserve"> for contractor documentation</w:t>
      </w:r>
      <w:r w:rsidR="00E96ADD">
        <w:t xml:space="preserve"> requirements. </w:t>
      </w:r>
      <w:r>
        <w:t xml:space="preserve"> </w:t>
      </w:r>
    </w:p>
    <w:p w14:paraId="6F051645" w14:textId="77777777" w:rsidR="000B5818" w:rsidRDefault="000B5818" w:rsidP="000B5818">
      <w:pPr>
        <w:shd w:val="clear" w:color="auto" w:fill="FFFFFF"/>
        <w:rPr>
          <w:rFonts w:cs="Arial"/>
          <w:b/>
          <w:bCs/>
          <w:color w:val="222222"/>
          <w:sz w:val="19"/>
          <w:szCs w:val="19"/>
        </w:rPr>
      </w:pPr>
    </w:p>
    <w:p w14:paraId="31343D4B" w14:textId="77777777" w:rsidR="000B5818" w:rsidRPr="000814C6" w:rsidRDefault="000B5818" w:rsidP="000B5818">
      <w:pPr>
        <w:shd w:val="clear" w:color="auto" w:fill="FFFFFF"/>
        <w:ind w:left="360"/>
        <w:rPr>
          <w:rFonts w:cs="Arial"/>
        </w:rPr>
      </w:pPr>
      <w:r w:rsidRPr="000814C6">
        <w:rPr>
          <w:rFonts w:cs="Arial"/>
          <w:b/>
          <w:bCs/>
        </w:rPr>
        <w:t>Contractor Staff Expectations</w:t>
      </w:r>
    </w:p>
    <w:p w14:paraId="3C203333" w14:textId="77777777" w:rsidR="000B5818" w:rsidRPr="000814C6" w:rsidRDefault="000B5818" w:rsidP="000B5818">
      <w:pPr>
        <w:shd w:val="clear" w:color="auto" w:fill="FFFFFF"/>
        <w:ind w:left="360"/>
        <w:jc w:val="both"/>
        <w:rPr>
          <w:rFonts w:cs="Arial"/>
        </w:rPr>
      </w:pPr>
      <w:r w:rsidRPr="000814C6">
        <w:rPr>
          <w:rFonts w:cs="Arial"/>
        </w:rPr>
        <w:t>Contractor staff must behave in a professional manner at all times, as they function as weatherization representatives.</w:t>
      </w:r>
    </w:p>
    <w:p w14:paraId="3A58F3E9" w14:textId="77777777" w:rsidR="000B5818" w:rsidRPr="000814C6" w:rsidRDefault="000B5818" w:rsidP="000B5818">
      <w:pPr>
        <w:shd w:val="clear" w:color="auto" w:fill="FFFFFF"/>
        <w:ind w:left="360"/>
        <w:jc w:val="both"/>
        <w:rPr>
          <w:rFonts w:cs="Arial"/>
        </w:rPr>
      </w:pPr>
      <w:r w:rsidRPr="000814C6">
        <w:rPr>
          <w:rFonts w:cs="Arial"/>
        </w:rPr>
        <w:t> </w:t>
      </w:r>
    </w:p>
    <w:p w14:paraId="0191F6F5" w14:textId="354EEDE7" w:rsidR="000B5818" w:rsidRPr="000814C6" w:rsidRDefault="000B5818" w:rsidP="000B5818">
      <w:pPr>
        <w:shd w:val="clear" w:color="auto" w:fill="FFFFFF"/>
        <w:ind w:left="360"/>
        <w:jc w:val="both"/>
        <w:rPr>
          <w:rFonts w:cs="Arial"/>
        </w:rPr>
      </w:pPr>
      <w:r w:rsidRPr="000814C6">
        <w:rPr>
          <w:rFonts w:cs="Arial"/>
        </w:rPr>
        <w:t>Contractor staff must use all required Protective Personal Equipment (PPE) and comply with</w:t>
      </w:r>
      <w:r w:rsidR="008A1977" w:rsidRPr="000814C6">
        <w:rPr>
          <w:rFonts w:cs="Arial"/>
        </w:rPr>
        <w:t xml:space="preserve"> the</w:t>
      </w:r>
      <w:r w:rsidRPr="000814C6">
        <w:rPr>
          <w:rFonts w:cs="Arial"/>
        </w:rPr>
        <w:t xml:space="preserve"> Federal, State or Agency Having Jurisdiction (AHJ) Codes or Program Policies; including, but not limited to OSHA and Lead Safe Weatherization.</w:t>
      </w:r>
    </w:p>
    <w:p w14:paraId="57BBC927" w14:textId="77777777" w:rsidR="000B5818" w:rsidRPr="000814C6" w:rsidRDefault="000B5818" w:rsidP="000B5818">
      <w:pPr>
        <w:shd w:val="clear" w:color="auto" w:fill="FFFFFF"/>
        <w:ind w:left="360"/>
        <w:rPr>
          <w:rFonts w:cs="Arial"/>
        </w:rPr>
      </w:pPr>
      <w:r w:rsidRPr="000814C6">
        <w:rPr>
          <w:rFonts w:cs="Arial"/>
        </w:rPr>
        <w:t> </w:t>
      </w:r>
    </w:p>
    <w:p w14:paraId="5A20C731" w14:textId="77777777" w:rsidR="000B5818" w:rsidRPr="000814C6" w:rsidRDefault="000B5818" w:rsidP="000B5818">
      <w:pPr>
        <w:shd w:val="clear" w:color="auto" w:fill="FFFFFF"/>
        <w:ind w:left="630"/>
        <w:rPr>
          <w:rFonts w:cs="Arial"/>
        </w:rPr>
      </w:pPr>
      <w:r w:rsidRPr="000814C6">
        <w:rPr>
          <w:rFonts w:cs="Arial"/>
          <w:b/>
          <w:bCs/>
        </w:rPr>
        <w:t>Prohibited Activities</w:t>
      </w:r>
    </w:p>
    <w:p w14:paraId="368688EE" w14:textId="300992C8" w:rsidR="000B5818" w:rsidRPr="000814C6" w:rsidRDefault="000B5818" w:rsidP="00102572">
      <w:pPr>
        <w:pStyle w:val="ListParagraph"/>
        <w:numPr>
          <w:ilvl w:val="0"/>
          <w:numId w:val="45"/>
        </w:numPr>
        <w:shd w:val="clear" w:color="auto" w:fill="FFFFFF"/>
        <w:ind w:left="990"/>
        <w:rPr>
          <w:rFonts w:cs="Arial"/>
        </w:rPr>
      </w:pPr>
      <w:r w:rsidRPr="000814C6">
        <w:rPr>
          <w:rFonts w:cs="Arial"/>
        </w:rPr>
        <w:t>Drinking</w:t>
      </w:r>
      <w:r w:rsidR="00DF55FB" w:rsidRPr="000814C6">
        <w:rPr>
          <w:rFonts w:cs="Arial"/>
        </w:rPr>
        <w:t xml:space="preserve"> alcohol</w:t>
      </w:r>
      <w:r w:rsidRPr="000814C6">
        <w:rPr>
          <w:rFonts w:cs="Arial"/>
        </w:rPr>
        <w:t xml:space="preserve">, illegal </w:t>
      </w:r>
      <w:r w:rsidR="00DF55FB" w:rsidRPr="000814C6">
        <w:rPr>
          <w:rFonts w:cs="Arial"/>
        </w:rPr>
        <w:t xml:space="preserve">use or sale of </w:t>
      </w:r>
      <w:r w:rsidRPr="000814C6">
        <w:rPr>
          <w:rFonts w:cs="Arial"/>
        </w:rPr>
        <w:t xml:space="preserve">drugs, or the inappropriate use of prescription drugs while on the job or in interactions with the </w:t>
      </w:r>
      <w:r w:rsidR="0032390A" w:rsidRPr="000814C6">
        <w:rPr>
          <w:rFonts w:cs="Arial"/>
        </w:rPr>
        <w:t>customer</w:t>
      </w:r>
      <w:r w:rsidRPr="000814C6">
        <w:rPr>
          <w:rFonts w:cs="Arial"/>
        </w:rPr>
        <w:t>;</w:t>
      </w:r>
    </w:p>
    <w:p w14:paraId="623FDC0A" w14:textId="01EA414D" w:rsidR="000B5818" w:rsidRPr="000814C6" w:rsidRDefault="000B5818" w:rsidP="00102572">
      <w:pPr>
        <w:pStyle w:val="ListParagraph"/>
        <w:numPr>
          <w:ilvl w:val="0"/>
          <w:numId w:val="45"/>
        </w:numPr>
        <w:shd w:val="clear" w:color="auto" w:fill="FFFFFF"/>
        <w:ind w:left="990"/>
        <w:rPr>
          <w:rFonts w:cs="Arial"/>
        </w:rPr>
      </w:pPr>
      <w:r w:rsidRPr="000814C6">
        <w:rPr>
          <w:rFonts w:cs="Arial"/>
        </w:rPr>
        <w:t>Harassment</w:t>
      </w:r>
      <w:r w:rsidR="00DF55FB" w:rsidRPr="000814C6">
        <w:rPr>
          <w:rFonts w:cs="Arial"/>
        </w:rPr>
        <w:t xml:space="preserve"> or discrimination</w:t>
      </w:r>
      <w:r w:rsidRPr="000814C6">
        <w:rPr>
          <w:rFonts w:cs="Arial"/>
        </w:rPr>
        <w:t xml:space="preserve"> including but not limited to, Sexual Harassment; </w:t>
      </w:r>
    </w:p>
    <w:p w14:paraId="46E953B5" w14:textId="006714DE" w:rsidR="000B5818" w:rsidRPr="000814C6" w:rsidRDefault="000B5818" w:rsidP="00102572">
      <w:pPr>
        <w:pStyle w:val="ListParagraph"/>
        <w:numPr>
          <w:ilvl w:val="0"/>
          <w:numId w:val="45"/>
        </w:numPr>
        <w:shd w:val="clear" w:color="auto" w:fill="FFFFFF"/>
        <w:ind w:left="990"/>
        <w:rPr>
          <w:rFonts w:cs="Arial"/>
        </w:rPr>
      </w:pPr>
      <w:r w:rsidRPr="000814C6">
        <w:rPr>
          <w:rFonts w:cs="Arial"/>
        </w:rPr>
        <w:t xml:space="preserve">Engaging in any discussion of work, or the performance of work, with the </w:t>
      </w:r>
      <w:r w:rsidR="0032390A" w:rsidRPr="000814C6">
        <w:rPr>
          <w:rFonts w:cs="Arial"/>
        </w:rPr>
        <w:t>customer</w:t>
      </w:r>
      <w:r w:rsidRPr="000814C6">
        <w:rPr>
          <w:rFonts w:cs="Arial"/>
        </w:rPr>
        <w:t xml:space="preserve"> either at no-cost or at-cost of the </w:t>
      </w:r>
      <w:r w:rsidR="0032390A" w:rsidRPr="000814C6">
        <w:rPr>
          <w:rFonts w:cs="Arial"/>
        </w:rPr>
        <w:t>customer</w:t>
      </w:r>
      <w:r w:rsidRPr="000814C6">
        <w:rPr>
          <w:rFonts w:cs="Arial"/>
        </w:rPr>
        <w:t xml:space="preserve"> outside of the scope of work with the </w:t>
      </w:r>
      <w:r w:rsidR="0032390A" w:rsidRPr="000814C6">
        <w:rPr>
          <w:rFonts w:cs="Arial"/>
        </w:rPr>
        <w:t>customer</w:t>
      </w:r>
      <w:r w:rsidRPr="000814C6">
        <w:rPr>
          <w:rFonts w:cs="Arial"/>
        </w:rPr>
        <w:t>;</w:t>
      </w:r>
    </w:p>
    <w:p w14:paraId="003D2C10" w14:textId="0D98420C" w:rsidR="000B5818" w:rsidRPr="000814C6" w:rsidRDefault="000B5818" w:rsidP="00102572">
      <w:pPr>
        <w:pStyle w:val="ListParagraph"/>
        <w:numPr>
          <w:ilvl w:val="0"/>
          <w:numId w:val="45"/>
        </w:numPr>
        <w:shd w:val="clear" w:color="auto" w:fill="FFFFFF"/>
        <w:ind w:left="990"/>
        <w:rPr>
          <w:rFonts w:cs="Arial"/>
        </w:rPr>
      </w:pPr>
      <w:r w:rsidRPr="000814C6">
        <w:rPr>
          <w:rFonts w:cs="Arial"/>
        </w:rPr>
        <w:t xml:space="preserve">Violence against self, other staff, or the </w:t>
      </w:r>
      <w:r w:rsidR="0032390A" w:rsidRPr="000814C6">
        <w:rPr>
          <w:rFonts w:cs="Arial"/>
        </w:rPr>
        <w:t>customer</w:t>
      </w:r>
      <w:r w:rsidRPr="000814C6">
        <w:rPr>
          <w:rFonts w:cs="Arial"/>
        </w:rPr>
        <w:t>;</w:t>
      </w:r>
    </w:p>
    <w:p w14:paraId="45D0051B" w14:textId="1F602B5B" w:rsidR="006B4BCE" w:rsidRPr="000814C6" w:rsidRDefault="006B4BCE" w:rsidP="00102572">
      <w:pPr>
        <w:pStyle w:val="ListParagraph"/>
        <w:numPr>
          <w:ilvl w:val="0"/>
          <w:numId w:val="45"/>
        </w:numPr>
        <w:shd w:val="clear" w:color="auto" w:fill="FFFFFF"/>
        <w:ind w:left="990"/>
        <w:rPr>
          <w:rFonts w:cs="Arial"/>
        </w:rPr>
      </w:pPr>
      <w:r w:rsidRPr="000814C6">
        <w:rPr>
          <w:rFonts w:cs="Arial"/>
        </w:rPr>
        <w:t xml:space="preserve">Presence of weapon or firearms </w:t>
      </w:r>
      <w:r w:rsidR="00DF55FB" w:rsidRPr="000814C6">
        <w:rPr>
          <w:rFonts w:cs="Arial"/>
        </w:rPr>
        <w:t xml:space="preserve">on </w:t>
      </w:r>
      <w:r w:rsidRPr="000814C6">
        <w:rPr>
          <w:rFonts w:cs="Arial"/>
        </w:rPr>
        <w:t>the job site (weapon/firearm may be locked in vehicle); and</w:t>
      </w:r>
    </w:p>
    <w:p w14:paraId="5860A57D" w14:textId="77777777" w:rsidR="000B5818" w:rsidRPr="000814C6" w:rsidRDefault="000B5818" w:rsidP="00102572">
      <w:pPr>
        <w:pStyle w:val="ListParagraph"/>
        <w:numPr>
          <w:ilvl w:val="0"/>
          <w:numId w:val="45"/>
        </w:numPr>
        <w:shd w:val="clear" w:color="auto" w:fill="FFFFFF"/>
        <w:ind w:left="990"/>
        <w:rPr>
          <w:rFonts w:cs="Arial"/>
        </w:rPr>
      </w:pPr>
      <w:r w:rsidRPr="000814C6">
        <w:rPr>
          <w:rFonts w:cs="Arial"/>
        </w:rPr>
        <w:t xml:space="preserve">All other illegal activities not specified </w:t>
      </w:r>
      <w:r w:rsidR="004C07EC" w:rsidRPr="000814C6">
        <w:rPr>
          <w:rFonts w:cs="Arial"/>
        </w:rPr>
        <w:t>above.</w:t>
      </w:r>
    </w:p>
    <w:p w14:paraId="0EB99BFB" w14:textId="77777777" w:rsidR="001E6516" w:rsidRPr="000814C6" w:rsidRDefault="001E6516" w:rsidP="001E6516">
      <w:pPr>
        <w:jc w:val="both"/>
      </w:pPr>
    </w:p>
    <w:p w14:paraId="01A1B16C" w14:textId="77777777" w:rsidR="001E6516" w:rsidRPr="000814C6" w:rsidRDefault="001E6516" w:rsidP="00897045">
      <w:pPr>
        <w:pStyle w:val="Heading3"/>
      </w:pPr>
      <w:bookmarkStart w:id="714" w:name="_Toc204100085"/>
      <w:r w:rsidRPr="000814C6">
        <w:t>9.32</w:t>
      </w:r>
      <w:r w:rsidRPr="000814C6">
        <w:tab/>
      </w:r>
      <w:bookmarkStart w:id="715" w:name="ContractContentRequirements932"/>
      <w:bookmarkEnd w:id="715"/>
      <w:r w:rsidRPr="000814C6">
        <w:t>Contract Content Requirements</w:t>
      </w:r>
      <w:bookmarkEnd w:id="714"/>
    </w:p>
    <w:p w14:paraId="3320296B" w14:textId="77777777" w:rsidR="001E6516" w:rsidRDefault="001E6516" w:rsidP="00897045">
      <w:pPr>
        <w:ind w:firstLine="360"/>
        <w:jc w:val="both"/>
      </w:pPr>
      <w:r w:rsidRPr="000814C6">
        <w:t xml:space="preserve">Contracts must contain the following </w:t>
      </w:r>
      <w:r>
        <w:t xml:space="preserve">provisions. </w:t>
      </w:r>
    </w:p>
    <w:p w14:paraId="73E1B5A7" w14:textId="77777777" w:rsidR="00516275" w:rsidRDefault="00516275" w:rsidP="00897045"/>
    <w:p w14:paraId="3502AD76" w14:textId="77777777" w:rsidR="001E6516" w:rsidRPr="00897045" w:rsidRDefault="001E6516" w:rsidP="00897045">
      <w:pPr>
        <w:ind w:firstLine="360"/>
        <w:rPr>
          <w:b/>
        </w:rPr>
      </w:pPr>
      <w:r w:rsidRPr="00897045">
        <w:rPr>
          <w:b/>
        </w:rPr>
        <w:t xml:space="preserve">Contract Period </w:t>
      </w:r>
    </w:p>
    <w:p w14:paraId="42C54562" w14:textId="40965108" w:rsidR="001E6516" w:rsidRDefault="001E6516" w:rsidP="00897045">
      <w:pPr>
        <w:ind w:left="360"/>
        <w:jc w:val="both"/>
      </w:pPr>
      <w:r>
        <w:t xml:space="preserve">Contracts with </w:t>
      </w:r>
      <w:r w:rsidR="00F2628A">
        <w:t>contractors</w:t>
      </w:r>
      <w:r>
        <w:t xml:space="preserve"> </w:t>
      </w:r>
      <w:r w:rsidR="00E30B0C">
        <w:t xml:space="preserve">performing work for the </w:t>
      </w:r>
      <w:r w:rsidR="004D4484">
        <w:t>subgrantee</w:t>
      </w:r>
      <w:r w:rsidR="00E30B0C">
        <w:t xml:space="preserve"> </w:t>
      </w:r>
      <w:r>
        <w:t xml:space="preserve">must state the contract period. Contract periods can vary depending on what works best for the </w:t>
      </w:r>
      <w:r w:rsidR="004D4484">
        <w:t>subgrantee</w:t>
      </w:r>
      <w:r>
        <w:t xml:space="preserve">. </w:t>
      </w:r>
    </w:p>
    <w:p w14:paraId="25039F50" w14:textId="77777777" w:rsidR="001E6516" w:rsidRDefault="001E6516" w:rsidP="00897045">
      <w:pPr>
        <w:ind w:left="360"/>
        <w:jc w:val="both"/>
      </w:pPr>
    </w:p>
    <w:p w14:paraId="17038A52" w14:textId="71EC911A" w:rsidR="00EC510E" w:rsidRDefault="001E6516" w:rsidP="00EC510E">
      <w:pPr>
        <w:ind w:left="360"/>
        <w:jc w:val="both"/>
        <w:rPr>
          <w:bCs/>
          <w:caps/>
        </w:rPr>
      </w:pPr>
      <w:r>
        <w:t xml:space="preserve">For weatherization work, some </w:t>
      </w:r>
      <w:r w:rsidR="004D4484">
        <w:t>subgrantee</w:t>
      </w:r>
      <w:r w:rsidR="00EF1BB1">
        <w:t>s</w:t>
      </w:r>
      <w:r>
        <w:t xml:space="preserve"> have a separate contract for each job or packet of jobs. In this case, a new contract is executed each time a job or packet of jobs is awarded to a contractor. Others have an annual contract with all the </w:t>
      </w:r>
      <w:r w:rsidR="00F2628A">
        <w:t>contractors</w:t>
      </w:r>
      <w:r>
        <w:t xml:space="preserve"> who are interested in bidding on jobs during the year. Each job or packet of jobs is still bid out but separate contracts do not have to be executed for each job or packet because the annual contract covers the jobs the contractor works on during the year (contract period). </w:t>
      </w:r>
      <w:r w:rsidR="004D4484">
        <w:rPr>
          <w:bCs/>
          <w:caps/>
        </w:rPr>
        <w:t>subgrantee</w:t>
      </w:r>
      <w:r w:rsidR="00EF1BB1">
        <w:rPr>
          <w:bCs/>
          <w:caps/>
        </w:rPr>
        <w:t>s</w:t>
      </w:r>
      <w:r w:rsidR="00EC510E">
        <w:rPr>
          <w:bCs/>
          <w:caps/>
        </w:rPr>
        <w:t xml:space="preserve"> must accept all eligible </w:t>
      </w:r>
      <w:r w:rsidR="00F2628A">
        <w:rPr>
          <w:bCs/>
          <w:caps/>
        </w:rPr>
        <w:t>contractors</w:t>
      </w:r>
      <w:r w:rsidR="00EC510E">
        <w:rPr>
          <w:bCs/>
          <w:caps/>
        </w:rPr>
        <w:t xml:space="preserve"> for inclusion on the bidders list.</w:t>
      </w:r>
    </w:p>
    <w:p w14:paraId="7DDE1F7C" w14:textId="77777777" w:rsidR="001E6516" w:rsidRDefault="001E6516" w:rsidP="00897045">
      <w:pPr>
        <w:ind w:left="360"/>
        <w:jc w:val="both"/>
      </w:pPr>
    </w:p>
    <w:p w14:paraId="4D6AE4FD" w14:textId="3DC2EC41" w:rsidR="00EC510E" w:rsidRDefault="001E6516" w:rsidP="00EC510E">
      <w:pPr>
        <w:ind w:left="360"/>
        <w:jc w:val="both"/>
        <w:rPr>
          <w:bCs/>
          <w:caps/>
        </w:rPr>
      </w:pPr>
      <w:r>
        <w:t xml:space="preserve">For </w:t>
      </w:r>
      <w:r w:rsidR="0039260C">
        <w:t xml:space="preserve">HVAC </w:t>
      </w:r>
      <w:r>
        <w:t xml:space="preserve">work contracting, </w:t>
      </w:r>
      <w:r w:rsidR="004D4484">
        <w:t>subgrantee</w:t>
      </w:r>
      <w:r w:rsidR="00EF1BB1">
        <w:t>s</w:t>
      </w:r>
      <w:r>
        <w:t xml:space="preserve"> may use an annual contract for furnace tune and clean work; not for repair or replacement work. </w:t>
      </w:r>
      <w:r w:rsidR="004D4484">
        <w:t>Subgrantee</w:t>
      </w:r>
      <w:r w:rsidR="00EF1BB1">
        <w:t>s</w:t>
      </w:r>
      <w:r>
        <w:t xml:space="preserve"> may have an annual contract with all the </w:t>
      </w:r>
      <w:r w:rsidR="00F2628A">
        <w:t>contractors</w:t>
      </w:r>
      <w:r>
        <w:t xml:space="preserve"> who are interested in bidding on jobs during the year. Each replacement</w:t>
      </w:r>
      <w:r w:rsidR="00C86E81">
        <w:t xml:space="preserve"> heating system</w:t>
      </w:r>
      <w:r>
        <w:t xml:space="preserve"> will be bid out but separate contracts do not have to be executed because there is an annual contract. Or, </w:t>
      </w:r>
      <w:r w:rsidR="004D4484">
        <w:t>subgrantee</w:t>
      </w:r>
      <w:r w:rsidR="00EF1BB1">
        <w:t>s</w:t>
      </w:r>
      <w:r>
        <w:t xml:space="preserve"> may bid out each replacement and have separate contracts for each replacement. </w:t>
      </w:r>
      <w:r w:rsidR="00C86E81">
        <w:t xml:space="preserve">The same holds true for water heaters. </w:t>
      </w:r>
      <w:r w:rsidR="004D4484">
        <w:rPr>
          <w:bCs/>
          <w:caps/>
        </w:rPr>
        <w:t>subgrantee</w:t>
      </w:r>
      <w:r w:rsidR="00EF1BB1">
        <w:rPr>
          <w:bCs/>
          <w:caps/>
        </w:rPr>
        <w:t>s</w:t>
      </w:r>
      <w:r w:rsidR="00EC510E">
        <w:rPr>
          <w:bCs/>
          <w:caps/>
        </w:rPr>
        <w:t xml:space="preserve"> must accept all eligible </w:t>
      </w:r>
      <w:r w:rsidR="00F2628A">
        <w:rPr>
          <w:bCs/>
          <w:caps/>
        </w:rPr>
        <w:t>contractors</w:t>
      </w:r>
      <w:r w:rsidR="00EC510E">
        <w:rPr>
          <w:bCs/>
          <w:caps/>
        </w:rPr>
        <w:t xml:space="preserve"> for inclusion on the bidders list.</w:t>
      </w:r>
    </w:p>
    <w:p w14:paraId="18DF8B04" w14:textId="77777777" w:rsidR="001E6516" w:rsidRDefault="001E6516" w:rsidP="00897045">
      <w:pPr>
        <w:ind w:left="360"/>
        <w:jc w:val="both"/>
      </w:pPr>
    </w:p>
    <w:p w14:paraId="52E4C868" w14:textId="35B00576" w:rsidR="00093344" w:rsidRDefault="00526DCA" w:rsidP="00897045">
      <w:pPr>
        <w:ind w:left="360"/>
        <w:jc w:val="both"/>
      </w:pPr>
      <w:r>
        <w:t xml:space="preserve">At the </w:t>
      </w:r>
      <w:r w:rsidR="004D4484">
        <w:t>subgrantee</w:t>
      </w:r>
      <w:r>
        <w:t xml:space="preserve">’s discretion, up to $500 in repair work identified by the HVAC contractor at the time of tune and clean may be completed without bid. </w:t>
      </w:r>
      <w:r w:rsidR="00093344">
        <w:t>This would allow the tune and clean contractor to make minor repairs</w:t>
      </w:r>
      <w:r w:rsidR="0039260C">
        <w:t xml:space="preserve"> while on-site</w:t>
      </w:r>
      <w:r w:rsidR="00093344">
        <w:t xml:space="preserve">, with </w:t>
      </w:r>
      <w:r w:rsidR="004D4484">
        <w:t>subgrantee</w:t>
      </w:r>
      <w:r w:rsidR="00093344">
        <w:t xml:space="preserve"> approval, </w:t>
      </w:r>
      <w:r w:rsidR="0039260C">
        <w:t>and without having to bid out the work</w:t>
      </w:r>
      <w:r w:rsidR="00093344">
        <w:t xml:space="preserve">. </w:t>
      </w:r>
      <w:r w:rsidR="004D4484">
        <w:t>Subgrantee</w:t>
      </w:r>
      <w:r w:rsidR="00EF1BB1">
        <w:t>s</w:t>
      </w:r>
      <w:r w:rsidR="00093344">
        <w:t xml:space="preserve"> should have a policy in place to handle the situation where the tune and clean contractor determines the furnace needs replaced. </w:t>
      </w:r>
    </w:p>
    <w:p w14:paraId="2DE92136" w14:textId="77777777" w:rsidR="00093344" w:rsidRDefault="00093344" w:rsidP="00897045">
      <w:pPr>
        <w:ind w:left="360"/>
        <w:jc w:val="both"/>
      </w:pPr>
    </w:p>
    <w:p w14:paraId="63ABEFE1" w14:textId="27832A9A" w:rsidR="001E6516" w:rsidRDefault="001E6516" w:rsidP="00897045">
      <w:pPr>
        <w:ind w:left="360"/>
        <w:jc w:val="both"/>
      </w:pPr>
      <w:r>
        <w:t xml:space="preserve">Sole source purchasing may be used in well-documented emergency situations where a </w:t>
      </w:r>
      <w:r w:rsidR="0032390A">
        <w:t>customer</w:t>
      </w:r>
      <w:r>
        <w:t xml:space="preserve"> has no heat in winter weather</w:t>
      </w:r>
      <w:r w:rsidR="006859A0">
        <w:t>.</w:t>
      </w:r>
      <w:r w:rsidR="00C555AF">
        <w:t xml:space="preserve"> </w:t>
      </w:r>
    </w:p>
    <w:p w14:paraId="686403A8" w14:textId="6A86DDCF" w:rsidR="001E6516" w:rsidRDefault="001E6516" w:rsidP="00897045">
      <w:pPr>
        <w:ind w:left="360"/>
        <w:jc w:val="both"/>
      </w:pPr>
      <w:r>
        <w:lastRenderedPageBreak/>
        <w:t xml:space="preserve">Contracts </w:t>
      </w:r>
      <w:r w:rsidR="006859A0">
        <w:t>must be for a maximum of one year. Contracts may contain a</w:t>
      </w:r>
      <w:r>
        <w:t xml:space="preserve"> provision giving the </w:t>
      </w:r>
      <w:r w:rsidR="004D4484">
        <w:t>subgrantee</w:t>
      </w:r>
      <w:r>
        <w:t xml:space="preserve"> the option to extend it for one additional year. </w:t>
      </w:r>
      <w:r w:rsidR="006859A0">
        <w:t>If</w:t>
      </w:r>
      <w:r>
        <w:t xml:space="preserve"> </w:t>
      </w:r>
      <w:r w:rsidR="00EF1BB1">
        <w:t>a</w:t>
      </w:r>
      <w:r>
        <w:t xml:space="preserve"> </w:t>
      </w:r>
      <w:r w:rsidR="004D4484">
        <w:t>subgrantee</w:t>
      </w:r>
      <w:r>
        <w:t xml:space="preserve"> wants the option to extend for one additional year, this provision must be stated in the original contract. If the optional year</w:t>
      </w:r>
      <w:r w:rsidR="006859A0">
        <w:t xml:space="preserve"> </w:t>
      </w:r>
      <w:r>
        <w:t>provision is in the original contract</w:t>
      </w:r>
      <w:r w:rsidR="006859A0">
        <w:t>,</w:t>
      </w:r>
      <w:r>
        <w:t xml:space="preserve"> it does not mean the </w:t>
      </w:r>
      <w:r w:rsidR="004D4484">
        <w:t>subgrantee</w:t>
      </w:r>
      <w:r>
        <w:t xml:space="preserve"> must extend the contract for the option</w:t>
      </w:r>
      <w:r w:rsidR="006859A0">
        <w:t>al</w:t>
      </w:r>
      <w:r>
        <w:t xml:space="preserve"> year</w:t>
      </w:r>
      <w:r w:rsidR="006859A0">
        <w:t>.</w:t>
      </w:r>
      <w:r>
        <w:t xml:space="preserve"> The decision whether or not to extend the contract rests with the </w:t>
      </w:r>
      <w:r w:rsidR="004D4484">
        <w:t>subgrantee</w:t>
      </w:r>
      <w:r>
        <w:t xml:space="preserve">. </w:t>
      </w:r>
      <w:r w:rsidR="006859A0">
        <w:t>Exercising the optional year extension must be in</w:t>
      </w:r>
      <w:r>
        <w:t xml:space="preserve"> </w:t>
      </w:r>
      <w:r w:rsidR="006859A0">
        <w:t>done by written amendment to the original contract with</w:t>
      </w:r>
      <w:r>
        <w:t xml:space="preserve"> the involved </w:t>
      </w:r>
      <w:r w:rsidR="00F2628A">
        <w:t>contractors</w:t>
      </w:r>
      <w:r>
        <w:t>.</w:t>
      </w:r>
      <w:r w:rsidR="006859A0">
        <w:t xml:space="preserve"> This amendment must be signed and dated by both the contractor and </w:t>
      </w:r>
      <w:r w:rsidR="004D4484">
        <w:t>subgrantee</w:t>
      </w:r>
      <w:r w:rsidR="006859A0">
        <w:t>.</w:t>
      </w:r>
    </w:p>
    <w:p w14:paraId="5FED3FBC" w14:textId="77777777" w:rsidR="001E6516" w:rsidRDefault="001E6516" w:rsidP="001E6516">
      <w:pPr>
        <w:jc w:val="both"/>
      </w:pPr>
    </w:p>
    <w:p w14:paraId="2BB30B3B" w14:textId="77777777" w:rsidR="001E6516" w:rsidRPr="00897045" w:rsidRDefault="001E6516" w:rsidP="00897045">
      <w:pPr>
        <w:ind w:firstLine="360"/>
        <w:rPr>
          <w:b/>
        </w:rPr>
      </w:pPr>
      <w:r w:rsidRPr="00897045">
        <w:rPr>
          <w:b/>
        </w:rPr>
        <w:t xml:space="preserve">Insurance Requirements </w:t>
      </w:r>
    </w:p>
    <w:p w14:paraId="0EC29A8C" w14:textId="77777777" w:rsidR="001E6516" w:rsidRDefault="001E6516" w:rsidP="00897045">
      <w:pPr>
        <w:ind w:left="360"/>
        <w:jc w:val="both"/>
      </w:pPr>
      <w:r>
        <w:t>Contracts must state the type and coverage amounts of insurance the contractor is required to have.</w:t>
      </w:r>
    </w:p>
    <w:p w14:paraId="5AAFA49B" w14:textId="77777777" w:rsidR="001E6516" w:rsidRDefault="001E6516" w:rsidP="001E6516">
      <w:pPr>
        <w:jc w:val="both"/>
      </w:pPr>
    </w:p>
    <w:p w14:paraId="1F4AAD8B" w14:textId="77777777" w:rsidR="001E6516" w:rsidRDefault="001E6516" w:rsidP="00897045">
      <w:pPr>
        <w:ind w:firstLine="360"/>
        <w:rPr>
          <w:b/>
        </w:rPr>
      </w:pPr>
      <w:r>
        <w:rPr>
          <w:b/>
        </w:rPr>
        <w:t>Licensure Requirements</w:t>
      </w:r>
    </w:p>
    <w:p w14:paraId="0EF0822B" w14:textId="17B6BFAE" w:rsidR="0088549A" w:rsidRDefault="001E6516" w:rsidP="00897045">
      <w:pPr>
        <w:ind w:left="360"/>
        <w:jc w:val="both"/>
      </w:pPr>
      <w:r>
        <w:t xml:space="preserve">Contracts must state the type of licenses the </w:t>
      </w:r>
      <w:r w:rsidR="007D33C3">
        <w:t xml:space="preserve">Plumbing &amp; Mechanical </w:t>
      </w:r>
      <w:r>
        <w:t>contractor</w:t>
      </w:r>
      <w:r w:rsidR="00CF5DC6">
        <w:t xml:space="preserve"> and/or Electrician</w:t>
      </w:r>
      <w:r>
        <w:t xml:space="preserve"> is required to maintain. </w:t>
      </w:r>
      <w:r w:rsidR="00BA0FF7">
        <w:t xml:space="preserve">Each contractor must have the appropriate Plumbing &amp; Mechanical License </w:t>
      </w:r>
      <w:r w:rsidR="00B066F6" w:rsidRPr="00B066F6">
        <w:rPr>
          <w:u w:val="single"/>
        </w:rPr>
        <w:t>and</w:t>
      </w:r>
      <w:r w:rsidR="00BA0FF7">
        <w:t xml:space="preserve"> Electrical License. If the </w:t>
      </w:r>
      <w:r w:rsidR="007D33C3">
        <w:t xml:space="preserve">Plumbing &amp; Mechanical </w:t>
      </w:r>
      <w:r w:rsidR="00BA0FF7">
        <w:t xml:space="preserve">contractor does not have an electrician on staff, then a subcontractor must be named. </w:t>
      </w:r>
      <w:r w:rsidR="001D53EA">
        <w:t xml:space="preserve">A separate file </w:t>
      </w:r>
      <w:r w:rsidR="00B066F6">
        <w:t xml:space="preserve">for the subcontractor </w:t>
      </w:r>
      <w:r w:rsidR="001D53EA">
        <w:t xml:space="preserve">must be maintained by the </w:t>
      </w:r>
      <w:r w:rsidR="004D4484">
        <w:t>subgrantee</w:t>
      </w:r>
      <w:r w:rsidR="001D53EA">
        <w:t xml:space="preserve">. </w:t>
      </w:r>
    </w:p>
    <w:p w14:paraId="3BBE68D7" w14:textId="77777777" w:rsidR="00526630" w:rsidRDefault="00526630" w:rsidP="0088549A">
      <w:pPr>
        <w:jc w:val="both"/>
      </w:pPr>
    </w:p>
    <w:p w14:paraId="12C8C2F2" w14:textId="77777777" w:rsidR="001E6516" w:rsidRDefault="001E6516" w:rsidP="00897045">
      <w:pPr>
        <w:ind w:firstLine="360"/>
        <w:rPr>
          <w:b/>
        </w:rPr>
      </w:pPr>
      <w:r w:rsidRPr="0088549A">
        <w:rPr>
          <w:b/>
        </w:rPr>
        <w:t xml:space="preserve">Lead Safe Work Practices </w:t>
      </w:r>
    </w:p>
    <w:p w14:paraId="3AEB724A" w14:textId="7FE64102" w:rsidR="00841F90" w:rsidRDefault="00526630" w:rsidP="00897045">
      <w:pPr>
        <w:tabs>
          <w:tab w:val="left" w:pos="0"/>
        </w:tabs>
        <w:ind w:left="360"/>
        <w:jc w:val="both"/>
        <w:rPr>
          <w:rFonts w:cs="Arial"/>
          <w:bCs/>
        </w:rPr>
      </w:pPr>
      <w:r>
        <w:rPr>
          <w:rFonts w:cs="Arial"/>
          <w:bCs/>
        </w:rPr>
        <w:t>C</w:t>
      </w:r>
      <w:r w:rsidR="001E6516">
        <w:rPr>
          <w:rFonts w:cs="Arial"/>
          <w:bCs/>
        </w:rPr>
        <w:t xml:space="preserve">ontracts must indicate that </w:t>
      </w:r>
      <w:r w:rsidR="001E6516" w:rsidRPr="0088549A">
        <w:rPr>
          <w:rFonts w:cs="Arial"/>
          <w:bCs/>
        </w:rPr>
        <w:t>the contractor agrees to</w:t>
      </w:r>
      <w:r w:rsidR="00716CB9">
        <w:rPr>
          <w:rFonts w:cs="Arial"/>
          <w:bCs/>
        </w:rPr>
        <w:t xml:space="preserve"> have a Certified Lead Renovator on staff, within 60 days of contracting with the </w:t>
      </w:r>
      <w:r w:rsidR="004D4484">
        <w:rPr>
          <w:rFonts w:cs="Arial"/>
          <w:bCs/>
        </w:rPr>
        <w:t>subgrantee</w:t>
      </w:r>
      <w:r w:rsidR="00716CB9">
        <w:rPr>
          <w:rFonts w:cs="Arial"/>
          <w:bCs/>
        </w:rPr>
        <w:t>,</w:t>
      </w:r>
      <w:r w:rsidR="001E6516" w:rsidRPr="0088549A">
        <w:rPr>
          <w:rFonts w:cs="Arial"/>
          <w:bCs/>
        </w:rPr>
        <w:t xml:space="preserve"> provide proof of Lead Renovator </w:t>
      </w:r>
      <w:r w:rsidR="005D0294">
        <w:rPr>
          <w:rFonts w:cs="Arial"/>
          <w:bCs/>
        </w:rPr>
        <w:t>Certification, provi</w:t>
      </w:r>
      <w:r w:rsidR="00202F54">
        <w:rPr>
          <w:rFonts w:cs="Arial"/>
          <w:bCs/>
        </w:rPr>
        <w:t xml:space="preserve">de proof of Firm Certification, </w:t>
      </w:r>
      <w:r w:rsidR="001E6516" w:rsidRPr="0088549A">
        <w:rPr>
          <w:rFonts w:cs="Arial"/>
          <w:bCs/>
        </w:rPr>
        <w:t>follow Lead Safe Work Practices</w:t>
      </w:r>
      <w:r w:rsidR="004055F5">
        <w:rPr>
          <w:rFonts w:cs="Arial"/>
          <w:bCs/>
        </w:rPr>
        <w:t xml:space="preserve"> (LSWP)</w:t>
      </w:r>
      <w:r w:rsidR="001E6516" w:rsidRPr="0088549A">
        <w:rPr>
          <w:rFonts w:cs="Arial"/>
          <w:bCs/>
        </w:rPr>
        <w:t xml:space="preserve">, and provide </w:t>
      </w:r>
      <w:r w:rsidR="00CF5DC6">
        <w:rPr>
          <w:rFonts w:cs="Arial"/>
          <w:bCs/>
        </w:rPr>
        <w:t xml:space="preserve">written and </w:t>
      </w:r>
      <w:r w:rsidR="001E6516" w:rsidRPr="0088549A">
        <w:rPr>
          <w:rFonts w:cs="Arial"/>
          <w:bCs/>
        </w:rPr>
        <w:t xml:space="preserve">photo documentation to the </w:t>
      </w:r>
      <w:r w:rsidR="004D4484">
        <w:rPr>
          <w:rFonts w:cs="Arial"/>
          <w:bCs/>
        </w:rPr>
        <w:t>subgrantee</w:t>
      </w:r>
      <w:r w:rsidR="001E6516" w:rsidRPr="0088549A">
        <w:rPr>
          <w:rFonts w:cs="Arial"/>
          <w:bCs/>
        </w:rPr>
        <w:t xml:space="preserve"> for each home on which LSW</w:t>
      </w:r>
      <w:r w:rsidR="004055F5">
        <w:rPr>
          <w:rFonts w:cs="Arial"/>
          <w:bCs/>
        </w:rPr>
        <w:t>P</w:t>
      </w:r>
      <w:r w:rsidR="001E6516" w:rsidRPr="0088549A">
        <w:rPr>
          <w:rFonts w:cs="Arial"/>
          <w:bCs/>
        </w:rPr>
        <w:t xml:space="preserve"> occurs. </w:t>
      </w:r>
      <w:r w:rsidR="005D0294">
        <w:rPr>
          <w:rFonts w:cs="Arial"/>
          <w:bCs/>
        </w:rPr>
        <w:t>New hires are to complete training within 60 days of hire.</w:t>
      </w:r>
      <w:r w:rsidR="00F771B9">
        <w:rPr>
          <w:rFonts w:cs="Arial"/>
          <w:bCs/>
        </w:rPr>
        <w:t xml:space="preserve"> </w:t>
      </w:r>
      <w:r w:rsidR="00F771B9" w:rsidRPr="004055F5">
        <w:rPr>
          <w:rFonts w:cs="Arial"/>
          <w:bCs/>
        </w:rPr>
        <w:t>Documentation must be maintained in each contractor’s file and/or the appropriate home file, as applicable.</w:t>
      </w:r>
    </w:p>
    <w:p w14:paraId="54C2D403" w14:textId="77777777" w:rsidR="004055F5" w:rsidRDefault="004055F5">
      <w:pPr>
        <w:tabs>
          <w:tab w:val="left" w:pos="0"/>
        </w:tabs>
        <w:jc w:val="both"/>
        <w:rPr>
          <w:rFonts w:cs="Arial"/>
          <w:bCs/>
        </w:rPr>
        <w:pPrChange w:id="716" w:author="Taylor, Christine [HHS]" w:date="2025-07-09T13:42:00Z" w16du:dateUtc="2025-07-09T18:42:00Z">
          <w:pPr>
            <w:tabs>
              <w:tab w:val="left" w:pos="0"/>
            </w:tabs>
            <w:ind w:left="360"/>
            <w:jc w:val="both"/>
          </w:pPr>
        </w:pPrChange>
      </w:pPr>
    </w:p>
    <w:p w14:paraId="758C5972" w14:textId="77777777" w:rsidR="002F2E9B" w:rsidRDefault="002F2E9B" w:rsidP="00897045">
      <w:pPr>
        <w:tabs>
          <w:tab w:val="left" w:pos="0"/>
        </w:tabs>
        <w:ind w:left="360"/>
        <w:jc w:val="both"/>
        <w:rPr>
          <w:rFonts w:cs="Arial"/>
          <w:bCs/>
        </w:rPr>
      </w:pPr>
    </w:p>
    <w:p w14:paraId="24505F14" w14:textId="77777777" w:rsidR="002F2E9B" w:rsidRPr="000D3DAD" w:rsidRDefault="002F2E9B" w:rsidP="00897045">
      <w:pPr>
        <w:tabs>
          <w:tab w:val="left" w:pos="0"/>
        </w:tabs>
        <w:ind w:left="360"/>
        <w:jc w:val="both"/>
        <w:rPr>
          <w:rFonts w:cs="Arial"/>
          <w:bCs/>
        </w:rPr>
      </w:pPr>
      <w:r>
        <w:rPr>
          <w:rFonts w:cs="Arial"/>
          <w:bCs/>
        </w:rPr>
        <w:t>There is an exception to the lead safe requirements in regard to electrical</w:t>
      </w:r>
      <w:r w:rsidR="00D77111">
        <w:rPr>
          <w:rFonts w:cs="Arial"/>
          <w:bCs/>
        </w:rPr>
        <w:t>, mechanical,</w:t>
      </w:r>
      <w:r w:rsidR="00F2628A">
        <w:rPr>
          <w:rFonts w:cs="Arial"/>
          <w:bCs/>
        </w:rPr>
        <w:t xml:space="preserve"> </w:t>
      </w:r>
      <w:r w:rsidR="00D77111">
        <w:rPr>
          <w:rFonts w:cs="Arial"/>
          <w:bCs/>
        </w:rPr>
        <w:t>and</w:t>
      </w:r>
      <w:r w:rsidR="00C66DD0">
        <w:rPr>
          <w:rFonts w:cs="Arial"/>
          <w:bCs/>
        </w:rPr>
        <w:t xml:space="preserve"> plumbing </w:t>
      </w:r>
      <w:r w:rsidR="00F2628A" w:rsidRPr="000D3DAD">
        <w:rPr>
          <w:rFonts w:cs="Arial"/>
          <w:bCs/>
        </w:rPr>
        <w:t>contractors</w:t>
      </w:r>
      <w:r w:rsidRPr="000D3DAD">
        <w:rPr>
          <w:rFonts w:cs="Arial"/>
          <w:bCs/>
        </w:rPr>
        <w:t xml:space="preserve">. </w:t>
      </w:r>
    </w:p>
    <w:p w14:paraId="3A5C5510" w14:textId="74B9691D" w:rsidR="002F2E9B" w:rsidRPr="000D3DAD" w:rsidRDefault="002F2E9B" w:rsidP="00102572">
      <w:pPr>
        <w:pStyle w:val="ListParagraph"/>
        <w:numPr>
          <w:ilvl w:val="0"/>
          <w:numId w:val="43"/>
        </w:numPr>
        <w:spacing w:after="200"/>
        <w:ind w:left="720"/>
        <w:contextualSpacing/>
        <w:jc w:val="both"/>
        <w:rPr>
          <w:rFonts w:cs="Arial"/>
        </w:rPr>
      </w:pPr>
      <w:r w:rsidRPr="000D3DAD">
        <w:rPr>
          <w:rFonts w:cs="Arial"/>
        </w:rPr>
        <w:t>Electrical</w:t>
      </w:r>
      <w:r w:rsidR="00D77111" w:rsidRPr="000D3DAD">
        <w:rPr>
          <w:rFonts w:cs="Arial"/>
        </w:rPr>
        <w:t>, mechanical,</w:t>
      </w:r>
      <w:r w:rsidR="00C66DD0" w:rsidRPr="000D3DAD">
        <w:rPr>
          <w:rFonts w:cs="Arial"/>
        </w:rPr>
        <w:t xml:space="preserve"> and plumbing</w:t>
      </w:r>
      <w:r w:rsidRPr="000D3DAD">
        <w:rPr>
          <w:rFonts w:cs="Arial"/>
        </w:rPr>
        <w:t xml:space="preserve"> </w:t>
      </w:r>
      <w:r w:rsidR="00C66DD0" w:rsidRPr="000D3DAD">
        <w:rPr>
          <w:rFonts w:cs="Arial"/>
        </w:rPr>
        <w:t>sub</w:t>
      </w:r>
      <w:r w:rsidR="00F2628A" w:rsidRPr="000D3DAD">
        <w:rPr>
          <w:rFonts w:cs="Arial"/>
        </w:rPr>
        <w:t>-</w:t>
      </w:r>
      <w:r w:rsidRPr="000D3DAD">
        <w:rPr>
          <w:rFonts w:cs="Arial"/>
        </w:rPr>
        <w:t xml:space="preserve">contractors are not required to have a Lead Renovator on staff </w:t>
      </w:r>
      <w:r w:rsidRPr="000D3DAD">
        <w:rPr>
          <w:rFonts w:cs="Arial"/>
          <w:u w:val="single"/>
        </w:rPr>
        <w:t>IF</w:t>
      </w:r>
      <w:r w:rsidRPr="000D3DAD">
        <w:rPr>
          <w:rFonts w:cs="Arial"/>
        </w:rPr>
        <w:t xml:space="preserve"> they are a sub-contractor for a weatherization</w:t>
      </w:r>
      <w:r w:rsidR="00C66DD0" w:rsidRPr="000D3DAD">
        <w:rPr>
          <w:rFonts w:cs="Arial"/>
        </w:rPr>
        <w:t xml:space="preserve">, </w:t>
      </w:r>
      <w:r w:rsidR="00D77111" w:rsidRPr="000D3DAD">
        <w:rPr>
          <w:rFonts w:cs="Arial"/>
        </w:rPr>
        <w:t>m</w:t>
      </w:r>
      <w:r w:rsidR="00C66DD0" w:rsidRPr="000D3DAD">
        <w:rPr>
          <w:rFonts w:cs="Arial"/>
        </w:rPr>
        <w:t>echanical</w:t>
      </w:r>
      <w:r w:rsidR="00D77111" w:rsidRPr="000D3DAD">
        <w:rPr>
          <w:rFonts w:cs="Arial"/>
        </w:rPr>
        <w:t>, or plumbing</w:t>
      </w:r>
      <w:r w:rsidRPr="000D3DAD">
        <w:rPr>
          <w:rFonts w:cs="Arial"/>
        </w:rPr>
        <w:t xml:space="preserve"> contractor and that contractor is willing to serve as the “renovator of record”</w:t>
      </w:r>
      <w:del w:id="717" w:author="Taylor, Christine [HHS]" w:date="2025-07-09T13:45:00Z" w16du:dateUtc="2025-07-09T18:45:00Z">
        <w:r w:rsidRPr="000D3DAD" w:rsidDel="000D3DAD">
          <w:rPr>
            <w:rFonts w:cs="Arial"/>
          </w:rPr>
          <w:delText>, if needed. In this case, the weatherization</w:delText>
        </w:r>
        <w:r w:rsidR="00C66DD0" w:rsidRPr="000D3DAD" w:rsidDel="000D3DAD">
          <w:rPr>
            <w:rFonts w:cs="Arial"/>
          </w:rPr>
          <w:delText>,</w:delText>
        </w:r>
        <w:r w:rsidRPr="000D3DAD" w:rsidDel="000D3DAD">
          <w:rPr>
            <w:rFonts w:cs="Arial"/>
          </w:rPr>
          <w:delText xml:space="preserve"> </w:delText>
        </w:r>
        <w:r w:rsidR="00D77111" w:rsidRPr="000D3DAD" w:rsidDel="000D3DAD">
          <w:rPr>
            <w:rFonts w:cs="Arial"/>
          </w:rPr>
          <w:delText>m</w:delText>
        </w:r>
        <w:r w:rsidR="00C66DD0" w:rsidRPr="000D3DAD" w:rsidDel="000D3DAD">
          <w:rPr>
            <w:rFonts w:cs="Arial"/>
          </w:rPr>
          <w:delText>echanical</w:delText>
        </w:r>
        <w:r w:rsidR="00D77111" w:rsidRPr="000D3DAD" w:rsidDel="000D3DAD">
          <w:rPr>
            <w:rFonts w:cs="Arial"/>
          </w:rPr>
          <w:delText>, or plumbing</w:delText>
        </w:r>
        <w:r w:rsidRPr="000D3DAD" w:rsidDel="000D3DAD">
          <w:rPr>
            <w:rFonts w:cs="Arial"/>
          </w:rPr>
          <w:delText xml:space="preserve"> contractor must be willing to submit the bid on behalf of the electrical</w:delText>
        </w:r>
        <w:r w:rsidR="00D77111" w:rsidRPr="000D3DAD" w:rsidDel="000D3DAD">
          <w:rPr>
            <w:rFonts w:cs="Arial"/>
          </w:rPr>
          <w:delText>, mechanical,</w:delText>
        </w:r>
        <w:r w:rsidR="00C66DD0" w:rsidRPr="000D3DAD" w:rsidDel="000D3DAD">
          <w:rPr>
            <w:rFonts w:cs="Arial"/>
          </w:rPr>
          <w:delText xml:space="preserve"> or plumbing</w:delText>
        </w:r>
        <w:r w:rsidRPr="000D3DAD" w:rsidDel="000D3DAD">
          <w:rPr>
            <w:rFonts w:cs="Arial"/>
          </w:rPr>
          <w:delText xml:space="preserve"> contractor, even if there isn’t any work other than electrical</w:delText>
        </w:r>
        <w:r w:rsidR="00D77111" w:rsidRPr="000D3DAD" w:rsidDel="000D3DAD">
          <w:rPr>
            <w:rFonts w:cs="Arial"/>
          </w:rPr>
          <w:delText xml:space="preserve">, mechanical, or </w:delText>
        </w:r>
        <w:r w:rsidR="00C66DD0" w:rsidRPr="000D3DAD" w:rsidDel="000D3DAD">
          <w:rPr>
            <w:rFonts w:cs="Arial"/>
          </w:rPr>
          <w:delText>plumbing</w:delText>
        </w:r>
        <w:r w:rsidRPr="000D3DAD" w:rsidDel="000D3DAD">
          <w:rPr>
            <w:rFonts w:cs="Arial"/>
          </w:rPr>
          <w:delText xml:space="preserve">. </w:delText>
        </w:r>
      </w:del>
      <w:ins w:id="718" w:author="Taylor, Christine [HHS]" w:date="2025-07-09T13:45:00Z" w16du:dateUtc="2025-07-09T18:45:00Z">
        <w:r w:rsidR="000D3DAD" w:rsidRPr="000D3DAD">
          <w:rPr>
            <w:rFonts w:cs="Arial"/>
          </w:rPr>
          <w:t>.</w:t>
        </w:r>
      </w:ins>
    </w:p>
    <w:p w14:paraId="033815A4" w14:textId="77777777" w:rsidR="002F2E9B" w:rsidRDefault="002F2E9B" w:rsidP="00102572">
      <w:pPr>
        <w:pStyle w:val="ListParagraph"/>
        <w:numPr>
          <w:ilvl w:val="0"/>
          <w:numId w:val="43"/>
        </w:numPr>
        <w:spacing w:after="200"/>
        <w:ind w:left="720"/>
        <w:contextualSpacing/>
        <w:jc w:val="both"/>
        <w:rPr>
          <w:rFonts w:cs="Arial"/>
        </w:rPr>
      </w:pPr>
      <w:r w:rsidRPr="000D3DAD">
        <w:rPr>
          <w:rFonts w:cs="Arial"/>
        </w:rPr>
        <w:t>Electrical</w:t>
      </w:r>
      <w:r w:rsidR="00D77111" w:rsidRPr="000D3DAD">
        <w:rPr>
          <w:rFonts w:cs="Arial"/>
        </w:rPr>
        <w:t>, mechanical, or</w:t>
      </w:r>
      <w:r w:rsidR="00F2628A">
        <w:rPr>
          <w:rFonts w:cs="Arial"/>
        </w:rPr>
        <w:t xml:space="preserve"> </w:t>
      </w:r>
      <w:r w:rsidR="00D77111">
        <w:rPr>
          <w:rFonts w:cs="Arial"/>
        </w:rPr>
        <w:t>p</w:t>
      </w:r>
      <w:r w:rsidR="00C66DD0">
        <w:rPr>
          <w:rFonts w:cs="Arial"/>
        </w:rPr>
        <w:t xml:space="preserve">lumbing </w:t>
      </w:r>
      <w:r w:rsidR="00F2628A">
        <w:rPr>
          <w:rFonts w:cs="Arial"/>
        </w:rPr>
        <w:t>sub-contractors</w:t>
      </w:r>
      <w:r>
        <w:rPr>
          <w:rFonts w:cs="Arial"/>
        </w:rPr>
        <w:t xml:space="preserve"> who are listed as sub-contractors by weatherization</w:t>
      </w:r>
      <w:r w:rsidR="00C66DD0">
        <w:rPr>
          <w:rFonts w:cs="Arial"/>
        </w:rPr>
        <w:t>,</w:t>
      </w:r>
      <w:r>
        <w:rPr>
          <w:rFonts w:cs="Arial"/>
        </w:rPr>
        <w:t xml:space="preserve"> </w:t>
      </w:r>
      <w:r w:rsidR="00D77111">
        <w:rPr>
          <w:rFonts w:cs="Arial"/>
        </w:rPr>
        <w:t>m</w:t>
      </w:r>
      <w:r w:rsidR="00C66DD0">
        <w:rPr>
          <w:rFonts w:cs="Arial"/>
        </w:rPr>
        <w:t>echanical</w:t>
      </w:r>
      <w:r w:rsidR="00D77111">
        <w:rPr>
          <w:rFonts w:cs="Arial"/>
        </w:rPr>
        <w:t>, or electrical</w:t>
      </w:r>
      <w:r>
        <w:rPr>
          <w:rFonts w:cs="Arial"/>
        </w:rPr>
        <w:t xml:space="preserve"> contractors are required to have a Lead Renovator on staff if the contractors are not willing to serve as “renovator of record”.</w:t>
      </w:r>
    </w:p>
    <w:p w14:paraId="19A2EB5A" w14:textId="6E64D7C8" w:rsidR="002F2E9B" w:rsidRDefault="002F2E9B" w:rsidP="00102572">
      <w:pPr>
        <w:pStyle w:val="ListParagraph"/>
        <w:numPr>
          <w:ilvl w:val="0"/>
          <w:numId w:val="43"/>
        </w:numPr>
        <w:spacing w:after="200"/>
        <w:ind w:left="720"/>
        <w:contextualSpacing/>
        <w:jc w:val="both"/>
        <w:rPr>
          <w:rFonts w:cs="Arial"/>
        </w:rPr>
      </w:pPr>
      <w:r>
        <w:rPr>
          <w:rFonts w:cs="Arial"/>
        </w:rPr>
        <w:t>Electrical</w:t>
      </w:r>
      <w:r w:rsidR="00D77111">
        <w:rPr>
          <w:rFonts w:cs="Arial"/>
        </w:rPr>
        <w:t>, mechanical, or</w:t>
      </w:r>
      <w:r w:rsidR="00C66DD0">
        <w:rPr>
          <w:rFonts w:cs="Arial"/>
        </w:rPr>
        <w:t xml:space="preserve"> plumbing</w:t>
      </w:r>
      <w:r>
        <w:rPr>
          <w:rFonts w:cs="Arial"/>
        </w:rPr>
        <w:t xml:space="preserve"> contractors, who are contracting directly with </w:t>
      </w:r>
      <w:r w:rsidR="00EF1BB1">
        <w:rPr>
          <w:rFonts w:cs="Arial"/>
        </w:rPr>
        <w:t>a</w:t>
      </w:r>
      <w:r>
        <w:rPr>
          <w:rFonts w:cs="Arial"/>
        </w:rPr>
        <w:t xml:space="preserve"> </w:t>
      </w:r>
      <w:r w:rsidR="004D4484">
        <w:rPr>
          <w:rFonts w:cs="Arial"/>
        </w:rPr>
        <w:t>subgrantee</w:t>
      </w:r>
      <w:r>
        <w:rPr>
          <w:rFonts w:cs="Arial"/>
        </w:rPr>
        <w:t xml:space="preserve">, will not be required to have a Lead Renovator on staff </w:t>
      </w:r>
      <w:r w:rsidRPr="002F2E9B">
        <w:rPr>
          <w:rFonts w:cs="Arial"/>
          <w:u w:val="single"/>
        </w:rPr>
        <w:t>IF</w:t>
      </w:r>
      <w:r>
        <w:rPr>
          <w:rFonts w:cs="Arial"/>
        </w:rPr>
        <w:t xml:space="preserve"> the </w:t>
      </w:r>
      <w:r w:rsidR="004D4484">
        <w:rPr>
          <w:rFonts w:cs="Arial"/>
        </w:rPr>
        <w:t>subgrantee</w:t>
      </w:r>
      <w:r>
        <w:rPr>
          <w:rFonts w:cs="Arial"/>
        </w:rPr>
        <w:t xml:space="preserve"> is willing to have the </w:t>
      </w:r>
      <w:r w:rsidR="004D4484">
        <w:rPr>
          <w:rFonts w:cs="Arial"/>
        </w:rPr>
        <w:t>subgrantee</w:t>
      </w:r>
      <w:r>
        <w:rPr>
          <w:rFonts w:cs="Arial"/>
        </w:rPr>
        <w:t xml:space="preserve"> crew, auditor or inspector serve as “renovator of record”</w:t>
      </w:r>
      <w:ins w:id="719" w:author="Taylor, Christine [HHS]" w:date="2025-07-09T13:48:00Z" w16du:dateUtc="2025-07-09T18:48:00Z">
        <w:r w:rsidR="000D3DAD">
          <w:rPr>
            <w:rFonts w:cs="Arial"/>
          </w:rPr>
          <w:t>.</w:t>
        </w:r>
      </w:ins>
      <w:del w:id="720" w:author="Taylor, Christine [HHS]" w:date="2025-07-09T13:48:00Z" w16du:dateUtc="2025-07-09T18:48:00Z">
        <w:r w:rsidDel="000D3DAD">
          <w:rPr>
            <w:rFonts w:cs="Arial"/>
          </w:rPr>
          <w:delText>, if needed.</w:delText>
        </w:r>
      </w:del>
      <w:ins w:id="721" w:author="Taylor, Christine [HHS]" w:date="2025-07-09T13:46:00Z" w16du:dateUtc="2025-07-09T18:46:00Z">
        <w:r w:rsidR="000D3DAD">
          <w:rPr>
            <w:rFonts w:cs="Arial"/>
          </w:rPr>
          <w:t xml:space="preserve"> </w:t>
        </w:r>
      </w:ins>
      <w:ins w:id="722" w:author="Taylor, Christine [HHS]" w:date="2025-07-09T13:49:00Z" w16du:dateUtc="2025-07-09T18:49:00Z">
        <w:r w:rsidR="000D3DAD">
          <w:rPr>
            <w:rFonts w:cs="Arial"/>
          </w:rPr>
          <w:t>In this instance, the contractor file must contain a copy of the s</w:t>
        </w:r>
      </w:ins>
      <w:ins w:id="723" w:author="Taylor, Christine [HHS]" w:date="2025-07-09T13:46:00Z" w16du:dateUtc="2025-07-09T18:46:00Z">
        <w:r w:rsidR="000D3DAD">
          <w:rPr>
            <w:rFonts w:cs="Arial"/>
          </w:rPr>
          <w:t>ubgrantee</w:t>
        </w:r>
      </w:ins>
      <w:ins w:id="724" w:author="Taylor, Christine [HHS]" w:date="2025-07-09T13:47:00Z" w16du:dateUtc="2025-07-09T18:47:00Z">
        <w:r w:rsidR="000D3DAD">
          <w:rPr>
            <w:rFonts w:cs="Arial"/>
          </w:rPr>
          <w:t xml:space="preserve"> </w:t>
        </w:r>
      </w:ins>
      <w:ins w:id="725" w:author="Taylor, Christine [HHS]" w:date="2025-07-09T13:50:00Z" w16du:dateUtc="2025-07-09T18:50:00Z">
        <w:r w:rsidR="00CD5B46">
          <w:rPr>
            <w:rFonts w:cs="Arial"/>
          </w:rPr>
          <w:t xml:space="preserve">serving as the </w:t>
        </w:r>
      </w:ins>
      <w:ins w:id="726" w:author="Taylor, Christine [HHS]" w:date="2025-07-09T13:47:00Z" w16du:dateUtc="2025-07-09T18:47:00Z">
        <w:r w:rsidR="000D3DAD">
          <w:rPr>
            <w:rFonts w:cs="Arial"/>
          </w:rPr>
          <w:t>renovator of record</w:t>
        </w:r>
      </w:ins>
      <w:ins w:id="727" w:author="Taylor, Christine [HHS]" w:date="2025-07-09T13:51:00Z" w16du:dateUtc="2025-07-09T18:51:00Z">
        <w:r w:rsidR="00CD5B46">
          <w:rPr>
            <w:rFonts w:cs="Arial"/>
          </w:rPr>
          <w:t>s’</w:t>
        </w:r>
      </w:ins>
      <w:ins w:id="728" w:author="Taylor, Christine [HHS]" w:date="2025-07-09T13:47:00Z" w16du:dateUtc="2025-07-09T18:47:00Z">
        <w:r w:rsidR="000D3DAD">
          <w:rPr>
            <w:rFonts w:cs="Arial"/>
          </w:rPr>
          <w:t xml:space="preserve"> proof of Lead Firm Certificat</w:t>
        </w:r>
      </w:ins>
      <w:ins w:id="729" w:author="Taylor, Christine [HHS]" w:date="2025-07-09T13:48:00Z" w16du:dateUtc="2025-07-09T18:48:00Z">
        <w:r w:rsidR="000D3DAD">
          <w:rPr>
            <w:rFonts w:cs="Arial"/>
          </w:rPr>
          <w:t>ion</w:t>
        </w:r>
      </w:ins>
      <w:ins w:id="730" w:author="Taylor, Christine [HHS]" w:date="2025-07-09T13:47:00Z" w16du:dateUtc="2025-07-09T18:47:00Z">
        <w:r w:rsidR="000D3DAD">
          <w:rPr>
            <w:rFonts w:cs="Arial"/>
          </w:rPr>
          <w:t xml:space="preserve"> and the individual’s </w:t>
        </w:r>
      </w:ins>
      <w:ins w:id="731" w:author="Taylor, Christine [HHS]" w:date="2025-07-09T13:48:00Z" w16du:dateUtc="2025-07-09T18:48:00Z">
        <w:r w:rsidR="000D3DAD">
          <w:rPr>
            <w:rFonts w:cs="Arial"/>
          </w:rPr>
          <w:t xml:space="preserve">Lead Renovator Certification. </w:t>
        </w:r>
      </w:ins>
    </w:p>
    <w:p w14:paraId="1A2BAD13" w14:textId="1B3C069E" w:rsidR="002F2E9B" w:rsidRPr="00E11D65" w:rsidRDefault="002F2E9B" w:rsidP="00102572">
      <w:pPr>
        <w:pStyle w:val="ListParagraph"/>
        <w:numPr>
          <w:ilvl w:val="0"/>
          <w:numId w:val="43"/>
        </w:numPr>
        <w:spacing w:after="200"/>
        <w:ind w:left="720"/>
        <w:contextualSpacing/>
        <w:jc w:val="both"/>
        <w:rPr>
          <w:rFonts w:cs="Arial"/>
        </w:rPr>
      </w:pPr>
      <w:r>
        <w:rPr>
          <w:rFonts w:cs="Arial"/>
        </w:rPr>
        <w:t>Electrical</w:t>
      </w:r>
      <w:r w:rsidR="00D77111">
        <w:rPr>
          <w:rFonts w:cs="Arial"/>
        </w:rPr>
        <w:t xml:space="preserve">, mechanical, or </w:t>
      </w:r>
      <w:r w:rsidR="00C66DD0">
        <w:rPr>
          <w:rFonts w:cs="Arial"/>
        </w:rPr>
        <w:t xml:space="preserve">plumbing </w:t>
      </w:r>
      <w:r>
        <w:rPr>
          <w:rFonts w:cs="Arial"/>
        </w:rPr>
        <w:t xml:space="preserve">contractors, who are contracting directly with </w:t>
      </w:r>
      <w:r w:rsidR="00EF1BB1">
        <w:rPr>
          <w:rFonts w:cs="Arial"/>
        </w:rPr>
        <w:t>a</w:t>
      </w:r>
      <w:r>
        <w:rPr>
          <w:rFonts w:cs="Arial"/>
        </w:rPr>
        <w:t xml:space="preserve"> </w:t>
      </w:r>
      <w:r w:rsidR="004D4484">
        <w:rPr>
          <w:rFonts w:cs="Arial"/>
        </w:rPr>
        <w:t>subgrantee</w:t>
      </w:r>
      <w:r>
        <w:rPr>
          <w:rFonts w:cs="Arial"/>
        </w:rPr>
        <w:t xml:space="preserve">, will be required to have a Lead Renovator on staff if the </w:t>
      </w:r>
      <w:r w:rsidR="004D4484">
        <w:rPr>
          <w:rFonts w:cs="Arial"/>
        </w:rPr>
        <w:t>subgrantee</w:t>
      </w:r>
      <w:r>
        <w:rPr>
          <w:rFonts w:cs="Arial"/>
        </w:rPr>
        <w:t xml:space="preserve"> is NOT willing to have staff serve as the </w:t>
      </w:r>
      <w:r w:rsidR="00C66DD0">
        <w:rPr>
          <w:rFonts w:cs="Arial"/>
        </w:rPr>
        <w:t>“</w:t>
      </w:r>
      <w:r>
        <w:rPr>
          <w:rFonts w:cs="Arial"/>
        </w:rPr>
        <w:t>renovator</w:t>
      </w:r>
      <w:r w:rsidR="00C66DD0">
        <w:rPr>
          <w:rFonts w:cs="Arial"/>
        </w:rPr>
        <w:t xml:space="preserve"> of record”,</w:t>
      </w:r>
      <w:r>
        <w:rPr>
          <w:rFonts w:cs="Arial"/>
        </w:rPr>
        <w:t xml:space="preserve"> if needed.</w:t>
      </w:r>
    </w:p>
    <w:p w14:paraId="189B6010" w14:textId="77777777" w:rsidR="001E6516" w:rsidRPr="00897045" w:rsidRDefault="001E6516" w:rsidP="00897045">
      <w:pPr>
        <w:ind w:firstLine="360"/>
        <w:rPr>
          <w:b/>
        </w:rPr>
      </w:pPr>
      <w:r w:rsidRPr="00897045">
        <w:rPr>
          <w:b/>
        </w:rPr>
        <w:t xml:space="preserve">Contractor Warranty on Materials and Work </w:t>
      </w:r>
    </w:p>
    <w:p w14:paraId="1BC0F518" w14:textId="77777777" w:rsidR="001E6516" w:rsidRDefault="001E6516" w:rsidP="00897045">
      <w:pPr>
        <w:ind w:left="360"/>
        <w:jc w:val="both"/>
      </w:pPr>
      <w:r>
        <w:t>Contracts must contain a provision whereby the contractor warrants or guarantees all work performed and materials installed to be free of defects of workmanship for a period of one year after completion of work.</w:t>
      </w:r>
    </w:p>
    <w:p w14:paraId="548764CC" w14:textId="77777777" w:rsidR="001E6516" w:rsidRDefault="001E6516" w:rsidP="00897045">
      <w:pPr>
        <w:ind w:left="360"/>
        <w:jc w:val="both"/>
      </w:pPr>
    </w:p>
    <w:p w14:paraId="6932C019" w14:textId="77777777" w:rsidR="001E6516" w:rsidRDefault="001E6516" w:rsidP="00897045">
      <w:pPr>
        <w:ind w:left="360"/>
        <w:jc w:val="both"/>
      </w:pPr>
      <w:r>
        <w:t>Note: When a furnace is tuned and cleaned, the fact the furnace was not found to be unsafe does not mean the contractor guarantees the furnace will not develop problems for a year.</w:t>
      </w:r>
    </w:p>
    <w:p w14:paraId="5B005EB0" w14:textId="77777777" w:rsidR="00516275" w:rsidRDefault="00516275" w:rsidP="001E6516">
      <w:pPr>
        <w:jc w:val="both"/>
      </w:pPr>
    </w:p>
    <w:p w14:paraId="383D7D73" w14:textId="77777777" w:rsidR="001E6516" w:rsidRPr="00897045" w:rsidRDefault="00052857" w:rsidP="00897045">
      <w:pPr>
        <w:ind w:firstLine="360"/>
        <w:rPr>
          <w:b/>
        </w:rPr>
      </w:pPr>
      <w:r w:rsidRPr="00897045">
        <w:rPr>
          <w:b/>
        </w:rPr>
        <w:t>Safety Data Sheets</w:t>
      </w:r>
    </w:p>
    <w:p w14:paraId="2A0273C1" w14:textId="20B3D440" w:rsidR="008664FE" w:rsidRPr="00845B04" w:rsidRDefault="008664FE" w:rsidP="00897045">
      <w:pPr>
        <w:tabs>
          <w:tab w:val="left" w:pos="0"/>
        </w:tabs>
        <w:ind w:left="360"/>
        <w:jc w:val="both"/>
        <w:rPr>
          <w:rFonts w:cs="Arial"/>
        </w:rPr>
      </w:pPr>
      <w:r>
        <w:rPr>
          <w:rFonts w:cs="Arial"/>
        </w:rPr>
        <w:lastRenderedPageBreak/>
        <w:t xml:space="preserve">Contractor-based </w:t>
      </w:r>
      <w:r w:rsidR="004D4484">
        <w:rPr>
          <w:rFonts w:cs="Arial"/>
        </w:rPr>
        <w:t>subgrantee</w:t>
      </w:r>
      <w:r w:rsidR="00EF1BB1">
        <w:rPr>
          <w:rFonts w:cs="Arial"/>
        </w:rPr>
        <w:t>s</w:t>
      </w:r>
      <w:r>
        <w:rPr>
          <w:rFonts w:cs="Arial"/>
        </w:rPr>
        <w:t xml:space="preserve"> must stipulate in their contracts with </w:t>
      </w:r>
      <w:r w:rsidR="00F2628A">
        <w:rPr>
          <w:rFonts w:cs="Arial"/>
        </w:rPr>
        <w:t>contractors</w:t>
      </w:r>
      <w:r>
        <w:rPr>
          <w:rFonts w:cs="Arial"/>
        </w:rPr>
        <w:t xml:space="preserve"> (refrigeration appliance vendors are excluded from this requirement) that </w:t>
      </w:r>
      <w:r>
        <w:rPr>
          <w:rFonts w:ascii="Tahoma" w:hAnsi="Tahoma" w:cs="Tahoma"/>
        </w:rPr>
        <w:t>t</w:t>
      </w:r>
      <w:r w:rsidRPr="00327C78">
        <w:rPr>
          <w:rFonts w:ascii="Tahoma" w:hAnsi="Tahoma" w:cs="Tahoma"/>
        </w:rPr>
        <w:t xml:space="preserve">he contractor must have a written </w:t>
      </w:r>
      <w:r>
        <w:rPr>
          <w:rFonts w:ascii="Tahoma" w:hAnsi="Tahoma" w:cs="Tahoma"/>
        </w:rPr>
        <w:t>H</w:t>
      </w:r>
      <w:r w:rsidRPr="00327C78">
        <w:rPr>
          <w:rFonts w:ascii="Tahoma" w:hAnsi="Tahoma" w:cs="Tahoma"/>
        </w:rPr>
        <w:t xml:space="preserve">azard </w:t>
      </w:r>
      <w:r>
        <w:rPr>
          <w:rFonts w:ascii="Tahoma" w:hAnsi="Tahoma" w:cs="Tahoma"/>
        </w:rPr>
        <w:t>C</w:t>
      </w:r>
      <w:r w:rsidRPr="00327C78">
        <w:rPr>
          <w:rFonts w:ascii="Tahoma" w:hAnsi="Tahoma" w:cs="Tahoma"/>
        </w:rPr>
        <w:t>ommunication</w:t>
      </w:r>
      <w:r>
        <w:rPr>
          <w:rFonts w:ascii="Tahoma" w:hAnsi="Tahoma" w:cs="Tahoma"/>
        </w:rPr>
        <w:t xml:space="preserve"> Policy and Training</w:t>
      </w:r>
      <w:r w:rsidRPr="00327C78">
        <w:rPr>
          <w:rFonts w:ascii="Tahoma" w:hAnsi="Tahoma" w:cs="Tahoma"/>
        </w:rPr>
        <w:t xml:space="preserve"> </w:t>
      </w:r>
      <w:r>
        <w:rPr>
          <w:rFonts w:ascii="Tahoma" w:hAnsi="Tahoma" w:cs="Tahoma"/>
        </w:rPr>
        <w:t>P</w:t>
      </w:r>
      <w:r w:rsidRPr="00327C78">
        <w:rPr>
          <w:rFonts w:ascii="Tahoma" w:hAnsi="Tahoma" w:cs="Tahoma"/>
        </w:rPr>
        <w:t xml:space="preserve">lan which includes providing education </w:t>
      </w:r>
      <w:r>
        <w:rPr>
          <w:rFonts w:ascii="Tahoma" w:hAnsi="Tahoma" w:cs="Tahoma"/>
        </w:rPr>
        <w:t xml:space="preserve">for their employees </w:t>
      </w:r>
      <w:r w:rsidRPr="00327C78">
        <w:rPr>
          <w:rFonts w:ascii="Tahoma" w:hAnsi="Tahoma" w:cs="Tahoma"/>
        </w:rPr>
        <w:t>on the new f</w:t>
      </w:r>
      <w:r>
        <w:rPr>
          <w:rFonts w:ascii="Tahoma" w:hAnsi="Tahoma" w:cs="Tahoma"/>
        </w:rPr>
        <w:t>ormat for the SDS</w:t>
      </w:r>
      <w:r w:rsidRPr="00327C78">
        <w:rPr>
          <w:rFonts w:ascii="Tahoma" w:hAnsi="Tahoma" w:cs="Tahoma"/>
        </w:rPr>
        <w:t>.</w:t>
      </w:r>
      <w:r>
        <w:rPr>
          <w:rFonts w:ascii="Tahoma" w:hAnsi="Tahoma" w:cs="Tahoma"/>
        </w:rPr>
        <w:t xml:space="preserve"> </w:t>
      </w:r>
      <w:r>
        <w:t xml:space="preserve">Contracts must also contain a statement indicating that </w:t>
      </w:r>
      <w:r w:rsidR="00F2628A">
        <w:t>contractors</w:t>
      </w:r>
      <w:r>
        <w:t xml:space="preserve"> are responsible for supplying Safety Data Sheets (SDS) to the </w:t>
      </w:r>
      <w:r w:rsidR="004D4484">
        <w:t>subgrantee</w:t>
      </w:r>
      <w:r>
        <w:t xml:space="preserve"> upon request by the </w:t>
      </w:r>
      <w:r w:rsidR="004D4484">
        <w:t>subgrantee</w:t>
      </w:r>
      <w:r>
        <w:t>.</w:t>
      </w:r>
    </w:p>
    <w:p w14:paraId="3B1F77D3" w14:textId="77777777" w:rsidR="008664FE" w:rsidRDefault="008664FE" w:rsidP="00897045">
      <w:pPr>
        <w:ind w:left="360"/>
        <w:jc w:val="both"/>
      </w:pPr>
    </w:p>
    <w:p w14:paraId="4144A2C8" w14:textId="77777777" w:rsidR="001E6516" w:rsidRDefault="001E6516" w:rsidP="00897045">
      <w:pPr>
        <w:ind w:left="360"/>
        <w:jc w:val="both"/>
      </w:pPr>
      <w:r w:rsidRPr="00EF657D">
        <w:t xml:space="preserve">See </w:t>
      </w:r>
      <w:hyperlink w:anchor="EnergyAuditorCrewContractorHS571" w:history="1">
        <w:r w:rsidRPr="009423AD">
          <w:rPr>
            <w:rStyle w:val="Hyperlink"/>
          </w:rPr>
          <w:t>Section</w:t>
        </w:r>
        <w:r w:rsidR="00EF657D" w:rsidRPr="009423AD">
          <w:rPr>
            <w:rStyle w:val="Hyperlink"/>
          </w:rPr>
          <w:t xml:space="preserve"> 5.7</w:t>
        </w:r>
        <w:r w:rsidRPr="009423AD">
          <w:rPr>
            <w:rStyle w:val="Hyperlink"/>
          </w:rPr>
          <w:t>1</w:t>
        </w:r>
      </w:hyperlink>
      <w:r w:rsidRPr="00EF657D">
        <w:t xml:space="preserve"> for</w:t>
      </w:r>
      <w:r>
        <w:t xml:space="preserve"> additional information. </w:t>
      </w:r>
    </w:p>
    <w:p w14:paraId="0125B74A" w14:textId="77777777" w:rsidR="001E6516" w:rsidRPr="005403E0" w:rsidRDefault="001E6516" w:rsidP="001E6516"/>
    <w:p w14:paraId="1EF54330" w14:textId="77777777" w:rsidR="001E6516" w:rsidRPr="00897045" w:rsidRDefault="001E6516" w:rsidP="00897045">
      <w:pPr>
        <w:ind w:firstLine="360"/>
        <w:rPr>
          <w:b/>
        </w:rPr>
      </w:pPr>
      <w:r w:rsidRPr="00897045">
        <w:rPr>
          <w:b/>
        </w:rPr>
        <w:t xml:space="preserve">Noncompliance with Contract Terms </w:t>
      </w:r>
    </w:p>
    <w:p w14:paraId="421F4FD8" w14:textId="77777777" w:rsidR="001E6516" w:rsidRDefault="001E6516" w:rsidP="00897045">
      <w:pPr>
        <w:ind w:left="360"/>
        <w:jc w:val="both"/>
      </w:pPr>
      <w:r>
        <w:t>Contracts must state the terms for resolution of noncompliance with the contract’s terms, conditions</w:t>
      </w:r>
      <w:r w:rsidR="00D51074">
        <w:t>,</w:t>
      </w:r>
      <w:r>
        <w:t xml:space="preserve"> and requirements.</w:t>
      </w:r>
    </w:p>
    <w:p w14:paraId="4646FAC8" w14:textId="77777777" w:rsidR="001E6516" w:rsidRDefault="001E6516" w:rsidP="001E6516">
      <w:pPr>
        <w:jc w:val="both"/>
      </w:pPr>
    </w:p>
    <w:p w14:paraId="2C0F9CA1" w14:textId="77777777" w:rsidR="001E6516" w:rsidRPr="00897045" w:rsidRDefault="001E6516" w:rsidP="00897045">
      <w:pPr>
        <w:ind w:firstLine="360"/>
        <w:rPr>
          <w:b/>
        </w:rPr>
      </w:pPr>
      <w:r w:rsidRPr="00897045">
        <w:rPr>
          <w:b/>
        </w:rPr>
        <w:t>Non-Availability of Funds</w:t>
      </w:r>
    </w:p>
    <w:p w14:paraId="6DF89B63" w14:textId="77777777" w:rsidR="001E6516" w:rsidRDefault="001E6516" w:rsidP="00897045">
      <w:pPr>
        <w:ind w:left="360"/>
        <w:jc w:val="both"/>
      </w:pPr>
      <w:r>
        <w:t xml:space="preserve">Contracts must state that the contract may be terminated due to “non-availability of funds.” </w:t>
      </w:r>
    </w:p>
    <w:p w14:paraId="756E0911" w14:textId="77777777" w:rsidR="002059FB" w:rsidRDefault="002059FB" w:rsidP="00897045"/>
    <w:p w14:paraId="195EC4CB" w14:textId="77777777" w:rsidR="001E6516" w:rsidRPr="00897045" w:rsidRDefault="001E6516" w:rsidP="00897045">
      <w:pPr>
        <w:ind w:firstLine="360"/>
        <w:rPr>
          <w:b/>
        </w:rPr>
      </w:pPr>
      <w:r w:rsidRPr="00897045">
        <w:rPr>
          <w:b/>
        </w:rPr>
        <w:t xml:space="preserve">Change Orders </w:t>
      </w:r>
    </w:p>
    <w:p w14:paraId="63B05DB6" w14:textId="3554A921" w:rsidR="00D56516" w:rsidRDefault="001E6516" w:rsidP="00897045">
      <w:pPr>
        <w:ind w:left="360"/>
        <w:jc w:val="both"/>
      </w:pPr>
      <w:r>
        <w:t>Contracts must describe the method used for issuing and approving change orders</w:t>
      </w:r>
      <w:r w:rsidR="00B94783">
        <w:t xml:space="preserve">, including who to contact at the </w:t>
      </w:r>
      <w:r w:rsidR="004D4484">
        <w:t>Subgrantee</w:t>
      </w:r>
      <w:r w:rsidR="00B94783">
        <w:t xml:space="preserve"> for approval</w:t>
      </w:r>
      <w:r>
        <w:t xml:space="preserve">. This could include whether or not there is a dollar threshold requiring </w:t>
      </w:r>
      <w:r w:rsidR="004D4484">
        <w:t>subgrantee</w:t>
      </w:r>
      <w:r>
        <w:t xml:space="preserve">’s approval, whether the </w:t>
      </w:r>
      <w:r w:rsidR="004D4484">
        <w:t>subgrantee</w:t>
      </w:r>
      <w:r>
        <w:t xml:space="preserve"> approval has to be in writing or can be verbal, etc. </w:t>
      </w:r>
    </w:p>
    <w:p w14:paraId="634422DD" w14:textId="77777777" w:rsidR="00A62D50" w:rsidRDefault="00A62D50" w:rsidP="00897045">
      <w:pPr>
        <w:ind w:left="360"/>
        <w:jc w:val="both"/>
      </w:pPr>
    </w:p>
    <w:p w14:paraId="0007F147" w14:textId="77777777" w:rsidR="00D56516" w:rsidRDefault="001E6516" w:rsidP="00897045">
      <w:pPr>
        <w:ind w:left="360"/>
        <w:jc w:val="both"/>
      </w:pPr>
      <w:r>
        <w:t>Change orders must identify the item added or deleted, the cost of the item added/deleted</w:t>
      </w:r>
      <w:r w:rsidR="00D56516">
        <w:t xml:space="preserve"> (broken out by measure </w:t>
      </w:r>
      <w:r w:rsidR="002059FB">
        <w:t xml:space="preserve">for material </w:t>
      </w:r>
      <w:r w:rsidR="00D56516">
        <w:t>and labor categories)</w:t>
      </w:r>
      <w:r>
        <w:t>, the reason for the change</w:t>
      </w:r>
      <w:r w:rsidR="00D56516">
        <w:t>, and the total dollar amount of the change</w:t>
      </w:r>
      <w:r>
        <w:t xml:space="preserve">. </w:t>
      </w:r>
    </w:p>
    <w:p w14:paraId="4BBFE252" w14:textId="77777777" w:rsidR="00D56516" w:rsidRDefault="00D56516" w:rsidP="00897045">
      <w:pPr>
        <w:ind w:left="360"/>
        <w:jc w:val="both"/>
      </w:pPr>
    </w:p>
    <w:p w14:paraId="1B5A401B" w14:textId="0B454F3A" w:rsidR="001E6516" w:rsidRDefault="001E6516" w:rsidP="00897045">
      <w:pPr>
        <w:ind w:left="360"/>
        <w:jc w:val="both"/>
      </w:pPr>
      <w:r>
        <w:t>Change orders are to be signed a</w:t>
      </w:r>
      <w:r w:rsidR="002059FB">
        <w:t>nd</w:t>
      </w:r>
      <w:r>
        <w:t xml:space="preserve"> dated, at a minimum, by the contractor and the </w:t>
      </w:r>
      <w:r w:rsidR="004D4484">
        <w:t>subgrantee</w:t>
      </w:r>
      <w:r>
        <w:t xml:space="preserve"> representative approving the change. It is recommended that the weatherization coordinator also sign and date the change orders. </w:t>
      </w:r>
      <w:r w:rsidR="00AA3E94">
        <w:t>Change orders must be used to document deviations from the original work order.</w:t>
      </w:r>
    </w:p>
    <w:p w14:paraId="705A0487" w14:textId="77777777" w:rsidR="001E6516" w:rsidRDefault="001E6516" w:rsidP="001E6516">
      <w:pPr>
        <w:jc w:val="both"/>
      </w:pPr>
    </w:p>
    <w:p w14:paraId="486C9C23" w14:textId="77777777" w:rsidR="001E6516" w:rsidRPr="00A77273" w:rsidRDefault="001E6516" w:rsidP="00897045">
      <w:pPr>
        <w:ind w:firstLine="360"/>
        <w:rPr>
          <w:b/>
        </w:rPr>
      </w:pPr>
      <w:r w:rsidRPr="00A77273">
        <w:rPr>
          <w:b/>
        </w:rPr>
        <w:t xml:space="preserve">Contract Modifications </w:t>
      </w:r>
    </w:p>
    <w:p w14:paraId="09AED68A" w14:textId="3B51C95E" w:rsidR="001E6516" w:rsidRPr="00A77273" w:rsidRDefault="001E6516" w:rsidP="00897045">
      <w:pPr>
        <w:ind w:left="360"/>
        <w:jc w:val="both"/>
      </w:pPr>
      <w:r w:rsidRPr="00A77273">
        <w:t xml:space="preserve">Contracts must describe how modifications to the contract are handled. </w:t>
      </w:r>
      <w:r w:rsidR="00642759" w:rsidRPr="00A77273">
        <w:t>Modifications are considered to be a written change in the terms of the contract.</w:t>
      </w:r>
    </w:p>
    <w:p w14:paraId="4BA6E507" w14:textId="387AF6F9" w:rsidR="00A80C9C" w:rsidRPr="00A77273" w:rsidRDefault="00A80C9C" w:rsidP="00897045">
      <w:pPr>
        <w:ind w:left="360"/>
        <w:jc w:val="both"/>
      </w:pPr>
    </w:p>
    <w:p w14:paraId="1A59AD5D" w14:textId="77777777" w:rsidR="00A80C9C" w:rsidRPr="00A77273" w:rsidRDefault="00A80C9C" w:rsidP="00A80C9C">
      <w:pPr>
        <w:shd w:val="clear" w:color="auto" w:fill="FFFFFF"/>
        <w:ind w:left="360"/>
        <w:rPr>
          <w:rFonts w:cs="Arial"/>
        </w:rPr>
      </w:pPr>
      <w:r w:rsidRPr="00A77273">
        <w:rPr>
          <w:rFonts w:cs="Arial"/>
          <w:b/>
          <w:bCs/>
        </w:rPr>
        <w:t>Contractor Staff Expectations</w:t>
      </w:r>
    </w:p>
    <w:p w14:paraId="7D5C7F08" w14:textId="77777777" w:rsidR="00A80C9C" w:rsidRPr="00A77273" w:rsidRDefault="00A80C9C" w:rsidP="00A80C9C">
      <w:pPr>
        <w:shd w:val="clear" w:color="auto" w:fill="FFFFFF"/>
        <w:ind w:left="360"/>
        <w:jc w:val="both"/>
        <w:rPr>
          <w:rFonts w:cs="Arial"/>
        </w:rPr>
      </w:pPr>
      <w:r w:rsidRPr="00A77273">
        <w:rPr>
          <w:rFonts w:cs="Arial"/>
        </w:rPr>
        <w:t>Contractor staff must behave in a professional manner at all times, as they function as weatherization representatives.</w:t>
      </w:r>
    </w:p>
    <w:p w14:paraId="6082433A" w14:textId="77777777" w:rsidR="00A80C9C" w:rsidRPr="00A77273" w:rsidRDefault="00A80C9C" w:rsidP="00A80C9C">
      <w:pPr>
        <w:shd w:val="clear" w:color="auto" w:fill="FFFFFF"/>
        <w:ind w:left="360"/>
        <w:jc w:val="both"/>
        <w:rPr>
          <w:rFonts w:cs="Arial"/>
        </w:rPr>
      </w:pPr>
      <w:r w:rsidRPr="00A77273">
        <w:rPr>
          <w:rFonts w:cs="Arial"/>
        </w:rPr>
        <w:t> </w:t>
      </w:r>
    </w:p>
    <w:p w14:paraId="0059E283" w14:textId="77777777" w:rsidR="00A80C9C" w:rsidRPr="00A77273" w:rsidRDefault="00A80C9C" w:rsidP="00A80C9C">
      <w:pPr>
        <w:shd w:val="clear" w:color="auto" w:fill="FFFFFF"/>
        <w:ind w:left="360"/>
        <w:jc w:val="both"/>
        <w:rPr>
          <w:rFonts w:cs="Arial"/>
        </w:rPr>
      </w:pPr>
      <w:r w:rsidRPr="00A77273">
        <w:rPr>
          <w:rFonts w:cs="Arial"/>
        </w:rPr>
        <w:t>Contractor staff must use all required Protective Personal Equipment (PPE) and to comply with Federal, State or Agency Having Jurisdiction (AHJ) Codes or Program Policies; including, but not limited to OSHA and Lead Safe Weatherization.</w:t>
      </w:r>
    </w:p>
    <w:p w14:paraId="13537849" w14:textId="77777777" w:rsidR="00A80C9C" w:rsidRPr="00A77273" w:rsidRDefault="00A80C9C" w:rsidP="00A80C9C">
      <w:pPr>
        <w:shd w:val="clear" w:color="auto" w:fill="FFFFFF"/>
        <w:ind w:left="360"/>
        <w:rPr>
          <w:rFonts w:cs="Arial"/>
        </w:rPr>
      </w:pPr>
      <w:r w:rsidRPr="00A77273">
        <w:rPr>
          <w:rFonts w:cs="Arial"/>
        </w:rPr>
        <w:t> </w:t>
      </w:r>
    </w:p>
    <w:p w14:paraId="043A40F2" w14:textId="77777777" w:rsidR="00A80C9C" w:rsidRPr="00A77273" w:rsidRDefault="00A80C9C" w:rsidP="00A80C9C">
      <w:pPr>
        <w:shd w:val="clear" w:color="auto" w:fill="FFFFFF"/>
        <w:ind w:left="630"/>
        <w:rPr>
          <w:rFonts w:cs="Arial"/>
        </w:rPr>
      </w:pPr>
      <w:r w:rsidRPr="00A77273">
        <w:rPr>
          <w:rFonts w:cs="Arial"/>
          <w:b/>
          <w:bCs/>
        </w:rPr>
        <w:t>Prohibited Activities</w:t>
      </w:r>
    </w:p>
    <w:p w14:paraId="49DA3D24" w14:textId="6E0617F4" w:rsidR="00A80C9C" w:rsidRPr="00A77273" w:rsidRDefault="00A80C9C" w:rsidP="00102572">
      <w:pPr>
        <w:pStyle w:val="ListParagraph"/>
        <w:numPr>
          <w:ilvl w:val="0"/>
          <w:numId w:val="45"/>
        </w:numPr>
        <w:shd w:val="clear" w:color="auto" w:fill="FFFFFF"/>
        <w:ind w:left="990"/>
        <w:rPr>
          <w:rFonts w:cs="Arial"/>
        </w:rPr>
      </w:pPr>
      <w:r w:rsidRPr="00A77273">
        <w:rPr>
          <w:rFonts w:cs="Arial"/>
        </w:rPr>
        <w:t xml:space="preserve">Drinking alcohol, illegal use or sale of drugs, or the inappropriate use of prescription drugs while on the job or in interactions with the </w:t>
      </w:r>
      <w:r w:rsidR="0032390A" w:rsidRPr="00A77273">
        <w:rPr>
          <w:rFonts w:cs="Arial"/>
        </w:rPr>
        <w:t>customer</w:t>
      </w:r>
      <w:r w:rsidRPr="00A77273">
        <w:rPr>
          <w:rFonts w:cs="Arial"/>
        </w:rPr>
        <w:t>;</w:t>
      </w:r>
    </w:p>
    <w:p w14:paraId="54686713" w14:textId="77777777" w:rsidR="00A80C9C" w:rsidRPr="00A77273" w:rsidRDefault="00A80C9C" w:rsidP="00102572">
      <w:pPr>
        <w:pStyle w:val="ListParagraph"/>
        <w:numPr>
          <w:ilvl w:val="0"/>
          <w:numId w:val="45"/>
        </w:numPr>
        <w:shd w:val="clear" w:color="auto" w:fill="FFFFFF"/>
        <w:ind w:left="990"/>
        <w:rPr>
          <w:rFonts w:cs="Arial"/>
        </w:rPr>
      </w:pPr>
      <w:r w:rsidRPr="00A77273">
        <w:rPr>
          <w:rFonts w:cs="Arial"/>
        </w:rPr>
        <w:t xml:space="preserve">Harassment or discrimination including but not limited to, Sexual Harassment; </w:t>
      </w:r>
    </w:p>
    <w:p w14:paraId="44471D84" w14:textId="07809220" w:rsidR="00A80C9C" w:rsidRPr="00A77273" w:rsidRDefault="00A80C9C" w:rsidP="00102572">
      <w:pPr>
        <w:pStyle w:val="ListParagraph"/>
        <w:numPr>
          <w:ilvl w:val="0"/>
          <w:numId w:val="45"/>
        </w:numPr>
        <w:shd w:val="clear" w:color="auto" w:fill="FFFFFF"/>
        <w:ind w:left="990"/>
        <w:rPr>
          <w:rFonts w:cs="Arial"/>
        </w:rPr>
      </w:pPr>
      <w:r w:rsidRPr="00A77273">
        <w:rPr>
          <w:rFonts w:cs="Arial"/>
        </w:rPr>
        <w:t xml:space="preserve">Engaging in any discussion of work, or the performance of work, with the </w:t>
      </w:r>
      <w:r w:rsidR="0032390A" w:rsidRPr="00A77273">
        <w:rPr>
          <w:rFonts w:cs="Arial"/>
        </w:rPr>
        <w:t>customer</w:t>
      </w:r>
      <w:r w:rsidRPr="00A77273">
        <w:rPr>
          <w:rFonts w:cs="Arial"/>
        </w:rPr>
        <w:t xml:space="preserve"> either at no-cost or at-cost of the </w:t>
      </w:r>
      <w:r w:rsidR="0032390A" w:rsidRPr="00A77273">
        <w:rPr>
          <w:rFonts w:cs="Arial"/>
        </w:rPr>
        <w:t>customer</w:t>
      </w:r>
      <w:r w:rsidRPr="00A77273">
        <w:rPr>
          <w:rFonts w:cs="Arial"/>
        </w:rPr>
        <w:t xml:space="preserve"> outside of the scope of work with the </w:t>
      </w:r>
      <w:r w:rsidR="0032390A" w:rsidRPr="00A77273">
        <w:rPr>
          <w:rFonts w:cs="Arial"/>
        </w:rPr>
        <w:t>customer</w:t>
      </w:r>
      <w:r w:rsidRPr="00A77273">
        <w:rPr>
          <w:rFonts w:cs="Arial"/>
        </w:rPr>
        <w:t>;</w:t>
      </w:r>
    </w:p>
    <w:p w14:paraId="77443415" w14:textId="6A728953" w:rsidR="00A80C9C" w:rsidRPr="00A77273" w:rsidRDefault="00A80C9C" w:rsidP="00102572">
      <w:pPr>
        <w:pStyle w:val="ListParagraph"/>
        <w:numPr>
          <w:ilvl w:val="0"/>
          <w:numId w:val="45"/>
        </w:numPr>
        <w:shd w:val="clear" w:color="auto" w:fill="FFFFFF"/>
        <w:ind w:left="990"/>
        <w:rPr>
          <w:rFonts w:cs="Arial"/>
        </w:rPr>
      </w:pPr>
      <w:r w:rsidRPr="00A77273">
        <w:rPr>
          <w:rFonts w:cs="Arial"/>
        </w:rPr>
        <w:t xml:space="preserve">Violence against self, other staff, or the </w:t>
      </w:r>
      <w:r w:rsidR="0032390A" w:rsidRPr="00A77273">
        <w:rPr>
          <w:rFonts w:cs="Arial"/>
        </w:rPr>
        <w:t>customer</w:t>
      </w:r>
      <w:r w:rsidRPr="00A77273">
        <w:rPr>
          <w:rFonts w:cs="Arial"/>
        </w:rPr>
        <w:t>;</w:t>
      </w:r>
    </w:p>
    <w:p w14:paraId="0E8EEF63" w14:textId="77777777" w:rsidR="00A80C9C" w:rsidRPr="00A77273" w:rsidRDefault="00A80C9C" w:rsidP="00102572">
      <w:pPr>
        <w:pStyle w:val="ListParagraph"/>
        <w:numPr>
          <w:ilvl w:val="0"/>
          <w:numId w:val="45"/>
        </w:numPr>
        <w:shd w:val="clear" w:color="auto" w:fill="FFFFFF"/>
        <w:ind w:left="990"/>
        <w:rPr>
          <w:rFonts w:cs="Arial"/>
        </w:rPr>
      </w:pPr>
      <w:r w:rsidRPr="00A77273">
        <w:rPr>
          <w:rFonts w:cs="Arial"/>
        </w:rPr>
        <w:t>Presence of weapon or firearms on the job site (weapon/firearm may be locked in vehicle); and</w:t>
      </w:r>
    </w:p>
    <w:p w14:paraId="1C824FDB" w14:textId="77777777" w:rsidR="00A80C9C" w:rsidRPr="00A77273" w:rsidRDefault="00A80C9C" w:rsidP="00102572">
      <w:pPr>
        <w:pStyle w:val="ListParagraph"/>
        <w:numPr>
          <w:ilvl w:val="0"/>
          <w:numId w:val="45"/>
        </w:numPr>
        <w:shd w:val="clear" w:color="auto" w:fill="FFFFFF"/>
        <w:ind w:left="990"/>
        <w:rPr>
          <w:rFonts w:cs="Arial"/>
        </w:rPr>
      </w:pPr>
      <w:r w:rsidRPr="00A77273">
        <w:rPr>
          <w:rFonts w:cs="Arial"/>
        </w:rPr>
        <w:t>All other illegal activities not specified above.</w:t>
      </w:r>
    </w:p>
    <w:p w14:paraId="13692E39" w14:textId="77777777" w:rsidR="00731272" w:rsidRPr="00A77273" w:rsidRDefault="00731272" w:rsidP="00897045"/>
    <w:p w14:paraId="451EFC20" w14:textId="77777777" w:rsidR="001E6516" w:rsidRPr="00A77273" w:rsidRDefault="001E6516" w:rsidP="00897045">
      <w:pPr>
        <w:ind w:firstLine="360"/>
        <w:rPr>
          <w:b/>
        </w:rPr>
      </w:pPr>
      <w:r w:rsidRPr="00A77273">
        <w:rPr>
          <w:b/>
        </w:rPr>
        <w:t xml:space="preserve">Contract Termination </w:t>
      </w:r>
    </w:p>
    <w:p w14:paraId="50BB3309" w14:textId="14F0225C" w:rsidR="001E6516" w:rsidRPr="00A77273" w:rsidRDefault="001E6516" w:rsidP="00897045">
      <w:pPr>
        <w:ind w:left="360"/>
        <w:jc w:val="both"/>
      </w:pPr>
      <w:r w:rsidRPr="00A77273">
        <w:lastRenderedPageBreak/>
        <w:t xml:space="preserve">Contracts must describe the circumstances under which the </w:t>
      </w:r>
      <w:r w:rsidR="004D4484" w:rsidRPr="00A77273">
        <w:t>subgrantee</w:t>
      </w:r>
      <w:r w:rsidRPr="00A77273">
        <w:t xml:space="preserve"> may terminate a contract with a contractor. Examples of such circumstances are: </w:t>
      </w:r>
    </w:p>
    <w:p w14:paraId="38A1D130" w14:textId="77777777" w:rsidR="001E6516" w:rsidRDefault="001E6516" w:rsidP="00102572">
      <w:pPr>
        <w:numPr>
          <w:ilvl w:val="0"/>
          <w:numId w:val="48"/>
        </w:numPr>
        <w:ind w:left="720"/>
        <w:jc w:val="both"/>
      </w:pPr>
      <w:r w:rsidRPr="00A77273">
        <w:t>If the contractor fails to perform the services</w:t>
      </w:r>
      <w:r>
        <w:t xml:space="preserve"> within the specified time requirements.</w:t>
      </w:r>
    </w:p>
    <w:p w14:paraId="32E2EE03" w14:textId="77777777" w:rsidR="001E6516" w:rsidRDefault="001E6516" w:rsidP="00102572">
      <w:pPr>
        <w:numPr>
          <w:ilvl w:val="0"/>
          <w:numId w:val="48"/>
        </w:numPr>
        <w:ind w:left="720"/>
        <w:jc w:val="both"/>
      </w:pPr>
      <w:r>
        <w:t>If the contractor fails to perform any other provisions of the contract.</w:t>
      </w:r>
    </w:p>
    <w:p w14:paraId="46D1BF2F" w14:textId="77777777" w:rsidR="001E6516" w:rsidRDefault="001E6516" w:rsidP="00102572">
      <w:pPr>
        <w:numPr>
          <w:ilvl w:val="0"/>
          <w:numId w:val="48"/>
        </w:numPr>
        <w:ind w:left="720"/>
        <w:jc w:val="both"/>
      </w:pPr>
      <w:r>
        <w:t>If the materials used are of inferior quality or do not meet federal specifications.</w:t>
      </w:r>
    </w:p>
    <w:p w14:paraId="77A03C99" w14:textId="77777777" w:rsidR="001E6516" w:rsidRDefault="001E6516" w:rsidP="00102572">
      <w:pPr>
        <w:numPr>
          <w:ilvl w:val="0"/>
          <w:numId w:val="48"/>
        </w:numPr>
        <w:ind w:left="720"/>
        <w:jc w:val="both"/>
      </w:pPr>
      <w:r>
        <w:t>If the contractor does not comply with any of the non-discrimination clauses or other federal or state laws and regulations.</w:t>
      </w:r>
    </w:p>
    <w:p w14:paraId="5941A135" w14:textId="77777777" w:rsidR="003C7F9D" w:rsidRDefault="003C7F9D" w:rsidP="00897045"/>
    <w:p w14:paraId="45D2502F" w14:textId="77777777" w:rsidR="00A41EB6" w:rsidRPr="00897045" w:rsidRDefault="00A41EB6" w:rsidP="00897045">
      <w:pPr>
        <w:ind w:firstLine="360"/>
        <w:rPr>
          <w:b/>
        </w:rPr>
      </w:pPr>
      <w:r w:rsidRPr="00897045">
        <w:rPr>
          <w:b/>
        </w:rPr>
        <w:t>Statement of Federal Stewardship</w:t>
      </w:r>
    </w:p>
    <w:p w14:paraId="305B046D" w14:textId="7DDA592F" w:rsidR="00A41EB6" w:rsidRPr="00897045" w:rsidRDefault="00A41EB6" w:rsidP="00897045">
      <w:pPr>
        <w:ind w:left="360"/>
        <w:jc w:val="both"/>
      </w:pPr>
      <w:r w:rsidRPr="00897045">
        <w:t xml:space="preserve">DOE and its representatives will exercise normal Federal stewardship in overseeing the project activities performed under this award. Stewardship activities include, but are not limited to, conducting site visits at the </w:t>
      </w:r>
      <w:r w:rsidR="004D4484">
        <w:t>Subgrantee</w:t>
      </w:r>
      <w:r w:rsidRPr="00897045">
        <w:t xml:space="preserve"> and the Contractor’s/Subcontractor’s Business and/or work site; reviewing performance and financial reports; providing technical assistance and/or temporary intervention in unusual circumstances to correct deficiencies which develop during the project; assuring compliance with terms and conditions; and reviewing technical performance after project completion to ensure that the award objectives have been accomplished.</w:t>
      </w:r>
    </w:p>
    <w:p w14:paraId="2EC58BE9" w14:textId="77777777" w:rsidR="00A41EB6" w:rsidRPr="00600080" w:rsidRDefault="00A41EB6" w:rsidP="00897045">
      <w:pPr>
        <w:pStyle w:val="ListParagraph"/>
        <w:ind w:left="360"/>
        <w:jc w:val="both"/>
        <w:rPr>
          <w:rFonts w:cs="Arial"/>
          <w:color w:val="000000"/>
        </w:rPr>
      </w:pPr>
    </w:p>
    <w:p w14:paraId="6B9539F7" w14:textId="77777777" w:rsidR="00A41EB6" w:rsidRPr="005B4681" w:rsidRDefault="00A41EB6" w:rsidP="00897045">
      <w:pPr>
        <w:pStyle w:val="ListParagraph"/>
        <w:ind w:left="360"/>
        <w:rPr>
          <w:rFonts w:cs="Arial"/>
          <w:b/>
          <w:color w:val="000000"/>
        </w:rPr>
      </w:pPr>
      <w:r w:rsidRPr="005B4681">
        <w:rPr>
          <w:rFonts w:cs="Arial"/>
          <w:b/>
          <w:color w:val="000000"/>
        </w:rPr>
        <w:t>Site Visits</w:t>
      </w:r>
    </w:p>
    <w:p w14:paraId="56DDAE24" w14:textId="68F2B33F" w:rsidR="00A41EB6" w:rsidRDefault="00A41EB6" w:rsidP="00897045">
      <w:pPr>
        <w:pStyle w:val="ListParagraph"/>
        <w:ind w:left="360"/>
        <w:jc w:val="both"/>
        <w:rPr>
          <w:rFonts w:cs="Arial"/>
          <w:color w:val="000000"/>
        </w:rPr>
      </w:pPr>
      <w:r w:rsidRPr="00600080">
        <w:rPr>
          <w:rFonts w:cs="Arial"/>
          <w:color w:val="000000"/>
        </w:rPr>
        <w:t xml:space="preserve">DOE authorized representatives </w:t>
      </w:r>
      <w:ins w:id="732" w:author="Taylor, Christine [HHS]" w:date="2025-02-04T14:59:00Z" w16du:dateUtc="2025-02-04T20:59:00Z">
        <w:r w:rsidR="00147542">
          <w:rPr>
            <w:rFonts w:cs="Arial"/>
            <w:color w:val="000000"/>
          </w:rPr>
          <w:t xml:space="preserve">and </w:t>
        </w:r>
      </w:ins>
      <w:ins w:id="733" w:author="Taylor, Christine [HHS]" w:date="2025-07-16T11:21:00Z" w16du:dateUtc="2025-07-16T16:21:00Z">
        <w:r w:rsidR="00841598">
          <w:rPr>
            <w:rFonts w:cs="Arial"/>
            <w:color w:val="000000"/>
          </w:rPr>
          <w:t>Iowa WAP</w:t>
        </w:r>
      </w:ins>
      <w:ins w:id="734" w:author="Taylor, Christine [HHS]" w:date="2025-02-04T14:59:00Z" w16du:dateUtc="2025-02-04T20:59:00Z">
        <w:r w:rsidR="00147542">
          <w:rPr>
            <w:rFonts w:cs="Arial"/>
            <w:color w:val="000000"/>
          </w:rPr>
          <w:t xml:space="preserve"> authorized representatives </w:t>
        </w:r>
      </w:ins>
      <w:r w:rsidRPr="00600080">
        <w:rPr>
          <w:rFonts w:cs="Arial"/>
          <w:color w:val="000000"/>
        </w:rPr>
        <w:t xml:space="preserve">have the right to make site visits, with or without notice, at the </w:t>
      </w:r>
      <w:r w:rsidR="004D4484">
        <w:rPr>
          <w:rFonts w:cs="Arial"/>
          <w:color w:val="000000"/>
        </w:rPr>
        <w:t>Subgrantee</w:t>
      </w:r>
      <w:r w:rsidRPr="00600080">
        <w:rPr>
          <w:rFonts w:cs="Arial"/>
          <w:color w:val="000000"/>
        </w:rPr>
        <w:t xml:space="preserve"> and Contractor’s/Subcontractor’s Business and/or work site at reasonable times to review project accomplishments, management control systems, and to provide technical assistance, if required. The </w:t>
      </w:r>
      <w:r w:rsidR="004D4484">
        <w:rPr>
          <w:rFonts w:cs="Arial"/>
          <w:color w:val="000000"/>
        </w:rPr>
        <w:t>Subgrantee</w:t>
      </w:r>
      <w:r w:rsidRPr="00600080">
        <w:rPr>
          <w:rFonts w:cs="Arial"/>
          <w:color w:val="000000"/>
        </w:rPr>
        <w:t xml:space="preserve"> and Contractor/Subcontractor must provide reasonable access to facilities, office space, resources, and assistance for the safety and convenience of the government representatives in the performance of their duties. All site visits and </w:t>
      </w:r>
      <w:r w:rsidR="00CB29C0">
        <w:rPr>
          <w:rFonts w:cs="Arial"/>
          <w:color w:val="000000"/>
        </w:rPr>
        <w:t>home energy audits</w:t>
      </w:r>
      <w:r w:rsidRPr="00600080">
        <w:rPr>
          <w:rFonts w:cs="Arial"/>
          <w:color w:val="000000"/>
        </w:rPr>
        <w:t xml:space="preserve"> must be performed in a manner that does not unduly interfere with or delay the work.</w:t>
      </w:r>
    </w:p>
    <w:p w14:paraId="116E8D32" w14:textId="77777777" w:rsidR="00202F54" w:rsidRPr="00600080" w:rsidRDefault="00202F54" w:rsidP="00897045">
      <w:pPr>
        <w:pStyle w:val="ListParagraph"/>
        <w:ind w:left="360"/>
        <w:jc w:val="both"/>
        <w:rPr>
          <w:rFonts w:cs="Arial"/>
          <w:color w:val="000000"/>
        </w:rPr>
      </w:pPr>
    </w:p>
    <w:p w14:paraId="592B8324" w14:textId="77777777" w:rsidR="00D174DF" w:rsidRPr="00897045" w:rsidRDefault="005B4681" w:rsidP="00897045">
      <w:pPr>
        <w:pStyle w:val="ListParagraph"/>
        <w:ind w:left="360"/>
        <w:rPr>
          <w:rFonts w:cs="Arial"/>
          <w:b/>
          <w:color w:val="000000"/>
        </w:rPr>
      </w:pPr>
      <w:r w:rsidRPr="00897045">
        <w:rPr>
          <w:rFonts w:cs="Arial"/>
          <w:b/>
          <w:color w:val="000000"/>
        </w:rPr>
        <w:t>Debarment and Suspension Requirements</w:t>
      </w:r>
    </w:p>
    <w:p w14:paraId="7552DCF5" w14:textId="4E389DFD" w:rsidR="00D174DF" w:rsidRDefault="005B4681" w:rsidP="00897045">
      <w:pPr>
        <w:ind w:left="360"/>
        <w:jc w:val="both"/>
        <w:rPr>
          <w:rFonts w:cs="Arial"/>
        </w:rPr>
      </w:pPr>
      <w:r>
        <w:t>A statem</w:t>
      </w:r>
      <w:r w:rsidR="00052857">
        <w:t>e</w:t>
      </w:r>
      <w:r>
        <w:t xml:space="preserve">nt indicating the contractor certifies that it has not been suspended or debarred from doing business with any Federal </w:t>
      </w:r>
      <w:r w:rsidR="004D4484">
        <w:t>Subgrantee</w:t>
      </w:r>
      <w:r>
        <w:t>,</w:t>
      </w:r>
      <w:r w:rsidR="00D174DF" w:rsidRPr="00D174DF">
        <w:t xml:space="preserve"> a</w:t>
      </w:r>
      <w:r w:rsidR="00D174DF" w:rsidRPr="00D174DF">
        <w:rPr>
          <w:rFonts w:cs="Arial"/>
        </w:rPr>
        <w:t xml:space="preserve">s per </w:t>
      </w:r>
      <w:del w:id="735" w:author="Taylor, Christine [HHS]" w:date="2024-12-13T15:44:00Z" w16du:dateUtc="2024-12-13T21:44:00Z">
        <w:r w:rsidR="00D174DF" w:rsidRPr="00D174DF" w:rsidDel="00A62D50">
          <w:rPr>
            <w:rFonts w:cs="Arial"/>
          </w:rPr>
          <w:delText>10 CFR Section 600.235</w:delText>
        </w:r>
      </w:del>
      <w:ins w:id="736" w:author="Taylor, Christine [HHS]" w:date="2024-12-13T15:44:00Z" w16du:dateUtc="2024-12-13T21:44:00Z">
        <w:r w:rsidR="00A62D50">
          <w:rPr>
            <w:rFonts w:cs="Arial"/>
          </w:rPr>
          <w:t xml:space="preserve"> 2 CFR 200.214</w:t>
        </w:r>
      </w:ins>
      <w:r w:rsidR="00D174DF" w:rsidRPr="00D174DF">
        <w:rPr>
          <w:rFonts w:cs="Arial"/>
        </w:rPr>
        <w:t xml:space="preserve"> of the Federal Regulations, “Grantees and </w:t>
      </w:r>
      <w:r w:rsidR="004D4484">
        <w:rPr>
          <w:rFonts w:cs="Arial"/>
        </w:rPr>
        <w:t>subgrantee</w:t>
      </w:r>
      <w:r w:rsidR="00D174DF" w:rsidRPr="00D174DF">
        <w:rPr>
          <w:rFonts w:cs="Arial"/>
        </w:rPr>
        <w:t>s must not make any award or permit any award (sub-grant or contract) at any tier to any party which is debarred or suspended or is otherwise excluded from or ineligible for participation in Federal assistance programs under Executive Order 12549, “Debarment and Suspension.”</w:t>
      </w:r>
    </w:p>
    <w:p w14:paraId="06F39DE4" w14:textId="77777777" w:rsidR="00897045" w:rsidRDefault="00897045" w:rsidP="00897045">
      <w:pPr>
        <w:ind w:left="360"/>
        <w:jc w:val="both"/>
        <w:rPr>
          <w:rFonts w:cs="Arial"/>
        </w:rPr>
      </w:pPr>
    </w:p>
    <w:p w14:paraId="4AFCE31C" w14:textId="77777777" w:rsidR="001E6516" w:rsidRPr="00897045" w:rsidRDefault="001E6516" w:rsidP="00897045">
      <w:pPr>
        <w:pStyle w:val="ListParagraph"/>
        <w:ind w:left="360"/>
        <w:rPr>
          <w:rFonts w:cs="Arial"/>
          <w:b/>
          <w:color w:val="000000"/>
        </w:rPr>
      </w:pPr>
      <w:r w:rsidRPr="00897045">
        <w:rPr>
          <w:rFonts w:cs="Arial"/>
          <w:b/>
          <w:color w:val="000000"/>
        </w:rPr>
        <w:t xml:space="preserve">Compliance with </w:t>
      </w:r>
      <w:r w:rsidR="000E298C" w:rsidRPr="00897045">
        <w:rPr>
          <w:rFonts w:cs="Arial"/>
          <w:b/>
          <w:color w:val="000000"/>
        </w:rPr>
        <w:t>Laws and Other Requirements</w:t>
      </w:r>
    </w:p>
    <w:p w14:paraId="62A17440" w14:textId="46E6831C" w:rsidR="002C2052" w:rsidRDefault="002C2052" w:rsidP="00897045">
      <w:pPr>
        <w:ind w:left="360"/>
        <w:jc w:val="both"/>
      </w:pPr>
      <w:r w:rsidRPr="002C2052">
        <w:t xml:space="preserve">Contracts must contain a statement whereby the </w:t>
      </w:r>
      <w:r>
        <w:t xml:space="preserve">contractor acknowledges receipt of the items listed in this section. The contractor also acknowledges responsibility to perform in a satisfactory manner, as determined by the </w:t>
      </w:r>
      <w:r w:rsidR="00841598">
        <w:rPr>
          <w:color w:val="000000"/>
          <w:shd w:val="clear" w:color="auto" w:fill="FFFFFF"/>
        </w:rPr>
        <w:t>Iowa WAP</w:t>
      </w:r>
      <w:r>
        <w:t>, the activities and services authorized by th</w:t>
      </w:r>
      <w:r w:rsidR="00531884">
        <w:t>e</w:t>
      </w:r>
      <w:r>
        <w:t xml:space="preserve"> agreement in accordance with these documents:</w:t>
      </w:r>
    </w:p>
    <w:p w14:paraId="66F5953D" w14:textId="48E80D98" w:rsidR="002C2052" w:rsidRDefault="002C2052" w:rsidP="005C353C">
      <w:pPr>
        <w:pStyle w:val="ListParagraph"/>
        <w:numPr>
          <w:ilvl w:val="0"/>
          <w:numId w:val="38"/>
        </w:numPr>
        <w:ind w:left="900"/>
      </w:pPr>
      <w:r>
        <w:t>Contract</w:t>
      </w:r>
      <w:r w:rsidR="00531884">
        <w:t xml:space="preserve"> (between the </w:t>
      </w:r>
      <w:r w:rsidR="004D4484">
        <w:t>subgrantee</w:t>
      </w:r>
      <w:r w:rsidR="00531884">
        <w:t xml:space="preserve"> and the contractor)</w:t>
      </w:r>
    </w:p>
    <w:p w14:paraId="766B24C4" w14:textId="78D3ED81" w:rsidR="002C2052" w:rsidRDefault="002C2052" w:rsidP="005C353C">
      <w:pPr>
        <w:pStyle w:val="ListParagraph"/>
        <w:numPr>
          <w:ilvl w:val="0"/>
          <w:numId w:val="38"/>
        </w:numPr>
        <w:ind w:left="900"/>
      </w:pPr>
      <w:r w:rsidRPr="00897045">
        <w:rPr>
          <w:i/>
        </w:rPr>
        <w:t xml:space="preserve">Iowa Weatherization Program’s </w:t>
      </w:r>
      <w:r w:rsidR="00600CB3">
        <w:rPr>
          <w:i/>
        </w:rPr>
        <w:t>Policy</w:t>
      </w:r>
      <w:r w:rsidR="00600CB3" w:rsidRPr="00897045">
        <w:rPr>
          <w:i/>
        </w:rPr>
        <w:t xml:space="preserve"> </w:t>
      </w:r>
      <w:r w:rsidRPr="00897045">
        <w:rPr>
          <w:i/>
        </w:rPr>
        <w:t>and Procedures Manual</w:t>
      </w:r>
    </w:p>
    <w:p w14:paraId="076E6AB8" w14:textId="79487957" w:rsidR="003C7F9D" w:rsidRDefault="00A422D1" w:rsidP="005C353C">
      <w:pPr>
        <w:pStyle w:val="ListParagraph"/>
        <w:numPr>
          <w:ilvl w:val="0"/>
          <w:numId w:val="38"/>
        </w:numPr>
        <w:ind w:left="900"/>
      </w:pPr>
      <w:r>
        <w:rPr>
          <w:i/>
        </w:rPr>
        <w:t>Iowa Weatherization</w:t>
      </w:r>
      <w:r w:rsidR="003F5829">
        <w:rPr>
          <w:i/>
        </w:rPr>
        <w:t xml:space="preserve"> Work</w:t>
      </w:r>
      <w:r>
        <w:rPr>
          <w:i/>
        </w:rPr>
        <w:t xml:space="preserve"> Standards and</w:t>
      </w:r>
      <w:r w:rsidR="00CC17D5">
        <w:rPr>
          <w:i/>
        </w:rPr>
        <w:t xml:space="preserve"> Iowa Weatherization</w:t>
      </w:r>
      <w:r>
        <w:rPr>
          <w:i/>
        </w:rPr>
        <w:t xml:space="preserve"> </w:t>
      </w:r>
      <w:r w:rsidR="003F5829">
        <w:rPr>
          <w:i/>
        </w:rPr>
        <w:t>Retrofitting</w:t>
      </w:r>
      <w:r>
        <w:rPr>
          <w:i/>
        </w:rPr>
        <w:t xml:space="preserve"> Guide</w:t>
      </w:r>
      <w:r w:rsidRPr="000F7DA3">
        <w:rPr>
          <w:i/>
        </w:rPr>
        <w:t xml:space="preserve"> </w:t>
      </w:r>
    </w:p>
    <w:p w14:paraId="3200BD88" w14:textId="756EB14C" w:rsidR="002C2052" w:rsidRPr="00897045" w:rsidRDefault="002C2052" w:rsidP="005C353C">
      <w:pPr>
        <w:pStyle w:val="ListParagraph"/>
        <w:numPr>
          <w:ilvl w:val="0"/>
          <w:numId w:val="38"/>
        </w:numPr>
        <w:ind w:left="900"/>
        <w:rPr>
          <w:i/>
        </w:rPr>
      </w:pPr>
      <w:r w:rsidRPr="00897045">
        <w:rPr>
          <w:i/>
        </w:rPr>
        <w:t>Weatherization General Appendix</w:t>
      </w:r>
    </w:p>
    <w:p w14:paraId="6173D615" w14:textId="77777777" w:rsidR="002C2052" w:rsidRDefault="002C2052" w:rsidP="005C353C">
      <w:pPr>
        <w:pStyle w:val="ListParagraph"/>
        <w:numPr>
          <w:ilvl w:val="0"/>
          <w:numId w:val="38"/>
        </w:numPr>
        <w:ind w:left="900"/>
      </w:pPr>
      <w:r>
        <w:t>Weatherization Program Notices</w:t>
      </w:r>
    </w:p>
    <w:p w14:paraId="33E8CF01" w14:textId="1440ACC1" w:rsidR="002C2052" w:rsidRDefault="00841598" w:rsidP="005C353C">
      <w:pPr>
        <w:pStyle w:val="ListParagraph"/>
        <w:numPr>
          <w:ilvl w:val="0"/>
          <w:numId w:val="38"/>
        </w:numPr>
        <w:ind w:left="900"/>
      </w:pPr>
      <w:r>
        <w:rPr>
          <w:color w:val="000000"/>
          <w:shd w:val="clear" w:color="auto" w:fill="FFFFFF"/>
        </w:rPr>
        <w:t>Iowa WAP</w:t>
      </w:r>
      <w:r w:rsidR="002C2052">
        <w:t xml:space="preserve"> directives</w:t>
      </w:r>
    </w:p>
    <w:p w14:paraId="055A1802" w14:textId="77777777" w:rsidR="00B94783" w:rsidRDefault="002C2052" w:rsidP="005C353C">
      <w:pPr>
        <w:pStyle w:val="ListParagraph"/>
        <w:numPr>
          <w:ilvl w:val="0"/>
          <w:numId w:val="38"/>
        </w:numPr>
        <w:ind w:left="900"/>
      </w:pPr>
      <w:r>
        <w:t>Federal, state, and local laws and regulations</w:t>
      </w:r>
    </w:p>
    <w:p w14:paraId="6C57B281" w14:textId="77777777" w:rsidR="00B94783" w:rsidRDefault="00B94783" w:rsidP="00B94783">
      <w:pPr>
        <w:pStyle w:val="ListParagraph"/>
        <w:ind w:left="360"/>
      </w:pPr>
    </w:p>
    <w:p w14:paraId="66CAAF15" w14:textId="77777777" w:rsidR="001F404C" w:rsidRDefault="00AB6880" w:rsidP="00B94783">
      <w:pPr>
        <w:ind w:firstLine="360"/>
        <w:jc w:val="both"/>
        <w:rPr>
          <w:rFonts w:cs="Tahoma"/>
          <w:iCs/>
        </w:rPr>
      </w:pPr>
      <w:r>
        <w:rPr>
          <w:rFonts w:cs="Tahoma"/>
          <w:iCs/>
        </w:rPr>
        <w:t>Contracts must state who to contact with questions regarding the contract.</w:t>
      </w:r>
    </w:p>
    <w:p w14:paraId="35C3D971" w14:textId="77777777" w:rsidR="001F404C" w:rsidRDefault="001F404C" w:rsidP="00B94783">
      <w:pPr>
        <w:ind w:firstLine="360"/>
        <w:jc w:val="both"/>
        <w:rPr>
          <w:rFonts w:cs="Tahoma"/>
          <w:iCs/>
        </w:rPr>
      </w:pPr>
    </w:p>
    <w:p w14:paraId="7B67FE63" w14:textId="4F5B0855" w:rsidR="00B94783" w:rsidRPr="00327C78" w:rsidRDefault="001F404C" w:rsidP="00B94783">
      <w:pPr>
        <w:ind w:firstLine="360"/>
        <w:jc w:val="both"/>
        <w:rPr>
          <w:rFonts w:cs="Tahoma"/>
          <w:iCs/>
        </w:rPr>
      </w:pPr>
      <w:r>
        <w:rPr>
          <w:rFonts w:cs="Tahoma"/>
          <w:iCs/>
        </w:rPr>
        <w:t>Contracts must state who to contact with questions regarding change orders</w:t>
      </w:r>
      <w:r w:rsidR="00B94783">
        <w:rPr>
          <w:rFonts w:cs="Tahoma"/>
          <w:iCs/>
        </w:rPr>
        <w:t xml:space="preserve"> </w:t>
      </w:r>
    </w:p>
    <w:p w14:paraId="5F972229" w14:textId="77777777" w:rsidR="002C2052" w:rsidRDefault="002C2052" w:rsidP="00897045"/>
    <w:p w14:paraId="44066506" w14:textId="77777777" w:rsidR="001E6516" w:rsidRPr="00897045" w:rsidRDefault="001E6516" w:rsidP="00897045">
      <w:pPr>
        <w:pStyle w:val="ListParagraph"/>
        <w:ind w:left="360"/>
        <w:rPr>
          <w:rFonts w:cs="Arial"/>
          <w:b/>
          <w:color w:val="000000"/>
        </w:rPr>
      </w:pPr>
      <w:r w:rsidRPr="00897045">
        <w:rPr>
          <w:rFonts w:cs="Arial"/>
          <w:b/>
          <w:color w:val="000000"/>
        </w:rPr>
        <w:t xml:space="preserve">Compliance with Materials Standards </w:t>
      </w:r>
    </w:p>
    <w:p w14:paraId="0D9226BB" w14:textId="77777777" w:rsidR="00AC4CF7" w:rsidRDefault="001E6516" w:rsidP="00897045">
      <w:pPr>
        <w:ind w:left="360"/>
        <w:jc w:val="both"/>
      </w:pPr>
      <w:r>
        <w:t>Contracts must contain a statement whereby the contractor agrees to comply with the Department of Energy’s material standards described in 10 CFR 440, Appendix A</w:t>
      </w:r>
      <w:r w:rsidR="00531884">
        <w:t>,</w:t>
      </w:r>
      <w:r>
        <w:t xml:space="preserve"> </w:t>
      </w:r>
      <w:r w:rsidR="00531884">
        <w:t>which</w:t>
      </w:r>
      <w:r>
        <w:t xml:space="preserve"> can be found on the </w:t>
      </w:r>
      <w:r w:rsidR="00782F8E">
        <w:t xml:space="preserve">National </w:t>
      </w:r>
      <w:r w:rsidR="00782F8E">
        <w:lastRenderedPageBreak/>
        <w:t xml:space="preserve">Association </w:t>
      </w:r>
      <w:r w:rsidR="0067673E">
        <w:t xml:space="preserve">for </w:t>
      </w:r>
      <w:r w:rsidR="00782F8E">
        <w:t xml:space="preserve">State Community Services Providers (NASCSP) </w:t>
      </w:r>
      <w:r w:rsidR="00FC2EC3">
        <w:t>website</w:t>
      </w:r>
      <w:r w:rsidR="0067673E">
        <w:t xml:space="preserve">: </w:t>
      </w:r>
      <w:hyperlink r:id="rId60" w:history="1">
        <w:r w:rsidR="00AC4CF7" w:rsidRPr="00B16444">
          <w:rPr>
            <w:rStyle w:val="Hyperlink"/>
          </w:rPr>
          <w:t>https://nascsp.org/wap/waptac/</w:t>
        </w:r>
      </w:hyperlink>
      <w:r w:rsidR="00AC4CF7">
        <w:t>.</w:t>
      </w:r>
    </w:p>
    <w:p w14:paraId="73B2DA8D" w14:textId="77777777" w:rsidR="001E6516" w:rsidRDefault="001E6516" w:rsidP="001E6516">
      <w:pPr>
        <w:jc w:val="both"/>
      </w:pPr>
    </w:p>
    <w:p w14:paraId="2F773887" w14:textId="77777777" w:rsidR="001E6516" w:rsidRPr="00897045" w:rsidRDefault="001E6516" w:rsidP="00897045">
      <w:pPr>
        <w:pStyle w:val="ListParagraph"/>
        <w:ind w:left="360"/>
        <w:rPr>
          <w:rFonts w:cs="Arial"/>
          <w:b/>
          <w:color w:val="000000"/>
        </w:rPr>
      </w:pPr>
      <w:r w:rsidRPr="00897045">
        <w:rPr>
          <w:rFonts w:cs="Arial"/>
          <w:b/>
          <w:color w:val="000000"/>
        </w:rPr>
        <w:t xml:space="preserve">Confidentiality Requirements </w:t>
      </w:r>
    </w:p>
    <w:p w14:paraId="0BC05CB3" w14:textId="71F7FE2D" w:rsidR="001E6516" w:rsidRPr="00897045" w:rsidRDefault="001E6516" w:rsidP="00897045">
      <w:pPr>
        <w:ind w:left="360"/>
        <w:jc w:val="both"/>
      </w:pPr>
      <w:r w:rsidRPr="00897045">
        <w:t xml:space="preserve">Contracts must contain a statement whereby the contractor agrees to keep confidential the names and other information pertaining to </w:t>
      </w:r>
      <w:r w:rsidR="0032390A">
        <w:t>customer</w:t>
      </w:r>
      <w:r w:rsidRPr="00897045">
        <w:t xml:space="preserve">s including life style, financial status, and housing conditions. </w:t>
      </w:r>
    </w:p>
    <w:p w14:paraId="2A76A702" w14:textId="77777777" w:rsidR="00853EE7" w:rsidRDefault="00853EE7" w:rsidP="00897045">
      <w:pPr>
        <w:pStyle w:val="ListParagraph"/>
        <w:ind w:left="360"/>
        <w:rPr>
          <w:rFonts w:cs="Arial"/>
          <w:b/>
          <w:color w:val="000000"/>
        </w:rPr>
      </w:pPr>
    </w:p>
    <w:p w14:paraId="3B818BF0" w14:textId="12AA4DC8" w:rsidR="001E6516" w:rsidRPr="00897045" w:rsidRDefault="001E6516" w:rsidP="00897045">
      <w:pPr>
        <w:pStyle w:val="ListParagraph"/>
        <w:ind w:left="360"/>
        <w:rPr>
          <w:rFonts w:cs="Arial"/>
          <w:b/>
          <w:color w:val="000000"/>
        </w:rPr>
      </w:pPr>
      <w:r w:rsidRPr="00897045">
        <w:rPr>
          <w:rFonts w:cs="Arial"/>
          <w:b/>
          <w:color w:val="000000"/>
        </w:rPr>
        <w:t>Sub</w:t>
      </w:r>
      <w:r w:rsidR="00F2628A">
        <w:rPr>
          <w:rFonts w:cs="Arial"/>
          <w:b/>
          <w:color w:val="000000"/>
        </w:rPr>
        <w:t>-Contractors</w:t>
      </w:r>
    </w:p>
    <w:p w14:paraId="73E2404A" w14:textId="77777777" w:rsidR="001E6516" w:rsidRDefault="001E6516" w:rsidP="00897045">
      <w:pPr>
        <w:ind w:firstLine="360"/>
      </w:pPr>
      <w:r>
        <w:t>The contractor must list any and all sub</w:t>
      </w:r>
      <w:r w:rsidR="00F2628A">
        <w:t>-</w:t>
      </w:r>
      <w:r>
        <w:t>contractors that will be working on a weatherization job.</w:t>
      </w:r>
    </w:p>
    <w:p w14:paraId="49C9495F" w14:textId="77777777" w:rsidR="001E6516" w:rsidRDefault="001E6516" w:rsidP="00897045"/>
    <w:p w14:paraId="4A10B055" w14:textId="77777777" w:rsidR="001E6516" w:rsidRPr="00897045" w:rsidRDefault="001E6516" w:rsidP="00897045">
      <w:pPr>
        <w:pStyle w:val="ListParagraph"/>
        <w:ind w:left="360"/>
        <w:rPr>
          <w:rFonts w:cs="Arial"/>
          <w:b/>
          <w:color w:val="000000"/>
        </w:rPr>
      </w:pPr>
      <w:r w:rsidRPr="00897045">
        <w:rPr>
          <w:rFonts w:cs="Arial"/>
          <w:b/>
          <w:color w:val="000000"/>
        </w:rPr>
        <w:t xml:space="preserve">Contractor Liability </w:t>
      </w:r>
    </w:p>
    <w:p w14:paraId="7D497927" w14:textId="10864A49" w:rsidR="001E6516" w:rsidRDefault="001E6516" w:rsidP="00897045">
      <w:pPr>
        <w:ind w:left="360"/>
        <w:jc w:val="both"/>
        <w:rPr>
          <w:ins w:id="737" w:author="Taylor, Christine [HHS]" w:date="2024-12-13T15:46:00Z" w16du:dateUtc="2024-12-13T21:46:00Z"/>
        </w:rPr>
      </w:pPr>
      <w:r>
        <w:t xml:space="preserve">Contracts must include a statement whereby the contractor agrees to hold harmless the </w:t>
      </w:r>
      <w:r w:rsidR="004D4484">
        <w:t>subgrantee</w:t>
      </w:r>
      <w:r>
        <w:t xml:space="preserve"> for any injuries or accidents suffered as a result of the contractor’s negligence or poor judgment or the negligence or poor judgment of its employees in the execution of their work and agrees to assume those obligations and liabilities customarily assumed by one holding the position of an independent contractor.</w:t>
      </w:r>
      <w:ins w:id="738" w:author="Taylor, Christine [HHS]" w:date="2024-12-13T15:46:00Z" w16du:dateUtc="2024-12-13T21:46:00Z">
        <w:r w:rsidR="00CD41BC">
          <w:t xml:space="preserve"> </w:t>
        </w:r>
      </w:ins>
    </w:p>
    <w:p w14:paraId="6E8B6129" w14:textId="77777777" w:rsidR="00CD41BC" w:rsidRDefault="00CD41BC" w:rsidP="00897045">
      <w:pPr>
        <w:ind w:left="360"/>
        <w:jc w:val="both"/>
        <w:rPr>
          <w:ins w:id="739" w:author="Taylor, Christine [HHS]" w:date="2024-12-13T15:46:00Z" w16du:dateUtc="2024-12-13T21:46:00Z"/>
        </w:rPr>
      </w:pPr>
    </w:p>
    <w:p w14:paraId="40A36703" w14:textId="2887B0CE" w:rsidR="00CD41BC" w:rsidRDefault="00CD41BC" w:rsidP="00897045">
      <w:pPr>
        <w:ind w:left="360"/>
        <w:jc w:val="both"/>
      </w:pPr>
      <w:ins w:id="740" w:author="Taylor, Christine [HHS]" w:date="2024-12-13T15:46:00Z" w16du:dateUtc="2024-12-13T21:46:00Z">
        <w:r>
          <w:t xml:space="preserve">As per Section 2.7.1.2 of the </w:t>
        </w:r>
        <w:r w:rsidR="00BE24F9">
          <w:t xml:space="preserve">contract General Terms, the </w:t>
        </w:r>
      </w:ins>
      <w:ins w:id="741" w:author="Taylor, Christine [HHS]" w:date="2024-12-13T15:47:00Z" w16du:dateUtc="2024-12-13T21:47:00Z">
        <w:r w:rsidR="00BE24F9">
          <w:t xml:space="preserve">State of Iowa and the Agency </w:t>
        </w:r>
        <w:r w:rsidR="002C093C">
          <w:t xml:space="preserve">(see contract for definition) </w:t>
        </w:r>
        <w:r w:rsidR="00BE24F9">
          <w:t xml:space="preserve">are to be </w:t>
        </w:r>
        <w:r w:rsidR="002C093C">
          <w:t xml:space="preserve">named </w:t>
        </w:r>
      </w:ins>
      <w:ins w:id="742" w:author="Taylor, Christine [HHS]" w:date="2024-12-13T15:47:00Z">
        <w:r w:rsidR="002C093C" w:rsidRPr="002C093C">
          <w:t>as additional insureds or loss payees on the policies for all coverages required by this Contract, with the exception of Workers’ Compensation, or the Contractor shall obtain an endorsement to the same effect</w:t>
        </w:r>
      </w:ins>
      <w:ins w:id="743" w:author="Taylor, Christine [HHS]" w:date="2024-12-13T15:47:00Z" w16du:dateUtc="2024-12-13T21:47:00Z">
        <w:r w:rsidR="002C093C">
          <w:t>.</w:t>
        </w:r>
      </w:ins>
    </w:p>
    <w:p w14:paraId="06B9C9ED" w14:textId="77777777" w:rsidR="001E6516" w:rsidRDefault="001E6516" w:rsidP="00897045"/>
    <w:p w14:paraId="20844D36" w14:textId="77777777" w:rsidR="001E6516" w:rsidRPr="00897045" w:rsidRDefault="001E6516" w:rsidP="00897045">
      <w:pPr>
        <w:pStyle w:val="ListParagraph"/>
        <w:ind w:left="360"/>
        <w:rPr>
          <w:rFonts w:cs="Arial"/>
          <w:b/>
          <w:color w:val="000000"/>
        </w:rPr>
      </w:pPr>
      <w:r w:rsidRPr="00897045">
        <w:rPr>
          <w:rFonts w:cs="Arial"/>
          <w:b/>
          <w:color w:val="000000"/>
        </w:rPr>
        <w:t xml:space="preserve">Indemnification </w:t>
      </w:r>
    </w:p>
    <w:p w14:paraId="0E92C85E" w14:textId="2C8B0CA9" w:rsidR="001E6516" w:rsidRDefault="001E6516" w:rsidP="00897045">
      <w:pPr>
        <w:ind w:left="360"/>
        <w:jc w:val="both"/>
      </w:pPr>
      <w:r>
        <w:t xml:space="preserve">Contracts must include a statement whereby the contractor agrees to protect, defend, and indemnify the property owner and the </w:t>
      </w:r>
      <w:r w:rsidR="004D4484">
        <w:t>subgrantee</w:t>
      </w:r>
      <w:r>
        <w:t xml:space="preserve"> from claims for unpaid work, labor, or materials. The contractor must also agree to indemnify and hold harmless all </w:t>
      </w:r>
      <w:r w:rsidR="0032390A">
        <w:t>customer</w:t>
      </w:r>
      <w:r>
        <w:t xml:space="preserve">s of the program, the State of Iowa, and the </w:t>
      </w:r>
      <w:r w:rsidR="004D4484">
        <w:t>subgrantee</w:t>
      </w:r>
      <w:r>
        <w:t xml:space="preserve"> and its officers, employees, and agents from any and all loss or damage occasioned wholly or in part by any negligent act or omission of the contractor or any of the contractor’s employees, agents, or sub</w:t>
      </w:r>
      <w:r w:rsidR="00F2628A">
        <w:t>-contractors</w:t>
      </w:r>
      <w:r>
        <w:t xml:space="preserve"> arising out of or in any way connected to the contractor’s performance or work and services under the contract. The contractor’s obligation to indemnify, save, and hold harmless must include the obligation to pay all reasonable expenses incurred by any party indemnified in defending itself with regard to any claims or in enforcing the provisions of the contract.</w:t>
      </w:r>
    </w:p>
    <w:p w14:paraId="301D7705" w14:textId="77777777" w:rsidR="002C0022" w:rsidRDefault="002C0022" w:rsidP="001E6516">
      <w:pPr>
        <w:jc w:val="both"/>
      </w:pPr>
    </w:p>
    <w:p w14:paraId="756BCF7C" w14:textId="77777777" w:rsidR="001E6516" w:rsidRPr="00897045" w:rsidRDefault="001E6516" w:rsidP="00897045">
      <w:pPr>
        <w:pStyle w:val="ListParagraph"/>
        <w:ind w:left="360"/>
        <w:rPr>
          <w:rFonts w:cs="Arial"/>
          <w:b/>
          <w:color w:val="000000"/>
        </w:rPr>
      </w:pPr>
      <w:r w:rsidRPr="00897045">
        <w:rPr>
          <w:rFonts w:cs="Arial"/>
          <w:b/>
          <w:color w:val="000000"/>
        </w:rPr>
        <w:t xml:space="preserve">Equal Employment Opportunity (EEO) </w:t>
      </w:r>
    </w:p>
    <w:p w14:paraId="4403ABA0" w14:textId="77777777" w:rsidR="001E6516" w:rsidRDefault="001E6516" w:rsidP="00897045">
      <w:pPr>
        <w:ind w:left="360"/>
        <w:jc w:val="both"/>
      </w:pPr>
      <w:r>
        <w:t>Contracts must include a provision requiring compliance with E.O. 11246, “Equal Employment Opportunity,” as amended by E.O. 11375, “Amending Executive Order 11246 Relating to Equal Employment Opportunity” and as supplemented by regulations at 41 CFR Part 60, “Office of Federal Contract Compliance Programs, Equal Employment Opportunity, Department of Labor”, and all relevant provisions of the Iowa Civil Rights Act of 1965, as amended, and Iowa Executive Order 9 of 1967.</w:t>
      </w:r>
    </w:p>
    <w:p w14:paraId="5BDC0266" w14:textId="77777777" w:rsidR="001E6516" w:rsidRDefault="001E6516" w:rsidP="00897045">
      <w:pPr>
        <w:ind w:left="360"/>
        <w:jc w:val="both"/>
      </w:pPr>
    </w:p>
    <w:p w14:paraId="2254E4C3" w14:textId="77777777" w:rsidR="001E6516" w:rsidRDefault="001E6516" w:rsidP="00897045">
      <w:pPr>
        <w:ind w:left="360"/>
        <w:jc w:val="both"/>
      </w:pPr>
      <w:r>
        <w:t xml:space="preserve">In the event of the contractor’s noncompliance with the non-discrimination clauses of the contract or any of the aforesaid rules or regulations, the contract will be canceled, terminated, or suspended in whole or in part. </w:t>
      </w:r>
    </w:p>
    <w:p w14:paraId="2DD8E149" w14:textId="77777777" w:rsidR="0051127F" w:rsidRDefault="0051127F" w:rsidP="00897045">
      <w:pPr>
        <w:ind w:left="360"/>
        <w:jc w:val="both"/>
      </w:pPr>
    </w:p>
    <w:p w14:paraId="74477C31" w14:textId="09719880" w:rsidR="001E6516" w:rsidRDefault="004D4484" w:rsidP="00897045">
      <w:pPr>
        <w:ind w:left="360"/>
        <w:jc w:val="both"/>
      </w:pPr>
      <w:r>
        <w:t>Subgrantee</w:t>
      </w:r>
      <w:r w:rsidR="00EF1BB1">
        <w:t>s</w:t>
      </w:r>
      <w:r w:rsidR="001E6516">
        <w:t xml:space="preserve"> may want to include the following language whereby the contractor certifies that:</w:t>
      </w:r>
    </w:p>
    <w:p w14:paraId="7574595C" w14:textId="77777777" w:rsidR="001E6516" w:rsidRDefault="001E6516" w:rsidP="00897045">
      <w:pPr>
        <w:ind w:left="360"/>
        <w:jc w:val="both"/>
      </w:pPr>
    </w:p>
    <w:p w14:paraId="0B951E7A" w14:textId="77777777" w:rsidR="001E6516" w:rsidRDefault="001E6516" w:rsidP="00897045">
      <w:pPr>
        <w:ind w:left="360"/>
        <w:jc w:val="both"/>
      </w:pPr>
      <w:r>
        <w:t>The contractor will not discriminate against any employee employed in the performance of the contract or against any applicant for employment in the performance of the contract, because of race, religion, sex, color, national origin, disability, or age. The contractor will take affirmative action to assure employment without regard to race, religion, sex, color, national origin, disability, or age. The requirement will apply to, but not be limited to: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setting forth provisions of this non-discrimination clause.</w:t>
      </w:r>
    </w:p>
    <w:p w14:paraId="72BEF221" w14:textId="77777777" w:rsidR="001E6516" w:rsidRDefault="001E6516" w:rsidP="00897045">
      <w:pPr>
        <w:ind w:left="360"/>
        <w:jc w:val="both"/>
      </w:pPr>
    </w:p>
    <w:p w14:paraId="225BC497" w14:textId="77777777" w:rsidR="001E6516" w:rsidRDefault="001E6516" w:rsidP="00897045">
      <w:pPr>
        <w:ind w:left="360"/>
        <w:jc w:val="both"/>
      </w:pPr>
      <w:r>
        <w:lastRenderedPageBreak/>
        <w:t>The contractor will, in all solicitations or advertisements for employees placed by or on behalf of the contractor, state that all qualified applicants will receive consideration for employment without regard to race, color, religion, sex, national origin, disability, or age.</w:t>
      </w:r>
    </w:p>
    <w:p w14:paraId="35919E36" w14:textId="77777777" w:rsidR="001E6516" w:rsidRDefault="001E6516" w:rsidP="001E6516">
      <w:pPr>
        <w:jc w:val="both"/>
      </w:pPr>
    </w:p>
    <w:p w14:paraId="2E6F50CA" w14:textId="77777777" w:rsidR="001E6516" w:rsidRPr="00897045" w:rsidRDefault="001E6516" w:rsidP="00897045">
      <w:pPr>
        <w:pStyle w:val="ListParagraph"/>
        <w:ind w:left="360"/>
        <w:rPr>
          <w:rFonts w:cs="Arial"/>
          <w:b/>
          <w:color w:val="000000"/>
        </w:rPr>
      </w:pPr>
      <w:r w:rsidRPr="00897045">
        <w:rPr>
          <w:rFonts w:cs="Arial"/>
          <w:b/>
          <w:color w:val="000000"/>
        </w:rPr>
        <w:t xml:space="preserve">Copeland Anti-Kickback Act </w:t>
      </w:r>
    </w:p>
    <w:p w14:paraId="7F7B20AF" w14:textId="77777777" w:rsidR="001E6516" w:rsidRDefault="001E6516" w:rsidP="00897045">
      <w:pPr>
        <w:ind w:left="360"/>
        <w:jc w:val="both"/>
      </w:pPr>
      <w:r>
        <w:t xml:space="preserve">Contracts must include a provision requiring compliance with the Copeland Anti-Kickback Act (18 U.S.C. 874 and 40 U.S.C. 276c). The Copeland Anti-Kickback Act provides that </w:t>
      </w:r>
      <w:r w:rsidR="00F2628A">
        <w:t>contractors</w:t>
      </w:r>
      <w:r>
        <w:t xml:space="preserve"> are prohibited from inducing, by any means, any person employed in the construction, completion, or repair of public work, to give up any part of the compensation to which he is otherwise entitled. Note: The inclusion of the Copeland Anti-Kickback Act language in contracts is a federal requirement. </w:t>
      </w:r>
    </w:p>
    <w:p w14:paraId="31A1C878" w14:textId="77777777" w:rsidR="001E6516" w:rsidRDefault="001E6516" w:rsidP="00897045"/>
    <w:p w14:paraId="269476D7" w14:textId="77777777" w:rsidR="001E6516" w:rsidRPr="00897045" w:rsidRDefault="001E6516" w:rsidP="00897045">
      <w:pPr>
        <w:pStyle w:val="ListParagraph"/>
        <w:ind w:left="360"/>
        <w:rPr>
          <w:rFonts w:cs="Arial"/>
          <w:b/>
          <w:color w:val="000000"/>
        </w:rPr>
      </w:pPr>
      <w:r w:rsidRPr="00897045">
        <w:rPr>
          <w:rFonts w:cs="Arial"/>
          <w:b/>
          <w:color w:val="000000"/>
        </w:rPr>
        <w:t>Contract Work Hours and Safety Standards Act</w:t>
      </w:r>
    </w:p>
    <w:p w14:paraId="289FE861" w14:textId="77777777" w:rsidR="001E6516" w:rsidRDefault="001E6516" w:rsidP="00897045">
      <w:pPr>
        <w:ind w:left="360"/>
        <w:jc w:val="both"/>
      </w:pPr>
      <w:r>
        <w:t xml:space="preserve">Contracts must include a provision requiring compliance with the Contract Work Hours and Safety Standards Act (40 U.S.C. 327-333). (Required for contracts awarded in excess of $2,000.) </w:t>
      </w:r>
    </w:p>
    <w:p w14:paraId="19A295A7" w14:textId="77777777" w:rsidR="008F6B12" w:rsidRDefault="008F6B12" w:rsidP="00897045"/>
    <w:p w14:paraId="0D53D4EE" w14:textId="77777777" w:rsidR="00B62EE1" w:rsidRPr="00897045" w:rsidRDefault="00B62EE1" w:rsidP="00897045">
      <w:pPr>
        <w:pStyle w:val="ListParagraph"/>
        <w:ind w:left="360"/>
        <w:rPr>
          <w:rFonts w:cs="Arial"/>
          <w:b/>
          <w:color w:val="000000"/>
        </w:rPr>
      </w:pPr>
      <w:r w:rsidRPr="00897045">
        <w:rPr>
          <w:rFonts w:cs="Arial"/>
          <w:b/>
          <w:color w:val="000000"/>
        </w:rPr>
        <w:t xml:space="preserve">Contractor Payment Process </w:t>
      </w:r>
    </w:p>
    <w:p w14:paraId="641C56D8" w14:textId="39B707AE" w:rsidR="00B62EE1" w:rsidRDefault="00B62EE1" w:rsidP="00897045">
      <w:pPr>
        <w:pStyle w:val="ListParagraph"/>
        <w:ind w:left="360"/>
        <w:jc w:val="both"/>
        <w:rPr>
          <w:rFonts w:cs="Arial"/>
        </w:rPr>
      </w:pPr>
      <w:r w:rsidRPr="00600080">
        <w:rPr>
          <w:rFonts w:cs="Arial"/>
          <w:color w:val="000000"/>
        </w:rPr>
        <w:t xml:space="preserve">Contracts must include a description of the method and conditions of payment to the contractor. This would include a statement that </w:t>
      </w:r>
      <w:r w:rsidR="00F2628A">
        <w:rPr>
          <w:rFonts w:cs="Arial"/>
          <w:color w:val="000000"/>
        </w:rPr>
        <w:t>contractors</w:t>
      </w:r>
      <w:r w:rsidRPr="00600080">
        <w:rPr>
          <w:rFonts w:cs="Arial"/>
          <w:color w:val="000000"/>
        </w:rPr>
        <w:t xml:space="preserve"> will not be paid for work on a home until all work has been satisfactorily completed, as verified by the </w:t>
      </w:r>
      <w:r w:rsidR="004D4484">
        <w:rPr>
          <w:rFonts w:cs="Arial"/>
          <w:color w:val="000000"/>
        </w:rPr>
        <w:t>subgrantee</w:t>
      </w:r>
      <w:r w:rsidRPr="00600080">
        <w:rPr>
          <w:rFonts w:cs="Arial"/>
          <w:color w:val="000000"/>
        </w:rPr>
        <w:t xml:space="preserve">. The contractor must present any warranties, guarantees, or rebates owed the homeowner or </w:t>
      </w:r>
      <w:r w:rsidR="004D4484">
        <w:rPr>
          <w:rFonts w:cs="Arial"/>
          <w:color w:val="000000"/>
        </w:rPr>
        <w:t>subgrantee</w:t>
      </w:r>
      <w:r w:rsidRPr="00600080">
        <w:rPr>
          <w:rFonts w:cs="Arial"/>
          <w:color w:val="000000"/>
        </w:rPr>
        <w:t xml:space="preserve"> at the </w:t>
      </w:r>
      <w:r w:rsidR="00531884">
        <w:rPr>
          <w:rFonts w:cs="Arial"/>
          <w:color w:val="000000"/>
        </w:rPr>
        <w:t xml:space="preserve">time the invoice is submitted. </w:t>
      </w:r>
      <w:r w:rsidRPr="00600080">
        <w:rPr>
          <w:rFonts w:cs="Arial"/>
          <w:color w:val="000000"/>
        </w:rPr>
        <w:t xml:space="preserve">The contractor must submit an itemized invoice, as described below, to the </w:t>
      </w:r>
      <w:r w:rsidR="004D4484">
        <w:rPr>
          <w:rFonts w:cs="Arial"/>
          <w:color w:val="000000"/>
        </w:rPr>
        <w:t>subgrantee</w:t>
      </w:r>
      <w:r w:rsidRPr="00600080">
        <w:rPr>
          <w:rFonts w:cs="Arial"/>
          <w:color w:val="000000"/>
        </w:rPr>
        <w:t xml:space="preserve">. The invoice must break out costs into labor and materials categories. The elements </w:t>
      </w:r>
      <w:r w:rsidRPr="00600080">
        <w:rPr>
          <w:rFonts w:cs="Arial"/>
        </w:rPr>
        <w:t>of an invoice include:</w:t>
      </w:r>
    </w:p>
    <w:p w14:paraId="2E3C9900" w14:textId="77777777" w:rsidR="00B62EE1" w:rsidRPr="00600080" w:rsidRDefault="00B62EE1" w:rsidP="00102572">
      <w:pPr>
        <w:pStyle w:val="ListParagraph"/>
        <w:numPr>
          <w:ilvl w:val="0"/>
          <w:numId w:val="34"/>
        </w:numPr>
        <w:ind w:left="720"/>
        <w:jc w:val="both"/>
        <w:rPr>
          <w:rFonts w:cs="Arial"/>
        </w:rPr>
      </w:pPr>
      <w:r w:rsidRPr="00600080">
        <w:rPr>
          <w:rFonts w:cs="Arial"/>
        </w:rPr>
        <w:t>Original Invoice</w:t>
      </w:r>
    </w:p>
    <w:p w14:paraId="65C66A7E" w14:textId="77777777" w:rsidR="00B62EE1" w:rsidRPr="00600080" w:rsidRDefault="00B62EE1" w:rsidP="00102572">
      <w:pPr>
        <w:pStyle w:val="ListParagraph"/>
        <w:numPr>
          <w:ilvl w:val="0"/>
          <w:numId w:val="35"/>
        </w:numPr>
        <w:ind w:left="1080"/>
        <w:jc w:val="both"/>
        <w:rPr>
          <w:rFonts w:cs="Arial"/>
        </w:rPr>
      </w:pPr>
      <w:r w:rsidRPr="00600080">
        <w:rPr>
          <w:rFonts w:cs="Arial"/>
        </w:rPr>
        <w:t>A copy of the invoice that any customer would normally receive from the vendor/contractor. The acceptable invoice received from the vendor/contractor may be labeled “customer’s copy”, “original invoice”, “payee copy”, or any other designation to denote the invoice is presented by the vendor to the customer.</w:t>
      </w:r>
    </w:p>
    <w:p w14:paraId="07F04748" w14:textId="4DC52663" w:rsidR="00B62EE1" w:rsidRPr="00600080" w:rsidRDefault="00B62EE1" w:rsidP="00102572">
      <w:pPr>
        <w:pStyle w:val="ListParagraph"/>
        <w:numPr>
          <w:ilvl w:val="0"/>
          <w:numId w:val="35"/>
        </w:numPr>
        <w:ind w:left="1080"/>
        <w:jc w:val="both"/>
        <w:rPr>
          <w:rFonts w:cs="Arial"/>
        </w:rPr>
      </w:pPr>
      <w:r w:rsidRPr="00600080">
        <w:rPr>
          <w:rFonts w:cs="Arial"/>
        </w:rPr>
        <w:t>The original invoice shall indicate in detail the items of service, expense, goods furnished</w:t>
      </w:r>
      <w:r w:rsidR="002059FB">
        <w:rPr>
          <w:rFonts w:cs="Arial"/>
        </w:rPr>
        <w:t xml:space="preserve"> (includes manufacturer</w:t>
      </w:r>
      <w:r w:rsidR="00607F96">
        <w:rPr>
          <w:rFonts w:cs="Arial"/>
        </w:rPr>
        <w:t xml:space="preserve">, </w:t>
      </w:r>
      <w:r w:rsidR="002059FB">
        <w:rPr>
          <w:rFonts w:cs="Arial"/>
        </w:rPr>
        <w:t>model number</w:t>
      </w:r>
      <w:r w:rsidR="00607F96">
        <w:rPr>
          <w:rFonts w:cs="Arial"/>
        </w:rPr>
        <w:t>, and serial number of</w:t>
      </w:r>
      <w:r w:rsidR="002059FB">
        <w:rPr>
          <w:rFonts w:cs="Arial"/>
        </w:rPr>
        <w:t xml:space="preserve"> new </w:t>
      </w:r>
      <w:r w:rsidR="00607F96">
        <w:rPr>
          <w:rFonts w:cs="Arial"/>
        </w:rPr>
        <w:t>heating systems, water heaters, and exhaust fans</w:t>
      </w:r>
      <w:r w:rsidR="002059FB">
        <w:rPr>
          <w:rFonts w:cs="Arial"/>
        </w:rPr>
        <w:t xml:space="preserve"> installed)</w:t>
      </w:r>
      <w:r w:rsidRPr="00600080">
        <w:rPr>
          <w:rFonts w:cs="Arial"/>
        </w:rPr>
        <w:t>, or contract upon which payment is sought, as well as the date the goods/services were received.</w:t>
      </w:r>
      <w:r w:rsidR="00287056">
        <w:rPr>
          <w:rFonts w:cs="Arial"/>
        </w:rPr>
        <w:t xml:space="preserve"> Each item must be clearly identified and </w:t>
      </w:r>
      <w:r w:rsidR="00D90F27">
        <w:rPr>
          <w:rFonts w:cs="Arial"/>
        </w:rPr>
        <w:t xml:space="preserve">broken out by measure </w:t>
      </w:r>
      <w:r w:rsidR="002059FB">
        <w:rPr>
          <w:rFonts w:cs="Arial"/>
        </w:rPr>
        <w:t xml:space="preserve">for material </w:t>
      </w:r>
      <w:r w:rsidR="00D90F27">
        <w:rPr>
          <w:rFonts w:cs="Arial"/>
        </w:rPr>
        <w:t>and labor categories</w:t>
      </w:r>
      <w:r w:rsidR="00607F96">
        <w:rPr>
          <w:rFonts w:cs="Arial"/>
        </w:rPr>
        <w:t xml:space="preserve"> (e.g., pounds of insulation installed, number of weatherstrip, etc.)</w:t>
      </w:r>
      <w:r w:rsidR="00D90F27">
        <w:rPr>
          <w:rFonts w:cs="Arial"/>
        </w:rPr>
        <w:t xml:space="preserve">. </w:t>
      </w:r>
    </w:p>
    <w:p w14:paraId="27EB5107" w14:textId="77777777" w:rsidR="00B62EE1" w:rsidRDefault="00B62EE1" w:rsidP="00102572">
      <w:pPr>
        <w:pStyle w:val="ListParagraph"/>
        <w:numPr>
          <w:ilvl w:val="0"/>
          <w:numId w:val="35"/>
        </w:numPr>
        <w:ind w:left="1080"/>
        <w:jc w:val="both"/>
        <w:rPr>
          <w:rFonts w:cs="Arial"/>
        </w:rPr>
      </w:pPr>
      <w:r w:rsidRPr="00600080">
        <w:rPr>
          <w:rFonts w:cs="Arial"/>
        </w:rPr>
        <w:t xml:space="preserve">If the claimant submits a “generic invoice” (i.e. no typeset letterhead, no company name and address), the invoice must </w:t>
      </w:r>
      <w:r w:rsidR="00287056">
        <w:rPr>
          <w:rFonts w:cs="Arial"/>
        </w:rPr>
        <w:t xml:space="preserve">include the following, either handwritten or stamped: company name, address, city, state, zip code, phone number, and </w:t>
      </w:r>
      <w:r w:rsidRPr="00600080">
        <w:rPr>
          <w:rFonts w:cs="Arial"/>
        </w:rPr>
        <w:t xml:space="preserve">be signed and dated, in ink, by the claimant. </w:t>
      </w:r>
    </w:p>
    <w:p w14:paraId="0990320B" w14:textId="77777777" w:rsidR="00C95591" w:rsidRPr="00600080" w:rsidRDefault="00C95591" w:rsidP="00897045">
      <w:pPr>
        <w:pStyle w:val="ListParagraph"/>
        <w:jc w:val="both"/>
        <w:rPr>
          <w:rFonts w:cs="Arial"/>
        </w:rPr>
      </w:pPr>
    </w:p>
    <w:p w14:paraId="7BDC81D2" w14:textId="77777777" w:rsidR="00B62EE1" w:rsidRPr="00600080" w:rsidRDefault="00B62EE1" w:rsidP="00102572">
      <w:pPr>
        <w:pStyle w:val="ListParagraph"/>
        <w:numPr>
          <w:ilvl w:val="0"/>
          <w:numId w:val="34"/>
        </w:numPr>
        <w:ind w:left="720"/>
        <w:jc w:val="both"/>
        <w:rPr>
          <w:rFonts w:cs="Arial"/>
        </w:rPr>
      </w:pPr>
      <w:r w:rsidRPr="00600080">
        <w:rPr>
          <w:rFonts w:cs="Arial"/>
        </w:rPr>
        <w:t>Materials List</w:t>
      </w:r>
    </w:p>
    <w:p w14:paraId="556D4D79" w14:textId="77777777" w:rsidR="002059FB" w:rsidRDefault="00B62EE1" w:rsidP="00897045">
      <w:pPr>
        <w:pStyle w:val="ListParagraph"/>
        <w:jc w:val="both"/>
        <w:rPr>
          <w:rFonts w:cs="Arial"/>
        </w:rPr>
      </w:pPr>
      <w:r w:rsidRPr="00600080">
        <w:rPr>
          <w:rFonts w:cs="Arial"/>
        </w:rPr>
        <w:t xml:space="preserve">A materials list which has been properly certified by the vendor/contractor may be substituted for the original invoice. “Properly certified” includes original signature and title of the person signing the materials list as well as the date the claim is certified. </w:t>
      </w:r>
    </w:p>
    <w:p w14:paraId="5D420248" w14:textId="77777777" w:rsidR="002059FB" w:rsidRDefault="002059FB" w:rsidP="00897045">
      <w:pPr>
        <w:pStyle w:val="ListParagraph"/>
        <w:jc w:val="both"/>
        <w:rPr>
          <w:rFonts w:cs="Arial"/>
        </w:rPr>
      </w:pPr>
    </w:p>
    <w:p w14:paraId="39C07106" w14:textId="450ED548" w:rsidR="00DF0373" w:rsidRDefault="002059FB" w:rsidP="00897045">
      <w:pPr>
        <w:ind w:left="360"/>
        <w:jc w:val="both"/>
        <w:rPr>
          <w:rFonts w:cs="Arial"/>
        </w:rPr>
      </w:pPr>
      <w:r w:rsidRPr="00897045">
        <w:rPr>
          <w:rFonts w:cs="Arial"/>
          <w:b/>
        </w:rPr>
        <w:t>NOTE:</w:t>
      </w:r>
      <w:r w:rsidRPr="00897045">
        <w:rPr>
          <w:rFonts w:cs="Arial"/>
        </w:rPr>
        <w:t xml:space="preserve"> To be considered a proper invoice, t</w:t>
      </w:r>
      <w:r w:rsidR="00B62EE1" w:rsidRPr="00897045">
        <w:rPr>
          <w:rFonts w:cs="Arial"/>
        </w:rPr>
        <w:t>he materials list should also contain the name</w:t>
      </w:r>
      <w:r w:rsidRPr="00897045">
        <w:rPr>
          <w:rFonts w:cs="Arial"/>
        </w:rPr>
        <w:t xml:space="preserve"> and</w:t>
      </w:r>
      <w:r w:rsidR="00B62EE1" w:rsidRPr="00897045">
        <w:rPr>
          <w:rFonts w:cs="Arial"/>
        </w:rPr>
        <w:t xml:space="preserve"> address of the vendor/contractor</w:t>
      </w:r>
      <w:r w:rsidRPr="00897045">
        <w:rPr>
          <w:rFonts w:cs="Arial"/>
        </w:rPr>
        <w:t>, dates of service and contractor signature.</w:t>
      </w:r>
    </w:p>
    <w:p w14:paraId="6518F602" w14:textId="77777777" w:rsidR="00BE0BC3" w:rsidRPr="00897045" w:rsidRDefault="00BE0BC3" w:rsidP="00897045">
      <w:pPr>
        <w:ind w:left="360"/>
        <w:jc w:val="both"/>
      </w:pPr>
    </w:p>
    <w:p w14:paraId="26BCCBF9" w14:textId="77777777" w:rsidR="00C95591" w:rsidRPr="00897045" w:rsidRDefault="00C95591" w:rsidP="00897045">
      <w:pPr>
        <w:pStyle w:val="ListParagraph"/>
        <w:ind w:left="360"/>
        <w:rPr>
          <w:rFonts w:cs="Arial"/>
          <w:b/>
          <w:color w:val="000000"/>
        </w:rPr>
      </w:pPr>
      <w:r w:rsidRPr="00897045">
        <w:rPr>
          <w:rFonts w:cs="Arial"/>
          <w:b/>
          <w:color w:val="000000"/>
        </w:rPr>
        <w:t xml:space="preserve">Contractor Acknowledgement </w:t>
      </w:r>
    </w:p>
    <w:p w14:paraId="33E9CC4D" w14:textId="000338B9" w:rsidR="00C95591" w:rsidRPr="00897045" w:rsidRDefault="003E1C1C" w:rsidP="00897045">
      <w:pPr>
        <w:ind w:left="360"/>
        <w:jc w:val="both"/>
      </w:pPr>
      <w:r w:rsidRPr="00897045">
        <w:t xml:space="preserve">The contract must contain the following statement: </w:t>
      </w:r>
      <w:r w:rsidR="00C95591" w:rsidRPr="00897045">
        <w:t xml:space="preserve">By affixing a signature to this contract, the contractor acknowledges receipt of the items listed in the contract. The contractor also acknowledges responsibility to perform in a satisfactory manner, as determined by the </w:t>
      </w:r>
      <w:r w:rsidR="004D4484">
        <w:t>subgrantee</w:t>
      </w:r>
      <w:r w:rsidR="00C95591" w:rsidRPr="00897045">
        <w:t xml:space="preserve"> and </w:t>
      </w:r>
      <w:r w:rsidR="00841598">
        <w:rPr>
          <w:color w:val="000000"/>
          <w:shd w:val="clear" w:color="auto" w:fill="FFFFFF"/>
        </w:rPr>
        <w:t>Iowa WAP</w:t>
      </w:r>
      <w:r w:rsidR="00C95591" w:rsidRPr="00897045">
        <w:t>, the activities and services authorized by this agreement in accordance with the rule and regulations of the program.</w:t>
      </w:r>
    </w:p>
    <w:p w14:paraId="2B4F6C55" w14:textId="77777777" w:rsidR="001E6516" w:rsidRPr="004C0A35" w:rsidRDefault="001E6516" w:rsidP="001E6516">
      <w:pPr>
        <w:jc w:val="both"/>
        <w:rPr>
          <w:b/>
        </w:rPr>
      </w:pPr>
    </w:p>
    <w:p w14:paraId="20FBC1DC" w14:textId="77777777" w:rsidR="001E6516" w:rsidRDefault="001E6516" w:rsidP="00897045">
      <w:pPr>
        <w:pStyle w:val="Heading3"/>
      </w:pPr>
      <w:bookmarkStart w:id="744" w:name="_Toc204100086"/>
      <w:r>
        <w:t>9.33</w:t>
      </w:r>
      <w:r>
        <w:tab/>
      </w:r>
      <w:bookmarkStart w:id="745" w:name="RecommendedContractProvisions933"/>
      <w:bookmarkEnd w:id="745"/>
      <w:r>
        <w:t>Recommended Contract Provisions</w:t>
      </w:r>
      <w:bookmarkEnd w:id="744"/>
    </w:p>
    <w:p w14:paraId="7548EB9C" w14:textId="77777777" w:rsidR="001E6516" w:rsidRDefault="001E6516" w:rsidP="00897045">
      <w:pPr>
        <w:ind w:left="360"/>
        <w:jc w:val="both"/>
      </w:pPr>
      <w:r>
        <w:t>It is recommended contracts contain the following provisions.</w:t>
      </w:r>
    </w:p>
    <w:p w14:paraId="0983C5F2" w14:textId="77777777" w:rsidR="001E6516" w:rsidRPr="00897045" w:rsidRDefault="001E6516" w:rsidP="00897045">
      <w:pPr>
        <w:ind w:left="360"/>
        <w:jc w:val="both"/>
      </w:pPr>
    </w:p>
    <w:p w14:paraId="1F4D9B93" w14:textId="77777777" w:rsidR="001E6516" w:rsidRPr="00897045" w:rsidRDefault="001E6516" w:rsidP="00897045">
      <w:pPr>
        <w:pStyle w:val="ListParagraph"/>
        <w:ind w:left="360"/>
        <w:rPr>
          <w:rFonts w:cs="Arial"/>
          <w:b/>
          <w:color w:val="000000"/>
        </w:rPr>
      </w:pPr>
      <w:r w:rsidRPr="00897045">
        <w:rPr>
          <w:rFonts w:cs="Arial"/>
          <w:b/>
          <w:color w:val="000000"/>
        </w:rPr>
        <w:lastRenderedPageBreak/>
        <w:t xml:space="preserve">Start Time and Completion Time </w:t>
      </w:r>
    </w:p>
    <w:p w14:paraId="7F5614E4" w14:textId="7055B99D" w:rsidR="00516275" w:rsidRDefault="004D4484" w:rsidP="00897045">
      <w:pPr>
        <w:ind w:left="360"/>
        <w:jc w:val="both"/>
      </w:pPr>
      <w:r>
        <w:t>Subgrantee</w:t>
      </w:r>
      <w:r w:rsidR="00EF1BB1">
        <w:t>s</w:t>
      </w:r>
      <w:r w:rsidR="001E6516">
        <w:t xml:space="preserve"> may want to include in their contracts a statement that the contractor must begin work within a specified number of days after the date the contractor is awarded the </w:t>
      </w:r>
      <w:r w:rsidR="00DB4C25">
        <w:t xml:space="preserve">job </w:t>
      </w:r>
      <w:r w:rsidR="001E6516">
        <w:t xml:space="preserve">and must have all materials installed and work completed within a specified number of days after the date the contractor is awarded the </w:t>
      </w:r>
      <w:r w:rsidR="00DB4C25">
        <w:t>job</w:t>
      </w:r>
      <w:r w:rsidR="001E6516">
        <w:t xml:space="preserve">. Failure of </w:t>
      </w:r>
      <w:r w:rsidR="00F2628A">
        <w:t>contractors</w:t>
      </w:r>
      <w:r w:rsidR="001E6516">
        <w:t xml:space="preserve"> to start or complete work according to the time requirements may result in termination of the contract and the contractor being removed from a </w:t>
      </w:r>
      <w:r>
        <w:t>subgrantee</w:t>
      </w:r>
      <w:r w:rsidR="001E6516">
        <w:t>’s bidders list.</w:t>
      </w:r>
    </w:p>
    <w:p w14:paraId="23BEA7C9" w14:textId="77777777" w:rsidR="00B533F5" w:rsidRDefault="00B533F5" w:rsidP="00897045">
      <w:pPr>
        <w:ind w:left="360"/>
        <w:jc w:val="both"/>
      </w:pPr>
    </w:p>
    <w:p w14:paraId="6BFB3989" w14:textId="77777777" w:rsidR="001E6516" w:rsidRPr="00897045" w:rsidRDefault="001E6516" w:rsidP="00897045">
      <w:pPr>
        <w:pStyle w:val="ListParagraph"/>
        <w:ind w:left="360"/>
        <w:rPr>
          <w:rFonts w:cs="Arial"/>
          <w:b/>
          <w:color w:val="000000"/>
        </w:rPr>
      </w:pPr>
      <w:r w:rsidRPr="00897045">
        <w:rPr>
          <w:rFonts w:cs="Arial"/>
          <w:b/>
          <w:color w:val="000000"/>
        </w:rPr>
        <w:t>Pollution Occurrence Insurance</w:t>
      </w:r>
    </w:p>
    <w:p w14:paraId="1FDB22AD" w14:textId="77777777" w:rsidR="001E6516" w:rsidRPr="009531F8" w:rsidRDefault="001E6516" w:rsidP="0051127F">
      <w:pPr>
        <w:ind w:left="360"/>
        <w:jc w:val="both"/>
      </w:pPr>
      <w:r>
        <w:t>Pollution Occurrence Insurance (POI covers environmental pollutants such as lead paint dust</w:t>
      </w:r>
      <w:r w:rsidR="00CF5DC6">
        <w:t>)</w:t>
      </w:r>
      <w:r>
        <w:t xml:space="preserve">. Although POI coverage is no longer required, it is recommended by the U.S. Department of Energy (DOE). </w:t>
      </w:r>
    </w:p>
    <w:p w14:paraId="34CDFB86" w14:textId="77777777" w:rsidR="002C0022" w:rsidRDefault="002C0022" w:rsidP="00897045"/>
    <w:p w14:paraId="5D3711C1" w14:textId="77777777" w:rsidR="001E6516" w:rsidRPr="00F60C7E" w:rsidRDefault="001E6516" w:rsidP="00F60C7E">
      <w:pPr>
        <w:pStyle w:val="ListParagraph"/>
        <w:ind w:left="360"/>
        <w:rPr>
          <w:rFonts w:cs="Arial"/>
          <w:b/>
          <w:color w:val="000000"/>
        </w:rPr>
      </w:pPr>
      <w:r w:rsidRPr="00F60C7E">
        <w:rPr>
          <w:rFonts w:cs="Arial"/>
          <w:b/>
          <w:color w:val="000000"/>
        </w:rPr>
        <w:t>State Housing Inspections</w:t>
      </w:r>
    </w:p>
    <w:p w14:paraId="24B0FD4B" w14:textId="792EDC07" w:rsidR="001E6516" w:rsidRPr="00897045" w:rsidRDefault="004D4484" w:rsidP="0051127F">
      <w:pPr>
        <w:ind w:left="360"/>
        <w:jc w:val="both"/>
      </w:pPr>
      <w:r>
        <w:rPr>
          <w:color w:val="000000"/>
        </w:rPr>
        <w:t>Subgrantee</w:t>
      </w:r>
      <w:r w:rsidR="00EF1BB1">
        <w:rPr>
          <w:color w:val="000000"/>
        </w:rPr>
        <w:t>s</w:t>
      </w:r>
      <w:r w:rsidR="001E6516" w:rsidRPr="00897045">
        <w:rPr>
          <w:color w:val="000000"/>
        </w:rPr>
        <w:t xml:space="preserve"> may wish to include a statement that the </w:t>
      </w:r>
      <w:r w:rsidR="00F2628A">
        <w:rPr>
          <w:color w:val="000000"/>
        </w:rPr>
        <w:t>contractors</w:t>
      </w:r>
      <w:r w:rsidR="001E6516" w:rsidRPr="00897045">
        <w:rPr>
          <w:color w:val="000000"/>
        </w:rPr>
        <w:t xml:space="preserve"> agree that the State Housing Inspector</w:t>
      </w:r>
      <w:r w:rsidR="001E6516" w:rsidRPr="00897045">
        <w:t xml:space="preserve"> may inspect all work performed by the contractor. If the work does not meet the</w:t>
      </w:r>
      <w:r w:rsidR="00E96590" w:rsidRPr="00897045">
        <w:rPr>
          <w:i/>
        </w:rPr>
        <w:t xml:space="preserve"> </w:t>
      </w:r>
      <w:r w:rsidR="00853EE7" w:rsidRPr="004F734A">
        <w:rPr>
          <w:i/>
        </w:rPr>
        <w:t>Iowa Weatherization</w:t>
      </w:r>
      <w:r w:rsidR="003F5829">
        <w:rPr>
          <w:i/>
        </w:rPr>
        <w:t xml:space="preserve"> Work</w:t>
      </w:r>
      <w:r w:rsidR="00853EE7">
        <w:t xml:space="preserve"> </w:t>
      </w:r>
      <w:r w:rsidR="00853EE7" w:rsidRPr="00C10B5C">
        <w:rPr>
          <w:i/>
        </w:rPr>
        <w:t>Standards</w:t>
      </w:r>
      <w:r w:rsidR="00853EE7">
        <w:rPr>
          <w:i/>
        </w:rPr>
        <w:t xml:space="preserve"> and </w:t>
      </w:r>
      <w:r w:rsidR="003F5829">
        <w:rPr>
          <w:i/>
        </w:rPr>
        <w:t>Retrofitting</w:t>
      </w:r>
      <w:r w:rsidR="00853EE7">
        <w:rPr>
          <w:i/>
        </w:rPr>
        <w:t xml:space="preserve"> Guide</w:t>
      </w:r>
      <w:r w:rsidR="001E6516" w:rsidRPr="00897045">
        <w:t xml:space="preserve">, </w:t>
      </w:r>
      <w:r w:rsidR="004C07EC">
        <w:t>the corrections are considered warranty work</w:t>
      </w:r>
      <w:r w:rsidR="000F0097">
        <w:t xml:space="preserve"> and as such will not entail additional payment to the contractor</w:t>
      </w:r>
      <w:r w:rsidR="004C07EC">
        <w:t>.  T</w:t>
      </w:r>
      <w:r w:rsidR="001E6516" w:rsidRPr="00897045">
        <w:t>he contractor will be required to return to the home and perform rework until such time as the rework meets program standards. All rework will be done at the cost of the contractor.</w:t>
      </w:r>
    </w:p>
    <w:p w14:paraId="34F1FA77" w14:textId="77777777" w:rsidR="001E6516" w:rsidRDefault="001E6516" w:rsidP="00F60C7E"/>
    <w:p w14:paraId="4222875D" w14:textId="77777777" w:rsidR="001E6516" w:rsidRPr="00F60C7E" w:rsidRDefault="0051127F" w:rsidP="00F60C7E">
      <w:pPr>
        <w:pStyle w:val="ListParagraph"/>
        <w:ind w:left="360"/>
        <w:rPr>
          <w:rFonts w:cs="Arial"/>
          <w:b/>
          <w:color w:val="000000"/>
        </w:rPr>
      </w:pPr>
      <w:r>
        <w:rPr>
          <w:rFonts w:cs="Arial"/>
          <w:b/>
          <w:color w:val="000000"/>
        </w:rPr>
        <w:t>Re-I</w:t>
      </w:r>
      <w:r w:rsidR="001E6516" w:rsidRPr="00F60C7E">
        <w:rPr>
          <w:rFonts w:cs="Arial"/>
          <w:b/>
          <w:color w:val="000000"/>
        </w:rPr>
        <w:t>nspection Costs</w:t>
      </w:r>
    </w:p>
    <w:p w14:paraId="41AFD659" w14:textId="399D7FFD" w:rsidR="001E6516" w:rsidRDefault="004D4484" w:rsidP="00897045">
      <w:pPr>
        <w:ind w:left="360"/>
        <w:jc w:val="both"/>
      </w:pPr>
      <w:r>
        <w:t>Subgrantee</w:t>
      </w:r>
      <w:r w:rsidR="00EF1BB1">
        <w:t>s</w:t>
      </w:r>
      <w:r w:rsidR="001E6516">
        <w:t xml:space="preserve"> may want to include in their contracts a statement that the contractor is responsible for the costs (staff time and travel) of re-inspecting the contractor’s work. For instance, the cost of the initial inspection and the first re-inspection would be covered by the </w:t>
      </w:r>
      <w:r>
        <w:t>subgrantee</w:t>
      </w:r>
      <w:r w:rsidR="001E6516">
        <w:t xml:space="preserve"> and the contractor would pay all additional re-inspections required. (This could be handled by subtracting the cost of the re-inspection(s) from the final contractor payment.)</w:t>
      </w:r>
    </w:p>
    <w:p w14:paraId="11BEECD3" w14:textId="77777777" w:rsidR="001E6516" w:rsidRDefault="001E6516" w:rsidP="001E6516"/>
    <w:p w14:paraId="649021FB" w14:textId="77777777" w:rsidR="001E6516" w:rsidRPr="00F60C7E" w:rsidRDefault="001E6516" w:rsidP="00F60C7E">
      <w:pPr>
        <w:pStyle w:val="ListParagraph"/>
        <w:ind w:left="360"/>
        <w:rPr>
          <w:rFonts w:cs="Arial"/>
          <w:b/>
          <w:color w:val="000000"/>
        </w:rPr>
      </w:pPr>
      <w:r w:rsidRPr="00F60C7E">
        <w:rPr>
          <w:rFonts w:cs="Arial"/>
          <w:b/>
          <w:color w:val="000000"/>
        </w:rPr>
        <w:t xml:space="preserve">Additional </w:t>
      </w:r>
      <w:r w:rsidR="00F2628A">
        <w:rPr>
          <w:rFonts w:cs="Arial"/>
          <w:b/>
          <w:color w:val="000000"/>
        </w:rPr>
        <w:t>Contractors</w:t>
      </w:r>
      <w:r w:rsidRPr="00F60C7E">
        <w:rPr>
          <w:rFonts w:cs="Arial"/>
          <w:b/>
          <w:color w:val="000000"/>
        </w:rPr>
        <w:t xml:space="preserve"> </w:t>
      </w:r>
    </w:p>
    <w:p w14:paraId="08749764" w14:textId="4F6D1ADC" w:rsidR="001E6516" w:rsidRDefault="004D4484" w:rsidP="00897045">
      <w:pPr>
        <w:ind w:left="360"/>
        <w:jc w:val="both"/>
      </w:pPr>
      <w:r>
        <w:t>Subgrantee</w:t>
      </w:r>
      <w:r w:rsidR="00EF1BB1">
        <w:t>s</w:t>
      </w:r>
      <w:r w:rsidR="001E6516">
        <w:t xml:space="preserve"> may want to include in their contracts a statement that if the </w:t>
      </w:r>
      <w:r>
        <w:t>subgrantee</w:t>
      </w:r>
      <w:r w:rsidR="001E6516">
        <w:t xml:space="preserve"> determines additional work is required, the </w:t>
      </w:r>
      <w:r>
        <w:t>subgrantee</w:t>
      </w:r>
      <w:r w:rsidR="001E6516">
        <w:t xml:space="preserve"> has the right to sign contracts with other </w:t>
      </w:r>
      <w:r w:rsidR="00F2628A">
        <w:t>contractors</w:t>
      </w:r>
      <w:r w:rsidR="001E6516">
        <w:t xml:space="preserve"> for the completion of the additional work.</w:t>
      </w:r>
    </w:p>
    <w:p w14:paraId="7BE09ECE" w14:textId="77777777" w:rsidR="00175CEC" w:rsidRDefault="00175CEC" w:rsidP="001E6516">
      <w:pPr>
        <w:jc w:val="both"/>
      </w:pPr>
    </w:p>
    <w:p w14:paraId="73394FFA" w14:textId="77777777" w:rsidR="00175CEC" w:rsidRPr="00F60C7E" w:rsidRDefault="00175CEC" w:rsidP="00F60C7E">
      <w:pPr>
        <w:pStyle w:val="ListParagraph"/>
        <w:ind w:left="360"/>
        <w:rPr>
          <w:rFonts w:cs="Arial"/>
          <w:b/>
          <w:color w:val="000000"/>
        </w:rPr>
      </w:pPr>
      <w:r w:rsidRPr="00F60C7E">
        <w:rPr>
          <w:rFonts w:cs="Arial"/>
          <w:b/>
          <w:color w:val="000000"/>
        </w:rPr>
        <w:t>Lien Waivers</w:t>
      </w:r>
    </w:p>
    <w:p w14:paraId="78BE0F7F" w14:textId="19A45F80" w:rsidR="00175CEC" w:rsidRDefault="004D4484" w:rsidP="00897045">
      <w:pPr>
        <w:ind w:left="360"/>
        <w:jc w:val="both"/>
        <w:rPr>
          <w:rFonts w:cs="Arial"/>
        </w:rPr>
      </w:pPr>
      <w:r>
        <w:rPr>
          <w:rFonts w:cs="Arial"/>
        </w:rPr>
        <w:t>Subgrantee</w:t>
      </w:r>
      <w:r w:rsidR="00EF1BB1">
        <w:rPr>
          <w:rFonts w:cs="Arial"/>
        </w:rPr>
        <w:t>s</w:t>
      </w:r>
      <w:r w:rsidR="00175CEC" w:rsidRPr="00CC4501">
        <w:rPr>
          <w:rFonts w:cs="Arial"/>
        </w:rPr>
        <w:t xml:space="preserve"> may want to include in their contracts a statement requiring the contractor to provide lien waivers signed by all material suppliers.</w:t>
      </w:r>
    </w:p>
    <w:p w14:paraId="2E6567B6" w14:textId="77777777" w:rsidR="00202F54" w:rsidRDefault="00202F54" w:rsidP="00897045">
      <w:pPr>
        <w:ind w:left="360"/>
        <w:jc w:val="both"/>
        <w:rPr>
          <w:rFonts w:cs="Arial"/>
        </w:rPr>
      </w:pPr>
    </w:p>
    <w:p w14:paraId="03486C3D" w14:textId="77777777" w:rsidR="001E6516" w:rsidRDefault="001E6516" w:rsidP="00F60C7E">
      <w:pPr>
        <w:pStyle w:val="Heading3"/>
      </w:pPr>
      <w:bookmarkStart w:id="746" w:name="_Toc204100087"/>
      <w:r>
        <w:t>9.34</w:t>
      </w:r>
      <w:r>
        <w:tab/>
      </w:r>
      <w:bookmarkStart w:id="747" w:name="OtherContractingIssues934"/>
      <w:bookmarkEnd w:id="747"/>
      <w:r>
        <w:t>Other Contracting Issues</w:t>
      </w:r>
      <w:bookmarkEnd w:id="746"/>
    </w:p>
    <w:p w14:paraId="0C6D1FB4" w14:textId="77777777" w:rsidR="001E6516" w:rsidRDefault="001E6516" w:rsidP="00F60C7E">
      <w:pPr>
        <w:ind w:firstLine="360"/>
        <w:jc w:val="both"/>
        <w:rPr>
          <w:b/>
        </w:rPr>
      </w:pPr>
      <w:r>
        <w:rPr>
          <w:b/>
        </w:rPr>
        <w:t>Contractor Payment</w:t>
      </w:r>
    </w:p>
    <w:p w14:paraId="5165F111" w14:textId="0C32A0EE" w:rsidR="001E6516" w:rsidRDefault="004D4484" w:rsidP="00F60C7E">
      <w:pPr>
        <w:ind w:left="360"/>
        <w:jc w:val="both"/>
      </w:pPr>
      <w:r>
        <w:t>Subgrantee</w:t>
      </w:r>
      <w:r w:rsidR="00EF1BB1">
        <w:t>s</w:t>
      </w:r>
      <w:r w:rsidR="001E6516">
        <w:t xml:space="preserve"> must not pay </w:t>
      </w:r>
      <w:r w:rsidR="00F2628A">
        <w:t>contractors</w:t>
      </w:r>
      <w:r w:rsidR="001E6516">
        <w:t xml:space="preserve"> for work or re-work that is done until that work or re-work has been final inspected and approved by the </w:t>
      </w:r>
      <w:r>
        <w:t>subgrantee</w:t>
      </w:r>
      <w:r w:rsidR="00DB4C25">
        <w:t>, which must be documented and maintained in the applicable house file.</w:t>
      </w:r>
    </w:p>
    <w:p w14:paraId="4EDDFE3E" w14:textId="77777777" w:rsidR="001E6516" w:rsidRDefault="001E6516" w:rsidP="001E6516">
      <w:pPr>
        <w:jc w:val="both"/>
      </w:pPr>
    </w:p>
    <w:p w14:paraId="356F82B7" w14:textId="77777777" w:rsidR="001E6516" w:rsidRPr="001E6516" w:rsidRDefault="001E6516" w:rsidP="00F60C7E">
      <w:pPr>
        <w:ind w:left="360"/>
        <w:jc w:val="both"/>
        <w:rPr>
          <w:b/>
          <w:bCs/>
        </w:rPr>
      </w:pPr>
      <w:r w:rsidRPr="001E6516">
        <w:rPr>
          <w:b/>
          <w:bCs/>
        </w:rPr>
        <w:t xml:space="preserve">Qualified </w:t>
      </w:r>
      <w:r w:rsidR="007D33C3">
        <w:rPr>
          <w:b/>
          <w:bCs/>
        </w:rPr>
        <w:t>Plumbing &amp; Mechanical</w:t>
      </w:r>
      <w:r w:rsidR="00DB4C25" w:rsidRPr="001E6516">
        <w:rPr>
          <w:b/>
          <w:bCs/>
        </w:rPr>
        <w:t xml:space="preserve"> </w:t>
      </w:r>
      <w:r w:rsidR="00F2628A">
        <w:rPr>
          <w:b/>
          <w:bCs/>
        </w:rPr>
        <w:t>Contractors</w:t>
      </w:r>
    </w:p>
    <w:p w14:paraId="11F6796E" w14:textId="77777777" w:rsidR="001E6516" w:rsidRDefault="001E6516" w:rsidP="00F60C7E">
      <w:pPr>
        <w:ind w:left="360"/>
        <w:jc w:val="both"/>
        <w:rPr>
          <w:b/>
        </w:rPr>
      </w:pPr>
      <w:r>
        <w:t xml:space="preserve">When contracting with </w:t>
      </w:r>
      <w:r w:rsidR="00F2628A">
        <w:t>contractors</w:t>
      </w:r>
      <w:r>
        <w:t xml:space="preserve"> to do </w:t>
      </w:r>
      <w:r w:rsidR="007D33C3">
        <w:t>Plumbing &amp; Mechanical</w:t>
      </w:r>
      <w:r w:rsidR="00DB4C25">
        <w:t xml:space="preserve"> </w:t>
      </w:r>
      <w:r>
        <w:t xml:space="preserve">work it is very important to ensure the </w:t>
      </w:r>
      <w:r w:rsidR="00F2628A">
        <w:t>contractors</w:t>
      </w:r>
      <w:r>
        <w:t xml:space="preserve"> are well qualified to </w:t>
      </w:r>
      <w:r w:rsidR="00DB4C25">
        <w:t>perform the</w:t>
      </w:r>
      <w:r>
        <w:t xml:space="preserve"> work. </w:t>
      </w:r>
      <w:r w:rsidR="007D33C3">
        <w:t xml:space="preserve">Plumbing &amp; Mechanical </w:t>
      </w:r>
      <w:r w:rsidR="00F2628A">
        <w:t>contractors</w:t>
      </w:r>
      <w:r>
        <w:t xml:space="preserve"> are required to maintain Plumbing &amp; Mechanical and Electrical Licenses for the work they perform. </w:t>
      </w:r>
      <w:r w:rsidR="00DB4C25">
        <w:t>If a contractor does not have an electrician on-staff, the contractor must identify the sub</w:t>
      </w:r>
      <w:r w:rsidR="00F2628A">
        <w:t>-</w:t>
      </w:r>
      <w:r w:rsidR="00DB4C25">
        <w:t>contractor who will perform work needing a licensed electrician.</w:t>
      </w:r>
    </w:p>
    <w:p w14:paraId="379D275C" w14:textId="77777777" w:rsidR="001E6516" w:rsidRDefault="001E6516" w:rsidP="001E6516">
      <w:pPr>
        <w:jc w:val="both"/>
        <w:rPr>
          <w:i/>
        </w:rPr>
      </w:pPr>
    </w:p>
    <w:p w14:paraId="22FBC951" w14:textId="77777777" w:rsidR="001E6516" w:rsidRDefault="001E6516" w:rsidP="00F60C7E">
      <w:pPr>
        <w:ind w:left="360"/>
        <w:jc w:val="both"/>
      </w:pPr>
      <w:r>
        <w:t xml:space="preserve">All required licenses, insurance, permits, and warranties are the responsibility of the </w:t>
      </w:r>
      <w:r w:rsidR="007D33C3">
        <w:t>Plumbing &amp; Mechanical</w:t>
      </w:r>
      <w:r>
        <w:t xml:space="preserve"> contractor performing the work. The legal liability for the retrofit work and installation of equipment rests with the contractor performing the work.</w:t>
      </w:r>
    </w:p>
    <w:p w14:paraId="3066FA8C" w14:textId="77777777" w:rsidR="001E6516" w:rsidRDefault="001E6516" w:rsidP="001E6516">
      <w:pPr>
        <w:jc w:val="both"/>
      </w:pPr>
    </w:p>
    <w:p w14:paraId="79A6A9B1" w14:textId="77777777" w:rsidR="001E6516" w:rsidRPr="00F60C7E" w:rsidRDefault="001E6516" w:rsidP="00F60C7E">
      <w:pPr>
        <w:ind w:left="360"/>
        <w:jc w:val="both"/>
        <w:rPr>
          <w:b/>
          <w:bCs/>
        </w:rPr>
      </w:pPr>
      <w:r w:rsidRPr="00F60C7E">
        <w:rPr>
          <w:b/>
          <w:bCs/>
        </w:rPr>
        <w:t xml:space="preserve">Heating System </w:t>
      </w:r>
      <w:r w:rsidR="00157CF3" w:rsidRPr="00F60C7E">
        <w:rPr>
          <w:b/>
          <w:bCs/>
        </w:rPr>
        <w:t xml:space="preserve">and Water Heater </w:t>
      </w:r>
      <w:r w:rsidRPr="00F60C7E">
        <w:rPr>
          <w:b/>
          <w:bCs/>
        </w:rPr>
        <w:t xml:space="preserve">Replacement Cost </w:t>
      </w:r>
    </w:p>
    <w:p w14:paraId="09C8ED88" w14:textId="77777777" w:rsidR="001E6516" w:rsidRDefault="001E6516" w:rsidP="00F60C7E">
      <w:pPr>
        <w:ind w:left="360"/>
        <w:jc w:val="both"/>
      </w:pPr>
      <w:r>
        <w:lastRenderedPageBreak/>
        <w:t xml:space="preserve">Bid solicitations for heating system </w:t>
      </w:r>
      <w:r w:rsidR="00157CF3">
        <w:t xml:space="preserve">and water heater </w:t>
      </w:r>
      <w:r>
        <w:t xml:space="preserve">replacements should make it clear the scope of work includes the removal and disposal of the “old” heating systems </w:t>
      </w:r>
      <w:r w:rsidR="00157CF3">
        <w:t xml:space="preserve">and/or water heater appliance </w:t>
      </w:r>
      <w:r>
        <w:t xml:space="preserve">and </w:t>
      </w:r>
      <w:r w:rsidR="00F2628A">
        <w:t>contractors</w:t>
      </w:r>
      <w:r w:rsidR="00157CF3">
        <w:t>’</w:t>
      </w:r>
      <w:r>
        <w:t xml:space="preserve"> bids must include the cost for performing this service.</w:t>
      </w:r>
    </w:p>
    <w:p w14:paraId="753B5485" w14:textId="184A570D" w:rsidR="00853EE7" w:rsidRDefault="00853EE7" w:rsidP="001E6516">
      <w:pPr>
        <w:jc w:val="both"/>
        <w:rPr>
          <w:b/>
        </w:rPr>
      </w:pPr>
    </w:p>
    <w:p w14:paraId="025C826C" w14:textId="3070B69D" w:rsidR="00055C0E" w:rsidRPr="00055C0E" w:rsidRDefault="00055C0E" w:rsidP="00055C0E">
      <w:pPr>
        <w:pStyle w:val="Heading2"/>
        <w:rPr>
          <w:ins w:id="748" w:author="Taylor, Christine [HHS]" w:date="2024-12-27T09:06:00Z"/>
        </w:rPr>
      </w:pPr>
      <w:bookmarkStart w:id="749" w:name="FlatRateContracting940"/>
      <w:bookmarkStart w:id="750" w:name="_Toc204100088"/>
      <w:bookmarkEnd w:id="749"/>
      <w:ins w:id="751" w:author="Taylor, Christine [HHS]" w:date="2024-12-27T09:06:00Z">
        <w:r w:rsidRPr="00055C0E">
          <w:rPr>
            <w:bCs/>
          </w:rPr>
          <w:t xml:space="preserve">9.40 </w:t>
        </w:r>
      </w:ins>
      <w:ins w:id="752" w:author="Taylor, Christine [HHS]" w:date="2024-12-27T09:06:00Z" w16du:dateUtc="2024-12-27T15:06:00Z">
        <w:r w:rsidR="0077258F">
          <w:rPr>
            <w:bCs/>
          </w:rPr>
          <w:t xml:space="preserve">  </w:t>
        </w:r>
      </w:ins>
      <w:ins w:id="753" w:author="Taylor, Christine [HHS]" w:date="2024-12-27T09:06:00Z">
        <w:r w:rsidRPr="00055C0E">
          <w:rPr>
            <w:bCs/>
          </w:rPr>
          <w:t>FLAT RATE CONTRACTING – GENERAL WEATHERIZATION WORK</w:t>
        </w:r>
        <w:bookmarkEnd w:id="750"/>
        <w:r w:rsidRPr="00055C0E">
          <w:rPr>
            <w:bCs/>
          </w:rPr>
          <w:t xml:space="preserve"> </w:t>
        </w:r>
      </w:ins>
    </w:p>
    <w:p w14:paraId="3EBC3C3F" w14:textId="77777777" w:rsidR="002565D7" w:rsidRDefault="00055C0E" w:rsidP="002565D7">
      <w:pPr>
        <w:jc w:val="both"/>
        <w:rPr>
          <w:ins w:id="754" w:author="Taylor, Christine [HHS]" w:date="2025-07-09T13:58:00Z" w16du:dateUtc="2025-07-09T18:58:00Z"/>
        </w:rPr>
      </w:pPr>
      <w:ins w:id="755" w:author="Taylor, Christine [HHS]" w:date="2024-12-27T09:06:00Z">
        <w:r w:rsidRPr="002C2D4E">
          <w:t xml:space="preserve">Flat rate contracting is a method of contracting for general weatherization work (only general weatherization work – not HVAC, plumbing, or electrical) without using the normal competitive bid process for each house or packet of houses. The flat rate method of contracting is based on predetermined fixed material and labor prices for the general weatherization work that is required by the Iowa Weatherization Program. </w:t>
        </w:r>
      </w:ins>
      <w:ins w:id="756" w:author="Taylor, Christine [HHS]" w:date="2025-06-04T11:13:00Z" w16du:dateUtc="2025-06-04T16:13:00Z">
        <w:r w:rsidR="0097640F">
          <w:t>Material and labor prices</w:t>
        </w:r>
      </w:ins>
      <w:ins w:id="757" w:author="Taylor, Christine [HHS]" w:date="2024-12-27T09:06:00Z">
        <w:r w:rsidRPr="002C2D4E">
          <w:t xml:space="preserve"> are provided by the grantee. By agreeing to work under the flat rate contract method, contractors must accept the fixed material and labor prices for their work. </w:t>
        </w:r>
      </w:ins>
    </w:p>
    <w:p w14:paraId="168DFC8F" w14:textId="77777777" w:rsidR="002565D7" w:rsidRDefault="002565D7" w:rsidP="002565D7">
      <w:pPr>
        <w:jc w:val="both"/>
        <w:rPr>
          <w:ins w:id="758" w:author="Taylor, Christine [HHS]" w:date="2025-07-09T13:58:00Z" w16du:dateUtc="2025-07-09T18:58:00Z"/>
        </w:rPr>
      </w:pPr>
    </w:p>
    <w:p w14:paraId="1EB52572" w14:textId="598D233F" w:rsidR="002565D7" w:rsidRDefault="002565D7" w:rsidP="002565D7">
      <w:pPr>
        <w:jc w:val="both"/>
        <w:rPr>
          <w:ins w:id="759" w:author="Taylor, Christine [HHS]" w:date="2025-07-09T13:58:00Z" w16du:dateUtc="2025-07-09T18:58:00Z"/>
        </w:rPr>
      </w:pPr>
      <w:ins w:id="760" w:author="Taylor, Christine [HHS]" w:date="2025-07-09T13:58:00Z" w16du:dateUtc="2025-07-09T18:58:00Z">
        <w:r w:rsidRPr="002C2D4E">
          <w:t>The contracting requirements and recommendations, described in Section 9.30, apply to contracting under the flat rate method. Contracts with</w:t>
        </w:r>
        <w:r w:rsidRPr="007D16FC">
          <w:t xml:space="preserve"> </w:t>
        </w:r>
        <w:r w:rsidRPr="002C2D4E">
          <w:t xml:space="preserve">contractors under the Weatherization Flat Rate method must state the material and labor prices, which can be handled as an appendix to the contract with contractors. </w:t>
        </w:r>
      </w:ins>
    </w:p>
    <w:p w14:paraId="3BFA8023" w14:textId="77777777" w:rsidR="00EE4113" w:rsidRPr="00EE4113" w:rsidRDefault="00EE4113">
      <w:pPr>
        <w:jc w:val="both"/>
        <w:rPr>
          <w:ins w:id="761" w:author="Taylor, Christine [HHS]" w:date="2024-12-27T09:06:00Z"/>
        </w:rPr>
        <w:pPrChange w:id="762" w:author="Taylor, Christine [HHS]" w:date="2024-12-27T09:09:00Z" w16du:dateUtc="2024-12-27T15:09:00Z">
          <w:pPr>
            <w:pStyle w:val="Heading2"/>
          </w:pPr>
        </w:pPrChange>
      </w:pPr>
    </w:p>
    <w:p w14:paraId="649A2F19" w14:textId="77777777" w:rsidR="00055C0E" w:rsidRPr="002C2D4E" w:rsidRDefault="00055C0E">
      <w:pPr>
        <w:jc w:val="both"/>
        <w:rPr>
          <w:ins w:id="763" w:author="Taylor, Christine [HHS]" w:date="2024-12-27T09:06:00Z"/>
        </w:rPr>
        <w:pPrChange w:id="764" w:author="Taylor, Christine [HHS]" w:date="2024-12-27T09:09:00Z" w16du:dateUtc="2024-12-27T15:09:00Z">
          <w:pPr>
            <w:pStyle w:val="Heading2"/>
          </w:pPr>
        </w:pPrChange>
      </w:pPr>
      <w:ins w:id="765" w:author="Taylor, Christine [HHS]" w:date="2024-12-27T09:06:00Z">
        <w:r w:rsidRPr="002C2D4E">
          <w:t xml:space="preserve">The use of flat rate contracting eases the administrative burden on subgrantees and their contractors by eliminating the need for a competitive bid process for each house or packet of houses. Additionally, flat rate contracting will aid in controlling costs, thereby supporting the long-term sustainability of the program. </w:t>
        </w:r>
      </w:ins>
    </w:p>
    <w:p w14:paraId="517137B7" w14:textId="77777777" w:rsidR="00B63E4F" w:rsidRDefault="00B63E4F">
      <w:pPr>
        <w:jc w:val="both"/>
        <w:rPr>
          <w:ins w:id="766" w:author="Taylor, Christine [HHS]" w:date="2025-07-09T13:56:00Z" w16du:dateUtc="2025-07-09T18:56:00Z"/>
        </w:rPr>
      </w:pPr>
    </w:p>
    <w:p w14:paraId="7A15DB76" w14:textId="77777777" w:rsidR="007D16FC" w:rsidRPr="007D16FC" w:rsidRDefault="007D16FC" w:rsidP="007D16FC">
      <w:pPr>
        <w:pStyle w:val="Heading2"/>
        <w:jc w:val="both"/>
        <w:rPr>
          <w:ins w:id="767" w:author="Taylor, Christine [HHS]" w:date="2024-12-27T09:08:00Z"/>
        </w:rPr>
      </w:pPr>
      <w:bookmarkStart w:id="768" w:name="_Toc204100089"/>
      <w:ins w:id="769" w:author="Taylor, Christine [HHS]" w:date="2024-12-27T09:08:00Z">
        <w:r w:rsidRPr="007D16FC">
          <w:t>Change Orders</w:t>
        </w:r>
        <w:bookmarkEnd w:id="768"/>
        <w:r w:rsidRPr="007D16FC">
          <w:t xml:space="preserve"> </w:t>
        </w:r>
      </w:ins>
    </w:p>
    <w:p w14:paraId="33914A0F" w14:textId="5B0A3491" w:rsidR="007D16FC" w:rsidRDefault="007D16FC">
      <w:pPr>
        <w:jc w:val="both"/>
        <w:rPr>
          <w:ins w:id="770" w:author="Taylor, Christine [HHS]" w:date="2024-12-27T09:08:00Z" w16du:dateUtc="2024-12-27T15:08:00Z"/>
        </w:rPr>
        <w:pPrChange w:id="771" w:author="Taylor, Christine [HHS]" w:date="2025-06-04T11:14:00Z" w16du:dateUtc="2025-06-04T16:14:00Z">
          <w:pPr>
            <w:pStyle w:val="Heading2"/>
            <w:jc w:val="both"/>
          </w:pPr>
        </w:pPrChange>
      </w:pPr>
      <w:ins w:id="772" w:author="Taylor, Christine [HHS]" w:date="2024-12-27T09:08:00Z">
        <w:r w:rsidRPr="002C2D4E">
          <w:t xml:space="preserve">Change orders are allowed, using the established flat rate prices. </w:t>
        </w:r>
      </w:ins>
      <w:ins w:id="773" w:author="Taylor, Christine [HHS]" w:date="2025-06-04T11:14:00Z" w16du:dateUtc="2025-06-04T16:14:00Z">
        <w:r w:rsidR="00493DBD">
          <w:t xml:space="preserve">See </w:t>
        </w:r>
        <w:r w:rsidR="00493DBD">
          <w:fldChar w:fldCharType="begin"/>
        </w:r>
        <w:r w:rsidR="00493DBD">
          <w:instrText>HYPERLINK  \l "OtherIssues576"</w:instrText>
        </w:r>
        <w:r w:rsidR="00493DBD">
          <w:fldChar w:fldCharType="separate"/>
        </w:r>
        <w:r w:rsidR="00493DBD" w:rsidRPr="0052540E">
          <w:rPr>
            <w:rStyle w:val="Hyperlink"/>
          </w:rPr>
          <w:t xml:space="preserve">Section 5.77 </w:t>
        </w:r>
        <w:r w:rsidR="00493DBD">
          <w:fldChar w:fldCharType="end"/>
        </w:r>
        <w:r w:rsidR="00493DBD">
          <w:t xml:space="preserve">for more information. </w:t>
        </w:r>
        <w:r w:rsidR="00493DBD" w:rsidRPr="001C2C06">
          <w:t xml:space="preserve"> </w:t>
        </w:r>
      </w:ins>
    </w:p>
    <w:p w14:paraId="1667F8A9" w14:textId="77777777" w:rsidR="007D16FC" w:rsidRPr="007D16FC" w:rsidRDefault="007D16FC">
      <w:pPr>
        <w:rPr>
          <w:ins w:id="774" w:author="Taylor, Christine [HHS]" w:date="2024-12-27T09:08:00Z"/>
        </w:rPr>
        <w:pPrChange w:id="775" w:author="Taylor, Christine [HHS]" w:date="2024-12-27T09:08:00Z" w16du:dateUtc="2024-12-27T15:08:00Z">
          <w:pPr>
            <w:pStyle w:val="Heading2"/>
            <w:jc w:val="both"/>
          </w:pPr>
        </w:pPrChange>
      </w:pPr>
    </w:p>
    <w:p w14:paraId="67D2F597" w14:textId="77777777" w:rsidR="007D16FC" w:rsidRPr="002C2D4E" w:rsidRDefault="007D16FC" w:rsidP="007D16FC">
      <w:pPr>
        <w:pStyle w:val="Heading2"/>
        <w:jc w:val="both"/>
        <w:rPr>
          <w:ins w:id="776" w:author="Taylor, Christine [HHS]" w:date="2024-12-27T09:08:00Z"/>
        </w:rPr>
      </w:pPr>
      <w:bookmarkStart w:id="777" w:name="_Toc204100090"/>
      <w:ins w:id="778" w:author="Taylor, Christine [HHS]" w:date="2024-12-27T09:08:00Z">
        <w:r w:rsidRPr="002C2D4E">
          <w:t>Awarding Jobs</w:t>
        </w:r>
        <w:bookmarkEnd w:id="777"/>
        <w:r w:rsidRPr="002C2D4E">
          <w:t xml:space="preserve"> </w:t>
        </w:r>
      </w:ins>
    </w:p>
    <w:p w14:paraId="4696B8F6" w14:textId="63D9C137" w:rsidR="00992BBD" w:rsidRDefault="00122A4E">
      <w:pPr>
        <w:jc w:val="both"/>
        <w:rPr>
          <w:ins w:id="779" w:author="Taylor, Christine [HHS]" w:date="2025-07-09T14:04:00Z" w16du:dateUtc="2025-07-09T19:04:00Z"/>
        </w:rPr>
      </w:pPr>
      <w:ins w:id="780" w:author="Taylor, Christine [HHS]" w:date="2025-07-09T14:03:00Z" w16du:dateUtc="2025-07-09T19:03:00Z">
        <w:r>
          <w:t>T</w:t>
        </w:r>
      </w:ins>
      <w:ins w:id="781" w:author="Taylor, Christine [HHS]" w:date="2024-12-27T09:08:00Z">
        <w:r w:rsidR="007D16FC" w:rsidRPr="002C2D4E">
          <w:t xml:space="preserve">he subgrantee will present the contractor with a work order. The work order includes </w:t>
        </w:r>
      </w:ins>
      <w:ins w:id="782" w:author="Taylor, Christine [HHS]" w:date="2025-07-09T14:04:00Z" w16du:dateUtc="2025-07-09T19:04:00Z">
        <w:r w:rsidR="00992BBD">
          <w:t xml:space="preserve">the list of measures and the predetermined costs for each measure. </w:t>
        </w:r>
      </w:ins>
    </w:p>
    <w:p w14:paraId="476740BA" w14:textId="77777777" w:rsidR="002C2D4E" w:rsidRPr="002C2D4E" w:rsidRDefault="002C2D4E">
      <w:pPr>
        <w:jc w:val="both"/>
        <w:rPr>
          <w:ins w:id="783" w:author="Taylor, Christine [HHS]" w:date="2024-12-27T09:08:00Z"/>
        </w:rPr>
        <w:pPrChange w:id="784" w:author="Taylor, Christine [HHS]" w:date="2024-12-27T09:09:00Z" w16du:dateUtc="2024-12-27T15:09:00Z">
          <w:pPr>
            <w:pStyle w:val="Heading2"/>
            <w:jc w:val="both"/>
          </w:pPr>
        </w:pPrChange>
      </w:pPr>
    </w:p>
    <w:p w14:paraId="36259CF3" w14:textId="7A3610F9" w:rsidR="00BF3F01" w:rsidRPr="002C2D4E" w:rsidRDefault="005E6DE6">
      <w:pPr>
        <w:jc w:val="both"/>
        <w:rPr>
          <w:ins w:id="785" w:author="Taylor, Christine [HHS]" w:date="2024-12-27T09:01:00Z" w16du:dateUtc="2024-12-27T15:01:00Z"/>
        </w:rPr>
        <w:pPrChange w:id="786" w:author="Taylor, Christine [HHS]" w:date="2024-12-27T09:09:00Z" w16du:dateUtc="2024-12-27T15:09:00Z">
          <w:pPr>
            <w:pStyle w:val="Heading2"/>
          </w:pPr>
        </w:pPrChange>
      </w:pPr>
      <w:ins w:id="787" w:author="Taylor, Christine [HHS]" w:date="2025-07-09T14:06:00Z" w16du:dateUtc="2025-07-09T19:06:00Z">
        <w:r>
          <w:t>The</w:t>
        </w:r>
        <w:r w:rsidRPr="007D16FC">
          <w:t xml:space="preserve"> subgrantee</w:t>
        </w:r>
        <w:r>
          <w:t xml:space="preserve"> must have a documented policy for awarding jobs, which</w:t>
        </w:r>
        <w:r w:rsidRPr="007D16FC">
          <w:t xml:space="preserve"> must be approved by the grantee prior to implementation.</w:t>
        </w:r>
        <w:r>
          <w:t xml:space="preserve"> </w:t>
        </w:r>
      </w:ins>
      <w:ins w:id="788" w:author="Taylor, Christine [HHS]" w:date="2024-12-27T09:08:00Z">
        <w:r w:rsidR="007D16FC" w:rsidRPr="007D16FC">
          <w:t xml:space="preserve">Jobs </w:t>
        </w:r>
      </w:ins>
      <w:ins w:id="789" w:author="Taylor, Christine [HHS]" w:date="2025-07-09T14:07:00Z" w16du:dateUtc="2025-07-09T19:07:00Z">
        <w:r w:rsidR="004B49B9">
          <w:t>must</w:t>
        </w:r>
      </w:ins>
      <w:ins w:id="790" w:author="Taylor, Christine [HHS]" w:date="2024-12-27T09:08:00Z">
        <w:r w:rsidR="007D16FC" w:rsidRPr="007D16FC">
          <w:t xml:space="preserve"> be awarded to qualified general weatherization contractors (only general weatherization work – not HVAC, plumbing, or electrical) in a manner that ensures fair and equitable distribution, while maintaining the production levels necessary to expend funds and assist households. </w:t>
        </w:r>
      </w:ins>
    </w:p>
    <w:p w14:paraId="3C2B18E1" w14:textId="77777777" w:rsidR="001B549B" w:rsidRPr="004B4C5E" w:rsidRDefault="001B549B" w:rsidP="004B4C5E"/>
    <w:p w14:paraId="7652911F" w14:textId="77777777" w:rsidR="001E6516" w:rsidRDefault="001E6516" w:rsidP="00F60C7E">
      <w:pPr>
        <w:pStyle w:val="Heading2"/>
      </w:pPr>
      <w:bookmarkStart w:id="791" w:name="_Toc204100091"/>
      <w:r>
        <w:t>9.50</w:t>
      </w:r>
      <w:bookmarkStart w:id="792" w:name="ProceduresDisposingMaterialsEquip950"/>
      <w:bookmarkEnd w:id="792"/>
      <w:r>
        <w:tab/>
        <w:t xml:space="preserve">PROCEDURES FOR DISPOSING OF MATERIALS, EQUIPMENT, AND </w:t>
      </w:r>
      <w:r w:rsidR="00F60C7E">
        <w:t>V</w:t>
      </w:r>
      <w:r>
        <w:t>EHICLES</w:t>
      </w:r>
      <w:bookmarkEnd w:id="791"/>
      <w:r>
        <w:t xml:space="preserve"> </w:t>
      </w:r>
    </w:p>
    <w:p w14:paraId="5896486C" w14:textId="77777777" w:rsidR="001E6516" w:rsidRDefault="001E6516" w:rsidP="001E6516">
      <w:pPr>
        <w:jc w:val="both"/>
        <w:rPr>
          <w:b/>
        </w:rPr>
      </w:pPr>
    </w:p>
    <w:p w14:paraId="1865424F" w14:textId="331F6382" w:rsidR="001E6516" w:rsidRDefault="001E6516" w:rsidP="00F60C7E">
      <w:pPr>
        <w:pStyle w:val="Heading3"/>
      </w:pPr>
      <w:bookmarkStart w:id="793" w:name="_Toc204100092"/>
      <w:r>
        <w:t>9.51</w:t>
      </w:r>
      <w:r>
        <w:tab/>
      </w:r>
      <w:bookmarkStart w:id="794" w:name="DCAAPriorApproval951"/>
      <w:bookmarkEnd w:id="794"/>
      <w:r w:rsidR="00841598">
        <w:rPr>
          <w:color w:val="000000"/>
          <w:shd w:val="clear" w:color="auto" w:fill="FFFFFF"/>
        </w:rPr>
        <w:t>Iowa WAP</w:t>
      </w:r>
      <w:r>
        <w:t xml:space="preserve"> Prior Approval</w:t>
      </w:r>
      <w:bookmarkEnd w:id="793"/>
    </w:p>
    <w:p w14:paraId="7FAD99D3" w14:textId="01617D77" w:rsidR="001E6516" w:rsidRDefault="004D4484" w:rsidP="00F60C7E">
      <w:pPr>
        <w:ind w:left="360"/>
        <w:jc w:val="both"/>
      </w:pPr>
      <w:r>
        <w:t>Subgrantee</w:t>
      </w:r>
      <w:r w:rsidR="00EF1BB1">
        <w:t>s</w:t>
      </w:r>
      <w:r w:rsidR="001E6516">
        <w:t xml:space="preserve"> must notify the </w:t>
      </w:r>
      <w:r w:rsidR="00841598">
        <w:rPr>
          <w:color w:val="000000"/>
          <w:shd w:val="clear" w:color="auto" w:fill="FFFFFF"/>
        </w:rPr>
        <w:t>Iowa WAP</w:t>
      </w:r>
      <w:r w:rsidR="009043C0">
        <w:t xml:space="preserve"> before disposing</w:t>
      </w:r>
      <w:r w:rsidR="001E6516">
        <w:t xml:space="preserve"> of unneeded equipment or vehicles whose market value at the time of the </w:t>
      </w:r>
      <w:r w:rsidR="009043C0">
        <w:t>purchase</w:t>
      </w:r>
      <w:r w:rsidR="001E6516">
        <w:t xml:space="preserve"> </w:t>
      </w:r>
      <w:r w:rsidR="009043C0">
        <w:t>was</w:t>
      </w:r>
      <w:r w:rsidR="001E6516">
        <w:t xml:space="preserve"> </w:t>
      </w:r>
      <w:del w:id="795" w:author="Taylor, Christine [HHS]" w:date="2024-10-30T18:47:00Z" w16du:dateUtc="2024-10-30T23:47:00Z">
        <w:r w:rsidR="001E6516" w:rsidDel="00781E97">
          <w:delText>$5,000</w:delText>
        </w:r>
      </w:del>
      <w:ins w:id="796" w:author="Taylor, Christine [HHS]" w:date="2024-10-30T18:47:00Z" w16du:dateUtc="2024-10-30T23:47:00Z">
        <w:r w:rsidR="00781E97">
          <w:t>$10,000</w:t>
        </w:r>
      </w:ins>
      <w:r w:rsidR="001E6516">
        <w:t xml:space="preserve"> or more</w:t>
      </w:r>
      <w:r w:rsidR="004A7DEE">
        <w:t xml:space="preserve">, or for unneeded materials with a current aggregate fair market value exceeding </w:t>
      </w:r>
      <w:del w:id="797" w:author="Taylor, Christine [HHS]" w:date="2024-10-30T18:47:00Z" w16du:dateUtc="2024-10-30T23:47:00Z">
        <w:r w:rsidR="004A7DEE" w:rsidDel="00781E97">
          <w:delText>$5,000</w:delText>
        </w:r>
      </w:del>
      <w:ins w:id="798" w:author="Taylor, Christine [HHS]" w:date="2024-10-30T18:47:00Z" w16du:dateUtc="2024-10-30T23:47:00Z">
        <w:r w:rsidR="00781E97">
          <w:t>$10,000</w:t>
        </w:r>
      </w:ins>
      <w:r w:rsidR="001B549B">
        <w:t xml:space="preserve">. </w:t>
      </w:r>
      <w:r w:rsidR="00C83FDB">
        <w:t xml:space="preserve">The </w:t>
      </w:r>
      <w:r>
        <w:t>subgrantee</w:t>
      </w:r>
      <w:r w:rsidR="004A7DEE">
        <w:t xml:space="preserve"> must complete and submit to the </w:t>
      </w:r>
      <w:r w:rsidR="00841598">
        <w:rPr>
          <w:color w:val="000000"/>
          <w:shd w:val="clear" w:color="auto" w:fill="FFFFFF"/>
        </w:rPr>
        <w:t>Iowa WAP</w:t>
      </w:r>
      <w:r w:rsidR="004A7DEE">
        <w:t xml:space="preserve"> the</w:t>
      </w:r>
      <w:r w:rsidR="00C83FDB">
        <w:t xml:space="preserve"> appropriate type </w:t>
      </w:r>
      <w:r w:rsidR="00313616">
        <w:t xml:space="preserve">of disposal </w:t>
      </w:r>
      <w:r w:rsidR="00C83FDB">
        <w:t xml:space="preserve">form </w:t>
      </w:r>
      <w:r w:rsidR="004A7DEE">
        <w:t xml:space="preserve">based on the item(s) </w:t>
      </w:r>
      <w:r w:rsidR="00C83FDB">
        <w:t xml:space="preserve">to </w:t>
      </w:r>
      <w:r w:rsidR="004A7DEE">
        <w:t xml:space="preserve">be disposed </w:t>
      </w:r>
      <w:r w:rsidR="00C83FDB">
        <w:t xml:space="preserve">(equipment, vehicle(s), or materials) </w:t>
      </w:r>
      <w:r w:rsidR="004A7DEE">
        <w:t>and</w:t>
      </w:r>
      <w:r w:rsidR="00313616">
        <w:t>/or</w:t>
      </w:r>
      <w:r w:rsidR="004A7DEE">
        <w:t xml:space="preserve"> the intended use of any proceeds generated</w:t>
      </w:r>
      <w:r w:rsidR="00C83FDB">
        <w:t xml:space="preserve"> (applying proceeds to purchase new or replacement equipment/vehicle vs. simple disposal)</w:t>
      </w:r>
      <w:r w:rsidR="004A7DEE">
        <w:t xml:space="preserve">. </w:t>
      </w:r>
      <w:r w:rsidR="00C83FDB">
        <w:t xml:space="preserve">The forms are included in the </w:t>
      </w:r>
      <w:r w:rsidR="00C83FDB" w:rsidRPr="00B533F5">
        <w:rPr>
          <w:i/>
        </w:rPr>
        <w:t>Weatherization General Appendix</w:t>
      </w:r>
      <w:r w:rsidR="00C83FDB">
        <w:t xml:space="preserve"> as well as </w:t>
      </w:r>
      <w:r w:rsidR="00B533F5">
        <w:t xml:space="preserve">on </w:t>
      </w:r>
      <w:r w:rsidR="00C83FDB">
        <w:t xml:space="preserve">the Weatherization </w:t>
      </w:r>
      <w:r w:rsidR="00B533F5">
        <w:t xml:space="preserve">Program page: </w:t>
      </w:r>
      <w:r w:rsidR="00C83FDB">
        <w:t xml:space="preserve"> </w:t>
      </w:r>
      <w:hyperlink r:id="rId61" w:history="1">
        <w:r w:rsidR="00B533F5" w:rsidRPr="0093590A">
          <w:rPr>
            <w:rStyle w:val="Hyperlink"/>
          </w:rPr>
          <w:t>https://hhs.iowa.gov/weatherization-members</w:t>
        </w:r>
      </w:hyperlink>
      <w:r w:rsidR="00C83FDB">
        <w:t xml:space="preserve">. </w:t>
      </w:r>
      <w:r w:rsidR="001E6516">
        <w:t xml:space="preserve">The notification must include a description of the item to be disposed of and the method the </w:t>
      </w:r>
      <w:r>
        <w:t>subgrantee</w:t>
      </w:r>
      <w:r w:rsidR="001E6516">
        <w:t xml:space="preserve"> plans to use to dispose of the item</w:t>
      </w:r>
      <w:r w:rsidR="00313616">
        <w:t>, as well as supporting documentation as to how current fair market value of the item(s) was determined</w:t>
      </w:r>
      <w:r w:rsidR="001E6516">
        <w:t xml:space="preserve">. In cases where the </w:t>
      </w:r>
      <w:r>
        <w:t>subgrantee</w:t>
      </w:r>
      <w:r w:rsidR="001E6516">
        <w:t xml:space="preserve"> wishes to dispose of a vehicle, the notification should include what vehicle is to be disposed of, the VIN Number of the vehicle and the reason the </w:t>
      </w:r>
      <w:r>
        <w:t>subgrantee</w:t>
      </w:r>
      <w:r w:rsidR="001E6516">
        <w:t xml:space="preserve"> wants to dispose of the vehicle (e.g. high mileage).  </w:t>
      </w:r>
    </w:p>
    <w:p w14:paraId="41F33EA5" w14:textId="77777777" w:rsidR="001E6516" w:rsidRDefault="001E6516" w:rsidP="00042386">
      <w:pPr>
        <w:ind w:left="360"/>
        <w:jc w:val="both"/>
      </w:pPr>
    </w:p>
    <w:p w14:paraId="2BB717AF" w14:textId="1416E532" w:rsidR="001E6516" w:rsidRDefault="001E6516" w:rsidP="00042386">
      <w:pPr>
        <w:ind w:left="360"/>
        <w:jc w:val="both"/>
      </w:pPr>
      <w:r>
        <w:t xml:space="preserve">The </w:t>
      </w:r>
      <w:r w:rsidR="00841598">
        <w:rPr>
          <w:color w:val="000000"/>
          <w:shd w:val="clear" w:color="auto" w:fill="FFFFFF"/>
        </w:rPr>
        <w:t>Iowa WAP</w:t>
      </w:r>
      <w:r>
        <w:t xml:space="preserve"> will notify the </w:t>
      </w:r>
      <w:r w:rsidR="004D4484">
        <w:t>subgrantee</w:t>
      </w:r>
      <w:r>
        <w:t xml:space="preserve"> of the request approval or disapproval</w:t>
      </w:r>
      <w:r w:rsidR="004A7DEE">
        <w:t xml:space="preserve"> on the form submitted by the </w:t>
      </w:r>
      <w:r w:rsidR="004D4484">
        <w:t>subgrantee</w:t>
      </w:r>
      <w:r>
        <w:t>.</w:t>
      </w:r>
    </w:p>
    <w:p w14:paraId="2A1462F3" w14:textId="77777777" w:rsidR="00316CD5" w:rsidRDefault="00316CD5" w:rsidP="00042386"/>
    <w:p w14:paraId="6B24DDF7" w14:textId="77777777" w:rsidR="001E6516" w:rsidRPr="00F60C7E" w:rsidRDefault="001E6516" w:rsidP="00F60C7E">
      <w:pPr>
        <w:ind w:left="360"/>
        <w:jc w:val="both"/>
        <w:rPr>
          <w:b/>
          <w:bCs/>
        </w:rPr>
      </w:pPr>
      <w:r w:rsidRPr="00F60C7E">
        <w:rPr>
          <w:b/>
          <w:bCs/>
        </w:rPr>
        <w:t>Disposal Steps</w:t>
      </w:r>
    </w:p>
    <w:p w14:paraId="006436D5" w14:textId="4D637406" w:rsidR="001E6516" w:rsidRDefault="001E6516" w:rsidP="00F60C7E">
      <w:pPr>
        <w:ind w:left="360"/>
        <w:jc w:val="both"/>
      </w:pPr>
      <w:r>
        <w:t xml:space="preserve">Upon approval from the </w:t>
      </w:r>
      <w:r w:rsidR="00841598">
        <w:rPr>
          <w:color w:val="000000"/>
          <w:shd w:val="clear" w:color="auto" w:fill="FFFFFF"/>
        </w:rPr>
        <w:t>Iowa WAP</w:t>
      </w:r>
      <w:r>
        <w:t xml:space="preserve">, the </w:t>
      </w:r>
      <w:r w:rsidR="004D4484">
        <w:t>subgrantee</w:t>
      </w:r>
      <w:r>
        <w:t xml:space="preserve"> may proceed with the disposal using the appropriate method described below. </w:t>
      </w:r>
    </w:p>
    <w:p w14:paraId="1F9844A6" w14:textId="77777777" w:rsidR="001E6516" w:rsidRDefault="001E6516" w:rsidP="00F60C7E">
      <w:pPr>
        <w:ind w:left="360"/>
        <w:jc w:val="both"/>
      </w:pPr>
    </w:p>
    <w:p w14:paraId="2F8E61C9" w14:textId="2AB14490" w:rsidR="001E6516" w:rsidRDefault="001E6516" w:rsidP="00F60C7E">
      <w:pPr>
        <w:ind w:left="360"/>
        <w:jc w:val="both"/>
      </w:pPr>
      <w:r>
        <w:lastRenderedPageBreak/>
        <w:t xml:space="preserve">Funds received from the disposal of equipment or vehicles purchased with Weatherization Program funds must be credited back to the Weatherization Program. Funds received through the sale of equipment or vehicles purchased with HEAP funds must be reported as a credit to the Equipment line item of the current HEAP Contract. Funds received through the sale of equipment or vehicles purchased with DOE funds must be reported as an expenditure reduction to the support line item of the current DOE Contract. This has the effect of increasing the amount of funds for the support budget line item. The </w:t>
      </w:r>
      <w:r w:rsidR="004D4484">
        <w:t>subgrantee</w:t>
      </w:r>
      <w:r>
        <w:t xml:space="preserve"> must keep documentation on file showing the amount of funds received from the sale of the supplies/materials/equipment.</w:t>
      </w:r>
    </w:p>
    <w:p w14:paraId="044A16D8" w14:textId="77777777" w:rsidR="001E6516" w:rsidRDefault="001E6516" w:rsidP="001E6516">
      <w:pPr>
        <w:jc w:val="both"/>
      </w:pPr>
    </w:p>
    <w:p w14:paraId="295B0023" w14:textId="77777777" w:rsidR="001E6516" w:rsidRDefault="001E6516" w:rsidP="00042386">
      <w:pPr>
        <w:pStyle w:val="Heading3"/>
      </w:pPr>
      <w:bookmarkStart w:id="799" w:name="_Toc204100093"/>
      <w:r>
        <w:t>9.52</w:t>
      </w:r>
      <w:r>
        <w:tab/>
      </w:r>
      <w:bookmarkStart w:id="800" w:name="DOEApproval952"/>
      <w:bookmarkEnd w:id="800"/>
      <w:r>
        <w:t>DOE Approval</w:t>
      </w:r>
      <w:bookmarkEnd w:id="799"/>
    </w:p>
    <w:p w14:paraId="232103E0" w14:textId="3907DEFD" w:rsidR="001E6516" w:rsidRDefault="001E6516" w:rsidP="00042386">
      <w:pPr>
        <w:ind w:left="360"/>
        <w:jc w:val="both"/>
      </w:pPr>
      <w:r>
        <w:t xml:space="preserve">If the vehicle to be disposed of was purchased with DOE funds, the </w:t>
      </w:r>
      <w:r w:rsidR="00841598">
        <w:rPr>
          <w:color w:val="000000"/>
          <w:shd w:val="clear" w:color="auto" w:fill="FFFFFF"/>
        </w:rPr>
        <w:t>Iowa WAP</w:t>
      </w:r>
      <w:r>
        <w:t xml:space="preserve"> may have to request approval from DOE to dispose of the vehicle. The </w:t>
      </w:r>
      <w:r w:rsidR="004D4484">
        <w:t>subgrantee</w:t>
      </w:r>
      <w:r>
        <w:t xml:space="preserve"> should not dispose of the vehicle until approval is received from DOE. </w:t>
      </w:r>
    </w:p>
    <w:p w14:paraId="449E74F4" w14:textId="77777777" w:rsidR="0088549A" w:rsidRDefault="0088549A" w:rsidP="001E6516">
      <w:pPr>
        <w:jc w:val="both"/>
      </w:pPr>
    </w:p>
    <w:p w14:paraId="0DF9808C" w14:textId="77777777" w:rsidR="001E6516" w:rsidRDefault="001E6516" w:rsidP="00042386">
      <w:pPr>
        <w:pStyle w:val="Heading3"/>
      </w:pPr>
      <w:bookmarkStart w:id="801" w:name="_Toc204100094"/>
      <w:r>
        <w:t>9.53</w:t>
      </w:r>
      <w:r>
        <w:tab/>
      </w:r>
      <w:bookmarkStart w:id="802" w:name="MethodsOfDisposal953"/>
      <w:bookmarkEnd w:id="802"/>
      <w:r>
        <w:t>Methods of Disposal</w:t>
      </w:r>
      <w:bookmarkEnd w:id="801"/>
    </w:p>
    <w:p w14:paraId="37C52E69" w14:textId="77777777" w:rsidR="001E6516" w:rsidRDefault="001E6516" w:rsidP="00042386">
      <w:pPr>
        <w:ind w:left="360"/>
        <w:jc w:val="both"/>
      </w:pPr>
      <w:r>
        <w:t>The following methods may be used to dispose of unneeded materials, equipment</w:t>
      </w:r>
      <w:r w:rsidR="00DB1F07">
        <w:t>,</w:t>
      </w:r>
      <w:r>
        <w:t xml:space="preserve"> or vehicles. </w:t>
      </w:r>
    </w:p>
    <w:p w14:paraId="22924AC9" w14:textId="77777777" w:rsidR="001E6516" w:rsidRDefault="001E6516" w:rsidP="00102572">
      <w:pPr>
        <w:numPr>
          <w:ilvl w:val="0"/>
          <w:numId w:val="28"/>
        </w:numPr>
        <w:jc w:val="both"/>
      </w:pPr>
      <w:r>
        <w:t xml:space="preserve">Use the vehicle or other equipment as a trade-in on the purchase of a replacement. </w:t>
      </w:r>
    </w:p>
    <w:p w14:paraId="614BD649" w14:textId="407BE058" w:rsidR="001E6516" w:rsidRDefault="001E6516" w:rsidP="00102572">
      <w:pPr>
        <w:numPr>
          <w:ilvl w:val="0"/>
          <w:numId w:val="28"/>
        </w:numPr>
        <w:tabs>
          <w:tab w:val="clear" w:pos="720"/>
          <w:tab w:val="num" w:pos="360"/>
        </w:tabs>
        <w:jc w:val="both"/>
      </w:pPr>
      <w:r>
        <w:t xml:space="preserve">If the materials or equipment can be used by another </w:t>
      </w:r>
      <w:r w:rsidR="004D4484">
        <w:t>subgrantee</w:t>
      </w:r>
      <w:r>
        <w:t xml:space="preserve">’s weatherization program, they can be sold or transferred to the </w:t>
      </w:r>
      <w:r w:rsidR="004D4484">
        <w:t>subgrantee</w:t>
      </w:r>
      <w:r>
        <w:t xml:space="preserve">. </w:t>
      </w:r>
    </w:p>
    <w:p w14:paraId="3568A37C" w14:textId="0377FFF5" w:rsidR="001E6516" w:rsidRDefault="001E6516" w:rsidP="00102572">
      <w:pPr>
        <w:numPr>
          <w:ilvl w:val="0"/>
          <w:numId w:val="28"/>
        </w:numPr>
        <w:tabs>
          <w:tab w:val="clear" w:pos="720"/>
          <w:tab w:val="num" w:pos="360"/>
        </w:tabs>
        <w:jc w:val="both"/>
      </w:pPr>
      <w:r>
        <w:t xml:space="preserve">Publicly advertise and sell the materials, equipment, or vehicle through a sealed bid or competitive proposal process. Money received through the sale of materials must be returned to the Weatherization Program as an expenditure reduction to the materials line item. Money received through the sale of equipment or vehicle must be returned to the Weatherization Program as either an expenditure reduction to the support line item or as a credit to the Equipment line item of the current HEAP Contract. The bid process and the adjustment of the materials or support line item must be documented by the </w:t>
      </w:r>
      <w:r w:rsidR="004D4484">
        <w:t>subgrantee</w:t>
      </w:r>
      <w:r>
        <w:t>.</w:t>
      </w:r>
    </w:p>
    <w:p w14:paraId="0A549448" w14:textId="77777777" w:rsidR="001E6516" w:rsidRDefault="001E6516" w:rsidP="00102572">
      <w:pPr>
        <w:numPr>
          <w:ilvl w:val="0"/>
          <w:numId w:val="28"/>
        </w:numPr>
        <w:tabs>
          <w:tab w:val="clear" w:pos="720"/>
          <w:tab w:val="num" w:pos="360"/>
        </w:tabs>
        <w:jc w:val="both"/>
      </w:pPr>
      <w:r>
        <w:t>Sell the materials, equipment, or vehicle through a public auction. Money received from the auction must be returned to the Weatherization Program as described above.</w:t>
      </w:r>
    </w:p>
    <w:p w14:paraId="69C94587" w14:textId="17D289C0" w:rsidR="001E6516" w:rsidRDefault="001E6516" w:rsidP="00102572">
      <w:pPr>
        <w:numPr>
          <w:ilvl w:val="0"/>
          <w:numId w:val="28"/>
        </w:numPr>
        <w:tabs>
          <w:tab w:val="clear" w:pos="720"/>
          <w:tab w:val="num" w:pos="360"/>
        </w:tabs>
        <w:jc w:val="both"/>
      </w:pPr>
      <w:r>
        <w:t xml:space="preserve">Retain the materials, equipment, or vehicle for use by other programs administered by the </w:t>
      </w:r>
      <w:r w:rsidR="004D4484">
        <w:t>subgrantee</w:t>
      </w:r>
      <w:r>
        <w:t xml:space="preserve">. If the </w:t>
      </w:r>
      <w:r w:rsidR="004D4484">
        <w:t>subgrantee</w:t>
      </w:r>
      <w:r>
        <w:t xml:space="preserve"> wishes to do this, it must compensate the Weatherization Program at the fair market value of the materials, equipment, or vehicle. Money received as compensation must be returned to the Weatherization Program, as described above. If this is done, the </w:t>
      </w:r>
      <w:r w:rsidR="004D4484">
        <w:t>subgrantee</w:t>
      </w:r>
      <w:r>
        <w:t xml:space="preserve"> must document how the fair market value of the materials or equipment was determined.</w:t>
      </w:r>
    </w:p>
    <w:p w14:paraId="697D2ECC" w14:textId="6BC84453" w:rsidR="001E6516" w:rsidRDefault="001E6516" w:rsidP="00102572">
      <w:pPr>
        <w:numPr>
          <w:ilvl w:val="0"/>
          <w:numId w:val="28"/>
        </w:numPr>
        <w:tabs>
          <w:tab w:val="clear" w:pos="720"/>
          <w:tab w:val="num" w:pos="360"/>
        </w:tabs>
        <w:jc w:val="both"/>
      </w:pPr>
      <w:r>
        <w:t xml:space="preserve">Return materials to the supplier for a full refund. The money received for the refund must be added back to the materials line item in the contract. The refund of money and the adjustment of the materials line item must be documented by the </w:t>
      </w:r>
      <w:r w:rsidR="004D4484">
        <w:t>subgrantee</w:t>
      </w:r>
      <w:r>
        <w:t>.</w:t>
      </w:r>
    </w:p>
    <w:p w14:paraId="7CF203C2" w14:textId="77777777" w:rsidR="004C2E35" w:rsidRDefault="004C2E35" w:rsidP="004C2E35">
      <w:pPr>
        <w:ind w:left="720"/>
        <w:jc w:val="both"/>
      </w:pPr>
    </w:p>
    <w:p w14:paraId="7E685E4E" w14:textId="77777777" w:rsidR="001E6516" w:rsidRDefault="001E6516" w:rsidP="00042386">
      <w:pPr>
        <w:ind w:left="360"/>
        <w:jc w:val="both"/>
      </w:pPr>
      <w:r>
        <w:t>Any materials or equipment that cannot be disposed of through the methods listed above must be thrown away.</w:t>
      </w:r>
    </w:p>
    <w:p w14:paraId="04F6D126" w14:textId="77777777" w:rsidR="00516275" w:rsidRDefault="00516275" w:rsidP="001E6516">
      <w:pPr>
        <w:jc w:val="both"/>
      </w:pPr>
    </w:p>
    <w:p w14:paraId="0BC25E1F" w14:textId="77777777" w:rsidR="001E6516" w:rsidRDefault="001E6516" w:rsidP="00042386">
      <w:pPr>
        <w:pStyle w:val="Heading2"/>
      </w:pPr>
      <w:bookmarkStart w:id="803" w:name="_Toc204100095"/>
      <w:r>
        <w:t>9.60</w:t>
      </w:r>
      <w:bookmarkStart w:id="804" w:name="ProceduresRentingLeasingEquipVehi960"/>
      <w:bookmarkEnd w:id="804"/>
      <w:r>
        <w:tab/>
        <w:t>PROCEDURES FOR RENTING AND LEASING EQUIPMENT AND VEHICLES</w:t>
      </w:r>
      <w:bookmarkEnd w:id="803"/>
      <w:r>
        <w:t xml:space="preserve"> </w:t>
      </w:r>
    </w:p>
    <w:p w14:paraId="3AA19165" w14:textId="77777777" w:rsidR="001E6516" w:rsidRDefault="001E6516" w:rsidP="001E6516">
      <w:pPr>
        <w:ind w:left="720"/>
        <w:jc w:val="both"/>
        <w:rPr>
          <w:b/>
        </w:rPr>
      </w:pPr>
    </w:p>
    <w:p w14:paraId="6353AA21" w14:textId="39F4652C" w:rsidR="001E6516" w:rsidRDefault="001E6516" w:rsidP="00042386">
      <w:pPr>
        <w:pStyle w:val="Heading3"/>
      </w:pPr>
      <w:bookmarkStart w:id="805" w:name="_Toc204100096"/>
      <w:r>
        <w:t>9.61</w:t>
      </w:r>
      <w:bookmarkStart w:id="806" w:name="DCAAPriorApproval961"/>
      <w:bookmarkEnd w:id="806"/>
      <w:r w:rsidR="00042386">
        <w:tab/>
      </w:r>
      <w:r w:rsidR="00841598">
        <w:rPr>
          <w:color w:val="000000"/>
          <w:shd w:val="clear" w:color="auto" w:fill="FFFFFF"/>
        </w:rPr>
        <w:t>Iowa WAP</w:t>
      </w:r>
      <w:r>
        <w:t xml:space="preserve"> Prior Approval</w:t>
      </w:r>
      <w:bookmarkEnd w:id="805"/>
    </w:p>
    <w:p w14:paraId="1BB2970C" w14:textId="69787090" w:rsidR="001E6516" w:rsidRDefault="001E6516" w:rsidP="00042386">
      <w:pPr>
        <w:ind w:left="360"/>
        <w:jc w:val="both"/>
      </w:pPr>
      <w:r>
        <w:t xml:space="preserve">Renting or leasing equipment or vehicles must have prior approval from the </w:t>
      </w:r>
      <w:r w:rsidR="00841598">
        <w:rPr>
          <w:color w:val="000000"/>
          <w:shd w:val="clear" w:color="auto" w:fill="FFFFFF"/>
        </w:rPr>
        <w:t>Iowa WAP</w:t>
      </w:r>
      <w:r>
        <w:t xml:space="preserve"> when the total rental or lease cost of the equipment or vehicle would be </w:t>
      </w:r>
      <w:del w:id="807" w:author="Taylor, Christine [HHS]" w:date="2024-10-30T18:47:00Z" w16du:dateUtc="2024-10-30T23:47:00Z">
        <w:r w:rsidDel="00781E97">
          <w:delText>$5,000</w:delText>
        </w:r>
      </w:del>
      <w:ins w:id="808" w:author="Taylor, Christine [HHS]" w:date="2024-10-30T18:47:00Z" w16du:dateUtc="2024-10-30T23:47:00Z">
        <w:r w:rsidR="00781E97">
          <w:t>$10,000</w:t>
        </w:r>
      </w:ins>
      <w:r>
        <w:t xml:space="preserve">, or more. </w:t>
      </w:r>
    </w:p>
    <w:p w14:paraId="2D595FC8" w14:textId="77777777" w:rsidR="001E6516" w:rsidRDefault="001E6516" w:rsidP="00042386">
      <w:pPr>
        <w:ind w:left="360"/>
        <w:jc w:val="both"/>
      </w:pPr>
    </w:p>
    <w:p w14:paraId="58BC4CE1" w14:textId="56A0CCF1" w:rsidR="001E6516" w:rsidRDefault="001E6516" w:rsidP="00042386">
      <w:pPr>
        <w:ind w:left="360"/>
        <w:jc w:val="both"/>
      </w:pPr>
      <w:r>
        <w:t xml:space="preserve">Prior approval from the </w:t>
      </w:r>
      <w:r w:rsidR="00841598">
        <w:rPr>
          <w:color w:val="000000"/>
          <w:shd w:val="clear" w:color="auto" w:fill="FFFFFF"/>
        </w:rPr>
        <w:t>Iowa WAP</w:t>
      </w:r>
      <w:r>
        <w:t xml:space="preserve"> is also required if </w:t>
      </w:r>
      <w:r w:rsidR="00EF1BB1">
        <w:t>a</w:t>
      </w:r>
      <w:r>
        <w:t xml:space="preserve"> </w:t>
      </w:r>
      <w:r w:rsidR="004D4484">
        <w:t>subgrantee</w:t>
      </w:r>
      <w:r>
        <w:t xml:space="preserve"> plans to purchase a vehicle with non-weatherization funds and then charge the Weatherization Program a usage fee for the use of the vehicle.</w:t>
      </w:r>
    </w:p>
    <w:p w14:paraId="4ADE29AE" w14:textId="77777777" w:rsidR="001E6516" w:rsidRDefault="001E6516" w:rsidP="00042386">
      <w:pPr>
        <w:ind w:left="360"/>
        <w:jc w:val="both"/>
      </w:pPr>
    </w:p>
    <w:p w14:paraId="47F1DF2A" w14:textId="3373A693" w:rsidR="001E6516" w:rsidRDefault="001E6516" w:rsidP="00042386">
      <w:pPr>
        <w:ind w:left="360"/>
        <w:jc w:val="both"/>
      </w:pPr>
      <w:r>
        <w:t xml:space="preserve">Although this is not the sole criterion for </w:t>
      </w:r>
      <w:r w:rsidR="00841598">
        <w:rPr>
          <w:color w:val="000000"/>
          <w:shd w:val="clear" w:color="auto" w:fill="FFFFFF"/>
        </w:rPr>
        <w:t>Iowa WAP</w:t>
      </w:r>
      <w:r>
        <w:t xml:space="preserve"> approval, the </w:t>
      </w:r>
      <w:r w:rsidR="00841598">
        <w:rPr>
          <w:color w:val="000000"/>
          <w:shd w:val="clear" w:color="auto" w:fill="FFFFFF"/>
        </w:rPr>
        <w:t>Iowa WAP</w:t>
      </w:r>
      <w:r>
        <w:t xml:space="preserve"> will strongly consider the following when reviewing requests for renting and leasing equipment or vehicles:</w:t>
      </w:r>
    </w:p>
    <w:p w14:paraId="250B17C4" w14:textId="77777777" w:rsidR="001E6516" w:rsidRDefault="001E6516" w:rsidP="00042386">
      <w:pPr>
        <w:ind w:left="360"/>
        <w:jc w:val="both"/>
      </w:pPr>
    </w:p>
    <w:p w14:paraId="359B74F3" w14:textId="253F6824" w:rsidR="001E6516" w:rsidRDefault="001E6516" w:rsidP="00042386">
      <w:pPr>
        <w:ind w:left="360"/>
        <w:jc w:val="both"/>
      </w:pPr>
      <w:r>
        <w:t xml:space="preserve">Where significant rental or lease costs are incurred which create “material equity” in the rented or leased equipment/vehicle, costs are allowable only up to the amount that would be allowed if the </w:t>
      </w:r>
      <w:r w:rsidR="004D4484">
        <w:t>subgrantee</w:t>
      </w:r>
      <w:r>
        <w:t xml:space="preserve"> </w:t>
      </w:r>
      <w:r>
        <w:lastRenderedPageBreak/>
        <w:t xml:space="preserve">had purchased the equipment/vehicle outright with program funds. Example: If </w:t>
      </w:r>
      <w:r w:rsidR="00EF1BB1">
        <w:t>a</w:t>
      </w:r>
      <w:r>
        <w:t xml:space="preserve"> </w:t>
      </w:r>
      <w:r w:rsidR="004D4484">
        <w:t>subgrantee</w:t>
      </w:r>
      <w:r>
        <w:t xml:space="preserve"> purchases a vehicle with non-weatherization funds and charges the Weatherization Program a usage fee, no depreciation or use charge may be allowed on the vehicle once it is considered fully depreciated. However, reasonable use charges may be negotiated.</w:t>
      </w:r>
    </w:p>
    <w:p w14:paraId="27E25157" w14:textId="77777777" w:rsidR="001E6516" w:rsidRDefault="001E6516" w:rsidP="00042386">
      <w:pPr>
        <w:ind w:left="360"/>
        <w:jc w:val="both"/>
      </w:pPr>
    </w:p>
    <w:p w14:paraId="30573FE3" w14:textId="77777777" w:rsidR="001E6516" w:rsidRPr="00042386" w:rsidRDefault="001E6516" w:rsidP="00042386">
      <w:pPr>
        <w:ind w:left="360"/>
        <w:jc w:val="both"/>
        <w:rPr>
          <w:b/>
          <w:bCs/>
        </w:rPr>
      </w:pPr>
      <w:r w:rsidRPr="00042386">
        <w:rPr>
          <w:b/>
          <w:bCs/>
        </w:rPr>
        <w:t>Request and Approval Procedures</w:t>
      </w:r>
    </w:p>
    <w:p w14:paraId="1E3AB3AB" w14:textId="1D1A26E3" w:rsidR="001E6516" w:rsidRDefault="001E6516" w:rsidP="00042386">
      <w:pPr>
        <w:ind w:left="360"/>
        <w:jc w:val="both"/>
      </w:pPr>
      <w:r>
        <w:t xml:space="preserve">When requesting approval for renting or leasing of equipment or vehicles, submit the following to the </w:t>
      </w:r>
      <w:r w:rsidR="00841598">
        <w:rPr>
          <w:color w:val="000000"/>
          <w:shd w:val="clear" w:color="auto" w:fill="FFFFFF"/>
        </w:rPr>
        <w:t>Iowa WAP</w:t>
      </w:r>
      <w:r>
        <w:t>:</w:t>
      </w:r>
    </w:p>
    <w:p w14:paraId="4D0B768B" w14:textId="77777777" w:rsidR="001E6516" w:rsidRDefault="001E6516" w:rsidP="00042386">
      <w:pPr>
        <w:ind w:left="360"/>
        <w:jc w:val="both"/>
      </w:pPr>
    </w:p>
    <w:p w14:paraId="4BCFA104" w14:textId="70334ED1" w:rsidR="001E6516" w:rsidRDefault="001E6516" w:rsidP="00042386">
      <w:pPr>
        <w:ind w:left="360"/>
        <w:jc w:val="both"/>
      </w:pPr>
      <w:r>
        <w:t xml:space="preserve">When Leasing: Submit a copy of the proposed lease agreement, a cost analysis showing the benefits of leasing over outright purchasing, and a completed </w:t>
      </w:r>
      <w:r w:rsidR="00841598">
        <w:rPr>
          <w:color w:val="000000"/>
          <w:shd w:val="clear" w:color="auto" w:fill="FFFFFF"/>
        </w:rPr>
        <w:t>Iowa WAP</w:t>
      </w:r>
      <w:r>
        <w:t xml:space="preserve"> Purchase Request Form to the </w:t>
      </w:r>
      <w:r w:rsidR="00841598">
        <w:rPr>
          <w:color w:val="000000"/>
          <w:shd w:val="clear" w:color="auto" w:fill="FFFFFF"/>
        </w:rPr>
        <w:t>Iowa WAP</w:t>
      </w:r>
      <w:r>
        <w:t xml:space="preserve">. (The Purchase Request Form will serve as a lease request form.) </w:t>
      </w:r>
    </w:p>
    <w:p w14:paraId="7760ED38" w14:textId="77777777" w:rsidR="001E6516" w:rsidRDefault="001E6516" w:rsidP="00042386">
      <w:pPr>
        <w:ind w:left="360"/>
        <w:jc w:val="both"/>
      </w:pPr>
    </w:p>
    <w:p w14:paraId="5C796438" w14:textId="45F8C513" w:rsidR="001E6516" w:rsidRDefault="001E6516" w:rsidP="00042386">
      <w:pPr>
        <w:ind w:left="360"/>
        <w:jc w:val="both"/>
      </w:pPr>
      <w:r>
        <w:t>When Renting:</w:t>
      </w:r>
      <w:r>
        <w:rPr>
          <w:b/>
        </w:rPr>
        <w:t xml:space="preserve"> </w:t>
      </w:r>
      <w:r>
        <w:t xml:space="preserve">If </w:t>
      </w:r>
      <w:r w:rsidR="00EF1BB1">
        <w:t>a</w:t>
      </w:r>
      <w:r>
        <w:t xml:space="preserve"> </w:t>
      </w:r>
      <w:r w:rsidR="004D4484">
        <w:t>subgrantee</w:t>
      </w:r>
      <w:r>
        <w:t xml:space="preserve"> is planning to rent equipment or vehicles from an entity other than itself, and the rental cost of the equipment/vehicle</w:t>
      </w:r>
      <w:r>
        <w:rPr>
          <w:b/>
        </w:rPr>
        <w:t xml:space="preserve"> </w:t>
      </w:r>
      <w:r>
        <w:t xml:space="preserve">would be </w:t>
      </w:r>
      <w:del w:id="809" w:author="Taylor, Christine [HHS]" w:date="2024-10-30T18:47:00Z" w16du:dateUtc="2024-10-30T23:47:00Z">
        <w:r w:rsidDel="00781E97">
          <w:delText>$5,000</w:delText>
        </w:r>
      </w:del>
      <w:ins w:id="810" w:author="Taylor, Christine [HHS]" w:date="2024-10-30T18:47:00Z" w16du:dateUtc="2024-10-30T23:47:00Z">
        <w:r w:rsidR="00781E97">
          <w:t>$10,000</w:t>
        </w:r>
      </w:ins>
      <w:r>
        <w:t xml:space="preserve">, or more, submit rental agreements and a completed </w:t>
      </w:r>
      <w:r w:rsidR="00841598">
        <w:rPr>
          <w:color w:val="000000"/>
          <w:shd w:val="clear" w:color="auto" w:fill="FFFFFF"/>
        </w:rPr>
        <w:t>Iowa WAP</w:t>
      </w:r>
      <w:r>
        <w:t xml:space="preserve"> Purchase Request Form. (The Purchase Request Form will serve as a rental request form.)</w:t>
      </w:r>
    </w:p>
    <w:p w14:paraId="3806A152" w14:textId="77777777" w:rsidR="001E6516" w:rsidRDefault="001E6516" w:rsidP="00042386">
      <w:pPr>
        <w:ind w:left="360"/>
        <w:jc w:val="both"/>
      </w:pPr>
    </w:p>
    <w:p w14:paraId="71678C9F" w14:textId="24BA61EF" w:rsidR="001E6516" w:rsidRDefault="001E6516" w:rsidP="00042386">
      <w:pPr>
        <w:ind w:left="360"/>
        <w:jc w:val="both"/>
      </w:pPr>
      <w:r>
        <w:t xml:space="preserve">When Charging a Usage Fee: If </w:t>
      </w:r>
      <w:r w:rsidR="00EF1BB1">
        <w:t>a</w:t>
      </w:r>
      <w:r>
        <w:t xml:space="preserve"> </w:t>
      </w:r>
      <w:r w:rsidR="004D4484">
        <w:t>subgrantee</w:t>
      </w:r>
      <w:r>
        <w:t xml:space="preserve"> purchases a vehicle with non-weatherization funds and intends to charge the Weatherization Program a usage fee for the use of the vehicle, the following information is required, regardless of the acquisition cost of the vehicle:</w:t>
      </w:r>
    </w:p>
    <w:p w14:paraId="2C8A94B1" w14:textId="77777777" w:rsidR="001E6516" w:rsidRDefault="001E6516" w:rsidP="00102572">
      <w:pPr>
        <w:pStyle w:val="ListParagraph"/>
        <w:numPr>
          <w:ilvl w:val="0"/>
          <w:numId w:val="29"/>
        </w:numPr>
        <w:tabs>
          <w:tab w:val="clear" w:pos="360"/>
          <w:tab w:val="num" w:pos="720"/>
        </w:tabs>
        <w:ind w:left="720"/>
        <w:jc w:val="both"/>
      </w:pPr>
      <w:r>
        <w:t>Description of the vehicle.</w:t>
      </w:r>
    </w:p>
    <w:p w14:paraId="5B77178D" w14:textId="77777777" w:rsidR="001E6516" w:rsidRDefault="001E6516" w:rsidP="00102572">
      <w:pPr>
        <w:numPr>
          <w:ilvl w:val="0"/>
          <w:numId w:val="29"/>
        </w:numPr>
        <w:ind w:left="720"/>
        <w:jc w:val="both"/>
      </w:pPr>
      <w:r>
        <w:t>Acquisition cost and the date acquired.</w:t>
      </w:r>
    </w:p>
    <w:p w14:paraId="02CF607B" w14:textId="77777777" w:rsidR="001E6516" w:rsidRDefault="001E6516" w:rsidP="00102572">
      <w:pPr>
        <w:numPr>
          <w:ilvl w:val="0"/>
          <w:numId w:val="29"/>
        </w:numPr>
        <w:ind w:left="720"/>
        <w:jc w:val="both"/>
      </w:pPr>
      <w:r>
        <w:t>Method used in determining the usage fee.</w:t>
      </w:r>
    </w:p>
    <w:p w14:paraId="68B50382" w14:textId="77777777" w:rsidR="001E6516" w:rsidRDefault="001E6516" w:rsidP="00102572">
      <w:pPr>
        <w:numPr>
          <w:ilvl w:val="0"/>
          <w:numId w:val="29"/>
        </w:numPr>
        <w:ind w:left="720"/>
        <w:jc w:val="both"/>
      </w:pPr>
      <w:r>
        <w:t>Method used in determining the percentage use by the Weatherization Program.</w:t>
      </w:r>
    </w:p>
    <w:p w14:paraId="03546E3F" w14:textId="77777777" w:rsidR="001E6516" w:rsidRDefault="001E6516" w:rsidP="00042386">
      <w:pPr>
        <w:ind w:left="360"/>
        <w:jc w:val="both"/>
      </w:pPr>
    </w:p>
    <w:p w14:paraId="59160D19" w14:textId="77777777" w:rsidR="001E6516" w:rsidRDefault="001E6516" w:rsidP="00042386">
      <w:pPr>
        <w:ind w:left="360"/>
        <w:jc w:val="both"/>
      </w:pPr>
      <w:r>
        <w:t>A usage fee must be based on a schedule that corresponds substantially to the estimated useful life of the property.</w:t>
      </w:r>
    </w:p>
    <w:p w14:paraId="3E016A5A" w14:textId="77777777" w:rsidR="001E6516" w:rsidRDefault="001E6516" w:rsidP="001E6516">
      <w:pPr>
        <w:jc w:val="both"/>
      </w:pPr>
    </w:p>
    <w:p w14:paraId="5759C93F" w14:textId="77777777" w:rsidR="001E6516" w:rsidRDefault="001E6516" w:rsidP="00042386">
      <w:pPr>
        <w:pStyle w:val="Heading3"/>
      </w:pPr>
      <w:bookmarkStart w:id="811" w:name="_Toc204100097"/>
      <w:r>
        <w:t>9.62</w:t>
      </w:r>
      <w:r>
        <w:tab/>
      </w:r>
      <w:bookmarkStart w:id="812" w:name="DOEApproval962"/>
      <w:bookmarkEnd w:id="812"/>
      <w:r>
        <w:t>DOE Approval</w:t>
      </w:r>
      <w:bookmarkEnd w:id="811"/>
    </w:p>
    <w:p w14:paraId="2A8A6BD3" w14:textId="20CA6D5D" w:rsidR="001E6516" w:rsidRDefault="001E6516" w:rsidP="00042386">
      <w:pPr>
        <w:ind w:left="360"/>
        <w:jc w:val="both"/>
      </w:pPr>
      <w:r>
        <w:t xml:space="preserve">If equipment or vehicles are to be rented or leased using DOE funds, the </w:t>
      </w:r>
      <w:r w:rsidR="00841598">
        <w:rPr>
          <w:color w:val="000000"/>
          <w:shd w:val="clear" w:color="auto" w:fill="FFFFFF"/>
        </w:rPr>
        <w:t>Iowa WAP</w:t>
      </w:r>
      <w:r>
        <w:t xml:space="preserve"> may have to request prior approval from the DOE for the rental/lease.</w:t>
      </w:r>
    </w:p>
    <w:p w14:paraId="59A62AA6" w14:textId="77777777" w:rsidR="005C353C" w:rsidRDefault="005C353C" w:rsidP="00042386">
      <w:pPr>
        <w:ind w:left="360"/>
        <w:jc w:val="both"/>
      </w:pPr>
    </w:p>
    <w:p w14:paraId="003494EA" w14:textId="77777777" w:rsidR="00F04FD3" w:rsidRDefault="00F04FD3" w:rsidP="00042386">
      <w:pPr>
        <w:pStyle w:val="Heading2"/>
      </w:pPr>
      <w:bookmarkStart w:id="813" w:name="_Toc204100098"/>
      <w:r>
        <w:t>9.70</w:t>
      </w:r>
      <w:bookmarkStart w:id="814" w:name="SpecialReqmntsUseOfEquipAndVehicles970"/>
      <w:r w:rsidR="00042386">
        <w:tab/>
      </w:r>
      <w:r>
        <w:t>SPECIAL REQUIREMENTS REGARDING THE USE OF EQUIPMENT AND VEHICLES</w:t>
      </w:r>
      <w:bookmarkEnd w:id="813"/>
    </w:p>
    <w:bookmarkEnd w:id="814"/>
    <w:p w14:paraId="7C419644" w14:textId="77777777" w:rsidR="00F04FD3" w:rsidRDefault="00F04FD3" w:rsidP="00F04FD3">
      <w:pPr>
        <w:ind w:firstLine="720"/>
        <w:jc w:val="both"/>
        <w:rPr>
          <w:b/>
          <w:bCs/>
          <w:sz w:val="22"/>
          <w:szCs w:val="22"/>
        </w:rPr>
      </w:pPr>
    </w:p>
    <w:p w14:paraId="7B2EB6EC" w14:textId="77777777" w:rsidR="00F04FD3" w:rsidRDefault="00F04FD3" w:rsidP="00042386">
      <w:pPr>
        <w:pStyle w:val="Heading3"/>
      </w:pPr>
      <w:bookmarkStart w:id="815" w:name="_Toc204100099"/>
      <w:r>
        <w:t>9.71</w:t>
      </w:r>
      <w:bookmarkStart w:id="816" w:name="UseOfWxEquipByContractors971"/>
      <w:r w:rsidR="00042386">
        <w:tab/>
      </w:r>
      <w:r>
        <w:t xml:space="preserve">Use of Weatherization Equipment by </w:t>
      </w:r>
      <w:r w:rsidR="00F2628A">
        <w:t>Contractors</w:t>
      </w:r>
      <w:bookmarkEnd w:id="816"/>
      <w:bookmarkEnd w:id="815"/>
    </w:p>
    <w:p w14:paraId="4A2C6C80" w14:textId="3A26B38D" w:rsidR="00F04FD3" w:rsidRDefault="00F04FD3" w:rsidP="00042386">
      <w:pPr>
        <w:ind w:left="360"/>
        <w:jc w:val="both"/>
      </w:pPr>
      <w:r>
        <w:t xml:space="preserve">Private </w:t>
      </w:r>
      <w:r w:rsidR="00F2628A">
        <w:t>contractors</w:t>
      </w:r>
      <w:r>
        <w:t xml:space="preserve"> cannot use equipment purchased with program funds, unless the </w:t>
      </w:r>
      <w:r w:rsidR="00F2628A">
        <w:t>contractors</w:t>
      </w:r>
      <w:r>
        <w:t xml:space="preserve"> compensate the Weatherization Program fairly for the use of the equipment. </w:t>
      </w:r>
      <w:r w:rsidR="004D4484">
        <w:t>Subgrantee</w:t>
      </w:r>
      <w:r>
        <w:t xml:space="preserve"> equipment may only be used by private </w:t>
      </w:r>
      <w:r w:rsidR="00F2628A">
        <w:t>contractors</w:t>
      </w:r>
      <w:r>
        <w:t xml:space="preserve"> on homes where they are preparing a bid for the </w:t>
      </w:r>
      <w:r w:rsidR="004D4484">
        <w:t>subgrantee</w:t>
      </w:r>
      <w:r>
        <w:t xml:space="preserve"> or have been awarded a contract by the </w:t>
      </w:r>
      <w:r w:rsidR="004D4484">
        <w:t>subgrantee</w:t>
      </w:r>
      <w:r>
        <w:t>.</w:t>
      </w:r>
    </w:p>
    <w:p w14:paraId="254B5294" w14:textId="46FF8AD5" w:rsidR="00F04FD3" w:rsidRDefault="00F04FD3" w:rsidP="00042386">
      <w:pPr>
        <w:ind w:left="360"/>
        <w:jc w:val="both"/>
      </w:pPr>
      <w:r>
        <w:t xml:space="preserve">If </w:t>
      </w:r>
      <w:r w:rsidR="00EF1BB1">
        <w:t>a</w:t>
      </w:r>
      <w:r>
        <w:t xml:space="preserve"> </w:t>
      </w:r>
      <w:r w:rsidR="004D4484">
        <w:t>subgrantee</w:t>
      </w:r>
      <w:r>
        <w:t xml:space="preserve"> wishes to rent equipment purchased with program funds to private </w:t>
      </w:r>
      <w:r w:rsidR="00F2628A">
        <w:t>contractors</w:t>
      </w:r>
      <w:r>
        <w:t>, it must do the following:</w:t>
      </w:r>
    </w:p>
    <w:p w14:paraId="55ABB6B4" w14:textId="77777777" w:rsidR="00F04FD3" w:rsidRDefault="00F04FD3" w:rsidP="00102572">
      <w:pPr>
        <w:numPr>
          <w:ilvl w:val="1"/>
          <w:numId w:val="39"/>
        </w:numPr>
        <w:tabs>
          <w:tab w:val="clear" w:pos="1440"/>
          <w:tab w:val="num" w:pos="720"/>
        </w:tabs>
        <w:ind w:left="720"/>
        <w:jc w:val="both"/>
      </w:pPr>
      <w:r>
        <w:t>Ensure all potential bidders are aware of the “rental” option and are allowed to rent the equipment if they are awarded the bid.</w:t>
      </w:r>
    </w:p>
    <w:p w14:paraId="378D0769" w14:textId="10D24F98" w:rsidR="00F04FD3" w:rsidRDefault="00F04FD3" w:rsidP="00102572">
      <w:pPr>
        <w:numPr>
          <w:ilvl w:val="1"/>
          <w:numId w:val="39"/>
        </w:numPr>
        <w:tabs>
          <w:tab w:val="clear" w:pos="1440"/>
          <w:tab w:val="num" w:pos="720"/>
        </w:tabs>
        <w:ind w:left="720"/>
        <w:jc w:val="both"/>
      </w:pPr>
      <w:r>
        <w:t xml:space="preserve">Set up a procedure by which the private </w:t>
      </w:r>
      <w:r w:rsidR="00F2628A">
        <w:t>contractors</w:t>
      </w:r>
      <w:r>
        <w:t xml:space="preserve"> would provide fair compensation to the Weatherization Program for the use of the equipment. The </w:t>
      </w:r>
      <w:r w:rsidR="004D4484">
        <w:t>subgrantee</w:t>
      </w:r>
      <w:r>
        <w:t xml:space="preserve"> must describe how the “fair compensation” amount was determined. The procedure for compensation and the compensation amount must have prior approval from the </w:t>
      </w:r>
      <w:r w:rsidR="00841598">
        <w:rPr>
          <w:color w:val="000000"/>
          <w:shd w:val="clear" w:color="auto" w:fill="FFFFFF"/>
        </w:rPr>
        <w:t>Iowa WAP</w:t>
      </w:r>
      <w:r>
        <w:t>.</w:t>
      </w:r>
    </w:p>
    <w:p w14:paraId="38620FD3" w14:textId="77777777" w:rsidR="003522AC" w:rsidRDefault="003522AC" w:rsidP="00F04FD3">
      <w:pPr>
        <w:jc w:val="both"/>
      </w:pPr>
    </w:p>
    <w:p w14:paraId="2505F2D6" w14:textId="5B9604A2" w:rsidR="00F04FD3" w:rsidRDefault="004D4484" w:rsidP="00042386">
      <w:pPr>
        <w:ind w:left="360"/>
        <w:jc w:val="both"/>
      </w:pPr>
      <w:r>
        <w:t>Subgrantee</w:t>
      </w:r>
      <w:r w:rsidR="00EF1BB1">
        <w:t>s</w:t>
      </w:r>
      <w:r w:rsidR="003522AC">
        <w:t xml:space="preserve"> may also provide a rent-to-own rental system for </w:t>
      </w:r>
      <w:r w:rsidR="00F2628A">
        <w:t>contractors</w:t>
      </w:r>
      <w:r w:rsidR="003522AC">
        <w:t xml:space="preserve"> to purchase equipment through the program. This system must meet the same requirements listed above.</w:t>
      </w:r>
    </w:p>
    <w:p w14:paraId="7041C5C5" w14:textId="77777777" w:rsidR="003522AC" w:rsidRDefault="003522AC" w:rsidP="00042386">
      <w:pPr>
        <w:ind w:left="360"/>
        <w:jc w:val="both"/>
      </w:pPr>
    </w:p>
    <w:p w14:paraId="264D0217" w14:textId="23A4D37F" w:rsidR="00B840AC" w:rsidRDefault="004D4484" w:rsidP="002644F7">
      <w:pPr>
        <w:numPr>
          <w:ilvl w:val="12"/>
          <w:numId w:val="0"/>
        </w:numPr>
        <w:ind w:left="360"/>
        <w:jc w:val="both"/>
      </w:pPr>
      <w:r>
        <w:t>Subgrantee</w:t>
      </w:r>
      <w:r w:rsidR="00EF1BB1">
        <w:t>s</w:t>
      </w:r>
      <w:r w:rsidR="00356346">
        <w:t xml:space="preserve"> must determine which method of reporting funds received as rental fees will be used:</w:t>
      </w:r>
    </w:p>
    <w:p w14:paraId="7355F901" w14:textId="46B77A86" w:rsidR="00B840AC" w:rsidRDefault="00356346" w:rsidP="00102572">
      <w:pPr>
        <w:pStyle w:val="ListParagraph"/>
        <w:numPr>
          <w:ilvl w:val="0"/>
          <w:numId w:val="44"/>
        </w:numPr>
        <w:jc w:val="both"/>
      </w:pPr>
      <w:r>
        <w:t xml:space="preserve">Method 1. </w:t>
      </w:r>
      <w:r w:rsidR="004D4484">
        <w:t>Subgrantee</w:t>
      </w:r>
      <w:r w:rsidR="00EF1BB1">
        <w:t>s</w:t>
      </w:r>
      <w:r>
        <w:t xml:space="preserve"> may report 100% of the funds received as rental fees as a credit to the HEAP Equipment/Training line on the 102 Report.  </w:t>
      </w:r>
    </w:p>
    <w:p w14:paraId="443E9499" w14:textId="11756BDC" w:rsidR="00B840AC" w:rsidRDefault="00356346" w:rsidP="00102572">
      <w:pPr>
        <w:pStyle w:val="ListParagraph"/>
        <w:numPr>
          <w:ilvl w:val="0"/>
          <w:numId w:val="44"/>
        </w:numPr>
        <w:jc w:val="both"/>
      </w:pPr>
      <w:r>
        <w:lastRenderedPageBreak/>
        <w:t xml:space="preserve">Method 2. </w:t>
      </w:r>
      <w:r w:rsidR="004D4484">
        <w:t>Subgrantee</w:t>
      </w:r>
      <w:r w:rsidR="00EF1BB1">
        <w:t>s</w:t>
      </w:r>
      <w:r>
        <w:t xml:space="preserve"> may also choose to split the compensation between the HEAP Equipment/Training line and the support line.  Doing this will allow the </w:t>
      </w:r>
      <w:r w:rsidR="004D4484">
        <w:t>subgrantee</w:t>
      </w:r>
      <w:r>
        <w:t xml:space="preserve"> to recover the maintenance costs associated with that vehicle (gas, repair, insurance, registration, etc.) which are paid with support funds. </w:t>
      </w:r>
    </w:p>
    <w:p w14:paraId="2FD78787" w14:textId="77777777" w:rsidR="00F04FD3" w:rsidRDefault="00F04FD3" w:rsidP="00F04FD3">
      <w:pPr>
        <w:jc w:val="both"/>
      </w:pPr>
    </w:p>
    <w:p w14:paraId="7A7706A1" w14:textId="48F4849E" w:rsidR="00F04FD3" w:rsidRDefault="00F04FD3" w:rsidP="00042386">
      <w:pPr>
        <w:pStyle w:val="Heading3"/>
      </w:pPr>
      <w:bookmarkStart w:id="817" w:name="_Toc204100100"/>
      <w:r>
        <w:t>9.72</w:t>
      </w:r>
      <w:bookmarkStart w:id="818" w:name="UseOfEquipAndVehiclesNonWxPurposesAge972"/>
      <w:r w:rsidR="00042386">
        <w:tab/>
      </w:r>
      <w:r>
        <w:t xml:space="preserve">Use of Equipment and Vehicles for Non-Weatherization Purposes – </w:t>
      </w:r>
      <w:r w:rsidR="004D4484">
        <w:t>Subgrantee</w:t>
      </w:r>
      <w:bookmarkEnd w:id="817"/>
      <w:r>
        <w:t xml:space="preserve"> </w:t>
      </w:r>
      <w:bookmarkEnd w:id="818"/>
    </w:p>
    <w:p w14:paraId="43463E5B" w14:textId="77777777" w:rsidR="0060633B" w:rsidRDefault="0060633B" w:rsidP="0060633B">
      <w:pPr>
        <w:ind w:left="360"/>
        <w:jc w:val="both"/>
      </w:pPr>
      <w:r>
        <w:t xml:space="preserve">Equipment and vehicles purchased with Weatherization Program funds cannot be used for non-weatherization activities unless the Weatherization Program is compensated fairly for the use of the equipment and vehicles. </w:t>
      </w:r>
    </w:p>
    <w:p w14:paraId="78D30A3D" w14:textId="77777777" w:rsidR="0060633B" w:rsidRDefault="0060633B" w:rsidP="00042386">
      <w:pPr>
        <w:ind w:left="360"/>
        <w:jc w:val="both"/>
      </w:pPr>
    </w:p>
    <w:p w14:paraId="533CB68D" w14:textId="267EBCEF" w:rsidR="00F04FD3" w:rsidRDefault="004D4484" w:rsidP="00042386">
      <w:pPr>
        <w:ind w:left="360"/>
        <w:jc w:val="both"/>
      </w:pPr>
      <w:r>
        <w:t>Subgrantee</w:t>
      </w:r>
      <w:r w:rsidR="00EF1BB1">
        <w:t>s</w:t>
      </w:r>
      <w:r w:rsidR="00F04FD3">
        <w:t xml:space="preserve"> must </w:t>
      </w:r>
      <w:r w:rsidR="0060633B">
        <w:t xml:space="preserve">request and receive </w:t>
      </w:r>
      <w:r w:rsidR="00F04FD3">
        <w:t xml:space="preserve">prior approval from the </w:t>
      </w:r>
      <w:r w:rsidR="00841598">
        <w:rPr>
          <w:color w:val="000000"/>
          <w:shd w:val="clear" w:color="auto" w:fill="FFFFFF"/>
        </w:rPr>
        <w:t>Iowa WAP</w:t>
      </w:r>
      <w:r w:rsidR="00F04FD3">
        <w:t xml:space="preserve"> before using equipment for non-WAP activities.</w:t>
      </w:r>
      <w:r w:rsidR="0060633B">
        <w:t xml:space="preserve">  This will be done by completing the Vehicle and Equipment User Fee Approval Form.  This form is found on the Weatherization Members Only website.</w:t>
      </w:r>
    </w:p>
    <w:p w14:paraId="5B342ABE" w14:textId="77777777" w:rsidR="002644F7" w:rsidRDefault="002644F7" w:rsidP="00042386">
      <w:pPr>
        <w:ind w:left="360"/>
        <w:jc w:val="both"/>
      </w:pPr>
    </w:p>
    <w:p w14:paraId="6BBE2D8F" w14:textId="77777777" w:rsidR="00CE4FBB" w:rsidRDefault="00F04FD3" w:rsidP="00042386">
      <w:pPr>
        <w:ind w:left="360"/>
        <w:jc w:val="both"/>
      </w:pPr>
      <w:r>
        <w:t xml:space="preserve">Weatherization equipment and vehicles means equipment and vehicles that were purchased with DOE or HEAP funds. (This includes situations were </w:t>
      </w:r>
      <w:r w:rsidR="004D4484">
        <w:t>subgrantee</w:t>
      </w:r>
      <w:r>
        <w:t xml:space="preserve"> “local” funds are used to purchase the vehicle and then DOE or HEAP funds are used to reimburse the local funds.) Non-WAP activities include weatherization activities provided to non-WAP eligible persons. Therefore, this applies to situations where </w:t>
      </w:r>
      <w:r w:rsidR="00EF1BB1">
        <w:t>a</w:t>
      </w:r>
      <w:r>
        <w:t xml:space="preserve"> </w:t>
      </w:r>
      <w:r w:rsidR="004D4484">
        <w:t>subgrantee</w:t>
      </w:r>
      <w:r>
        <w:t xml:space="preserve"> provides weatherization services to people who are not WAP </w:t>
      </w:r>
      <w:r w:rsidR="0032390A">
        <w:t>customer</w:t>
      </w:r>
      <w:r>
        <w:t>s. </w:t>
      </w:r>
    </w:p>
    <w:p w14:paraId="7B58ADF6" w14:textId="2D0D212B" w:rsidR="0060633B" w:rsidRDefault="0060633B" w:rsidP="00042386">
      <w:pPr>
        <w:ind w:left="360"/>
        <w:jc w:val="both"/>
      </w:pPr>
      <w:r w:rsidDel="0060633B">
        <w:t xml:space="preserve"> </w:t>
      </w:r>
    </w:p>
    <w:p w14:paraId="1416A8A3" w14:textId="77777777" w:rsidR="00F04FD3" w:rsidRDefault="00F04FD3" w:rsidP="00042386">
      <w:pPr>
        <w:ind w:left="360"/>
        <w:jc w:val="both"/>
      </w:pPr>
      <w:r>
        <w:t xml:space="preserve">Following are the user fees for use of equipment and a formula that must be used for the use of vehicles. </w:t>
      </w:r>
    </w:p>
    <w:p w14:paraId="445028D7" w14:textId="77777777" w:rsidR="001E6516" w:rsidRDefault="001E6516" w:rsidP="001E6516">
      <w:pPr>
        <w:jc w:val="both"/>
        <w:rPr>
          <w:rFonts w:cs="Arial"/>
        </w:rPr>
      </w:pPr>
    </w:p>
    <w:p w14:paraId="523B9FB7" w14:textId="77777777" w:rsidR="001E6516" w:rsidRPr="00042386" w:rsidRDefault="001E6516" w:rsidP="00042386">
      <w:pPr>
        <w:ind w:left="360"/>
        <w:jc w:val="both"/>
        <w:rPr>
          <w:b/>
          <w:bCs/>
        </w:rPr>
      </w:pPr>
      <w:r w:rsidRPr="00042386">
        <w:rPr>
          <w:b/>
          <w:bCs/>
        </w:rPr>
        <w:t>Equipment (includes blower doors, insulation blowers, etc.)</w:t>
      </w:r>
    </w:p>
    <w:p w14:paraId="546B00A0" w14:textId="77777777" w:rsidR="001E6516" w:rsidRDefault="001E6516" w:rsidP="00042386">
      <w:pPr>
        <w:ind w:left="360"/>
        <w:jc w:val="both"/>
        <w:rPr>
          <w:rFonts w:cs="Arial"/>
        </w:rPr>
      </w:pPr>
      <w:r>
        <w:rPr>
          <w:rFonts w:cs="Arial"/>
        </w:rPr>
        <w:t>In order to keep this simple, a user fee has been established for the use of all equipment, including diagnostic equipment but excluding insulation blowers. The fee is for the group of equipment used, not for each separate piece of equipment used. The fee is applied to each job. Another user fee has been established for the use of insulation blowers. That fee is applied to each day the insulation blower is used.</w:t>
      </w:r>
    </w:p>
    <w:p w14:paraId="2803EF77" w14:textId="77777777" w:rsidR="001E6516" w:rsidRPr="00042386" w:rsidRDefault="001E6516" w:rsidP="00102572">
      <w:pPr>
        <w:numPr>
          <w:ilvl w:val="1"/>
          <w:numId w:val="39"/>
        </w:numPr>
        <w:tabs>
          <w:tab w:val="clear" w:pos="1440"/>
          <w:tab w:val="num" w:pos="720"/>
        </w:tabs>
        <w:ind w:left="720"/>
        <w:jc w:val="both"/>
      </w:pPr>
      <w:r w:rsidRPr="00042386">
        <w:t>Equipment, other than insulation blower, group user fee: $25/job</w:t>
      </w:r>
    </w:p>
    <w:p w14:paraId="3A066CF1" w14:textId="77777777" w:rsidR="001E6516" w:rsidRPr="00042386" w:rsidRDefault="001E6516" w:rsidP="00102572">
      <w:pPr>
        <w:numPr>
          <w:ilvl w:val="1"/>
          <w:numId w:val="39"/>
        </w:numPr>
        <w:tabs>
          <w:tab w:val="clear" w:pos="1440"/>
          <w:tab w:val="num" w:pos="720"/>
        </w:tabs>
        <w:ind w:left="720"/>
        <w:jc w:val="both"/>
      </w:pPr>
      <w:r w:rsidRPr="00042386">
        <w:t>Insulation blower user fee: $25/day</w:t>
      </w:r>
    </w:p>
    <w:p w14:paraId="238E22AF" w14:textId="79E6B6F7" w:rsidR="001E6516" w:rsidRDefault="001E6516" w:rsidP="00042386"/>
    <w:p w14:paraId="1ED551D8" w14:textId="77777777" w:rsidR="001E6516" w:rsidRPr="008979B7" w:rsidRDefault="001E6516" w:rsidP="00042386">
      <w:pPr>
        <w:ind w:left="360"/>
        <w:rPr>
          <w:rFonts w:cs="Arial"/>
          <w:b/>
          <w:i/>
        </w:rPr>
      </w:pPr>
      <w:r w:rsidRPr="008979B7">
        <w:rPr>
          <w:rFonts w:cs="Arial"/>
          <w:b/>
          <w:i/>
        </w:rPr>
        <w:t>Example:</w:t>
      </w:r>
    </w:p>
    <w:p w14:paraId="78B17CC5" w14:textId="60A8FB3F" w:rsidR="001E6516" w:rsidRDefault="001E6516" w:rsidP="00042386">
      <w:pPr>
        <w:ind w:left="360"/>
        <w:rPr>
          <w:rFonts w:cs="Arial"/>
        </w:rPr>
      </w:pPr>
      <w:r>
        <w:rPr>
          <w:rFonts w:cs="Arial"/>
        </w:rPr>
        <w:t>A</w:t>
      </w:r>
      <w:r w:rsidR="00F4166A">
        <w:t xml:space="preserve"> </w:t>
      </w:r>
      <w:r w:rsidR="004D4484">
        <w:rPr>
          <w:rFonts w:cs="Arial"/>
        </w:rPr>
        <w:t>subgrantee</w:t>
      </w:r>
      <w:r>
        <w:rPr>
          <w:rFonts w:cs="Arial"/>
        </w:rPr>
        <w:t xml:space="preserve"> </w:t>
      </w:r>
      <w:r w:rsidR="00CB29C0">
        <w:rPr>
          <w:rFonts w:cs="Arial"/>
        </w:rPr>
        <w:t xml:space="preserve">audits </w:t>
      </w:r>
      <w:r>
        <w:rPr>
          <w:rFonts w:cs="Arial"/>
        </w:rPr>
        <w:t>a non-weatherization house and uses an insulation blower at the house for two days. The fees for the use of the equipment and the insulation blower are:</w:t>
      </w:r>
    </w:p>
    <w:p w14:paraId="4C0C7F56" w14:textId="77777777" w:rsidR="00781F04" w:rsidRDefault="00781F04" w:rsidP="00042386">
      <w:pPr>
        <w:ind w:left="360"/>
        <w:rPr>
          <w:rFonts w:cs="Arial"/>
        </w:rPr>
      </w:pPr>
    </w:p>
    <w:p w14:paraId="167DE421" w14:textId="77777777" w:rsidR="001E6516" w:rsidRDefault="001E6516" w:rsidP="00042386">
      <w:pPr>
        <w:ind w:left="360"/>
        <w:rPr>
          <w:rFonts w:cs="Arial"/>
        </w:rPr>
      </w:pPr>
      <w:r>
        <w:rPr>
          <w:rFonts w:cs="Arial"/>
        </w:rPr>
        <w:t>Equipment fee = $25/job x 1 job = $25</w:t>
      </w:r>
    </w:p>
    <w:p w14:paraId="76A59050" w14:textId="77777777" w:rsidR="001E6516" w:rsidRDefault="001E6516" w:rsidP="00042386">
      <w:pPr>
        <w:ind w:left="360"/>
        <w:rPr>
          <w:rFonts w:cs="Arial"/>
        </w:rPr>
      </w:pPr>
      <w:r>
        <w:rPr>
          <w:rFonts w:cs="Arial"/>
        </w:rPr>
        <w:t>Insulation blower fee = $25/day x 2 days = $50</w:t>
      </w:r>
    </w:p>
    <w:p w14:paraId="489E5475" w14:textId="77777777" w:rsidR="001E6516" w:rsidRDefault="001E6516" w:rsidP="00042386">
      <w:pPr>
        <w:ind w:left="360"/>
        <w:rPr>
          <w:rFonts w:cs="Arial"/>
        </w:rPr>
      </w:pPr>
      <w:r>
        <w:rPr>
          <w:rFonts w:cs="Arial"/>
        </w:rPr>
        <w:t xml:space="preserve">Total user fees = $75 </w:t>
      </w:r>
    </w:p>
    <w:p w14:paraId="7D1AEF08" w14:textId="77777777" w:rsidR="001E6516" w:rsidRDefault="001E6516" w:rsidP="001E6516">
      <w:pPr>
        <w:rPr>
          <w:rFonts w:cs="Arial"/>
        </w:rPr>
      </w:pPr>
    </w:p>
    <w:p w14:paraId="0D5100A4" w14:textId="77777777" w:rsidR="001E6516" w:rsidRDefault="001E6516" w:rsidP="0051127F">
      <w:pPr>
        <w:ind w:left="360"/>
        <w:jc w:val="both"/>
        <w:rPr>
          <w:rFonts w:cs="Arial"/>
        </w:rPr>
      </w:pPr>
      <w:r w:rsidRPr="00686F35">
        <w:rPr>
          <w:rFonts w:cs="Arial"/>
        </w:rPr>
        <w:t xml:space="preserve">The Weatherization Program </w:t>
      </w:r>
      <w:r w:rsidR="0060633B">
        <w:rPr>
          <w:rFonts w:cs="Arial"/>
        </w:rPr>
        <w:t xml:space="preserve">would be reimbursed </w:t>
      </w:r>
      <w:r w:rsidRPr="00686F35">
        <w:rPr>
          <w:rFonts w:cs="Arial"/>
        </w:rPr>
        <w:t>$</w:t>
      </w:r>
      <w:r>
        <w:rPr>
          <w:rFonts w:cs="Arial"/>
        </w:rPr>
        <w:t>75</w:t>
      </w:r>
      <w:r w:rsidRPr="00686F35">
        <w:rPr>
          <w:rFonts w:cs="Arial"/>
        </w:rPr>
        <w:t xml:space="preserve"> </w:t>
      </w:r>
      <w:r>
        <w:rPr>
          <w:rFonts w:cs="Arial"/>
        </w:rPr>
        <w:t>for the use of the equipment and insulation blower</w:t>
      </w:r>
      <w:r w:rsidRPr="00686F35">
        <w:rPr>
          <w:rFonts w:cs="Arial"/>
        </w:rPr>
        <w:t>.</w:t>
      </w:r>
    </w:p>
    <w:p w14:paraId="77925B6E" w14:textId="77777777" w:rsidR="00995DB5" w:rsidRPr="00686F35" w:rsidRDefault="00995DB5" w:rsidP="0051127F">
      <w:pPr>
        <w:ind w:left="360"/>
        <w:jc w:val="both"/>
        <w:rPr>
          <w:rFonts w:cs="Arial"/>
        </w:rPr>
      </w:pPr>
    </w:p>
    <w:p w14:paraId="44CA9295" w14:textId="77777777" w:rsidR="001E6516" w:rsidRPr="00042386" w:rsidRDefault="001E6516" w:rsidP="00042386">
      <w:pPr>
        <w:ind w:left="360"/>
        <w:jc w:val="both"/>
        <w:rPr>
          <w:b/>
          <w:bCs/>
        </w:rPr>
      </w:pPr>
      <w:r w:rsidRPr="00042386">
        <w:rPr>
          <w:b/>
          <w:bCs/>
        </w:rPr>
        <w:t>Vehicles</w:t>
      </w:r>
    </w:p>
    <w:p w14:paraId="2A662F47" w14:textId="2E111109" w:rsidR="001E6516" w:rsidRDefault="001E6516" w:rsidP="00042386">
      <w:pPr>
        <w:ind w:left="360"/>
        <w:jc w:val="both"/>
        <w:rPr>
          <w:rFonts w:cs="Arial"/>
        </w:rPr>
      </w:pPr>
      <w:r w:rsidRPr="00686F35">
        <w:rPr>
          <w:rFonts w:cs="Arial"/>
        </w:rPr>
        <w:t xml:space="preserve">The method </w:t>
      </w:r>
      <w:r>
        <w:rPr>
          <w:rFonts w:cs="Arial"/>
        </w:rPr>
        <w:t>used for</w:t>
      </w:r>
      <w:r w:rsidRPr="00686F35">
        <w:rPr>
          <w:rFonts w:cs="Arial"/>
        </w:rPr>
        <w:t xml:space="preserve"> determining a user fee for vehicles is to calculate a “cost per mile” fee.</w:t>
      </w:r>
      <w:r>
        <w:rPr>
          <w:rFonts w:cs="Arial"/>
        </w:rPr>
        <w:t xml:space="preserve"> </w:t>
      </w:r>
      <w:r w:rsidRPr="00686F35">
        <w:rPr>
          <w:rFonts w:cs="Arial"/>
        </w:rPr>
        <w:t>A cost per mile fee is calculated by dividing the initial cost of the vehicle by the vehicle’s useful life which determines a cost per year.</w:t>
      </w:r>
      <w:r>
        <w:rPr>
          <w:rFonts w:cs="Arial"/>
        </w:rPr>
        <w:t xml:space="preserve"> </w:t>
      </w:r>
      <w:r w:rsidRPr="00686F35">
        <w:rPr>
          <w:rFonts w:cs="Arial"/>
        </w:rPr>
        <w:t xml:space="preserve">Other annual </w:t>
      </w:r>
      <w:r w:rsidR="00516275" w:rsidRPr="00686F35">
        <w:rPr>
          <w:rFonts w:cs="Arial"/>
        </w:rPr>
        <w:t>costs of the vehicle, such as insurance</w:t>
      </w:r>
      <w:r w:rsidR="00CA4FA1">
        <w:rPr>
          <w:rFonts w:cs="Arial"/>
        </w:rPr>
        <w:t xml:space="preserve">, the cost of </w:t>
      </w:r>
      <w:r w:rsidR="00122417">
        <w:rPr>
          <w:rFonts w:cs="Arial"/>
        </w:rPr>
        <w:t>fuel</w:t>
      </w:r>
      <w:r w:rsidR="00CA4FA1">
        <w:rPr>
          <w:rFonts w:cs="Arial"/>
        </w:rPr>
        <w:t>,</w:t>
      </w:r>
      <w:r w:rsidR="00516275" w:rsidRPr="00686F35">
        <w:rPr>
          <w:rFonts w:cs="Arial"/>
        </w:rPr>
        <w:t xml:space="preserve"> </w:t>
      </w:r>
      <w:r w:rsidR="00870573">
        <w:rPr>
          <w:rFonts w:cs="Arial"/>
        </w:rPr>
        <w:t xml:space="preserve">vehicle registration, </w:t>
      </w:r>
      <w:r w:rsidR="00516275" w:rsidRPr="00686F35">
        <w:rPr>
          <w:rFonts w:cs="Arial"/>
        </w:rPr>
        <w:t>and maintenance</w:t>
      </w:r>
      <w:r w:rsidR="00516275">
        <w:rPr>
          <w:rFonts w:cs="Arial"/>
        </w:rPr>
        <w:t>,</w:t>
      </w:r>
      <w:r w:rsidR="00516275" w:rsidRPr="00686F35">
        <w:rPr>
          <w:rFonts w:cs="Arial"/>
        </w:rPr>
        <w:t xml:space="preserve"> are</w:t>
      </w:r>
      <w:r w:rsidRPr="00686F35">
        <w:rPr>
          <w:rFonts w:cs="Arial"/>
        </w:rPr>
        <w:t xml:space="preserve"> then added to the cost per year to determine the total annual cost of the vehicle.</w:t>
      </w:r>
      <w:r>
        <w:rPr>
          <w:rFonts w:cs="Arial"/>
        </w:rPr>
        <w:t xml:space="preserve"> </w:t>
      </w:r>
      <w:r w:rsidRPr="00686F35">
        <w:rPr>
          <w:rFonts w:cs="Arial"/>
        </w:rPr>
        <w:t>The total annual cost is then divided by the number of miles the vehicle is driven per year.</w:t>
      </w:r>
      <w:r>
        <w:rPr>
          <w:rFonts w:cs="Arial"/>
        </w:rPr>
        <w:t xml:space="preserve"> </w:t>
      </w:r>
      <w:r w:rsidRPr="00686F35">
        <w:rPr>
          <w:rFonts w:cs="Arial"/>
        </w:rPr>
        <w:t>The result is a cost per mile for the vehicle.</w:t>
      </w:r>
      <w:r>
        <w:rPr>
          <w:rFonts w:cs="Arial"/>
        </w:rPr>
        <w:t xml:space="preserve"> </w:t>
      </w:r>
      <w:r w:rsidRPr="00686F35">
        <w:rPr>
          <w:rFonts w:cs="Arial"/>
        </w:rPr>
        <w:t xml:space="preserve">The </w:t>
      </w:r>
      <w:r w:rsidR="004D4484">
        <w:rPr>
          <w:rFonts w:cs="Arial"/>
        </w:rPr>
        <w:t>subgrantee</w:t>
      </w:r>
      <w:r w:rsidRPr="00686F35">
        <w:rPr>
          <w:rFonts w:cs="Arial"/>
        </w:rPr>
        <w:t xml:space="preserve"> would reimburse the weatherization program the cost per mile times the number of miles the vehicle is driven when used for non-WAP activities.</w:t>
      </w:r>
    </w:p>
    <w:p w14:paraId="2D3085C5" w14:textId="77777777" w:rsidR="001E6516" w:rsidRPr="00686F35" w:rsidRDefault="001E6516" w:rsidP="001E6516">
      <w:pPr>
        <w:jc w:val="both"/>
        <w:rPr>
          <w:rFonts w:cs="Arial"/>
        </w:rPr>
      </w:pPr>
    </w:p>
    <w:p w14:paraId="39889B47" w14:textId="77777777" w:rsidR="001E6516" w:rsidRPr="00686F35" w:rsidRDefault="001E6516" w:rsidP="00042386">
      <w:pPr>
        <w:ind w:left="360"/>
        <w:rPr>
          <w:rFonts w:cs="Arial"/>
          <w:b/>
          <w:i/>
        </w:rPr>
      </w:pPr>
      <w:r w:rsidRPr="00686F35">
        <w:rPr>
          <w:rFonts w:cs="Arial"/>
          <w:b/>
          <w:i/>
        </w:rPr>
        <w:t>Formula:</w:t>
      </w:r>
    </w:p>
    <w:p w14:paraId="63519473" w14:textId="38847282" w:rsidR="00801CB8" w:rsidRDefault="001E6516" w:rsidP="005C353C">
      <w:pPr>
        <w:ind w:left="360"/>
        <w:jc w:val="both"/>
        <w:rPr>
          <w:rFonts w:cs="Arial"/>
          <w:bCs/>
        </w:rPr>
      </w:pPr>
      <w:r w:rsidRPr="00686F35">
        <w:rPr>
          <w:rFonts w:cs="Arial"/>
        </w:rPr>
        <w:t>Initial cost of vehicle / Useful life of vehicle = Cost per year.</w:t>
      </w:r>
      <w:r>
        <w:rPr>
          <w:rFonts w:cs="Arial"/>
        </w:rPr>
        <w:t xml:space="preserve"> </w:t>
      </w:r>
      <w:r w:rsidRPr="00686F35">
        <w:rPr>
          <w:rFonts w:cs="Arial"/>
        </w:rPr>
        <w:t xml:space="preserve">Cost per year + </w:t>
      </w:r>
      <w:r w:rsidR="00613F02" w:rsidRPr="00686F35">
        <w:rPr>
          <w:rFonts w:cs="Arial"/>
        </w:rPr>
        <w:t>other</w:t>
      </w:r>
      <w:r w:rsidRPr="00686F35">
        <w:rPr>
          <w:rFonts w:cs="Arial"/>
        </w:rPr>
        <w:t xml:space="preserve"> annual costs (insurance</w:t>
      </w:r>
      <w:r w:rsidR="00F82CE1">
        <w:rPr>
          <w:rFonts w:cs="Arial"/>
        </w:rPr>
        <w:t xml:space="preserve">, </w:t>
      </w:r>
      <w:r w:rsidR="00FA5B31">
        <w:rPr>
          <w:rFonts w:cs="Arial"/>
        </w:rPr>
        <w:t xml:space="preserve">annual fuel costs, </w:t>
      </w:r>
      <w:r w:rsidR="00F82CE1">
        <w:rPr>
          <w:rFonts w:cs="Arial"/>
        </w:rPr>
        <w:t>vehicle registration, and</w:t>
      </w:r>
      <w:r w:rsidRPr="00686F35">
        <w:rPr>
          <w:rFonts w:cs="Arial"/>
        </w:rPr>
        <w:t xml:space="preserve"> </w:t>
      </w:r>
      <w:r w:rsidR="00FA5B31">
        <w:rPr>
          <w:rFonts w:cs="Arial"/>
        </w:rPr>
        <w:t xml:space="preserve">annual </w:t>
      </w:r>
      <w:r w:rsidRPr="00686F35">
        <w:rPr>
          <w:rFonts w:cs="Arial"/>
        </w:rPr>
        <w:t>maintenance</w:t>
      </w:r>
      <w:r w:rsidR="00FA5B31">
        <w:rPr>
          <w:rFonts w:cs="Arial"/>
        </w:rPr>
        <w:t xml:space="preserve"> (oil changes, repairs, etc.</w:t>
      </w:r>
      <w:r w:rsidRPr="00686F35">
        <w:rPr>
          <w:rFonts w:cs="Arial"/>
        </w:rPr>
        <w:t>) = Total cost per year.</w:t>
      </w:r>
      <w:r>
        <w:rPr>
          <w:rFonts w:cs="Arial"/>
        </w:rPr>
        <w:t xml:space="preserve"> </w:t>
      </w:r>
      <w:r w:rsidRPr="00686F35">
        <w:rPr>
          <w:rFonts w:cs="Arial"/>
        </w:rPr>
        <w:t xml:space="preserve">Total cost per year / Annual mileage </w:t>
      </w:r>
      <w:r w:rsidR="00122417">
        <w:rPr>
          <w:rFonts w:cs="Arial"/>
        </w:rPr>
        <w:t>= per mile rate.</w:t>
      </w:r>
      <w:r w:rsidR="005C353C">
        <w:rPr>
          <w:rFonts w:cs="Arial"/>
        </w:rPr>
        <w:t xml:space="preserve">  </w:t>
      </w:r>
    </w:p>
    <w:p w14:paraId="4BB8ED8C" w14:textId="77777777" w:rsidR="00703147" w:rsidRDefault="00703147" w:rsidP="00801CB8">
      <w:pPr>
        <w:rPr>
          <w:rFonts w:cs="Arial"/>
          <w:bCs/>
        </w:rPr>
        <w:sectPr w:rsidR="00703147" w:rsidSect="00730BF1">
          <w:headerReference w:type="default" r:id="rId62"/>
          <w:footerReference w:type="default" r:id="rId63"/>
          <w:pgSz w:w="12240" w:h="15840"/>
          <w:pgMar w:top="1440" w:right="1440" w:bottom="1440" w:left="1440" w:header="720" w:footer="720" w:gutter="0"/>
          <w:pgNumType w:start="1"/>
          <w:cols w:space="720"/>
          <w:docGrid w:linePitch="360"/>
        </w:sectPr>
      </w:pPr>
    </w:p>
    <w:p w14:paraId="107DF1AC" w14:textId="46204040" w:rsidR="00DD081E" w:rsidRDefault="00DD081E" w:rsidP="00840389">
      <w:pPr>
        <w:pStyle w:val="Heading1"/>
        <w:rPr>
          <w:bCs/>
        </w:rPr>
      </w:pPr>
      <w:bookmarkStart w:id="821" w:name="_Toc204100101"/>
      <w:r>
        <w:lastRenderedPageBreak/>
        <w:t>10.00</w:t>
      </w:r>
      <w:bookmarkStart w:id="822" w:name="ClientCommunicationClientEd1000"/>
      <w:bookmarkEnd w:id="822"/>
      <w:r>
        <w:tab/>
      </w:r>
      <w:r w:rsidR="0032390A">
        <w:t>CUSTOMER</w:t>
      </w:r>
      <w:r>
        <w:t xml:space="preserve"> COMMUNICATION AND </w:t>
      </w:r>
      <w:r w:rsidR="0032390A">
        <w:t>CUSTOMER</w:t>
      </w:r>
      <w:r w:rsidR="0062227C">
        <w:t xml:space="preserve"> </w:t>
      </w:r>
      <w:r>
        <w:t>EDUCATION</w:t>
      </w:r>
      <w:bookmarkEnd w:id="821"/>
    </w:p>
    <w:p w14:paraId="4AAD16D8" w14:textId="77777777" w:rsidR="00DD081E" w:rsidRDefault="00DD081E" w:rsidP="00DD081E">
      <w:pPr>
        <w:jc w:val="both"/>
        <w:rPr>
          <w:bCs/>
        </w:rPr>
      </w:pPr>
    </w:p>
    <w:p w14:paraId="6D52419F" w14:textId="6F27CE25" w:rsidR="00DD081E" w:rsidRDefault="0032390A" w:rsidP="00DD081E">
      <w:pPr>
        <w:jc w:val="both"/>
        <w:rPr>
          <w:bCs/>
        </w:rPr>
      </w:pPr>
      <w:r>
        <w:rPr>
          <w:bCs/>
        </w:rPr>
        <w:t>Customer</w:t>
      </w:r>
      <w:r w:rsidR="00DD081E">
        <w:rPr>
          <w:bCs/>
        </w:rPr>
        <w:t xml:space="preserve"> communication and education is very important throughout the entire process from the initial contact with the </w:t>
      </w:r>
      <w:r>
        <w:rPr>
          <w:bCs/>
        </w:rPr>
        <w:t>customer</w:t>
      </w:r>
      <w:r w:rsidR="00DD081E">
        <w:rPr>
          <w:bCs/>
        </w:rPr>
        <w:t xml:space="preserve"> to schedule the </w:t>
      </w:r>
      <w:r w:rsidR="00CB29C0">
        <w:rPr>
          <w:bCs/>
        </w:rPr>
        <w:t xml:space="preserve">energy audit </w:t>
      </w:r>
      <w:r w:rsidR="00DD081E">
        <w:rPr>
          <w:bCs/>
        </w:rPr>
        <w:t xml:space="preserve">of the house through the time the work is being done on the house. </w:t>
      </w:r>
    </w:p>
    <w:p w14:paraId="07AC52D9" w14:textId="77777777" w:rsidR="00DD081E" w:rsidRDefault="00DD081E" w:rsidP="00DD081E">
      <w:pPr>
        <w:jc w:val="both"/>
        <w:rPr>
          <w:bCs/>
        </w:rPr>
      </w:pPr>
    </w:p>
    <w:p w14:paraId="78F2F977" w14:textId="77777777" w:rsidR="00DD081E" w:rsidRDefault="009214C2" w:rsidP="00840389">
      <w:pPr>
        <w:pStyle w:val="Heading2"/>
      </w:pPr>
      <w:bookmarkStart w:id="823" w:name="Communication1010"/>
      <w:bookmarkStart w:id="824" w:name="_Toc204100102"/>
      <w:bookmarkEnd w:id="823"/>
      <w:r>
        <w:t>10.10</w:t>
      </w:r>
      <w:r>
        <w:tab/>
        <w:t>COMMUNICATION</w:t>
      </w:r>
      <w:bookmarkEnd w:id="824"/>
    </w:p>
    <w:p w14:paraId="1C5931A2" w14:textId="77777777" w:rsidR="00DD081E" w:rsidRPr="005078E0" w:rsidRDefault="00DD081E" w:rsidP="00DD081E">
      <w:pPr>
        <w:jc w:val="both"/>
        <w:rPr>
          <w:b/>
          <w:bCs/>
        </w:rPr>
      </w:pPr>
    </w:p>
    <w:p w14:paraId="24D1E0CE" w14:textId="651C470B" w:rsidR="00DD081E" w:rsidRDefault="00DD081E" w:rsidP="00DD081E">
      <w:pPr>
        <w:jc w:val="both"/>
        <w:rPr>
          <w:bCs/>
        </w:rPr>
      </w:pPr>
      <w:r>
        <w:rPr>
          <w:bCs/>
        </w:rPr>
        <w:t xml:space="preserve">Good communication with the </w:t>
      </w:r>
      <w:r w:rsidR="0032390A">
        <w:rPr>
          <w:bCs/>
        </w:rPr>
        <w:t>customer</w:t>
      </w:r>
      <w:r>
        <w:rPr>
          <w:bCs/>
        </w:rPr>
        <w:t xml:space="preserve"> will help in the following ways:</w:t>
      </w:r>
    </w:p>
    <w:p w14:paraId="22AA0738" w14:textId="77777777" w:rsidR="00DD081E" w:rsidRDefault="00DD081E" w:rsidP="00DD081E">
      <w:pPr>
        <w:jc w:val="both"/>
        <w:rPr>
          <w:bCs/>
        </w:rPr>
      </w:pPr>
    </w:p>
    <w:p w14:paraId="6FE3B4A6" w14:textId="7B214D7C" w:rsidR="00DD081E" w:rsidRDefault="00DD081E" w:rsidP="00102572">
      <w:pPr>
        <w:numPr>
          <w:ilvl w:val="0"/>
          <w:numId w:val="30"/>
        </w:numPr>
        <w:jc w:val="both"/>
        <w:rPr>
          <w:bCs/>
        </w:rPr>
      </w:pPr>
      <w:r>
        <w:rPr>
          <w:bCs/>
        </w:rPr>
        <w:t xml:space="preserve">It can provide information to the </w:t>
      </w:r>
      <w:r w:rsidR="004D4484">
        <w:rPr>
          <w:bCs/>
        </w:rPr>
        <w:t>subgrantee</w:t>
      </w:r>
      <w:r>
        <w:rPr>
          <w:bCs/>
        </w:rPr>
        <w:t xml:space="preserve"> that could prevent unnecessary trips to the house (e.g. the house is for sale, has extensive roof damage, is being remodeled, etc.).</w:t>
      </w:r>
    </w:p>
    <w:p w14:paraId="0D96452F" w14:textId="08DE5687" w:rsidR="00DD081E" w:rsidRDefault="00DD081E" w:rsidP="00102572">
      <w:pPr>
        <w:numPr>
          <w:ilvl w:val="0"/>
          <w:numId w:val="30"/>
        </w:numPr>
        <w:jc w:val="both"/>
        <w:rPr>
          <w:bCs/>
        </w:rPr>
      </w:pPr>
      <w:r>
        <w:rPr>
          <w:bCs/>
        </w:rPr>
        <w:t xml:space="preserve">It can help to decrease the amount of time it will take to do the </w:t>
      </w:r>
      <w:r w:rsidR="00CB29C0">
        <w:rPr>
          <w:bCs/>
        </w:rPr>
        <w:t xml:space="preserve">home energy audit </w:t>
      </w:r>
      <w:r>
        <w:rPr>
          <w:bCs/>
        </w:rPr>
        <w:t xml:space="preserve">by having the </w:t>
      </w:r>
      <w:r w:rsidR="0032390A">
        <w:rPr>
          <w:bCs/>
        </w:rPr>
        <w:t>customer</w:t>
      </w:r>
      <w:r>
        <w:rPr>
          <w:bCs/>
        </w:rPr>
        <w:t xml:space="preserve"> move stored items ahead of time to ensure there is access to all areas of the house.</w:t>
      </w:r>
    </w:p>
    <w:p w14:paraId="58E8DFBC" w14:textId="54AA313D" w:rsidR="00DD081E" w:rsidRDefault="00DD081E" w:rsidP="00102572">
      <w:pPr>
        <w:numPr>
          <w:ilvl w:val="0"/>
          <w:numId w:val="30"/>
        </w:numPr>
        <w:jc w:val="both"/>
        <w:rPr>
          <w:bCs/>
        </w:rPr>
      </w:pPr>
      <w:r>
        <w:rPr>
          <w:bCs/>
        </w:rPr>
        <w:t xml:space="preserve">It can make the weatherization process easier for </w:t>
      </w:r>
      <w:r w:rsidR="003E6983">
        <w:rPr>
          <w:bCs/>
        </w:rPr>
        <w:t>energy auditor</w:t>
      </w:r>
      <w:r>
        <w:rPr>
          <w:bCs/>
        </w:rPr>
        <w:t>s and crews/</w:t>
      </w:r>
      <w:r w:rsidR="00F2628A">
        <w:rPr>
          <w:bCs/>
        </w:rPr>
        <w:t>contractors</w:t>
      </w:r>
      <w:r>
        <w:rPr>
          <w:bCs/>
        </w:rPr>
        <w:t xml:space="preserve"> by ensuring </w:t>
      </w:r>
      <w:r w:rsidR="0032390A">
        <w:rPr>
          <w:bCs/>
        </w:rPr>
        <w:t>customer</w:t>
      </w:r>
      <w:r>
        <w:rPr>
          <w:bCs/>
        </w:rPr>
        <w:t xml:space="preserve"> understanding of the weatherization process and the services that will or will not be provided (e.g. will not replace all the windows, will not re-roof the house, etc.).</w:t>
      </w:r>
    </w:p>
    <w:p w14:paraId="78DC09F5" w14:textId="65DEC169" w:rsidR="00DD081E" w:rsidRDefault="00DD081E" w:rsidP="00102572">
      <w:pPr>
        <w:numPr>
          <w:ilvl w:val="0"/>
          <w:numId w:val="30"/>
        </w:numPr>
        <w:jc w:val="both"/>
        <w:rPr>
          <w:bCs/>
        </w:rPr>
      </w:pPr>
      <w:r>
        <w:rPr>
          <w:bCs/>
        </w:rPr>
        <w:t xml:space="preserve">It can reduce the chances of getting </w:t>
      </w:r>
      <w:r w:rsidR="0032390A">
        <w:rPr>
          <w:bCs/>
        </w:rPr>
        <w:t>customer</w:t>
      </w:r>
      <w:r>
        <w:rPr>
          <w:bCs/>
        </w:rPr>
        <w:t xml:space="preserve"> complaints because the </w:t>
      </w:r>
      <w:r w:rsidR="0032390A">
        <w:rPr>
          <w:bCs/>
        </w:rPr>
        <w:t>customer</w:t>
      </w:r>
      <w:r>
        <w:rPr>
          <w:bCs/>
        </w:rPr>
        <w:t xml:space="preserve"> knows what to expect.</w:t>
      </w:r>
    </w:p>
    <w:p w14:paraId="2C76F3F7" w14:textId="77777777" w:rsidR="00DD081E" w:rsidRDefault="00DD081E" w:rsidP="00102572">
      <w:pPr>
        <w:numPr>
          <w:ilvl w:val="0"/>
          <w:numId w:val="30"/>
        </w:numPr>
        <w:jc w:val="both"/>
        <w:rPr>
          <w:bCs/>
        </w:rPr>
      </w:pPr>
      <w:r>
        <w:rPr>
          <w:bCs/>
        </w:rPr>
        <w:t xml:space="preserve">It can provide information that can assist the </w:t>
      </w:r>
      <w:r w:rsidR="003E6983">
        <w:rPr>
          <w:bCs/>
        </w:rPr>
        <w:t>energy auditor</w:t>
      </w:r>
      <w:r>
        <w:rPr>
          <w:bCs/>
        </w:rPr>
        <w:t xml:space="preserve"> in determining how the house is working (e.g. cold areas of the house, moisture on windows, etc.).</w:t>
      </w:r>
    </w:p>
    <w:p w14:paraId="6A7A1D39" w14:textId="2DAEBEF9" w:rsidR="001657C7" w:rsidRDefault="001657C7" w:rsidP="00102572">
      <w:pPr>
        <w:numPr>
          <w:ilvl w:val="0"/>
          <w:numId w:val="30"/>
        </w:numPr>
        <w:jc w:val="both"/>
        <w:rPr>
          <w:bCs/>
        </w:rPr>
      </w:pPr>
      <w:r>
        <w:rPr>
          <w:bCs/>
        </w:rPr>
        <w:t xml:space="preserve">It can help explain deferrals and provide the </w:t>
      </w:r>
      <w:r w:rsidR="0032390A">
        <w:rPr>
          <w:bCs/>
        </w:rPr>
        <w:t>customer</w:t>
      </w:r>
      <w:r>
        <w:rPr>
          <w:bCs/>
        </w:rPr>
        <w:t xml:space="preserve"> with other possible sources of funding to help alleviate the reasons for deferral.</w:t>
      </w:r>
    </w:p>
    <w:p w14:paraId="69C01362" w14:textId="77777777" w:rsidR="00DD081E" w:rsidRDefault="00DD081E" w:rsidP="00DD081E">
      <w:pPr>
        <w:jc w:val="both"/>
        <w:rPr>
          <w:bCs/>
        </w:rPr>
      </w:pPr>
    </w:p>
    <w:p w14:paraId="08B4843A" w14:textId="12929CE9" w:rsidR="00DD081E" w:rsidRDefault="00DD081E" w:rsidP="00DD081E">
      <w:pPr>
        <w:jc w:val="both"/>
        <w:rPr>
          <w:rFonts w:cs="Arial"/>
          <w:color w:val="000000"/>
        </w:rPr>
      </w:pPr>
      <w:r>
        <w:rPr>
          <w:bCs/>
        </w:rPr>
        <w:t xml:space="preserve">It is recommended that </w:t>
      </w:r>
      <w:r w:rsidR="004D4484">
        <w:rPr>
          <w:bCs/>
        </w:rPr>
        <w:t>subgrantee</w:t>
      </w:r>
      <w:r w:rsidR="00EF1BB1">
        <w:rPr>
          <w:bCs/>
        </w:rPr>
        <w:t>s</w:t>
      </w:r>
      <w:r>
        <w:rPr>
          <w:bCs/>
        </w:rPr>
        <w:t xml:space="preserve"> use a screening process during the initial contact with the </w:t>
      </w:r>
      <w:r w:rsidR="0032390A">
        <w:rPr>
          <w:bCs/>
        </w:rPr>
        <w:t>customer</w:t>
      </w:r>
      <w:r>
        <w:rPr>
          <w:bCs/>
        </w:rPr>
        <w:t xml:space="preserve"> to obtain useful information about the condition of the </w:t>
      </w:r>
      <w:r w:rsidR="0032390A">
        <w:rPr>
          <w:bCs/>
        </w:rPr>
        <w:t>customer</w:t>
      </w:r>
      <w:r>
        <w:rPr>
          <w:bCs/>
        </w:rPr>
        <w:t xml:space="preserve">’s house. This is a way for the </w:t>
      </w:r>
      <w:r w:rsidR="004D4484">
        <w:rPr>
          <w:bCs/>
        </w:rPr>
        <w:t>subgrantee</w:t>
      </w:r>
      <w:r>
        <w:rPr>
          <w:bCs/>
        </w:rPr>
        <w:t xml:space="preserve"> to find out </w:t>
      </w:r>
      <w:r w:rsidR="00252FDC">
        <w:rPr>
          <w:bCs/>
        </w:rPr>
        <w:t>if</w:t>
      </w:r>
      <w:r>
        <w:rPr>
          <w:bCs/>
        </w:rPr>
        <w:t xml:space="preserve"> the </w:t>
      </w:r>
      <w:r w:rsidR="0032390A">
        <w:rPr>
          <w:bCs/>
        </w:rPr>
        <w:t>customer</w:t>
      </w:r>
      <w:r>
        <w:rPr>
          <w:bCs/>
        </w:rPr>
        <w:t xml:space="preserve">’s house is for sale or whether it is being remodeled or has extensive roof damage. </w:t>
      </w:r>
      <w:r w:rsidR="004D4484">
        <w:rPr>
          <w:bCs/>
        </w:rPr>
        <w:t>Subgrantee</w:t>
      </w:r>
      <w:r w:rsidR="00EF1BB1">
        <w:rPr>
          <w:bCs/>
        </w:rPr>
        <w:t>s</w:t>
      </w:r>
      <w:r>
        <w:rPr>
          <w:bCs/>
        </w:rPr>
        <w:t xml:space="preserve"> may learn from the screening process that work on the </w:t>
      </w:r>
      <w:r w:rsidR="0032390A">
        <w:rPr>
          <w:bCs/>
        </w:rPr>
        <w:t>customer</w:t>
      </w:r>
      <w:r>
        <w:rPr>
          <w:bCs/>
        </w:rPr>
        <w:t xml:space="preserve">’s dwelling must be deferred and therefore save the </w:t>
      </w:r>
      <w:r w:rsidR="004D4484">
        <w:rPr>
          <w:bCs/>
        </w:rPr>
        <w:t>subgrantee</w:t>
      </w:r>
      <w:r>
        <w:rPr>
          <w:bCs/>
        </w:rPr>
        <w:t xml:space="preserve"> from making an unnecessary trip to the house. Copies of </w:t>
      </w:r>
      <w:r w:rsidR="004D4484">
        <w:rPr>
          <w:bCs/>
        </w:rPr>
        <w:t>subgrantee</w:t>
      </w:r>
      <w:r w:rsidR="00EF1BB1">
        <w:rPr>
          <w:bCs/>
        </w:rPr>
        <w:t>s</w:t>
      </w:r>
      <w:r>
        <w:rPr>
          <w:bCs/>
        </w:rPr>
        <w:t xml:space="preserve">’ </w:t>
      </w:r>
      <w:r w:rsidR="0032390A">
        <w:rPr>
          <w:bCs/>
        </w:rPr>
        <w:t>customer</w:t>
      </w:r>
      <w:r>
        <w:rPr>
          <w:bCs/>
        </w:rPr>
        <w:t xml:space="preserve"> screening forms are </w:t>
      </w:r>
      <w:r>
        <w:rPr>
          <w:rFonts w:cs="Arial"/>
          <w:color w:val="000000"/>
        </w:rPr>
        <w:t xml:space="preserve">available on the State of Iowa Weatherization </w:t>
      </w:r>
      <w:r w:rsidR="00A915FF">
        <w:rPr>
          <w:rFonts w:cs="Arial"/>
          <w:color w:val="000000"/>
        </w:rPr>
        <w:t>Program page</w:t>
      </w:r>
      <w:r>
        <w:rPr>
          <w:rFonts w:cs="Arial"/>
          <w:color w:val="000000"/>
        </w:rPr>
        <w:t xml:space="preserve">: </w:t>
      </w:r>
      <w:hyperlink r:id="rId64" w:history="1">
        <w:r w:rsidR="00A915FF" w:rsidRPr="0093590A">
          <w:rPr>
            <w:rStyle w:val="Hyperlink"/>
          </w:rPr>
          <w:t>https://hhs.iowa.gov/weatherization-members</w:t>
        </w:r>
      </w:hyperlink>
      <w:r w:rsidR="00A915FF">
        <w:t>.</w:t>
      </w:r>
    </w:p>
    <w:p w14:paraId="10414E95" w14:textId="77777777" w:rsidR="00FF7B63" w:rsidRDefault="00FF7B63" w:rsidP="00DD081E">
      <w:pPr>
        <w:jc w:val="both"/>
        <w:rPr>
          <w:rFonts w:cs="Arial"/>
          <w:color w:val="000000"/>
        </w:rPr>
      </w:pPr>
    </w:p>
    <w:p w14:paraId="347075BC" w14:textId="632E43FB" w:rsidR="00FF7B63" w:rsidRDefault="004D4484" w:rsidP="00DD081E">
      <w:pPr>
        <w:jc w:val="both"/>
        <w:rPr>
          <w:bCs/>
          <w:color w:val="000000"/>
        </w:rPr>
      </w:pPr>
      <w:r>
        <w:rPr>
          <w:rFonts w:cs="Arial"/>
          <w:color w:val="000000"/>
        </w:rPr>
        <w:t>Subgrantee</w:t>
      </w:r>
      <w:r w:rsidR="00EF1BB1">
        <w:rPr>
          <w:rFonts w:cs="Arial"/>
          <w:color w:val="000000"/>
        </w:rPr>
        <w:t>s</w:t>
      </w:r>
      <w:r w:rsidR="00FF7B63">
        <w:rPr>
          <w:rFonts w:cs="Arial"/>
          <w:color w:val="000000"/>
        </w:rPr>
        <w:t xml:space="preserve"> must have a written policy addressing the </w:t>
      </w:r>
      <w:r w:rsidR="0032390A">
        <w:rPr>
          <w:rFonts w:cs="Arial"/>
          <w:color w:val="000000"/>
        </w:rPr>
        <w:t>customer</w:t>
      </w:r>
      <w:r w:rsidR="00FF7B63">
        <w:rPr>
          <w:rFonts w:cs="Arial"/>
          <w:color w:val="000000"/>
        </w:rPr>
        <w:t xml:space="preserve"> complaint process and resolution. </w:t>
      </w:r>
    </w:p>
    <w:p w14:paraId="59616B56" w14:textId="77777777" w:rsidR="00DD081E" w:rsidRDefault="00DD081E" w:rsidP="00DD081E">
      <w:pPr>
        <w:jc w:val="both"/>
        <w:rPr>
          <w:bCs/>
        </w:rPr>
      </w:pPr>
    </w:p>
    <w:p w14:paraId="095FAB5F" w14:textId="00F2ED6C" w:rsidR="00DD081E" w:rsidRPr="008E7929" w:rsidRDefault="00DD081E" w:rsidP="00875EAF">
      <w:pPr>
        <w:jc w:val="both"/>
        <w:rPr>
          <w:b/>
        </w:rPr>
      </w:pPr>
      <w:r w:rsidRPr="008E7929">
        <w:rPr>
          <w:b/>
        </w:rPr>
        <w:t xml:space="preserve">Good communication with the </w:t>
      </w:r>
      <w:r w:rsidR="0032390A">
        <w:rPr>
          <w:b/>
        </w:rPr>
        <w:t>customer</w:t>
      </w:r>
      <w:r w:rsidRPr="008E7929">
        <w:rPr>
          <w:b/>
        </w:rPr>
        <w:t xml:space="preserve"> during the </w:t>
      </w:r>
      <w:r w:rsidR="00CB29C0">
        <w:rPr>
          <w:b/>
        </w:rPr>
        <w:t>energy audit</w:t>
      </w:r>
      <w:r w:rsidR="00CB29C0" w:rsidRPr="008E7929">
        <w:rPr>
          <w:b/>
        </w:rPr>
        <w:t xml:space="preserve"> </w:t>
      </w:r>
      <w:r w:rsidRPr="008E7929">
        <w:rPr>
          <w:b/>
        </w:rPr>
        <w:t>of the house can sometimes help determine energy-related trouble areas of the house.</w:t>
      </w:r>
    </w:p>
    <w:p w14:paraId="363E08EB" w14:textId="77777777" w:rsidR="00DD081E" w:rsidRDefault="00DD081E" w:rsidP="00DD081E">
      <w:pPr>
        <w:jc w:val="both"/>
        <w:rPr>
          <w:bCs/>
        </w:rPr>
      </w:pPr>
    </w:p>
    <w:p w14:paraId="04E8FC10" w14:textId="77777777" w:rsidR="00DD081E" w:rsidRDefault="009214C2" w:rsidP="00840389">
      <w:pPr>
        <w:pStyle w:val="Heading2"/>
      </w:pPr>
      <w:bookmarkStart w:id="825" w:name="_Toc204100103"/>
      <w:r>
        <w:t>10.20</w:t>
      </w:r>
      <w:bookmarkStart w:id="826" w:name="EnergyEducation1020"/>
      <w:bookmarkEnd w:id="826"/>
      <w:r>
        <w:tab/>
        <w:t>ENERGY EDUCATION</w:t>
      </w:r>
      <w:bookmarkEnd w:id="825"/>
    </w:p>
    <w:p w14:paraId="791A995F" w14:textId="77777777" w:rsidR="00DD081E" w:rsidRDefault="00DD081E" w:rsidP="00DD081E">
      <w:pPr>
        <w:jc w:val="both"/>
        <w:rPr>
          <w:bCs/>
        </w:rPr>
      </w:pPr>
    </w:p>
    <w:p w14:paraId="0C7ACE1F" w14:textId="6D2AFC21" w:rsidR="00DD081E" w:rsidRDefault="00DD081E" w:rsidP="00DD081E">
      <w:pPr>
        <w:jc w:val="both"/>
        <w:rPr>
          <w:bCs/>
        </w:rPr>
      </w:pPr>
      <w:r>
        <w:rPr>
          <w:bCs/>
        </w:rPr>
        <w:t xml:space="preserve">Research shows that residential energy use per square foot of living space is higher for the low-income than for the general population. This is due, in part, to differences in housing stock. However, it is also due to energy-related behaviors. This suggests that low-income persons can benefit from information about how energy is used in their homes and what actions would make the most difference in controlling their energy bills. It is strongly recommended that </w:t>
      </w:r>
      <w:r w:rsidR="004D4484">
        <w:rPr>
          <w:bCs/>
        </w:rPr>
        <w:t>subgrantee</w:t>
      </w:r>
      <w:r>
        <w:rPr>
          <w:bCs/>
        </w:rPr>
        <w:t xml:space="preserve"> </w:t>
      </w:r>
      <w:r w:rsidR="003E6983">
        <w:rPr>
          <w:bCs/>
        </w:rPr>
        <w:t>energy auditor</w:t>
      </w:r>
      <w:r>
        <w:rPr>
          <w:bCs/>
        </w:rPr>
        <w:t xml:space="preserve">s/inspectors provide some </w:t>
      </w:r>
      <w:r w:rsidR="0032390A">
        <w:rPr>
          <w:bCs/>
        </w:rPr>
        <w:t>customer</w:t>
      </w:r>
      <w:r>
        <w:rPr>
          <w:bCs/>
        </w:rPr>
        <w:t xml:space="preserve"> energy education during the time they are at </w:t>
      </w:r>
      <w:r w:rsidR="007E4929">
        <w:rPr>
          <w:bCs/>
        </w:rPr>
        <w:t>customers’</w:t>
      </w:r>
      <w:r>
        <w:rPr>
          <w:bCs/>
        </w:rPr>
        <w:t xml:space="preserve"> homes. </w:t>
      </w:r>
    </w:p>
    <w:p w14:paraId="5E42316F" w14:textId="77777777" w:rsidR="00DD081E" w:rsidRDefault="00DD081E" w:rsidP="00DD081E">
      <w:pPr>
        <w:jc w:val="both"/>
        <w:rPr>
          <w:bCs/>
        </w:rPr>
      </w:pPr>
    </w:p>
    <w:p w14:paraId="2C6F55AE" w14:textId="08B9422E" w:rsidR="00DD081E" w:rsidRDefault="00DD081E" w:rsidP="0051127F">
      <w:pPr>
        <w:pStyle w:val="BodyText3"/>
        <w:spacing w:after="0"/>
        <w:jc w:val="both"/>
        <w:rPr>
          <w:sz w:val="20"/>
          <w:szCs w:val="20"/>
        </w:rPr>
      </w:pPr>
      <w:r w:rsidRPr="00C90589">
        <w:rPr>
          <w:sz w:val="20"/>
          <w:szCs w:val="20"/>
        </w:rPr>
        <w:t>The</w:t>
      </w:r>
      <w:r w:rsidRPr="00252FDC">
        <w:rPr>
          <w:sz w:val="20"/>
          <w:szCs w:val="20"/>
        </w:rPr>
        <w:t xml:space="preserve"> </w:t>
      </w:r>
      <w:r w:rsidRPr="00675FE9">
        <w:rPr>
          <w:i/>
          <w:iCs/>
          <w:sz w:val="20"/>
          <w:szCs w:val="20"/>
        </w:rPr>
        <w:t>Weatherization</w:t>
      </w:r>
      <w:r w:rsidRPr="00252FDC">
        <w:rPr>
          <w:iCs/>
          <w:sz w:val="20"/>
          <w:szCs w:val="20"/>
        </w:rPr>
        <w:t xml:space="preserve"> </w:t>
      </w:r>
      <w:r>
        <w:rPr>
          <w:i/>
          <w:iCs/>
          <w:sz w:val="20"/>
          <w:szCs w:val="20"/>
        </w:rPr>
        <w:t>General Appendix</w:t>
      </w:r>
      <w:r w:rsidRPr="00C90589">
        <w:rPr>
          <w:sz w:val="20"/>
          <w:szCs w:val="20"/>
        </w:rPr>
        <w:t xml:space="preserve"> contains information on energy education and other things to discuss with the </w:t>
      </w:r>
      <w:r w:rsidR="0032390A">
        <w:rPr>
          <w:sz w:val="20"/>
          <w:szCs w:val="20"/>
        </w:rPr>
        <w:t>customer</w:t>
      </w:r>
      <w:r w:rsidRPr="00C90589">
        <w:rPr>
          <w:sz w:val="20"/>
          <w:szCs w:val="20"/>
        </w:rPr>
        <w:t>.</w:t>
      </w:r>
    </w:p>
    <w:p w14:paraId="4636AC55" w14:textId="77777777" w:rsidR="00840389" w:rsidRPr="00C90589" w:rsidRDefault="00840389" w:rsidP="00840389">
      <w:pPr>
        <w:pStyle w:val="BodyText3"/>
        <w:spacing w:after="0"/>
        <w:rPr>
          <w:sz w:val="20"/>
          <w:szCs w:val="20"/>
        </w:rPr>
      </w:pPr>
    </w:p>
    <w:p w14:paraId="3A7E1498" w14:textId="74806BB3" w:rsidR="0062227C" w:rsidRDefault="009214C2" w:rsidP="00840389">
      <w:pPr>
        <w:pStyle w:val="Heading2"/>
      </w:pPr>
      <w:bookmarkStart w:id="827" w:name="RadonEducation1030"/>
      <w:bookmarkStart w:id="828" w:name="_Toc204100104"/>
      <w:bookmarkEnd w:id="827"/>
      <w:r w:rsidRPr="00FB1510">
        <w:t xml:space="preserve">10.30 </w:t>
      </w:r>
      <w:r w:rsidR="004B0F17">
        <w:t xml:space="preserve">  </w:t>
      </w:r>
      <w:r w:rsidR="00C55A94">
        <w:t>HAZARDOUS</w:t>
      </w:r>
      <w:r w:rsidRPr="00FB1510">
        <w:t xml:space="preserve"> EDUCATION</w:t>
      </w:r>
      <w:bookmarkEnd w:id="828"/>
    </w:p>
    <w:p w14:paraId="11E8CB49" w14:textId="77777777" w:rsidR="00252FDC" w:rsidRDefault="00252FDC" w:rsidP="0062227C">
      <w:pPr>
        <w:ind w:left="360"/>
        <w:jc w:val="both"/>
        <w:rPr>
          <w:rFonts w:cs="Arial"/>
        </w:rPr>
      </w:pPr>
    </w:p>
    <w:p w14:paraId="2ACB6E9C" w14:textId="4C9D8F5D" w:rsidR="0062227C" w:rsidRDefault="0062227C" w:rsidP="008B73F7">
      <w:pPr>
        <w:jc w:val="both"/>
        <w:rPr>
          <w:rFonts w:cs="Arial"/>
          <w:b/>
        </w:rPr>
      </w:pPr>
      <w:r w:rsidRPr="00525BAD">
        <w:rPr>
          <w:rFonts w:cs="Arial"/>
          <w:color w:val="000000"/>
        </w:rPr>
        <w:t xml:space="preserve">Iowa has been determined to have the possibility of high radon levels in every county in the state. In order to educate </w:t>
      </w:r>
      <w:r w:rsidR="0032390A">
        <w:rPr>
          <w:rFonts w:cs="Arial"/>
          <w:color w:val="000000"/>
        </w:rPr>
        <w:t>customer</w:t>
      </w:r>
      <w:r w:rsidRPr="00525BAD">
        <w:rPr>
          <w:rFonts w:cs="Arial"/>
          <w:color w:val="000000"/>
        </w:rPr>
        <w:t xml:space="preserve">s on the possible hazards of radon, each </w:t>
      </w:r>
      <w:r w:rsidR="0032390A">
        <w:rPr>
          <w:rFonts w:cs="Arial"/>
          <w:color w:val="000000"/>
        </w:rPr>
        <w:t>customer</w:t>
      </w:r>
      <w:r w:rsidRPr="00525BAD">
        <w:rPr>
          <w:rFonts w:cs="Arial"/>
          <w:color w:val="000000"/>
        </w:rPr>
        <w:t xml:space="preserve"> will be provided with the EPA brochure titled</w:t>
      </w:r>
      <w:r w:rsidR="00252FDC">
        <w:rPr>
          <w:rFonts w:cs="Arial"/>
          <w:color w:val="000000"/>
        </w:rPr>
        <w:t xml:space="preserve"> “A Citizen’s Guide to Radon”</w:t>
      </w:r>
      <w:r w:rsidR="00CA4FA1">
        <w:rPr>
          <w:rFonts w:cs="Arial"/>
          <w:color w:val="000000"/>
        </w:rPr>
        <w:t xml:space="preserve"> which </w:t>
      </w:r>
      <w:r w:rsidR="00853EE7">
        <w:rPr>
          <w:rFonts w:cs="Arial"/>
          <w:color w:val="000000"/>
        </w:rPr>
        <w:t>is</w:t>
      </w:r>
      <w:r w:rsidRPr="00525BAD">
        <w:rPr>
          <w:rFonts w:cs="Arial"/>
          <w:color w:val="000000"/>
        </w:rPr>
        <w:t xml:space="preserve"> available on the </w:t>
      </w:r>
      <w:r w:rsidR="00853EE7">
        <w:rPr>
          <w:rFonts w:cs="Arial"/>
          <w:color w:val="000000"/>
        </w:rPr>
        <w:t>EPA</w:t>
      </w:r>
      <w:r w:rsidR="00252FDC">
        <w:rPr>
          <w:rFonts w:cs="Arial"/>
          <w:color w:val="000000"/>
        </w:rPr>
        <w:t xml:space="preserve"> </w:t>
      </w:r>
      <w:r w:rsidR="00FC2EC3">
        <w:rPr>
          <w:rFonts w:cs="Arial"/>
          <w:color w:val="000000"/>
        </w:rPr>
        <w:t>website</w:t>
      </w:r>
      <w:r w:rsidRPr="00525BAD">
        <w:rPr>
          <w:rFonts w:cs="Arial"/>
          <w:color w:val="000000"/>
        </w:rPr>
        <w:t xml:space="preserve">: </w:t>
      </w:r>
      <w:r w:rsidR="00A80E83" w:rsidRPr="00A80E83">
        <w:rPr>
          <w:rStyle w:val="Hyperlink"/>
          <w:rFonts w:cs="Arial"/>
        </w:rPr>
        <w:t>https://www.epa.gov/sites/default/files/2016-12/documents/2016_a_citizens_guide_to_radon.pdf</w:t>
      </w:r>
      <w:r w:rsidR="00252FDC">
        <w:rPr>
          <w:rFonts w:cs="Arial"/>
          <w:color w:val="000000"/>
        </w:rPr>
        <w:t>.</w:t>
      </w:r>
    </w:p>
    <w:p w14:paraId="595F2E43" w14:textId="77777777" w:rsidR="0062227C" w:rsidRDefault="0062227C" w:rsidP="001E6516">
      <w:pPr>
        <w:jc w:val="both"/>
      </w:pPr>
    </w:p>
    <w:p w14:paraId="337EA724" w14:textId="5A8F6E37" w:rsidR="00C55A94" w:rsidRDefault="0032390A" w:rsidP="001E6516">
      <w:pPr>
        <w:jc w:val="both"/>
      </w:pPr>
      <w:r>
        <w:lastRenderedPageBreak/>
        <w:t>Customer</w:t>
      </w:r>
      <w:r w:rsidR="00C55A94">
        <w:t xml:space="preserve">s with suspected asbestos in the home will be provided with a two-page informational sheet titled “Asbestos in Homes”. It identifies possible concerns of having asbestos in the home. </w:t>
      </w:r>
    </w:p>
    <w:p w14:paraId="1CDEF203" w14:textId="77777777" w:rsidR="00C55A94" w:rsidRDefault="00C55A94" w:rsidP="001E6516">
      <w:pPr>
        <w:jc w:val="both"/>
        <w:sectPr w:rsidR="00C55A94" w:rsidSect="00730BF1">
          <w:headerReference w:type="default" r:id="rId65"/>
          <w:footerReference w:type="default" r:id="rId66"/>
          <w:pgSz w:w="12240" w:h="15840"/>
          <w:pgMar w:top="1440" w:right="1440" w:bottom="1440" w:left="1440" w:header="720" w:footer="720" w:gutter="0"/>
          <w:pgNumType w:start="1"/>
          <w:cols w:space="720"/>
          <w:docGrid w:linePitch="360"/>
        </w:sectPr>
      </w:pPr>
    </w:p>
    <w:p w14:paraId="2FF72014" w14:textId="77777777" w:rsidR="0088549A" w:rsidRPr="00FF6F59" w:rsidRDefault="0088549A" w:rsidP="00840389">
      <w:pPr>
        <w:pStyle w:val="Heading1"/>
      </w:pPr>
      <w:bookmarkStart w:id="831" w:name="_Toc204100105"/>
      <w:r w:rsidRPr="00FF6F59">
        <w:lastRenderedPageBreak/>
        <w:t>11.00</w:t>
      </w:r>
      <w:bookmarkStart w:id="832" w:name="ExpenditureLimitsAllowances1100"/>
      <w:bookmarkEnd w:id="832"/>
      <w:r w:rsidRPr="00FF6F59">
        <w:tab/>
        <w:t>EXPENDITURE LIMITS AND ALLOWANCES</w:t>
      </w:r>
      <w:bookmarkEnd w:id="831"/>
    </w:p>
    <w:p w14:paraId="36966194" w14:textId="77777777" w:rsidR="0088549A" w:rsidRDefault="0088549A" w:rsidP="0088549A">
      <w:pPr>
        <w:jc w:val="both"/>
        <w:rPr>
          <w:sz w:val="22"/>
        </w:rPr>
      </w:pPr>
    </w:p>
    <w:p w14:paraId="422A3B17" w14:textId="190B9756" w:rsidR="0088549A" w:rsidRPr="007919C4" w:rsidRDefault="0088549A" w:rsidP="0088549A">
      <w:pPr>
        <w:jc w:val="both"/>
      </w:pPr>
      <w:r w:rsidRPr="007919C4">
        <w:t xml:space="preserve">The Iowa Weatherization Program has several expenditure limits resulting from DOE rules or </w:t>
      </w:r>
      <w:r w:rsidR="00841598">
        <w:rPr>
          <w:color w:val="000000"/>
          <w:shd w:val="clear" w:color="auto" w:fill="FFFFFF"/>
        </w:rPr>
        <w:t>Iowa WAP</w:t>
      </w:r>
      <w:r w:rsidRPr="007919C4">
        <w:t xml:space="preserve"> policies. The DOE expenditure limits relate to limits on the average expenditure per home. The </w:t>
      </w:r>
      <w:r w:rsidR="00841598">
        <w:rPr>
          <w:color w:val="000000"/>
          <w:shd w:val="clear" w:color="auto" w:fill="FFFFFF"/>
        </w:rPr>
        <w:t>Iowa WAP</w:t>
      </w:r>
      <w:r w:rsidRPr="007919C4">
        <w:t xml:space="preserve"> expenditure limits relate to limits on the amount of program funds that can be spent for such things as furnace and water heater repairs and incidental repair work done on homes. There are also limits on how much the program allows for reimbursement for certain measures.</w:t>
      </w:r>
    </w:p>
    <w:p w14:paraId="6929B067" w14:textId="77777777" w:rsidR="0088549A" w:rsidRPr="007919C4" w:rsidRDefault="0088549A" w:rsidP="0088549A">
      <w:pPr>
        <w:jc w:val="both"/>
      </w:pPr>
    </w:p>
    <w:p w14:paraId="7F615175" w14:textId="6CB98918" w:rsidR="0088549A" w:rsidRPr="007919C4" w:rsidRDefault="0088549A" w:rsidP="0088549A">
      <w:pPr>
        <w:jc w:val="both"/>
      </w:pPr>
      <w:r w:rsidRPr="007919C4">
        <w:t xml:space="preserve">The </w:t>
      </w:r>
      <w:r w:rsidR="00841598">
        <w:rPr>
          <w:color w:val="000000"/>
          <w:shd w:val="clear" w:color="auto" w:fill="FFFFFF"/>
        </w:rPr>
        <w:t>Iowa WAP</w:t>
      </w:r>
      <w:r w:rsidRPr="007919C4">
        <w:t xml:space="preserve"> also limits how much </w:t>
      </w:r>
      <w:r w:rsidR="004D4484">
        <w:t>subgrantee</w:t>
      </w:r>
      <w:r w:rsidR="00EF1BB1">
        <w:t>s</w:t>
      </w:r>
      <w:r w:rsidRPr="007919C4">
        <w:t xml:space="preserve"> are allowed as support for completed and incomplete homes. </w:t>
      </w:r>
    </w:p>
    <w:p w14:paraId="537EE0E0" w14:textId="77777777" w:rsidR="0088549A" w:rsidRPr="007919C4" w:rsidRDefault="0088549A" w:rsidP="0088549A">
      <w:pPr>
        <w:jc w:val="both"/>
      </w:pPr>
    </w:p>
    <w:p w14:paraId="4585D674" w14:textId="718C3A18" w:rsidR="0088549A" w:rsidRPr="007919C4" w:rsidRDefault="0088549A" w:rsidP="0088549A">
      <w:pPr>
        <w:jc w:val="both"/>
      </w:pPr>
      <w:r w:rsidRPr="007919C4">
        <w:t xml:space="preserve">Finally, there are limits as to how much the state will reimburse </w:t>
      </w:r>
      <w:r w:rsidR="004D4484">
        <w:t>subgrantee</w:t>
      </w:r>
      <w:r w:rsidR="00EF1BB1">
        <w:t>s</w:t>
      </w:r>
      <w:r w:rsidRPr="007919C4">
        <w:t xml:space="preserve"> for travel costs associated with attending meetings, training, etc.</w:t>
      </w:r>
    </w:p>
    <w:p w14:paraId="3A80FB41" w14:textId="77777777" w:rsidR="0088549A" w:rsidRDefault="0088549A" w:rsidP="0088549A">
      <w:pPr>
        <w:jc w:val="both"/>
        <w:rPr>
          <w:b/>
          <w:sz w:val="24"/>
        </w:rPr>
      </w:pPr>
    </w:p>
    <w:p w14:paraId="0133C1A9" w14:textId="542A2DBC" w:rsidR="0088549A" w:rsidRPr="00281804" w:rsidRDefault="0088549A" w:rsidP="0088549A">
      <w:r w:rsidRPr="00281804">
        <w:t>Costs limits and allowances can be found in the</w:t>
      </w:r>
      <w:r w:rsidRPr="00252FDC">
        <w:t xml:space="preserve"> </w:t>
      </w:r>
      <w:r w:rsidRPr="00675FE9">
        <w:rPr>
          <w:i/>
        </w:rPr>
        <w:t>Weatherization</w:t>
      </w:r>
      <w:r w:rsidRPr="00252FDC">
        <w:t xml:space="preserve"> </w:t>
      </w:r>
      <w:r w:rsidRPr="00281804">
        <w:rPr>
          <w:i/>
        </w:rPr>
        <w:t>General Appendix</w:t>
      </w:r>
      <w:r w:rsidRPr="00281804">
        <w:t>.</w:t>
      </w:r>
    </w:p>
    <w:p w14:paraId="39992A17" w14:textId="77777777" w:rsidR="002E190C" w:rsidRDefault="002E190C" w:rsidP="001E6516">
      <w:pPr>
        <w:jc w:val="both"/>
        <w:sectPr w:rsidR="002E190C" w:rsidSect="00730BF1">
          <w:headerReference w:type="default" r:id="rId67"/>
          <w:footerReference w:type="default" r:id="rId68"/>
          <w:pgSz w:w="12240" w:h="15840"/>
          <w:pgMar w:top="1440" w:right="1440" w:bottom="1440" w:left="1440" w:header="720" w:footer="720" w:gutter="0"/>
          <w:pgNumType w:start="1"/>
          <w:cols w:space="720"/>
          <w:docGrid w:linePitch="360"/>
        </w:sectPr>
      </w:pPr>
    </w:p>
    <w:p w14:paraId="6E7A3D7B" w14:textId="77777777" w:rsidR="0088549A" w:rsidRDefault="0088549A" w:rsidP="00840389">
      <w:pPr>
        <w:pStyle w:val="Heading1"/>
        <w:rPr>
          <w:sz w:val="22"/>
        </w:rPr>
      </w:pPr>
      <w:bookmarkStart w:id="835" w:name="_Toc204100106"/>
      <w:bookmarkStart w:id="836" w:name="_Hlk162350192"/>
      <w:r>
        <w:lastRenderedPageBreak/>
        <w:t>12.00</w:t>
      </w:r>
      <w:bookmarkStart w:id="837" w:name="StateMonitoring1200"/>
      <w:bookmarkEnd w:id="837"/>
      <w:r>
        <w:tab/>
        <w:t>STATE MONITORING</w:t>
      </w:r>
      <w:bookmarkEnd w:id="835"/>
    </w:p>
    <w:p w14:paraId="62957CC3" w14:textId="77777777" w:rsidR="0088549A" w:rsidRDefault="0088549A" w:rsidP="0088549A">
      <w:pPr>
        <w:jc w:val="both"/>
        <w:rPr>
          <w:b/>
        </w:rPr>
      </w:pPr>
    </w:p>
    <w:p w14:paraId="1BE02008" w14:textId="5D828A80" w:rsidR="0088549A" w:rsidRDefault="0088549A" w:rsidP="0088549A">
      <w:pPr>
        <w:jc w:val="both"/>
      </w:pPr>
      <w:r>
        <w:t xml:space="preserve">DOE requires states to monitor all </w:t>
      </w:r>
      <w:r w:rsidR="004D4484">
        <w:t>subgrantee</w:t>
      </w:r>
      <w:r w:rsidR="00EF1BB1">
        <w:t>s</w:t>
      </w:r>
      <w:r>
        <w:t xml:space="preserve"> annually. The monitoring includes the inspection of homes weatherized as well as</w:t>
      </w:r>
      <w:r w:rsidR="00252FDC">
        <w:t xml:space="preserve"> administrative</w:t>
      </w:r>
      <w:r w:rsidR="008B73F7">
        <w:t xml:space="preserve"> and fiscal</w:t>
      </w:r>
      <w:r>
        <w:t xml:space="preserve"> monitoring of the </w:t>
      </w:r>
      <w:r w:rsidR="004D4484">
        <w:t>subgrantee</w:t>
      </w:r>
      <w:r w:rsidR="00EF1BB1">
        <w:t>s</w:t>
      </w:r>
      <w:r>
        <w:t xml:space="preserve">’ program and fiscal operations. Although the main purpose of the monitoring is to monitor the </w:t>
      </w:r>
      <w:r w:rsidR="004D4484">
        <w:t>subgrantee</w:t>
      </w:r>
      <w:r w:rsidR="00EF1BB1">
        <w:t>s</w:t>
      </w:r>
      <w:r>
        <w:t xml:space="preserve">’ compliance with program rules, regulations, and policies, the monitoring visits also provide an opportunity for the state staff to provide technical assistance. </w:t>
      </w:r>
    </w:p>
    <w:p w14:paraId="0039888F" w14:textId="77777777" w:rsidR="0088549A" w:rsidRDefault="0088549A" w:rsidP="0088549A">
      <w:pPr>
        <w:jc w:val="both"/>
      </w:pPr>
    </w:p>
    <w:p w14:paraId="3A388B86" w14:textId="77777777" w:rsidR="0088549A" w:rsidRDefault="0088549A" w:rsidP="00840389">
      <w:pPr>
        <w:pStyle w:val="Heading2"/>
      </w:pPr>
      <w:bookmarkStart w:id="838" w:name="_Toc204100107"/>
      <w:r>
        <w:t>12.10</w:t>
      </w:r>
      <w:bookmarkStart w:id="839" w:name="HouseInspections1210"/>
      <w:bookmarkEnd w:id="839"/>
      <w:r>
        <w:tab/>
        <w:t>HOUSE INSPECTIONS</w:t>
      </w:r>
      <w:bookmarkEnd w:id="838"/>
    </w:p>
    <w:p w14:paraId="264D68A7" w14:textId="77777777" w:rsidR="0088549A" w:rsidRDefault="0088549A" w:rsidP="0088549A">
      <w:pPr>
        <w:jc w:val="both"/>
        <w:rPr>
          <w:b/>
        </w:rPr>
      </w:pPr>
    </w:p>
    <w:p w14:paraId="02B48FC9" w14:textId="227A6F88" w:rsidR="0088549A" w:rsidRDefault="0088549A" w:rsidP="0088549A">
      <w:pPr>
        <w:jc w:val="both"/>
      </w:pPr>
      <w:r>
        <w:t xml:space="preserve">The </w:t>
      </w:r>
      <w:r w:rsidR="00841598">
        <w:rPr>
          <w:color w:val="000000"/>
          <w:shd w:val="clear" w:color="auto" w:fill="FFFFFF"/>
        </w:rPr>
        <w:t>Iowa WAP</w:t>
      </w:r>
      <w:r>
        <w:t xml:space="preserve"> inspects a percentage of houses weatherized by each </w:t>
      </w:r>
      <w:r w:rsidR="004D4484">
        <w:t>subgrantee</w:t>
      </w:r>
      <w:r>
        <w:t xml:space="preserve"> each year. </w:t>
      </w:r>
      <w:r w:rsidR="00380B64">
        <w:t>When the subgrantee’s QCI performs only the final quality control inspection</w:t>
      </w:r>
      <w:r w:rsidR="00AF1272">
        <w:t xml:space="preserve"> (QCI)</w:t>
      </w:r>
      <w:r w:rsidR="00380B64">
        <w:t xml:space="preserve">, the </w:t>
      </w:r>
      <w:r w:rsidR="00841598">
        <w:t>Iowa WAP</w:t>
      </w:r>
      <w:r w:rsidR="00380B64">
        <w:t xml:space="preserve"> must perform reviews of at least 5</w:t>
      </w:r>
      <w:r w:rsidR="00380B64" w:rsidRPr="00380B64">
        <w:t>% of the each subgrantee’s completed weatherized units using an indepen</w:t>
      </w:r>
      <w:r w:rsidR="00380B64" w:rsidRPr="00AF1272">
        <w:t xml:space="preserve">dent QCI. When the Energy Auditor </w:t>
      </w:r>
      <w:r w:rsidR="00380B64" w:rsidRPr="00380B64">
        <w:t xml:space="preserve">performs the energy audit, creates the work order, and performs the final quality control inspection, the </w:t>
      </w:r>
      <w:r w:rsidR="00841598">
        <w:t>Iowa WAP</w:t>
      </w:r>
      <w:r w:rsidR="00380B64" w:rsidRPr="00380B64">
        <w:t xml:space="preserve"> must perform reviews of at least 10 percent of all completed units.</w:t>
      </w:r>
      <w:r w:rsidR="00CF6870">
        <w:t xml:space="preserve"> </w:t>
      </w:r>
      <w:r>
        <w:t xml:space="preserve">This usually involves inspecting houses in a specific </w:t>
      </w:r>
      <w:r w:rsidR="004D4484">
        <w:t>subgrantee</w:t>
      </w:r>
      <w:r>
        <w:t>’s service area at least a couple of times each year.</w:t>
      </w:r>
    </w:p>
    <w:p w14:paraId="63FCBF93" w14:textId="37EF8F4A" w:rsidR="0088549A" w:rsidRDefault="0088549A" w:rsidP="0088549A">
      <w:pPr>
        <w:jc w:val="both"/>
      </w:pPr>
    </w:p>
    <w:p w14:paraId="18021C2A" w14:textId="4E1571B2" w:rsidR="00AF1272" w:rsidRPr="00AF1272" w:rsidRDefault="00AF1272" w:rsidP="00AF1272">
      <w:pPr>
        <w:pStyle w:val="Default"/>
        <w:rPr>
          <w:sz w:val="20"/>
          <w:szCs w:val="20"/>
        </w:rPr>
      </w:pPr>
      <w:r w:rsidRPr="00AF1272">
        <w:rPr>
          <w:sz w:val="20"/>
          <w:szCs w:val="20"/>
        </w:rPr>
        <w:t xml:space="preserve">The </w:t>
      </w:r>
      <w:r w:rsidR="00841598">
        <w:rPr>
          <w:sz w:val="20"/>
          <w:szCs w:val="20"/>
        </w:rPr>
        <w:t>Iowa WAP</w:t>
      </w:r>
      <w:r w:rsidRPr="00AF1272">
        <w:rPr>
          <w:sz w:val="20"/>
          <w:szCs w:val="20"/>
        </w:rPr>
        <w:t xml:space="preserve"> is strongly encouraged to review “in progress” units. While these “in progress” visits do not count towards the required percentage of completed units, it</w:t>
      </w:r>
      <w:r>
        <w:rPr>
          <w:sz w:val="20"/>
          <w:szCs w:val="20"/>
        </w:rPr>
        <w:t xml:space="preserve"> </w:t>
      </w:r>
      <w:r w:rsidRPr="00AF1272">
        <w:rPr>
          <w:sz w:val="20"/>
          <w:szCs w:val="20"/>
        </w:rPr>
        <w:t>affords the Grantee the opportunity to assess</w:t>
      </w:r>
      <w:r w:rsidR="00D53DFE">
        <w:rPr>
          <w:sz w:val="20"/>
          <w:szCs w:val="20"/>
        </w:rPr>
        <w:t xml:space="preserve"> (per DOE WPN 20-4)</w:t>
      </w:r>
      <w:r w:rsidRPr="00AF1272">
        <w:rPr>
          <w:sz w:val="20"/>
          <w:szCs w:val="20"/>
        </w:rPr>
        <w:t xml:space="preserve">: </w:t>
      </w:r>
    </w:p>
    <w:p w14:paraId="3C346CB7" w14:textId="664715EB" w:rsidR="00AF1272" w:rsidRPr="00C34E5E" w:rsidRDefault="00AF1272" w:rsidP="00102572">
      <w:pPr>
        <w:numPr>
          <w:ilvl w:val="0"/>
          <w:numId w:val="48"/>
        </w:numPr>
        <w:jc w:val="both"/>
      </w:pPr>
      <w:r w:rsidRPr="00C34E5E">
        <w:t>Quality</w:t>
      </w:r>
      <w:r w:rsidR="00915DA3" w:rsidRPr="00C34E5E">
        <w:t xml:space="preserve"> of work</w:t>
      </w:r>
      <w:r w:rsidRPr="00C34E5E">
        <w:t xml:space="preserve"> and compliance; </w:t>
      </w:r>
    </w:p>
    <w:p w14:paraId="2A1DF70F" w14:textId="77777777" w:rsidR="00AF1272" w:rsidRPr="00C34E5E" w:rsidRDefault="00AF1272" w:rsidP="00102572">
      <w:pPr>
        <w:numPr>
          <w:ilvl w:val="0"/>
          <w:numId w:val="48"/>
        </w:numPr>
        <w:jc w:val="both"/>
      </w:pPr>
      <w:r w:rsidRPr="00C34E5E">
        <w:t xml:space="preserve">Appropriate and allowable materials; </w:t>
      </w:r>
    </w:p>
    <w:p w14:paraId="70C58AA0" w14:textId="77777777" w:rsidR="00AF1272" w:rsidRPr="00C34E5E" w:rsidRDefault="00AF1272" w:rsidP="00102572">
      <w:pPr>
        <w:numPr>
          <w:ilvl w:val="0"/>
          <w:numId w:val="48"/>
        </w:numPr>
        <w:jc w:val="both"/>
      </w:pPr>
      <w:r w:rsidRPr="00C34E5E">
        <w:t xml:space="preserve">Appropriateness and accuracy of energy audits (no missed opportunities or unallowable measures); </w:t>
      </w:r>
    </w:p>
    <w:p w14:paraId="67665060" w14:textId="77777777" w:rsidR="00AF1272" w:rsidRPr="00C34E5E" w:rsidRDefault="00AF1272" w:rsidP="00102572">
      <w:pPr>
        <w:numPr>
          <w:ilvl w:val="0"/>
          <w:numId w:val="48"/>
        </w:numPr>
        <w:jc w:val="both"/>
      </w:pPr>
      <w:r w:rsidRPr="00C34E5E">
        <w:t xml:space="preserve">Comprehensive final inspections; </w:t>
      </w:r>
    </w:p>
    <w:p w14:paraId="284C5147" w14:textId="77777777" w:rsidR="00AF1272" w:rsidRPr="00C34E5E" w:rsidRDefault="00AF1272" w:rsidP="00102572">
      <w:pPr>
        <w:numPr>
          <w:ilvl w:val="0"/>
          <w:numId w:val="48"/>
        </w:numPr>
        <w:jc w:val="both"/>
      </w:pPr>
      <w:r w:rsidRPr="00C34E5E">
        <w:t>Safe work practices, such as lead safe weatherization protocols and OSHA compliance; and</w:t>
      </w:r>
    </w:p>
    <w:p w14:paraId="7C58CA9E" w14:textId="5EBFD169" w:rsidR="00AF1272" w:rsidRDefault="00AF1272" w:rsidP="00102572">
      <w:pPr>
        <w:numPr>
          <w:ilvl w:val="0"/>
          <w:numId w:val="48"/>
        </w:numPr>
        <w:jc w:val="both"/>
      </w:pPr>
      <w:r w:rsidRPr="00C34E5E">
        <w:t xml:space="preserve">Other factors that are relevant to onsite work. </w:t>
      </w:r>
    </w:p>
    <w:p w14:paraId="4DA15CD4" w14:textId="77777777" w:rsidR="00AF1272" w:rsidRDefault="00AF1272" w:rsidP="0088549A">
      <w:pPr>
        <w:jc w:val="both"/>
      </w:pPr>
    </w:p>
    <w:p w14:paraId="724E5506" w14:textId="2754489C" w:rsidR="0088549A" w:rsidRDefault="0088549A" w:rsidP="0088549A">
      <w:pPr>
        <w:jc w:val="both"/>
      </w:pPr>
      <w:r>
        <w:t xml:space="preserve">The house inspectors monitor the quality of the </w:t>
      </w:r>
      <w:r w:rsidR="004D4484">
        <w:t>subgrantee</w:t>
      </w:r>
      <w:r w:rsidR="00EF1BB1">
        <w:t>s</w:t>
      </w:r>
      <w:r>
        <w:t xml:space="preserve">’ </w:t>
      </w:r>
      <w:r w:rsidR="00CB29C0">
        <w:t xml:space="preserve">home energy audits </w:t>
      </w:r>
      <w:r>
        <w:t xml:space="preserve">and inspections as well as the quality of the work done to the house. Each house is inspected </w:t>
      </w:r>
      <w:r w:rsidR="00350899">
        <w:t xml:space="preserve">by a certified QCI </w:t>
      </w:r>
      <w:r>
        <w:t>for compliance</w:t>
      </w:r>
      <w:r w:rsidR="00065CF0">
        <w:t>, at a minimum,</w:t>
      </w:r>
      <w:r>
        <w:t xml:space="preserve"> with the following:</w:t>
      </w:r>
    </w:p>
    <w:p w14:paraId="4220CA3B" w14:textId="732553F1" w:rsidR="0088549A" w:rsidRDefault="0088549A" w:rsidP="00102572">
      <w:pPr>
        <w:numPr>
          <w:ilvl w:val="0"/>
          <w:numId w:val="48"/>
        </w:numPr>
        <w:jc w:val="both"/>
      </w:pPr>
      <w:r w:rsidRPr="000F3D90">
        <w:rPr>
          <w:i/>
        </w:rPr>
        <w:t>Iowa Weatherization Program</w:t>
      </w:r>
      <w:r w:rsidR="000F3D90" w:rsidRPr="000F3D90">
        <w:rPr>
          <w:i/>
        </w:rPr>
        <w:t xml:space="preserve"> Work Standards Manual</w:t>
      </w:r>
      <w:r w:rsidR="000F3D90">
        <w:t xml:space="preserve"> for</w:t>
      </w:r>
      <w:r>
        <w:t xml:space="preserve"> completion </w:t>
      </w:r>
      <w:r w:rsidR="000F3D90">
        <w:t>- meet SWS requirements</w:t>
      </w:r>
    </w:p>
    <w:p w14:paraId="7EFB076E" w14:textId="0CCA122D" w:rsidR="0088549A" w:rsidRDefault="0088549A" w:rsidP="00102572">
      <w:pPr>
        <w:numPr>
          <w:ilvl w:val="0"/>
          <w:numId w:val="48"/>
        </w:numPr>
        <w:jc w:val="both"/>
      </w:pPr>
      <w:r>
        <w:t>Quality of work</w:t>
      </w:r>
      <w:r w:rsidR="00F45B7E">
        <w:t xml:space="preserve"> and compliance</w:t>
      </w:r>
    </w:p>
    <w:p w14:paraId="7F590A88" w14:textId="29015C01" w:rsidR="0088549A" w:rsidRDefault="00F45B7E" w:rsidP="00102572">
      <w:pPr>
        <w:numPr>
          <w:ilvl w:val="0"/>
          <w:numId w:val="48"/>
        </w:numPr>
        <w:jc w:val="both"/>
      </w:pPr>
      <w:r>
        <w:t>Appropriate</w:t>
      </w:r>
      <w:r w:rsidR="00FF70C7">
        <w:t>ness</w:t>
      </w:r>
      <w:r>
        <w:t xml:space="preserve"> and allowab</w:t>
      </w:r>
      <w:r w:rsidR="00FF70C7">
        <w:t>ility of measures installed</w:t>
      </w:r>
    </w:p>
    <w:p w14:paraId="5CA3B034" w14:textId="0A01C69A" w:rsidR="00F45B7E" w:rsidRDefault="00F45B7E" w:rsidP="00102572">
      <w:pPr>
        <w:numPr>
          <w:ilvl w:val="0"/>
          <w:numId w:val="48"/>
        </w:numPr>
        <w:jc w:val="both"/>
      </w:pPr>
      <w:r>
        <w:t>Appropriateness and accuracy of energy audits (no missed opportunities or unallowable measures)</w:t>
      </w:r>
    </w:p>
    <w:p w14:paraId="7FC2AA0D" w14:textId="6D849B67" w:rsidR="00FF70C7" w:rsidRDefault="00FF70C7" w:rsidP="00102572">
      <w:pPr>
        <w:numPr>
          <w:ilvl w:val="0"/>
          <w:numId w:val="48"/>
        </w:numPr>
        <w:jc w:val="both"/>
      </w:pPr>
      <w:r>
        <w:t>Review of work to ensure no undue enhancements to rental properties</w:t>
      </w:r>
    </w:p>
    <w:p w14:paraId="15F6021D" w14:textId="5351AF65" w:rsidR="0088549A" w:rsidRDefault="0032390A" w:rsidP="00102572">
      <w:pPr>
        <w:numPr>
          <w:ilvl w:val="0"/>
          <w:numId w:val="48"/>
        </w:numPr>
        <w:jc w:val="both"/>
      </w:pPr>
      <w:r>
        <w:t>Customer</w:t>
      </w:r>
      <w:r w:rsidR="0088549A">
        <w:t xml:space="preserve"> health and safety</w:t>
      </w:r>
    </w:p>
    <w:p w14:paraId="19BBCC02" w14:textId="476A456B" w:rsidR="0088549A" w:rsidRDefault="0032390A" w:rsidP="00102572">
      <w:pPr>
        <w:numPr>
          <w:ilvl w:val="0"/>
          <w:numId w:val="48"/>
        </w:numPr>
        <w:jc w:val="both"/>
      </w:pPr>
      <w:r>
        <w:t>Customer</w:t>
      </w:r>
      <w:r w:rsidR="0088549A">
        <w:t xml:space="preserve"> satisfaction</w:t>
      </w:r>
    </w:p>
    <w:p w14:paraId="162C0B02" w14:textId="77777777" w:rsidR="00FA2F76" w:rsidRDefault="0088549A" w:rsidP="00102572">
      <w:pPr>
        <w:numPr>
          <w:ilvl w:val="0"/>
          <w:numId w:val="48"/>
        </w:numPr>
        <w:jc w:val="both"/>
      </w:pPr>
      <w:r>
        <w:t>Quality of the</w:t>
      </w:r>
      <w:r w:rsidR="00FF70C7">
        <w:t xml:space="preserve"> c</w:t>
      </w:r>
      <w:r w:rsidR="00915DA3">
        <w:t>omprehensive</w:t>
      </w:r>
      <w:r>
        <w:t xml:space="preserve"> final</w:t>
      </w:r>
      <w:r w:rsidR="00FF70C7">
        <w:t xml:space="preserve"> QCI</w:t>
      </w:r>
      <w:r>
        <w:t xml:space="preserve"> inspection</w:t>
      </w:r>
    </w:p>
    <w:p w14:paraId="711BEC92" w14:textId="30C87B39" w:rsidR="00915DA3" w:rsidRDefault="0088549A" w:rsidP="00102572">
      <w:pPr>
        <w:numPr>
          <w:ilvl w:val="0"/>
          <w:numId w:val="48"/>
        </w:numPr>
        <w:jc w:val="both"/>
      </w:pPr>
      <w:r>
        <w:t>Documentation</w:t>
      </w:r>
    </w:p>
    <w:p w14:paraId="6B13C01F" w14:textId="25B33F46" w:rsidR="00AA65F3" w:rsidRDefault="00AA65F3" w:rsidP="00102572">
      <w:pPr>
        <w:numPr>
          <w:ilvl w:val="0"/>
          <w:numId w:val="48"/>
        </w:numPr>
        <w:jc w:val="both"/>
      </w:pPr>
      <w:r>
        <w:t>Review of</w:t>
      </w:r>
      <w:r w:rsidR="00043251">
        <w:t xml:space="preserve"> WAweb</w:t>
      </w:r>
      <w:r>
        <w:t xml:space="preserve"> </w:t>
      </w:r>
      <w:r w:rsidR="00043251">
        <w:t>(</w:t>
      </w:r>
      <w:r>
        <w:t>NEAT/MHEA Audit</w:t>
      </w:r>
      <w:r w:rsidR="00043251">
        <w:t>)</w:t>
      </w:r>
      <w:r>
        <w:t xml:space="preserve"> results to ensure correct use of the Audit</w:t>
      </w:r>
    </w:p>
    <w:p w14:paraId="69DC81E1" w14:textId="77777777" w:rsidR="0088549A" w:rsidRDefault="0088549A" w:rsidP="0088549A">
      <w:pPr>
        <w:jc w:val="both"/>
      </w:pPr>
    </w:p>
    <w:p w14:paraId="4B6F79AB" w14:textId="77777777" w:rsidR="0088549A" w:rsidRDefault="0088549A" w:rsidP="0088549A">
      <w:pPr>
        <w:jc w:val="both"/>
      </w:pPr>
      <w:r>
        <w:t>Houses are inspected for missed energy efficiency opportunities. The inspectors check to ensure no significant energy efficiency measures were overlooked.</w:t>
      </w:r>
    </w:p>
    <w:p w14:paraId="0E9B624D" w14:textId="77777777" w:rsidR="0088549A" w:rsidRDefault="0088549A" w:rsidP="0088549A">
      <w:pPr>
        <w:jc w:val="both"/>
      </w:pPr>
    </w:p>
    <w:p w14:paraId="09E08B17" w14:textId="4DA8445D" w:rsidR="00D53DFE" w:rsidRDefault="0088549A" w:rsidP="0088549A">
      <w:pPr>
        <w:jc w:val="both"/>
      </w:pPr>
      <w:r w:rsidRPr="00764934">
        <w:t xml:space="preserve">If the state inspectors find deficiencies, they may require that the </w:t>
      </w:r>
      <w:r w:rsidR="004D4484">
        <w:t>subgrantee</w:t>
      </w:r>
      <w:r w:rsidRPr="00764934">
        <w:t xml:space="preserve"> go back to the home to correct the deficiency</w:t>
      </w:r>
      <w:r w:rsidR="0028168D">
        <w:t xml:space="preserve">. </w:t>
      </w:r>
      <w:r w:rsidR="00D53DFE" w:rsidRPr="00D53DFE">
        <w:t xml:space="preserve">If significant deficiencies are discovered, such as health and safety violations, poor quality installation of materials, or major measures missed, then the </w:t>
      </w:r>
      <w:r w:rsidR="00841598">
        <w:t>Iowa WAP</w:t>
      </w:r>
      <w:r w:rsidR="00D53DFE" w:rsidRPr="00D53DFE">
        <w:t xml:space="preserve"> must require the </w:t>
      </w:r>
      <w:r w:rsidR="00D53DFE">
        <w:t>S</w:t>
      </w:r>
      <w:r w:rsidR="00D53DFE" w:rsidRPr="00D53DFE">
        <w:t xml:space="preserve">ubgrantee to take appropriate corrective action to resolve the outstanding issues in a timely manner. The </w:t>
      </w:r>
      <w:r w:rsidR="00841598">
        <w:t>Iowa WAP</w:t>
      </w:r>
      <w:r w:rsidR="00D53DFE" w:rsidRPr="00D53DFE">
        <w:t xml:space="preserve"> must also increase both the frequency and percentage of units monitored (per </w:t>
      </w:r>
      <w:r w:rsidR="00D53DFE">
        <w:t xml:space="preserve">DOE </w:t>
      </w:r>
      <w:r w:rsidR="00D53DFE" w:rsidRPr="00FA2F76">
        <w:t>WPN 15-4)</w:t>
      </w:r>
      <w:r w:rsidR="00D53DFE" w:rsidRPr="00D53DFE">
        <w:t xml:space="preserve"> of the Subgrantee until it can be verified that all deficiencies are resolved.</w:t>
      </w:r>
    </w:p>
    <w:p w14:paraId="660B5B93" w14:textId="5CC50119" w:rsidR="0028168D" w:rsidRDefault="0028168D" w:rsidP="0088549A">
      <w:pPr>
        <w:jc w:val="both"/>
      </w:pPr>
    </w:p>
    <w:p w14:paraId="0CC80F1A" w14:textId="4B538A96" w:rsidR="0028168D" w:rsidRPr="0028168D" w:rsidRDefault="0028168D" w:rsidP="0088549A">
      <w:pPr>
        <w:jc w:val="both"/>
      </w:pPr>
      <w:r w:rsidRPr="0028168D">
        <w:t xml:space="preserve">Once deficiencies are corrected and procedures are established to prevent reoccurrence, the </w:t>
      </w:r>
      <w:r w:rsidR="00841598">
        <w:t>Iowa WAP</w:t>
      </w:r>
      <w:r w:rsidRPr="0028168D">
        <w:t xml:space="preserve"> </w:t>
      </w:r>
      <w:r w:rsidRPr="00FA2F76">
        <w:t xml:space="preserve">may resume its required sampling percentage per </w:t>
      </w:r>
      <w:r w:rsidR="00947282" w:rsidRPr="00FA2F76">
        <w:t xml:space="preserve">DOE </w:t>
      </w:r>
      <w:r w:rsidRPr="00FA2F76">
        <w:t xml:space="preserve">WPN 15-4 of the Subgrantee’s </w:t>
      </w:r>
      <w:r w:rsidRPr="0028168D">
        <w:t>work in subsequent monitoring visits</w:t>
      </w:r>
      <w:r w:rsidRPr="0028168D">
        <w:rPr>
          <w:color w:val="0000FF"/>
        </w:rPr>
        <w:t>.</w:t>
      </w:r>
    </w:p>
    <w:p w14:paraId="59D86280" w14:textId="77777777" w:rsidR="00AD356B" w:rsidRDefault="00AD356B" w:rsidP="0088549A">
      <w:pPr>
        <w:jc w:val="both"/>
      </w:pPr>
    </w:p>
    <w:p w14:paraId="5D47A423" w14:textId="15B1BDB0" w:rsidR="00AD356B" w:rsidRDefault="00AD356B" w:rsidP="0088549A">
      <w:pPr>
        <w:jc w:val="both"/>
      </w:pPr>
      <w:r>
        <w:lastRenderedPageBreak/>
        <w:t xml:space="preserve">State monitoring staff will conduct an exit conference with the </w:t>
      </w:r>
      <w:r w:rsidR="004D4484">
        <w:t>subgrantee</w:t>
      </w:r>
      <w:r>
        <w:t xml:space="preserve"> staff, if requested by the </w:t>
      </w:r>
      <w:r w:rsidR="004D4484">
        <w:t>subgrantee</w:t>
      </w:r>
      <w:r>
        <w:t>.</w:t>
      </w:r>
    </w:p>
    <w:p w14:paraId="2070B22D" w14:textId="77777777" w:rsidR="00764934" w:rsidRDefault="00764934" w:rsidP="0088549A">
      <w:pPr>
        <w:jc w:val="both"/>
      </w:pPr>
    </w:p>
    <w:p w14:paraId="1E702B90" w14:textId="449E248D" w:rsidR="0088549A" w:rsidRDefault="0088549A" w:rsidP="0088549A">
      <w:pPr>
        <w:jc w:val="both"/>
      </w:pPr>
      <w:r>
        <w:t xml:space="preserve">The state </w:t>
      </w:r>
      <w:r w:rsidR="00350899">
        <w:t xml:space="preserve">certified QCIs </w:t>
      </w:r>
      <w:r>
        <w:t xml:space="preserve">will complete inspection reports on each house inspected and will send the reports to the </w:t>
      </w:r>
      <w:r w:rsidR="004D4484">
        <w:t>subgrantee</w:t>
      </w:r>
      <w:r>
        <w:t xml:space="preserve">. If the inspection report requires corrective work by the </w:t>
      </w:r>
      <w:r w:rsidR="004D4484">
        <w:t>subgrantee</w:t>
      </w:r>
      <w:r>
        <w:t xml:space="preserve">, the corrective work must be completed within 45 days of receiving the report. The </w:t>
      </w:r>
      <w:r w:rsidR="004D4484">
        <w:t>subgrantee</w:t>
      </w:r>
      <w:r>
        <w:t xml:space="preserve"> must send a </w:t>
      </w:r>
      <w:r w:rsidR="00841F90">
        <w:t xml:space="preserve">formal </w:t>
      </w:r>
      <w:r>
        <w:t>written response</w:t>
      </w:r>
      <w:r w:rsidR="00731272">
        <w:t xml:space="preserve"> on </w:t>
      </w:r>
      <w:r w:rsidR="004D4484">
        <w:t>subgrantee</w:t>
      </w:r>
      <w:r w:rsidR="00731272">
        <w:t xml:space="preserve"> letterhead</w:t>
      </w:r>
      <w:r>
        <w:t xml:space="preserve"> to the </w:t>
      </w:r>
      <w:r w:rsidR="00841598">
        <w:rPr>
          <w:color w:val="000000"/>
          <w:shd w:val="clear" w:color="auto" w:fill="FFFFFF"/>
        </w:rPr>
        <w:t>Iowa WAP</w:t>
      </w:r>
      <w:r w:rsidR="00841F90">
        <w:t>. The response must include either a copy of the original state house inspection</w:t>
      </w:r>
      <w:r w:rsidR="00065CF0">
        <w:t>s</w:t>
      </w:r>
      <w:r w:rsidR="00841F90">
        <w:t xml:space="preserve"> with </w:t>
      </w:r>
      <w:r w:rsidR="004D4484">
        <w:t>subgrantee</w:t>
      </w:r>
      <w:r w:rsidR="00841F90">
        <w:t xml:space="preserve"> notations describing corrective work that was completed, or a list of homes that required corrective work and an explanation of the work that was completed. The full response may be </w:t>
      </w:r>
      <w:r w:rsidR="009B1DC6">
        <w:t>sent</w:t>
      </w:r>
      <w:r w:rsidR="00841F90">
        <w:t xml:space="preserve"> to the </w:t>
      </w:r>
      <w:r w:rsidR="00841598">
        <w:rPr>
          <w:color w:val="000000"/>
          <w:shd w:val="clear" w:color="auto" w:fill="FFFFFF"/>
        </w:rPr>
        <w:t>Iowa WAP</w:t>
      </w:r>
      <w:r w:rsidR="00841F90">
        <w:t xml:space="preserve"> </w:t>
      </w:r>
      <w:r w:rsidR="009B1DC6">
        <w:t>electronically or via hard copy</w:t>
      </w:r>
      <w:r w:rsidR="00841F90">
        <w:t xml:space="preserve">. Including photo documentation supporting the corrective work is recommended but not required. Explanations must be included regarding any </w:t>
      </w:r>
      <w:r>
        <w:t xml:space="preserve">corrective work </w:t>
      </w:r>
      <w:r w:rsidR="00841F90">
        <w:t>that</w:t>
      </w:r>
      <w:r>
        <w:t xml:space="preserve"> could not be completed. The written response is due within 45 days of receiving the inspection report from the </w:t>
      </w:r>
      <w:r w:rsidR="00841598">
        <w:rPr>
          <w:color w:val="000000"/>
          <w:shd w:val="clear" w:color="auto" w:fill="FFFFFF"/>
        </w:rPr>
        <w:t>Iowa WAP</w:t>
      </w:r>
      <w:r>
        <w:t xml:space="preserve">. </w:t>
      </w:r>
      <w:r w:rsidR="00ED310C">
        <w:t xml:space="preserve">State inspection reports and responses to </w:t>
      </w:r>
      <w:r w:rsidR="00841598">
        <w:rPr>
          <w:color w:val="000000"/>
          <w:shd w:val="clear" w:color="auto" w:fill="FFFFFF"/>
        </w:rPr>
        <w:t>Iowa WAP</w:t>
      </w:r>
      <w:r w:rsidR="00ED310C">
        <w:t xml:space="preserve"> must be maintained in the appropriate </w:t>
      </w:r>
      <w:r w:rsidR="0032390A">
        <w:t>customer</w:t>
      </w:r>
      <w:r w:rsidR="00ED310C">
        <w:t xml:space="preserve"> house file.</w:t>
      </w:r>
    </w:p>
    <w:p w14:paraId="5043E42A" w14:textId="77777777" w:rsidR="0088549A" w:rsidRDefault="0088549A" w:rsidP="0088549A">
      <w:pPr>
        <w:jc w:val="both"/>
      </w:pPr>
    </w:p>
    <w:p w14:paraId="57950994" w14:textId="100B6CF7" w:rsidR="0088549A" w:rsidRDefault="0088549A" w:rsidP="0088549A">
      <w:pPr>
        <w:jc w:val="both"/>
      </w:pPr>
      <w:r>
        <w:t>If serious work quality problems are found, the state may inspect up to 100</w:t>
      </w:r>
      <w:r w:rsidR="00F61371">
        <w:t>%</w:t>
      </w:r>
      <w:r w:rsidR="00FB58B8">
        <w:t xml:space="preserve"> </w:t>
      </w:r>
      <w:r>
        <w:t xml:space="preserve">of </w:t>
      </w:r>
      <w:r w:rsidR="00EF1BB1">
        <w:t>a</w:t>
      </w:r>
      <w:r>
        <w:t xml:space="preserve"> </w:t>
      </w:r>
      <w:r w:rsidR="004D4484">
        <w:t>subgrantee</w:t>
      </w:r>
      <w:r>
        <w:t>'s production until work quality improves. Funding may also be suspended until proper remedies have taken place.</w:t>
      </w:r>
    </w:p>
    <w:p w14:paraId="0B9D694E" w14:textId="77777777" w:rsidR="0088549A" w:rsidRDefault="0088549A" w:rsidP="0088549A">
      <w:pPr>
        <w:jc w:val="both"/>
      </w:pPr>
    </w:p>
    <w:p w14:paraId="30DD9673" w14:textId="77777777" w:rsidR="0088549A" w:rsidRDefault="0088549A" w:rsidP="0088549A">
      <w:pPr>
        <w:jc w:val="both"/>
      </w:pPr>
      <w:r w:rsidRPr="002E190C">
        <w:t xml:space="preserve">Refer to </w:t>
      </w:r>
      <w:hyperlink w:anchor="GoBackAndCWRCosts853" w:history="1">
        <w:r w:rsidRPr="00065CF0">
          <w:rPr>
            <w:rStyle w:val="Hyperlink"/>
          </w:rPr>
          <w:t>Section 8.53</w:t>
        </w:r>
      </w:hyperlink>
      <w:r w:rsidRPr="002E190C">
        <w:t xml:space="preserve"> for</w:t>
      </w:r>
      <w:r>
        <w:t xml:space="preserve"> instructions on charging costs involved with corrective work requirements as a result of state inspections.</w:t>
      </w:r>
    </w:p>
    <w:p w14:paraId="747A263B" w14:textId="77777777" w:rsidR="00694A01" w:rsidRDefault="00694A01" w:rsidP="0088549A">
      <w:pPr>
        <w:jc w:val="both"/>
        <w:rPr>
          <w:b/>
        </w:rPr>
      </w:pPr>
    </w:p>
    <w:p w14:paraId="4B05D049" w14:textId="77777777" w:rsidR="0088549A" w:rsidRDefault="0088549A" w:rsidP="00840389">
      <w:pPr>
        <w:pStyle w:val="Heading2"/>
      </w:pPr>
      <w:bookmarkStart w:id="840" w:name="_Toc204100108"/>
      <w:r>
        <w:t>12.20</w:t>
      </w:r>
      <w:bookmarkStart w:id="841" w:name="AdministrativeProgramMonitoring1220"/>
      <w:bookmarkEnd w:id="841"/>
      <w:r>
        <w:tab/>
      </w:r>
      <w:r w:rsidR="00FF6F59">
        <w:t xml:space="preserve">ADMINISTRATIVE </w:t>
      </w:r>
      <w:r>
        <w:t>PROGRAM MONITORING</w:t>
      </w:r>
      <w:bookmarkEnd w:id="840"/>
    </w:p>
    <w:p w14:paraId="11347304" w14:textId="77777777" w:rsidR="00CA706D" w:rsidRDefault="00CA706D" w:rsidP="0088549A">
      <w:pPr>
        <w:jc w:val="both"/>
      </w:pPr>
    </w:p>
    <w:p w14:paraId="5F95CDAA" w14:textId="199030B0" w:rsidR="0088549A" w:rsidRDefault="00D53DFE" w:rsidP="0088549A">
      <w:pPr>
        <w:jc w:val="both"/>
      </w:pPr>
      <w:r>
        <w:t xml:space="preserve">The </w:t>
      </w:r>
      <w:r w:rsidR="00841598">
        <w:rPr>
          <w:color w:val="000000"/>
          <w:shd w:val="clear" w:color="auto" w:fill="FFFFFF"/>
        </w:rPr>
        <w:t>Iowa WAP</w:t>
      </w:r>
      <w:r>
        <w:t xml:space="preserve"> reviews a percentage of files of houses weatherized by each subgrantee each year. </w:t>
      </w:r>
      <w:r w:rsidR="002C738D">
        <w:t xml:space="preserve">Limited focused administrative monitoring may also be conducted as needed. </w:t>
      </w:r>
      <w:r w:rsidR="0088549A">
        <w:t xml:space="preserve">Each monitoring review will be performed using </w:t>
      </w:r>
      <w:r w:rsidR="004B2E30">
        <w:t>remote</w:t>
      </w:r>
      <w:r w:rsidR="00FE23BF">
        <w:t xml:space="preserve"> and</w:t>
      </w:r>
      <w:r>
        <w:t>/or</w:t>
      </w:r>
      <w:r w:rsidR="00FE23BF">
        <w:t xml:space="preserve"> </w:t>
      </w:r>
      <w:r w:rsidR="0088549A">
        <w:t xml:space="preserve">on-site reviews. </w:t>
      </w:r>
      <w:r w:rsidR="00065CF0">
        <w:t>Administrative p</w:t>
      </w:r>
      <w:r w:rsidR="0088549A">
        <w:t>rogram monitoring will include, at a minimum, the following:</w:t>
      </w:r>
    </w:p>
    <w:p w14:paraId="10FFEE8B" w14:textId="4BA89386" w:rsidR="0088549A" w:rsidRDefault="0088549A" w:rsidP="00102572">
      <w:pPr>
        <w:numPr>
          <w:ilvl w:val="0"/>
          <w:numId w:val="48"/>
        </w:numPr>
        <w:jc w:val="both"/>
      </w:pPr>
      <w:r>
        <w:t xml:space="preserve">Review of </w:t>
      </w:r>
      <w:r w:rsidR="0032390A">
        <w:t>customer</w:t>
      </w:r>
      <w:r>
        <w:t>/house and contractor files to ensure compliance with documentation requirements</w:t>
      </w:r>
    </w:p>
    <w:p w14:paraId="456F00AB" w14:textId="1D304F61" w:rsidR="0088549A" w:rsidRDefault="0088549A" w:rsidP="00102572">
      <w:pPr>
        <w:numPr>
          <w:ilvl w:val="0"/>
          <w:numId w:val="48"/>
        </w:numPr>
        <w:jc w:val="both"/>
      </w:pPr>
      <w:r>
        <w:t xml:space="preserve">Review of </w:t>
      </w:r>
      <w:r w:rsidR="00043251">
        <w:t>WAweb (</w:t>
      </w:r>
      <w:r>
        <w:t>NEAT/MHEA Audit reports</w:t>
      </w:r>
      <w:r w:rsidR="00043251">
        <w:t>)</w:t>
      </w:r>
    </w:p>
    <w:p w14:paraId="4E798679" w14:textId="6161EB97" w:rsidR="0088549A" w:rsidRDefault="0088549A" w:rsidP="00102572">
      <w:pPr>
        <w:numPr>
          <w:ilvl w:val="0"/>
          <w:numId w:val="48"/>
        </w:numPr>
        <w:jc w:val="both"/>
      </w:pPr>
      <w:r>
        <w:t>Review of required health and safety documentation</w:t>
      </w:r>
    </w:p>
    <w:p w14:paraId="2728AE72" w14:textId="0497F845" w:rsidR="0088549A" w:rsidRDefault="0088549A" w:rsidP="00102572">
      <w:pPr>
        <w:numPr>
          <w:ilvl w:val="0"/>
          <w:numId w:val="48"/>
        </w:numPr>
        <w:jc w:val="both"/>
      </w:pPr>
      <w:r>
        <w:t>Review of contracts to ensure compliance with requirements</w:t>
      </w:r>
    </w:p>
    <w:p w14:paraId="5EB900C3" w14:textId="551C1E92" w:rsidR="0088549A" w:rsidRDefault="0088549A" w:rsidP="00102572">
      <w:pPr>
        <w:numPr>
          <w:ilvl w:val="0"/>
          <w:numId w:val="48"/>
        </w:numPr>
        <w:jc w:val="both"/>
      </w:pPr>
      <w:r>
        <w:t>Review of contractor insurance coverage</w:t>
      </w:r>
    </w:p>
    <w:p w14:paraId="7A5F1F43" w14:textId="32CDA706" w:rsidR="0088549A" w:rsidRDefault="0088549A" w:rsidP="00102572">
      <w:pPr>
        <w:numPr>
          <w:ilvl w:val="0"/>
          <w:numId w:val="48"/>
        </w:numPr>
        <w:jc w:val="both"/>
      </w:pPr>
      <w:r>
        <w:t xml:space="preserve">Review of </w:t>
      </w:r>
      <w:r w:rsidR="004D4484">
        <w:t>subgrantee</w:t>
      </w:r>
      <w:r>
        <w:t xml:space="preserve"> bid procedures</w:t>
      </w:r>
    </w:p>
    <w:p w14:paraId="2E3F5928" w14:textId="168D5ECF" w:rsidR="0088549A" w:rsidRDefault="0088549A" w:rsidP="00102572">
      <w:pPr>
        <w:numPr>
          <w:ilvl w:val="0"/>
          <w:numId w:val="48"/>
        </w:numPr>
        <w:jc w:val="both"/>
      </w:pPr>
      <w:r>
        <w:t xml:space="preserve">Determination of compliance with </w:t>
      </w:r>
      <w:r w:rsidR="0032390A">
        <w:t>customer</w:t>
      </w:r>
      <w:r>
        <w:t xml:space="preserve"> priority and </w:t>
      </w:r>
      <w:r w:rsidR="0032390A">
        <w:t>customer</w:t>
      </w:r>
      <w:r>
        <w:t xml:space="preserve"> service by county</w:t>
      </w:r>
    </w:p>
    <w:p w14:paraId="4F4C2B46" w14:textId="487AE591" w:rsidR="0088549A" w:rsidRDefault="0088549A" w:rsidP="00102572">
      <w:pPr>
        <w:numPr>
          <w:ilvl w:val="0"/>
          <w:numId w:val="48"/>
        </w:numPr>
        <w:jc w:val="both"/>
      </w:pPr>
      <w:r>
        <w:t>Review of timeliness and accuracy of monthly fiscal and data reports</w:t>
      </w:r>
    </w:p>
    <w:p w14:paraId="3824EACE" w14:textId="2DC5D89F" w:rsidR="0088549A" w:rsidRDefault="0088549A" w:rsidP="00102572">
      <w:pPr>
        <w:numPr>
          <w:ilvl w:val="0"/>
          <w:numId w:val="48"/>
        </w:numPr>
        <w:jc w:val="both"/>
      </w:pPr>
      <w:r>
        <w:t>Review of general management and administrative practices</w:t>
      </w:r>
    </w:p>
    <w:p w14:paraId="53FC3CA4" w14:textId="1A1429A6" w:rsidR="007006D7" w:rsidRDefault="007006D7" w:rsidP="00102572">
      <w:pPr>
        <w:numPr>
          <w:ilvl w:val="0"/>
          <w:numId w:val="48"/>
        </w:numPr>
        <w:jc w:val="both"/>
      </w:pPr>
      <w:r>
        <w:t xml:space="preserve">Review of the </w:t>
      </w:r>
      <w:r w:rsidR="0032390A">
        <w:t>customer</w:t>
      </w:r>
      <w:r>
        <w:t xml:space="preserve"> priority list</w:t>
      </w:r>
    </w:p>
    <w:p w14:paraId="7B50BA86" w14:textId="77777777" w:rsidR="0088549A" w:rsidRDefault="0088549A" w:rsidP="0088549A">
      <w:pPr>
        <w:jc w:val="both"/>
      </w:pPr>
      <w:r>
        <w:t xml:space="preserve"> </w:t>
      </w:r>
    </w:p>
    <w:p w14:paraId="631090C7" w14:textId="02291AE3" w:rsidR="0088549A" w:rsidRDefault="0088549A" w:rsidP="0088549A">
      <w:pPr>
        <w:jc w:val="both"/>
      </w:pPr>
      <w:r>
        <w:t xml:space="preserve">The </w:t>
      </w:r>
      <w:r w:rsidR="00841598">
        <w:rPr>
          <w:color w:val="000000"/>
          <w:shd w:val="clear" w:color="auto" w:fill="FFFFFF"/>
        </w:rPr>
        <w:t>Iowa WAP</w:t>
      </w:r>
      <w:r>
        <w:t xml:space="preserve"> notifies each </w:t>
      </w:r>
      <w:r w:rsidR="004D4484">
        <w:t>subgrantee</w:t>
      </w:r>
      <w:r w:rsidR="00065CF0">
        <w:t xml:space="preserve"> </w:t>
      </w:r>
      <w:r>
        <w:t xml:space="preserve">of the date(s) scheduled for each year’s </w:t>
      </w:r>
      <w:r w:rsidR="00065CF0">
        <w:t xml:space="preserve">administrative </w:t>
      </w:r>
      <w:r>
        <w:t xml:space="preserve">program monitoring visit. The visit may be rescheduled upon the request of the </w:t>
      </w:r>
      <w:r w:rsidR="004D4484">
        <w:t>subgrantee</w:t>
      </w:r>
      <w:r w:rsidR="00065CF0">
        <w:t xml:space="preserve"> or </w:t>
      </w:r>
      <w:r w:rsidR="00841598">
        <w:rPr>
          <w:color w:val="000000"/>
          <w:shd w:val="clear" w:color="auto" w:fill="FFFFFF"/>
        </w:rPr>
        <w:t>Iowa WAP</w:t>
      </w:r>
      <w:r>
        <w:t xml:space="preserve">. State monitoring staff will conduct an entrance conference with the </w:t>
      </w:r>
      <w:r w:rsidR="004D4484">
        <w:t>subgrantee</w:t>
      </w:r>
      <w:r>
        <w:t xml:space="preserve"> staff</w:t>
      </w:r>
      <w:r w:rsidR="00065CF0">
        <w:t>,</w:t>
      </w:r>
      <w:r>
        <w:t xml:space="preserve"> if requested by the </w:t>
      </w:r>
      <w:r w:rsidR="004D4484">
        <w:t>subgrantee</w:t>
      </w:r>
      <w:r>
        <w:t xml:space="preserve">. The on-site monitoring consists of reviewing a sample of </w:t>
      </w:r>
      <w:r w:rsidR="00291B96">
        <w:t>house file</w:t>
      </w:r>
      <w:r>
        <w:t xml:space="preserve">s, reviewing all contractor files, and reviewing other relevant information. The monitoring may also consist of interviews with the weatherization coordinator and other </w:t>
      </w:r>
      <w:r w:rsidR="004D4484">
        <w:t>subgrantee</w:t>
      </w:r>
      <w:r>
        <w:t xml:space="preserve"> staff. </w:t>
      </w:r>
    </w:p>
    <w:p w14:paraId="0D8F03EE" w14:textId="77777777" w:rsidR="0088549A" w:rsidRDefault="0088549A" w:rsidP="0088549A">
      <w:pPr>
        <w:jc w:val="both"/>
      </w:pPr>
    </w:p>
    <w:p w14:paraId="42966893" w14:textId="373D0717" w:rsidR="0088549A" w:rsidRDefault="0088549A" w:rsidP="0088549A">
      <w:pPr>
        <w:jc w:val="both"/>
      </w:pPr>
      <w:r>
        <w:t xml:space="preserve">The </w:t>
      </w:r>
      <w:r w:rsidR="00065CF0">
        <w:t xml:space="preserve">administrative </w:t>
      </w:r>
      <w:r>
        <w:t xml:space="preserve">monitoring staff will conduct an exit interview with the </w:t>
      </w:r>
      <w:r w:rsidR="004D4484">
        <w:t>subgrantee</w:t>
      </w:r>
      <w:r>
        <w:t xml:space="preserve"> to discuss observations from the on-site review</w:t>
      </w:r>
      <w:r w:rsidR="007006D7">
        <w:t xml:space="preserve"> if the </w:t>
      </w:r>
      <w:r w:rsidR="004D4484">
        <w:t>subgrantee</w:t>
      </w:r>
      <w:r w:rsidR="007006D7">
        <w:t xml:space="preserve"> </w:t>
      </w:r>
      <w:r w:rsidR="00422569">
        <w:t>at agency request</w:t>
      </w:r>
      <w:r>
        <w:t xml:space="preserve">. Written program monitoring reports will be sent to the </w:t>
      </w:r>
      <w:r w:rsidR="004D4484">
        <w:t>subgrantee</w:t>
      </w:r>
      <w:r>
        <w:t xml:space="preserve"> within 30 working days of</w:t>
      </w:r>
      <w:r w:rsidR="00065CF0">
        <w:t xml:space="preserve"> conclusions of</w:t>
      </w:r>
      <w:r>
        <w:t xml:space="preserve"> the review. The report will include any findings, recommendations for improvements, and corrective action that needs to be taken. If the </w:t>
      </w:r>
      <w:r w:rsidR="00065CF0">
        <w:t xml:space="preserve">administrative </w:t>
      </w:r>
      <w:r>
        <w:t xml:space="preserve">program monitoring report requires a response, the </w:t>
      </w:r>
      <w:r w:rsidR="004D4484">
        <w:t>subgrantee</w:t>
      </w:r>
      <w:r>
        <w:t xml:space="preserve"> must </w:t>
      </w:r>
      <w:r w:rsidR="009B1DC6">
        <w:t xml:space="preserve">send a formal written response on </w:t>
      </w:r>
      <w:r w:rsidR="004D4484">
        <w:t>subgrantee</w:t>
      </w:r>
      <w:r w:rsidR="009B1DC6">
        <w:t xml:space="preserve"> letterhead </w:t>
      </w:r>
      <w:r>
        <w:t xml:space="preserve">to the </w:t>
      </w:r>
      <w:r w:rsidR="00841598">
        <w:rPr>
          <w:color w:val="000000"/>
          <w:shd w:val="clear" w:color="auto" w:fill="FFFFFF"/>
        </w:rPr>
        <w:t>Iowa WAP</w:t>
      </w:r>
      <w:r>
        <w:t xml:space="preserve"> within 45 days of receiving the report. </w:t>
      </w:r>
      <w:r w:rsidR="009B1DC6">
        <w:t xml:space="preserve">The response may be sent to the </w:t>
      </w:r>
      <w:r w:rsidR="00841598">
        <w:rPr>
          <w:color w:val="000000"/>
          <w:shd w:val="clear" w:color="auto" w:fill="FFFFFF"/>
        </w:rPr>
        <w:t>Iowa WAP</w:t>
      </w:r>
      <w:r w:rsidR="009B1DC6">
        <w:t xml:space="preserve"> electronically or via ha</w:t>
      </w:r>
      <w:r w:rsidR="008B73F7">
        <w:t>r</w:t>
      </w:r>
      <w:r w:rsidR="009B1DC6">
        <w:t xml:space="preserve">d copy. </w:t>
      </w:r>
      <w:r w:rsidR="00EF1BB1">
        <w:t>A</w:t>
      </w:r>
      <w:r>
        <w:t xml:space="preserve"> </w:t>
      </w:r>
      <w:r w:rsidR="004D4484">
        <w:t>subgrantee</w:t>
      </w:r>
      <w:r>
        <w:t xml:space="preserve">’s failure to resolve noncompliance findings within 45 days from the date of the report may result in notice being sent to the DOE Support Office describing the problems at the </w:t>
      </w:r>
      <w:r w:rsidR="004D4484">
        <w:t>subgrantee</w:t>
      </w:r>
      <w:r>
        <w:t xml:space="preserve">. If significant problems are discovered during the monitoring process, funding may be placed under probationary status until the problems are </w:t>
      </w:r>
      <w:r>
        <w:lastRenderedPageBreak/>
        <w:t xml:space="preserve">resolved. Major findings from </w:t>
      </w:r>
      <w:r w:rsidR="00065CF0">
        <w:t xml:space="preserve">administrative </w:t>
      </w:r>
      <w:r>
        <w:t>program monitoring will be tracked by the state to final resolution.</w:t>
      </w:r>
    </w:p>
    <w:p w14:paraId="1F36A233" w14:textId="77777777" w:rsidR="0088549A" w:rsidRDefault="0088549A" w:rsidP="0088549A">
      <w:pPr>
        <w:jc w:val="both"/>
      </w:pPr>
    </w:p>
    <w:p w14:paraId="0DF94D5B" w14:textId="77777777" w:rsidR="0088549A" w:rsidRDefault="0088549A" w:rsidP="00840389">
      <w:pPr>
        <w:pStyle w:val="Heading2"/>
      </w:pPr>
      <w:bookmarkStart w:id="842" w:name="_Toc204100109"/>
      <w:r>
        <w:t>12.30</w:t>
      </w:r>
      <w:bookmarkStart w:id="843" w:name="FiscalMonitoring1230"/>
      <w:bookmarkEnd w:id="843"/>
      <w:r>
        <w:tab/>
        <w:t>FISCAL MONITORING</w:t>
      </w:r>
      <w:bookmarkEnd w:id="842"/>
    </w:p>
    <w:p w14:paraId="301952D5" w14:textId="77777777" w:rsidR="0088549A" w:rsidRDefault="0088549A" w:rsidP="0088549A">
      <w:pPr>
        <w:jc w:val="both"/>
        <w:rPr>
          <w:b/>
        </w:rPr>
      </w:pPr>
    </w:p>
    <w:p w14:paraId="41BD57A1" w14:textId="37B18F10" w:rsidR="0088549A" w:rsidRDefault="0088549A" w:rsidP="00BE6FB3">
      <w:pPr>
        <w:jc w:val="both"/>
      </w:pPr>
      <w:r>
        <w:t xml:space="preserve">Each </w:t>
      </w:r>
      <w:r w:rsidR="00065CF0">
        <w:t xml:space="preserve">fiscal </w:t>
      </w:r>
      <w:r>
        <w:t xml:space="preserve">monitoring review will be performed using </w:t>
      </w:r>
      <w:r w:rsidR="004B2E30">
        <w:t>remote</w:t>
      </w:r>
      <w:r>
        <w:t xml:space="preserve"> and</w:t>
      </w:r>
      <w:r w:rsidR="00F05618">
        <w:t>/or</w:t>
      </w:r>
      <w:r>
        <w:t xml:space="preserve"> on-site reviews. </w:t>
      </w:r>
    </w:p>
    <w:p w14:paraId="31CA3B58" w14:textId="77777777" w:rsidR="00D748D0" w:rsidRDefault="00D748D0" w:rsidP="00BE6FB3">
      <w:pPr>
        <w:jc w:val="both"/>
      </w:pPr>
    </w:p>
    <w:p w14:paraId="17D79A33" w14:textId="363E8AEB" w:rsidR="0088549A" w:rsidRDefault="0088549A" w:rsidP="0088549A">
      <w:pPr>
        <w:jc w:val="both"/>
      </w:pPr>
      <w:r>
        <w:t>Fiscal monitoring will include, at a minimum, the following:</w:t>
      </w:r>
    </w:p>
    <w:p w14:paraId="454360C8" w14:textId="447E0720" w:rsidR="0088549A" w:rsidRDefault="0088549A" w:rsidP="00102572">
      <w:pPr>
        <w:numPr>
          <w:ilvl w:val="0"/>
          <w:numId w:val="48"/>
        </w:numPr>
        <w:jc w:val="both"/>
      </w:pPr>
      <w:r>
        <w:t xml:space="preserve">Review the </w:t>
      </w:r>
      <w:r w:rsidR="004D4484">
        <w:t>subgrantee</w:t>
      </w:r>
      <w:r>
        <w:t xml:space="preserve">’s </w:t>
      </w:r>
      <w:r w:rsidR="004E059E">
        <w:t>Financial P</w:t>
      </w:r>
      <w:r>
        <w:t>rocedures manual</w:t>
      </w:r>
    </w:p>
    <w:p w14:paraId="44E4B2B8" w14:textId="77777777" w:rsidR="0088549A" w:rsidRDefault="0088549A" w:rsidP="00102572">
      <w:pPr>
        <w:numPr>
          <w:ilvl w:val="0"/>
          <w:numId w:val="48"/>
        </w:numPr>
        <w:jc w:val="both"/>
      </w:pPr>
      <w:r>
        <w:t>Review the checking account procedures</w:t>
      </w:r>
    </w:p>
    <w:p w14:paraId="14A9236C" w14:textId="77777777" w:rsidR="0088549A" w:rsidRDefault="0088549A" w:rsidP="00102572">
      <w:pPr>
        <w:numPr>
          <w:ilvl w:val="0"/>
          <w:numId w:val="48"/>
        </w:numPr>
        <w:jc w:val="both"/>
      </w:pPr>
      <w:r>
        <w:t>Review the use of indirect cost pools</w:t>
      </w:r>
    </w:p>
    <w:p w14:paraId="37C0B343" w14:textId="77777777" w:rsidR="0088549A" w:rsidRDefault="0088549A" w:rsidP="00102572">
      <w:pPr>
        <w:numPr>
          <w:ilvl w:val="0"/>
          <w:numId w:val="48"/>
        </w:numPr>
        <w:jc w:val="both"/>
      </w:pPr>
      <w:r>
        <w:t>Verify cash on hand with that reported on financial report</w:t>
      </w:r>
    </w:p>
    <w:p w14:paraId="76A9E0B0" w14:textId="0754B5B4" w:rsidR="0088549A" w:rsidRDefault="0088549A" w:rsidP="00102572">
      <w:pPr>
        <w:numPr>
          <w:ilvl w:val="0"/>
          <w:numId w:val="48"/>
        </w:numPr>
        <w:jc w:val="both"/>
      </w:pPr>
      <w:r>
        <w:t>Verify insurance coverage</w:t>
      </w:r>
    </w:p>
    <w:p w14:paraId="6E1DA77C" w14:textId="77777777" w:rsidR="0088549A" w:rsidRDefault="0088549A" w:rsidP="00102572">
      <w:pPr>
        <w:numPr>
          <w:ilvl w:val="0"/>
          <w:numId w:val="48"/>
        </w:numPr>
        <w:jc w:val="both"/>
      </w:pPr>
      <w:r>
        <w:t>Review and verify a sample of voucher payments</w:t>
      </w:r>
    </w:p>
    <w:p w14:paraId="02AF4174" w14:textId="77777777" w:rsidR="0088549A" w:rsidRDefault="0088549A" w:rsidP="00102572">
      <w:pPr>
        <w:numPr>
          <w:ilvl w:val="0"/>
          <w:numId w:val="48"/>
        </w:numPr>
        <w:jc w:val="both"/>
      </w:pPr>
      <w:r>
        <w:t>Review bank statements and journal entries</w:t>
      </w:r>
    </w:p>
    <w:p w14:paraId="186EA6EE" w14:textId="77777777" w:rsidR="0088549A" w:rsidRDefault="0088549A" w:rsidP="00102572">
      <w:pPr>
        <w:numPr>
          <w:ilvl w:val="0"/>
          <w:numId w:val="48"/>
        </w:numPr>
        <w:jc w:val="both"/>
      </w:pPr>
      <w:r>
        <w:t>Review administrative charges</w:t>
      </w:r>
    </w:p>
    <w:p w14:paraId="6806BD3F" w14:textId="77777777" w:rsidR="0088549A" w:rsidRDefault="0088549A" w:rsidP="00102572">
      <w:pPr>
        <w:numPr>
          <w:ilvl w:val="0"/>
          <w:numId w:val="48"/>
        </w:numPr>
        <w:jc w:val="both"/>
      </w:pPr>
      <w:r>
        <w:t>Review internal control procedures</w:t>
      </w:r>
    </w:p>
    <w:p w14:paraId="659700FC" w14:textId="31E437A9" w:rsidR="0088549A" w:rsidRDefault="004E059E" w:rsidP="00102572">
      <w:pPr>
        <w:numPr>
          <w:ilvl w:val="0"/>
          <w:numId w:val="48"/>
        </w:numPr>
        <w:jc w:val="both"/>
      </w:pPr>
      <w:r>
        <w:t xml:space="preserve">Review of the </w:t>
      </w:r>
      <w:r w:rsidR="004D4484">
        <w:t>subgrantee</w:t>
      </w:r>
      <w:r>
        <w:t>’s c</w:t>
      </w:r>
      <w:r w:rsidR="0088549A">
        <w:t>ost allocation plan</w:t>
      </w:r>
    </w:p>
    <w:p w14:paraId="6D0DC159" w14:textId="4FF72ACF" w:rsidR="0088549A" w:rsidRDefault="004E059E" w:rsidP="00102572">
      <w:pPr>
        <w:numPr>
          <w:ilvl w:val="0"/>
          <w:numId w:val="48"/>
        </w:numPr>
        <w:jc w:val="both"/>
      </w:pPr>
      <w:r>
        <w:t>Review of equipment and i</w:t>
      </w:r>
      <w:r w:rsidR="0088549A">
        <w:t xml:space="preserve">nventory </w:t>
      </w:r>
      <w:r>
        <w:t>p</w:t>
      </w:r>
      <w:r w:rsidR="0088549A">
        <w:t>rocedures</w:t>
      </w:r>
    </w:p>
    <w:p w14:paraId="653BE23D" w14:textId="58323964" w:rsidR="004E059E" w:rsidRDefault="004E059E" w:rsidP="00102572">
      <w:pPr>
        <w:numPr>
          <w:ilvl w:val="0"/>
          <w:numId w:val="48"/>
        </w:numPr>
        <w:jc w:val="both"/>
      </w:pPr>
      <w:r>
        <w:t xml:space="preserve">Review </w:t>
      </w:r>
      <w:r w:rsidR="0032390A">
        <w:t>customer</w:t>
      </w:r>
      <w:r>
        <w:t>/house files to ensure compliance with documentation requirements</w:t>
      </w:r>
    </w:p>
    <w:p w14:paraId="229AC246" w14:textId="77777777" w:rsidR="0088549A" w:rsidRDefault="0088549A" w:rsidP="0088549A">
      <w:pPr>
        <w:ind w:left="1080" w:hanging="360"/>
        <w:jc w:val="both"/>
      </w:pPr>
    </w:p>
    <w:p w14:paraId="261BC79B" w14:textId="0E08B616" w:rsidR="0088549A" w:rsidRDefault="0088549A" w:rsidP="0088549A">
      <w:pPr>
        <w:jc w:val="both"/>
      </w:pPr>
      <w:r>
        <w:t xml:space="preserve">The </w:t>
      </w:r>
      <w:r w:rsidR="00841598">
        <w:rPr>
          <w:color w:val="000000"/>
          <w:shd w:val="clear" w:color="auto" w:fill="FFFFFF"/>
        </w:rPr>
        <w:t>Iowa WAP</w:t>
      </w:r>
      <w:r>
        <w:t xml:space="preserve"> notifies each </w:t>
      </w:r>
      <w:r w:rsidR="004D4484">
        <w:t>subgrantee</w:t>
      </w:r>
      <w:r>
        <w:t xml:space="preserve"> of the date(s) scheduled for each year’s fiscal monitoring visit. The visit may be rescheduled upon the request of the </w:t>
      </w:r>
      <w:r w:rsidR="004D4484">
        <w:t>subgrantee</w:t>
      </w:r>
      <w:r w:rsidR="009B1DC6">
        <w:t xml:space="preserve"> or </w:t>
      </w:r>
      <w:r w:rsidR="00841598">
        <w:rPr>
          <w:color w:val="000000"/>
          <w:shd w:val="clear" w:color="auto" w:fill="FFFFFF"/>
        </w:rPr>
        <w:t>Iowa WAP</w:t>
      </w:r>
      <w:r>
        <w:t xml:space="preserve">. Prior to the on-site visit, the </w:t>
      </w:r>
      <w:r w:rsidR="00841598">
        <w:rPr>
          <w:color w:val="000000"/>
          <w:shd w:val="clear" w:color="auto" w:fill="FFFFFF"/>
        </w:rPr>
        <w:t>Iowa WAP</w:t>
      </w:r>
      <w:r>
        <w:t xml:space="preserve"> may send the </w:t>
      </w:r>
      <w:r w:rsidR="004D4484">
        <w:t>subgrantee</w:t>
      </w:r>
      <w:r>
        <w:t xml:space="preserve"> a monitoring survey to be filled out. State monitoring staff will conduct an entrance conference with the </w:t>
      </w:r>
      <w:r w:rsidR="004D4484">
        <w:t>subgrantee</w:t>
      </w:r>
      <w:r>
        <w:t xml:space="preserve"> staff</w:t>
      </w:r>
      <w:r w:rsidR="009B1DC6">
        <w:t>,</w:t>
      </w:r>
      <w:r>
        <w:t xml:space="preserve"> if requested by the </w:t>
      </w:r>
      <w:r w:rsidR="004D4484">
        <w:t>subgrantee</w:t>
      </w:r>
      <w:r>
        <w:t xml:space="preserve">.  </w:t>
      </w:r>
    </w:p>
    <w:p w14:paraId="683EEE82" w14:textId="77777777" w:rsidR="009E2D76" w:rsidRDefault="009E2D76" w:rsidP="0088549A">
      <w:pPr>
        <w:jc w:val="both"/>
      </w:pPr>
    </w:p>
    <w:p w14:paraId="352B7128" w14:textId="7DF4346C" w:rsidR="0073299B" w:rsidRDefault="0088549A" w:rsidP="00730BF1">
      <w:pPr>
        <w:jc w:val="both"/>
      </w:pPr>
      <w:r>
        <w:t xml:space="preserve">State monitoring staff will conduct an exit interview with the </w:t>
      </w:r>
      <w:r w:rsidR="004D4484">
        <w:t>subgrantee</w:t>
      </w:r>
      <w:r>
        <w:t xml:space="preserve"> to discuss observations and findings from the on-site review. Written fiscal monitoring reports will be sent to the </w:t>
      </w:r>
      <w:r w:rsidR="004D4484">
        <w:t>subgrantee</w:t>
      </w:r>
      <w:r>
        <w:t xml:space="preserve"> within 30 working days of</w:t>
      </w:r>
      <w:r w:rsidR="009B1DC6">
        <w:t xml:space="preserve"> completion of </w:t>
      </w:r>
      <w:r>
        <w:t xml:space="preserve">the review. The report will include any findings, recommendations for improvements, and corrective action that needs to be taken. If the fiscal monitoring report requires a response, the </w:t>
      </w:r>
      <w:r w:rsidR="004D4484">
        <w:t>subgrantee</w:t>
      </w:r>
      <w:r>
        <w:t xml:space="preserve"> must </w:t>
      </w:r>
      <w:r w:rsidR="009B1DC6">
        <w:t xml:space="preserve">send a formal written response on </w:t>
      </w:r>
      <w:r w:rsidR="004D4484">
        <w:t>subgrantee</w:t>
      </w:r>
      <w:r w:rsidR="009B1DC6">
        <w:t xml:space="preserve"> letterhead</w:t>
      </w:r>
      <w:r>
        <w:t xml:space="preserve"> to the </w:t>
      </w:r>
      <w:r w:rsidR="00841598">
        <w:rPr>
          <w:color w:val="000000"/>
          <w:shd w:val="clear" w:color="auto" w:fill="FFFFFF"/>
        </w:rPr>
        <w:t>Iowa WAP</w:t>
      </w:r>
      <w:r>
        <w:t xml:space="preserve"> within 45 days of receiving the report.</w:t>
      </w:r>
      <w:r w:rsidR="009B1DC6">
        <w:t xml:space="preserve"> The response may be sent to the </w:t>
      </w:r>
      <w:r w:rsidR="00841598">
        <w:rPr>
          <w:color w:val="000000"/>
          <w:shd w:val="clear" w:color="auto" w:fill="FFFFFF"/>
        </w:rPr>
        <w:t>Iowa WAP</w:t>
      </w:r>
      <w:r w:rsidR="009B1DC6">
        <w:t xml:space="preserve"> electronically or via hard copy.</w:t>
      </w:r>
      <w:r w:rsidR="00F4166A">
        <w:t xml:space="preserve"> A</w:t>
      </w:r>
      <w:r>
        <w:t xml:space="preserve"> </w:t>
      </w:r>
      <w:r w:rsidR="004D4484">
        <w:t>subgrantee</w:t>
      </w:r>
      <w:r>
        <w:t>’s failure to resolve noncompliance findings within 45 days from the date of the report may result in notice being sent to the DOE Support Office. If significant problems are discovered during the monitoring process, funding may be placed under probationary status until the problems are resolved. Major findings from fiscal monitoring will be tracked by the state to final resolution.</w:t>
      </w:r>
    </w:p>
    <w:p w14:paraId="10D1DBBA" w14:textId="77777777" w:rsidR="004E059E" w:rsidRDefault="004E059E" w:rsidP="00730BF1">
      <w:pPr>
        <w:jc w:val="both"/>
      </w:pPr>
    </w:p>
    <w:p w14:paraId="5DE73946" w14:textId="463F9116" w:rsidR="004E059E" w:rsidRDefault="004E059E" w:rsidP="00730BF1">
      <w:pPr>
        <w:jc w:val="both"/>
      </w:pPr>
      <w:r>
        <w:t>Additional fiscal oversight</w:t>
      </w:r>
      <w:r w:rsidR="00BE6FB3">
        <w:t xml:space="preserve"> is provided by the </w:t>
      </w:r>
      <w:r w:rsidR="00841598">
        <w:rPr>
          <w:color w:val="000000"/>
          <w:shd w:val="clear" w:color="auto" w:fill="FFFFFF"/>
        </w:rPr>
        <w:t>Iowa WAP</w:t>
      </w:r>
      <w:r>
        <w:t xml:space="preserve"> through an annual review</w:t>
      </w:r>
      <w:r w:rsidR="00BE6FB3">
        <w:t xml:space="preserve"> of each</w:t>
      </w:r>
      <w:r>
        <w:t xml:space="preserve"> </w:t>
      </w:r>
      <w:r w:rsidR="004D4484">
        <w:t>subgrantee</w:t>
      </w:r>
      <w:r>
        <w:t>’s most recent financial audit, as well as monthly review</w:t>
      </w:r>
      <w:r w:rsidR="00BE6FB3">
        <w:t>s</w:t>
      </w:r>
      <w:r>
        <w:t xml:space="preserve"> of </w:t>
      </w:r>
      <w:r w:rsidR="00BE6FB3">
        <w:t xml:space="preserve">all </w:t>
      </w:r>
      <w:r w:rsidR="004D4484">
        <w:t>subgrantee</w:t>
      </w:r>
      <w:r w:rsidR="00BE6FB3">
        <w:t xml:space="preserve"> </w:t>
      </w:r>
      <w:r>
        <w:t xml:space="preserve">expenditure reports and technical data as submitted to the </w:t>
      </w:r>
      <w:r w:rsidR="00841598">
        <w:rPr>
          <w:color w:val="000000"/>
          <w:shd w:val="clear" w:color="auto" w:fill="FFFFFF"/>
        </w:rPr>
        <w:t>Iowa WAP</w:t>
      </w:r>
      <w:r>
        <w:t>.</w:t>
      </w:r>
      <w:bookmarkEnd w:id="836"/>
    </w:p>
    <w:sectPr w:rsidR="004E059E" w:rsidSect="00730BF1">
      <w:headerReference w:type="default" r:id="rId69"/>
      <w:footerReference w:type="default" r:id="rId7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6D3F4A" w14:textId="77777777" w:rsidR="0037064B" w:rsidRDefault="0037064B" w:rsidP="002C737B">
      <w:r>
        <w:separator/>
      </w:r>
    </w:p>
  </w:endnote>
  <w:endnote w:type="continuationSeparator" w:id="0">
    <w:p w14:paraId="66B6AC13" w14:textId="77777777" w:rsidR="0037064B" w:rsidRDefault="0037064B" w:rsidP="002C737B">
      <w:r>
        <w:continuationSeparator/>
      </w:r>
    </w:p>
  </w:endnote>
  <w:endnote w:type="continuationNotice" w:id="1">
    <w:p w14:paraId="1C94EAF9" w14:textId="77777777" w:rsidR="0037064B" w:rsidRDefault="003706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EBDA7" w14:textId="0817EBE8" w:rsidR="007A159C" w:rsidRDefault="007A159C">
    <w:pPr>
      <w:pBdr>
        <w:top w:val="nil"/>
        <w:left w:val="nil"/>
        <w:bottom w:val="nil"/>
        <w:right w:val="nil"/>
        <w:between w:val="nil"/>
      </w:pBdr>
      <w:tabs>
        <w:tab w:val="center" w:pos="4320"/>
        <w:tab w:val="right" w:pos="8640"/>
      </w:tabs>
      <w:rPr>
        <w:rFonts w:eastAsia="Arial" w:cs="Arial"/>
        <w:color w:val="000000"/>
        <w:sz w:val="16"/>
        <w:szCs w:val="16"/>
      </w:rPr>
    </w:pPr>
    <w:r>
      <w:rPr>
        <w:rFonts w:eastAsia="Arial" w:cs="Arial"/>
        <w:color w:val="000000"/>
        <w:sz w:val="12"/>
        <w:szCs w:val="12"/>
      </w:rPr>
      <w:tab/>
    </w:r>
    <w:r>
      <w:rPr>
        <w:rFonts w:eastAsia="Arial" w:cs="Arial"/>
        <w:color w:val="000000"/>
        <w:sz w:val="16"/>
        <w:szCs w:val="16"/>
      </w:rPr>
      <w:t xml:space="preserve">Iowa </w:t>
    </w:r>
    <w:r>
      <w:rPr>
        <w:noProof/>
      </w:rPr>
      <mc:AlternateContent>
        <mc:Choice Requires="wps">
          <w:drawing>
            <wp:anchor distT="4294967293" distB="4294967293" distL="114300" distR="114300" simplePos="0" relativeHeight="251658261" behindDoc="0" locked="0" layoutInCell="1" hidden="0" allowOverlap="1" wp14:anchorId="7BB03DA5" wp14:editId="3339D0DD">
              <wp:simplePos x="0" y="0"/>
              <wp:positionH relativeFrom="column">
                <wp:posOffset>1</wp:posOffset>
              </wp:positionH>
              <wp:positionV relativeFrom="paragraph">
                <wp:posOffset>-83806</wp:posOffset>
              </wp:positionV>
              <wp:extent cx="5486400" cy="12700"/>
              <wp:effectExtent l="0" t="0" r="0" b="0"/>
              <wp:wrapNone/>
              <wp:docPr id="1981" name="Straight Arrow Connector 1981"/>
              <wp:cNvGraphicFramePr/>
              <a:graphic xmlns:a="http://schemas.openxmlformats.org/drawingml/2006/main">
                <a:graphicData uri="http://schemas.microsoft.com/office/word/2010/wordprocessingShape">
                  <wps:wsp>
                    <wps:cNvCnPr/>
                    <wps:spPr>
                      <a:xfrm>
                        <a:off x="2602800" y="3780000"/>
                        <a:ext cx="5486400" cy="0"/>
                      </a:xfrm>
                      <a:prstGeom prst="straightConnector1">
                        <a:avLst/>
                      </a:prstGeom>
                      <a:noFill/>
                      <a:ln w="12700" cap="flat" cmpd="sng">
                        <a:solidFill>
                          <a:srgbClr val="000000"/>
                        </a:solidFill>
                        <a:prstDash val="solid"/>
                        <a:round/>
                        <a:headEnd type="none" w="med" len="med"/>
                        <a:tailEnd type="none" w="med" len="med"/>
                      </a:ln>
                    </wps:spPr>
                    <wps:bodyPr/>
                  </wps:wsp>
                </a:graphicData>
              </a:graphic>
            </wp:anchor>
          </w:drawing>
        </mc:Choice>
        <mc:Fallback xmlns:a="http://schemas.openxmlformats.org/drawingml/2006/main">
          <w:pict w14:anchorId="747C540F">
            <v:shapetype id="_x0000_t32" coordsize="21600,21600" o:oned="t" filled="f" o:spt="32" path="m,l21600,21600e" w14:anchorId="045D46B9">
              <v:path fillok="f" arrowok="t" o:connecttype="none"/>
              <o:lock v:ext="edit" shapetype="t"/>
            </v:shapetype>
            <v:shape id="Straight Arrow Connector 1981" style="position:absolute;margin-left:0;margin-top:-6.6pt;width:6in;height:1pt;z-index:251658261;visibility:visible;mso-wrap-style:square;mso-wrap-distance-left:9pt;mso-wrap-distance-top:-8e-5mm;mso-wrap-distance-right:9pt;mso-wrap-distance-bottom:-8e-5mm;mso-position-horizontal:absolute;mso-position-horizontal-relative:text;mso-position-vertical:absolute;mso-position-vertical-relative:text" o:spid="_x0000_s1026" strokeweight="1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"/>
          </w:pict>
        </mc:Fallback>
      </mc:AlternateContent>
    </w:r>
    <w:r>
      <w:rPr>
        <w:rFonts w:eastAsia="Arial" w:cs="Arial"/>
        <w:color w:val="000000"/>
        <w:sz w:val="16"/>
        <w:szCs w:val="16"/>
      </w:rPr>
      <w:t xml:space="preserve">Weatherization </w:t>
    </w:r>
    <w:r w:rsidR="00600CB3">
      <w:rPr>
        <w:rFonts w:eastAsia="Arial" w:cs="Arial"/>
        <w:color w:val="000000"/>
        <w:sz w:val="16"/>
        <w:szCs w:val="16"/>
      </w:rPr>
      <w:t xml:space="preserve">Policy </w:t>
    </w:r>
    <w:r>
      <w:rPr>
        <w:rFonts w:eastAsia="Arial" w:cs="Arial"/>
        <w:color w:val="000000"/>
        <w:sz w:val="16"/>
        <w:szCs w:val="16"/>
      </w:rPr>
      <w:t>and Procedures Manual</w:t>
    </w:r>
  </w:p>
  <w:p w14:paraId="206EA216" w14:textId="7A3CE4B1" w:rsidR="007A159C" w:rsidRDefault="007A159C">
    <w:pPr>
      <w:pBdr>
        <w:top w:val="nil"/>
        <w:left w:val="nil"/>
        <w:bottom w:val="nil"/>
        <w:right w:val="nil"/>
        <w:between w:val="nil"/>
      </w:pBdr>
      <w:tabs>
        <w:tab w:val="center" w:pos="4320"/>
        <w:tab w:val="right" w:pos="8640"/>
      </w:tabs>
      <w:rPr>
        <w:rFonts w:eastAsia="Arial" w:cs="Arial"/>
        <w:color w:val="000000"/>
        <w:sz w:val="16"/>
        <w:szCs w:val="16"/>
      </w:rPr>
    </w:pPr>
    <w:r>
      <w:rPr>
        <w:rFonts w:eastAsia="Arial" w:cs="Arial"/>
        <w:color w:val="000000"/>
        <w:sz w:val="16"/>
        <w:szCs w:val="16"/>
      </w:rPr>
      <w:tab/>
      <w:t xml:space="preserve">REVISED </w:t>
    </w:r>
    <w:del w:id="7" w:author="Taylor, Christine [HHS]" w:date="2025-06-04T11:14:00Z" w16du:dateUtc="2025-06-04T16:14:00Z">
      <w:r w:rsidR="00C970BF" w:rsidDel="00D52B51">
        <w:rPr>
          <w:rFonts w:eastAsia="Arial" w:cs="Arial"/>
          <w:color w:val="000000"/>
          <w:sz w:val="16"/>
          <w:szCs w:val="16"/>
        </w:rPr>
        <w:delText>04/18/2024</w:delText>
      </w:r>
    </w:del>
    <w:ins w:id="8" w:author="Taylor, Christine [HHS]" w:date="2025-07-22T17:47:00Z" w16du:dateUtc="2025-07-22T22:47:00Z">
      <w:r w:rsidR="00DF1C45">
        <w:rPr>
          <w:rFonts w:eastAsia="Arial" w:cs="Arial"/>
          <w:color w:val="000000"/>
          <w:sz w:val="16"/>
          <w:szCs w:val="16"/>
        </w:rPr>
        <w:t>07/22/2025</w:t>
      </w:r>
    </w:ins>
  </w:p>
  <w:p w14:paraId="4F4CE77B" w14:textId="77777777" w:rsidR="007A159C" w:rsidRDefault="007A159C">
    <w:pPr>
      <w:pBdr>
        <w:top w:val="nil"/>
        <w:left w:val="nil"/>
        <w:bottom w:val="nil"/>
        <w:right w:val="nil"/>
        <w:between w:val="nil"/>
      </w:pBdr>
      <w:tabs>
        <w:tab w:val="center" w:pos="4320"/>
        <w:tab w:val="right" w:pos="8640"/>
      </w:tabs>
      <w:rPr>
        <w:rFonts w:eastAsia="Arial" w:cs="Arial"/>
        <w:color w:val="000000"/>
        <w:sz w:val="16"/>
        <w:szCs w:val="16"/>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7DD42" w14:textId="5E1B3A42" w:rsidR="007A159C" w:rsidRDefault="007A159C" w:rsidP="00815FBA">
    <w:pPr>
      <w:tabs>
        <w:tab w:val="left" w:pos="5880"/>
      </w:tabs>
      <w:rPr>
        <w:szCs w:val="16"/>
      </w:rPr>
    </w:pPr>
    <w:r>
      <w:rPr>
        <w:szCs w:val="16"/>
      </w:rPr>
      <w:tab/>
    </w:r>
  </w:p>
  <w:p w14:paraId="5596CE77" w14:textId="4085828D" w:rsidR="007A159C" w:rsidRPr="00815FBA" w:rsidRDefault="007A159C" w:rsidP="00305A0E">
    <w:pPr>
      <w:rPr>
        <w:szCs w:val="16"/>
      </w:rPr>
    </w:pPr>
    <w:r>
      <w:rPr>
        <w:noProof/>
        <w:sz w:val="16"/>
        <w:szCs w:val="16"/>
      </w:rPr>
      <mc:AlternateContent>
        <mc:Choice Requires="wps">
          <w:drawing>
            <wp:anchor distT="4294967293" distB="4294967293" distL="114300" distR="114300" simplePos="0" relativeHeight="251658263" behindDoc="0" locked="0" layoutInCell="1" allowOverlap="1" wp14:anchorId="41A692F1" wp14:editId="2E5FEF09">
              <wp:simplePos x="0" y="0"/>
              <wp:positionH relativeFrom="column">
                <wp:posOffset>-19050</wp:posOffset>
              </wp:positionH>
              <wp:positionV relativeFrom="paragraph">
                <wp:posOffset>-82551</wp:posOffset>
              </wp:positionV>
              <wp:extent cx="5962650" cy="0"/>
              <wp:effectExtent l="0" t="0" r="19050" b="19050"/>
              <wp:wrapNone/>
              <wp:docPr id="6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65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1F64F1FC">
            <v:line id="Line 45" style="position:absolute;z-index:251658263;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spid="_x0000_s1026" strokeweight="1pt" from="-1.5pt,-6.5pt" to="468pt,-6.5pt" w14:anchorId="43F080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"/>
          </w:pict>
        </mc:Fallback>
      </mc:AlternateContent>
    </w:r>
    <w:r>
      <w:rPr>
        <w:sz w:val="16"/>
        <w:szCs w:val="16"/>
      </w:rPr>
      <w:t xml:space="preserve">Rev. </w:t>
    </w:r>
    <w:del w:id="665" w:author="Taylor, Christine [HHS]" w:date="2025-07-22T17:47:00Z" w16du:dateUtc="2025-07-22T22:47:00Z">
      <w:r w:rsidDel="00DF1C45">
        <w:rPr>
          <w:sz w:val="16"/>
          <w:szCs w:val="16"/>
        </w:rPr>
        <w:delText>0</w:delText>
      </w:r>
      <w:r w:rsidR="00025C6C" w:rsidDel="00DF1C45">
        <w:rPr>
          <w:sz w:val="16"/>
          <w:szCs w:val="16"/>
        </w:rPr>
        <w:delText>4</w:delText>
      </w:r>
      <w:r w:rsidDel="00DF1C45">
        <w:rPr>
          <w:sz w:val="16"/>
          <w:szCs w:val="16"/>
        </w:rPr>
        <w:delText>/</w:delText>
      </w:r>
      <w:r w:rsidR="00025C6C" w:rsidDel="00DF1C45">
        <w:rPr>
          <w:sz w:val="16"/>
          <w:szCs w:val="16"/>
        </w:rPr>
        <w:delText>1</w:delText>
      </w:r>
      <w:r w:rsidDel="00DF1C45">
        <w:rPr>
          <w:sz w:val="16"/>
          <w:szCs w:val="16"/>
        </w:rPr>
        <w:delText>8/2024</w:delText>
      </w:r>
    </w:del>
    <w:ins w:id="666" w:author="Taylor, Christine [HHS]" w:date="2025-07-22T17:47:00Z" w16du:dateUtc="2025-07-22T22:47:00Z">
      <w:r w:rsidR="00DF1C45">
        <w:rPr>
          <w:sz w:val="16"/>
          <w:szCs w:val="16"/>
        </w:rPr>
        <w:t>07/22/2025</w:t>
      </w:r>
    </w:ins>
    <w:r w:rsidRPr="002C737B">
      <w:rPr>
        <w:sz w:val="16"/>
        <w:szCs w:val="16"/>
      </w:rPr>
      <w:tab/>
    </w:r>
    <w:r>
      <w:rPr>
        <w:sz w:val="16"/>
        <w:szCs w:val="16"/>
      </w:rPr>
      <w:tab/>
    </w:r>
    <w:r>
      <w:rPr>
        <w:sz w:val="16"/>
        <w:szCs w:val="16"/>
      </w:rPr>
      <w:tab/>
    </w:r>
    <w:r w:rsidRPr="002C737B">
      <w:rPr>
        <w:sz w:val="16"/>
        <w:szCs w:val="16"/>
      </w:rPr>
      <w:t>Iowa Weath</w:t>
    </w:r>
    <w:r>
      <w:rPr>
        <w:sz w:val="16"/>
        <w:szCs w:val="16"/>
      </w:rPr>
      <w:t xml:space="preserve">erization </w:t>
    </w:r>
    <w:r w:rsidR="00371750">
      <w:rPr>
        <w:sz w:val="16"/>
        <w:szCs w:val="16"/>
      </w:rPr>
      <w:t xml:space="preserve">Policy </w:t>
    </w:r>
    <w:r>
      <w:rPr>
        <w:sz w:val="16"/>
        <w:szCs w:val="16"/>
      </w:rPr>
      <w:t xml:space="preserve">and Procedures </w:t>
    </w:r>
    <w:r>
      <w:rPr>
        <w:sz w:val="16"/>
        <w:szCs w:val="16"/>
      </w:rPr>
      <w:tab/>
    </w:r>
    <w:r>
      <w:rPr>
        <w:sz w:val="16"/>
        <w:szCs w:val="16"/>
      </w:rPr>
      <w:tab/>
      <w:t xml:space="preserve"> </w:t>
    </w:r>
    <w:r>
      <w:rPr>
        <w:sz w:val="16"/>
        <w:szCs w:val="16"/>
      </w:rPr>
      <w:tab/>
      <w:t>Page</w:t>
    </w:r>
    <w:r w:rsidRPr="002C737B">
      <w:rPr>
        <w:sz w:val="16"/>
        <w:szCs w:val="16"/>
      </w:rPr>
      <w:t xml:space="preserve"> | </w:t>
    </w:r>
    <w:r w:rsidRPr="002C737B">
      <w:rPr>
        <w:sz w:val="16"/>
        <w:szCs w:val="16"/>
      </w:rPr>
      <w:fldChar w:fldCharType="begin"/>
    </w:r>
    <w:r w:rsidRPr="002C737B">
      <w:rPr>
        <w:sz w:val="16"/>
        <w:szCs w:val="16"/>
      </w:rPr>
      <w:instrText xml:space="preserve"> PAGE   \* MERGEFORMAT </w:instrText>
    </w:r>
    <w:r w:rsidRPr="002C737B">
      <w:rPr>
        <w:sz w:val="16"/>
        <w:szCs w:val="16"/>
      </w:rPr>
      <w:fldChar w:fldCharType="separate"/>
    </w:r>
    <w:r>
      <w:rPr>
        <w:noProof/>
        <w:sz w:val="16"/>
        <w:szCs w:val="16"/>
      </w:rPr>
      <w:t>10</w:t>
    </w:r>
    <w:r w:rsidRPr="002C737B">
      <w:rPr>
        <w:sz w:val="16"/>
        <w:szCs w:val="16"/>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B25CD" w14:textId="5CEE3E0D" w:rsidR="007A159C" w:rsidRPr="002C737B" w:rsidRDefault="007A159C" w:rsidP="00815FBA">
    <w:pPr>
      <w:tabs>
        <w:tab w:val="left" w:pos="720"/>
      </w:tabs>
      <w:rPr>
        <w:sz w:val="16"/>
        <w:szCs w:val="16"/>
      </w:rPr>
    </w:pPr>
    <w:r>
      <w:rPr>
        <w:noProof/>
        <w:sz w:val="16"/>
        <w:szCs w:val="16"/>
      </w:rPr>
      <mc:AlternateContent>
        <mc:Choice Requires="wps">
          <w:drawing>
            <wp:anchor distT="4294967293" distB="4294967293" distL="114300" distR="114300" simplePos="0" relativeHeight="251658258" behindDoc="0" locked="0" layoutInCell="1" allowOverlap="1" wp14:anchorId="0205ABA6" wp14:editId="2E96BBB3">
              <wp:simplePos x="0" y="0"/>
              <wp:positionH relativeFrom="column">
                <wp:posOffset>-19050</wp:posOffset>
              </wp:positionH>
              <wp:positionV relativeFrom="paragraph">
                <wp:posOffset>-82551</wp:posOffset>
              </wp:positionV>
              <wp:extent cx="5962650" cy="0"/>
              <wp:effectExtent l="0" t="0" r="19050" b="19050"/>
              <wp:wrapNone/>
              <wp:docPr id="11"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65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01152692">
            <v:line id="Line 49" style="position:absolute;z-index:25165825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spid="_x0000_s1026" strokeweight="1pt" from="-1.5pt,-6.5pt" to="468pt,-6.5pt" w14:anchorId="4CC92C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"/>
          </w:pict>
        </mc:Fallback>
      </mc:AlternateContent>
    </w:r>
    <w:r>
      <w:rPr>
        <w:sz w:val="16"/>
        <w:szCs w:val="16"/>
      </w:rPr>
      <w:t xml:space="preserve">Rev. </w:t>
    </w:r>
    <w:del w:id="819" w:author="Taylor, Christine [HHS]" w:date="2025-07-22T17:47:00Z" w16du:dateUtc="2025-07-22T22:47:00Z">
      <w:r w:rsidDel="00DF1C45">
        <w:rPr>
          <w:sz w:val="16"/>
          <w:szCs w:val="16"/>
        </w:rPr>
        <w:delText>0</w:delText>
      </w:r>
      <w:r w:rsidR="00025C6C" w:rsidDel="00DF1C45">
        <w:rPr>
          <w:sz w:val="16"/>
          <w:szCs w:val="16"/>
        </w:rPr>
        <w:delText>4</w:delText>
      </w:r>
      <w:r w:rsidDel="00DF1C45">
        <w:rPr>
          <w:sz w:val="16"/>
          <w:szCs w:val="16"/>
        </w:rPr>
        <w:delText>/</w:delText>
      </w:r>
      <w:r w:rsidR="00025C6C" w:rsidDel="00DF1C45">
        <w:rPr>
          <w:sz w:val="16"/>
          <w:szCs w:val="16"/>
        </w:rPr>
        <w:delText>1</w:delText>
      </w:r>
      <w:r w:rsidDel="00DF1C45">
        <w:rPr>
          <w:sz w:val="16"/>
          <w:szCs w:val="16"/>
        </w:rPr>
        <w:delText>8/2024</w:delText>
      </w:r>
    </w:del>
    <w:ins w:id="820" w:author="Taylor, Christine [HHS]" w:date="2025-07-22T17:47:00Z" w16du:dateUtc="2025-07-22T22:47:00Z">
      <w:r w:rsidR="00DF1C45">
        <w:rPr>
          <w:sz w:val="16"/>
          <w:szCs w:val="16"/>
        </w:rPr>
        <w:t>07/22/2025</w:t>
      </w:r>
    </w:ins>
    <w:r w:rsidRPr="002C737B">
      <w:rPr>
        <w:sz w:val="16"/>
        <w:szCs w:val="16"/>
      </w:rPr>
      <w:tab/>
    </w:r>
    <w:r>
      <w:rPr>
        <w:sz w:val="16"/>
        <w:szCs w:val="16"/>
      </w:rPr>
      <w:tab/>
    </w:r>
    <w:r>
      <w:rPr>
        <w:sz w:val="16"/>
        <w:szCs w:val="16"/>
      </w:rPr>
      <w:tab/>
    </w:r>
    <w:r w:rsidRPr="002C737B">
      <w:rPr>
        <w:sz w:val="16"/>
        <w:szCs w:val="16"/>
      </w:rPr>
      <w:t xml:space="preserve">Iowa Weatherization </w:t>
    </w:r>
    <w:r w:rsidR="00371750">
      <w:rPr>
        <w:sz w:val="16"/>
        <w:szCs w:val="16"/>
      </w:rPr>
      <w:t xml:space="preserve">Policy </w:t>
    </w:r>
    <w:r>
      <w:rPr>
        <w:sz w:val="16"/>
        <w:szCs w:val="16"/>
      </w:rPr>
      <w:t xml:space="preserve">and Procedures </w:t>
    </w:r>
    <w:r>
      <w:rPr>
        <w:sz w:val="16"/>
        <w:szCs w:val="16"/>
      </w:rPr>
      <w:tab/>
    </w:r>
    <w:r>
      <w:rPr>
        <w:sz w:val="16"/>
        <w:szCs w:val="16"/>
      </w:rPr>
      <w:tab/>
    </w:r>
    <w:r>
      <w:rPr>
        <w:sz w:val="16"/>
        <w:szCs w:val="16"/>
      </w:rPr>
      <w:tab/>
    </w:r>
    <w:r>
      <w:rPr>
        <w:sz w:val="16"/>
        <w:szCs w:val="16"/>
      </w:rPr>
      <w:tab/>
      <w:t xml:space="preserve">Page </w:t>
    </w:r>
    <w:r w:rsidRPr="002C737B">
      <w:rPr>
        <w:sz w:val="16"/>
        <w:szCs w:val="16"/>
      </w:rPr>
      <w:t xml:space="preserve">| </w:t>
    </w:r>
    <w:r w:rsidRPr="002C737B">
      <w:rPr>
        <w:sz w:val="16"/>
        <w:szCs w:val="16"/>
      </w:rPr>
      <w:fldChar w:fldCharType="begin"/>
    </w:r>
    <w:r w:rsidRPr="002C737B">
      <w:rPr>
        <w:sz w:val="16"/>
        <w:szCs w:val="16"/>
      </w:rPr>
      <w:instrText xml:space="preserve"> PAGE   \* MERGEFORMAT </w:instrText>
    </w:r>
    <w:r w:rsidRPr="002C737B">
      <w:rPr>
        <w:sz w:val="16"/>
        <w:szCs w:val="16"/>
      </w:rPr>
      <w:fldChar w:fldCharType="separate"/>
    </w:r>
    <w:r w:rsidRPr="00547215">
      <w:rPr>
        <w:b/>
        <w:noProof/>
        <w:sz w:val="16"/>
        <w:szCs w:val="16"/>
      </w:rPr>
      <w:t>17</w:t>
    </w:r>
    <w:r w:rsidRPr="002C737B">
      <w:rPr>
        <w:sz w:val="16"/>
        <w:szCs w:val="16"/>
      </w:rPr>
      <w:fldChar w:fldCharType="end"/>
    </w:r>
  </w:p>
  <w:p w14:paraId="3BA5EEEF" w14:textId="77777777" w:rsidR="007A159C" w:rsidRPr="00815FBA" w:rsidRDefault="007A159C" w:rsidP="00815FBA">
    <w:pPr>
      <w:tabs>
        <w:tab w:val="left" w:pos="5880"/>
      </w:tabs>
      <w:rPr>
        <w:szCs w:val="16"/>
      </w:rPr>
    </w:pPr>
    <w:r>
      <w:rPr>
        <w:szCs w:val="16"/>
      </w:rPr>
      <w:tab/>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E310C" w14:textId="3ACF68F7" w:rsidR="007A159C" w:rsidRPr="002C737B" w:rsidRDefault="007A159C" w:rsidP="00842D2A">
    <w:pPr>
      <w:rPr>
        <w:sz w:val="16"/>
        <w:szCs w:val="16"/>
      </w:rPr>
    </w:pPr>
    <w:r>
      <w:rPr>
        <w:noProof/>
        <w:sz w:val="16"/>
        <w:szCs w:val="16"/>
      </w:rPr>
      <mc:AlternateContent>
        <mc:Choice Requires="wps">
          <w:drawing>
            <wp:anchor distT="4294967293" distB="4294967293" distL="114300" distR="114300" simplePos="0" relativeHeight="251658251" behindDoc="0" locked="0" layoutInCell="1" allowOverlap="1" wp14:anchorId="418EB9EF" wp14:editId="1B7FD553">
              <wp:simplePos x="0" y="0"/>
              <wp:positionH relativeFrom="column">
                <wp:posOffset>-19050</wp:posOffset>
              </wp:positionH>
              <wp:positionV relativeFrom="paragraph">
                <wp:posOffset>-82551</wp:posOffset>
              </wp:positionV>
              <wp:extent cx="5962650" cy="0"/>
              <wp:effectExtent l="0" t="0" r="19050" b="19050"/>
              <wp:wrapNone/>
              <wp:docPr id="7"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65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6995233D">
            <v:line id="Line 67" style="position:absolute;z-index:251658251;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spid="_x0000_s1026" strokeweight="1pt" from="-1.5pt,-6.5pt" to="468pt,-6.5pt" w14:anchorId="13E05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"/>
          </w:pict>
        </mc:Fallback>
      </mc:AlternateContent>
    </w:r>
    <w:r>
      <w:rPr>
        <w:sz w:val="16"/>
        <w:szCs w:val="16"/>
      </w:rPr>
      <w:t xml:space="preserve">Rev. </w:t>
    </w:r>
    <w:del w:id="829" w:author="Taylor, Christine [HHS]" w:date="2025-07-22T17:47:00Z" w16du:dateUtc="2025-07-22T22:47:00Z">
      <w:r w:rsidDel="00DF1C45">
        <w:rPr>
          <w:sz w:val="16"/>
          <w:szCs w:val="16"/>
        </w:rPr>
        <w:delText>0</w:delText>
      </w:r>
      <w:r w:rsidR="00FA2F76" w:rsidDel="00DF1C45">
        <w:rPr>
          <w:sz w:val="16"/>
          <w:szCs w:val="16"/>
        </w:rPr>
        <w:delText>4</w:delText>
      </w:r>
      <w:r w:rsidDel="00DF1C45">
        <w:rPr>
          <w:sz w:val="16"/>
          <w:szCs w:val="16"/>
        </w:rPr>
        <w:delText>/</w:delText>
      </w:r>
      <w:r w:rsidR="00FA2F76" w:rsidDel="00DF1C45">
        <w:rPr>
          <w:sz w:val="16"/>
          <w:szCs w:val="16"/>
        </w:rPr>
        <w:delText>18</w:delText>
      </w:r>
      <w:r w:rsidDel="00DF1C45">
        <w:rPr>
          <w:sz w:val="16"/>
          <w:szCs w:val="16"/>
        </w:rPr>
        <w:delText>/2024</w:delText>
      </w:r>
    </w:del>
    <w:ins w:id="830" w:author="Taylor, Christine [HHS]" w:date="2025-07-22T17:47:00Z" w16du:dateUtc="2025-07-22T22:47:00Z">
      <w:r w:rsidR="00DF1C45">
        <w:rPr>
          <w:sz w:val="16"/>
          <w:szCs w:val="16"/>
        </w:rPr>
        <w:t>07/22/2025</w:t>
      </w:r>
    </w:ins>
    <w:r w:rsidRPr="002C737B">
      <w:rPr>
        <w:sz w:val="16"/>
        <w:szCs w:val="16"/>
      </w:rPr>
      <w:tab/>
    </w:r>
    <w:r>
      <w:rPr>
        <w:sz w:val="16"/>
        <w:szCs w:val="16"/>
      </w:rPr>
      <w:tab/>
    </w:r>
    <w:r>
      <w:rPr>
        <w:sz w:val="16"/>
        <w:szCs w:val="16"/>
      </w:rPr>
      <w:tab/>
    </w:r>
    <w:r w:rsidRPr="002C737B">
      <w:rPr>
        <w:sz w:val="16"/>
        <w:szCs w:val="16"/>
      </w:rPr>
      <w:t xml:space="preserve">Iowa Weatherization </w:t>
    </w:r>
    <w:r w:rsidR="00371750">
      <w:rPr>
        <w:sz w:val="16"/>
        <w:szCs w:val="16"/>
      </w:rPr>
      <w:t xml:space="preserve">Policy </w:t>
    </w:r>
    <w:r>
      <w:rPr>
        <w:sz w:val="16"/>
        <w:szCs w:val="16"/>
      </w:rPr>
      <w:t>and Procedures</w:t>
    </w:r>
    <w:r>
      <w:rPr>
        <w:sz w:val="16"/>
        <w:szCs w:val="16"/>
      </w:rPr>
      <w:tab/>
    </w:r>
    <w:r>
      <w:rPr>
        <w:sz w:val="16"/>
        <w:szCs w:val="16"/>
      </w:rPr>
      <w:tab/>
    </w:r>
    <w:r>
      <w:rPr>
        <w:sz w:val="16"/>
        <w:szCs w:val="16"/>
      </w:rPr>
      <w:tab/>
    </w:r>
    <w:r>
      <w:rPr>
        <w:sz w:val="16"/>
        <w:szCs w:val="16"/>
      </w:rPr>
      <w:tab/>
      <w:t>Page</w:t>
    </w:r>
    <w:r w:rsidRPr="002C737B">
      <w:rPr>
        <w:sz w:val="16"/>
        <w:szCs w:val="16"/>
      </w:rPr>
      <w:t xml:space="preserve"> | </w:t>
    </w:r>
    <w:r w:rsidRPr="002C737B">
      <w:rPr>
        <w:sz w:val="16"/>
        <w:szCs w:val="16"/>
      </w:rPr>
      <w:fldChar w:fldCharType="begin"/>
    </w:r>
    <w:r w:rsidRPr="002C737B">
      <w:rPr>
        <w:sz w:val="16"/>
        <w:szCs w:val="16"/>
      </w:rPr>
      <w:instrText xml:space="preserve"> PAGE   \* MERGEFORMAT </w:instrText>
    </w:r>
    <w:r w:rsidRPr="002C737B">
      <w:rPr>
        <w:sz w:val="16"/>
        <w:szCs w:val="16"/>
      </w:rPr>
      <w:fldChar w:fldCharType="separate"/>
    </w:r>
    <w:r w:rsidRPr="00547215">
      <w:rPr>
        <w:b/>
        <w:noProof/>
        <w:sz w:val="16"/>
        <w:szCs w:val="16"/>
      </w:rPr>
      <w:t>2</w:t>
    </w:r>
    <w:r w:rsidRPr="002C737B">
      <w:rPr>
        <w:sz w:val="16"/>
        <w:szCs w:val="16"/>
      </w:rPr>
      <w:fldChar w:fldCharType="end"/>
    </w:r>
  </w:p>
  <w:p w14:paraId="30EC67E3" w14:textId="77777777" w:rsidR="007A159C" w:rsidRPr="00842D2A" w:rsidRDefault="007A159C" w:rsidP="00281D23">
    <w:pPr>
      <w:tabs>
        <w:tab w:val="left" w:pos="5880"/>
      </w:tabs>
      <w:rPr>
        <w:szCs w:val="16"/>
      </w:rPr>
    </w:pPr>
    <w:r>
      <w:rPr>
        <w:szCs w:val="16"/>
      </w:rPr>
      <w:tab/>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E014E" w14:textId="41FAA951" w:rsidR="007A159C" w:rsidRPr="002C737B" w:rsidRDefault="007A159C" w:rsidP="00842D2A">
    <w:pPr>
      <w:rPr>
        <w:sz w:val="16"/>
        <w:szCs w:val="16"/>
      </w:rPr>
    </w:pPr>
    <w:r>
      <w:rPr>
        <w:noProof/>
        <w:sz w:val="16"/>
        <w:szCs w:val="16"/>
      </w:rPr>
      <mc:AlternateContent>
        <mc:Choice Requires="wps">
          <w:drawing>
            <wp:anchor distT="4294967293" distB="4294967293" distL="114300" distR="114300" simplePos="0" relativeHeight="251658253" behindDoc="0" locked="0" layoutInCell="1" allowOverlap="1" wp14:anchorId="50642DF0" wp14:editId="2E433591">
              <wp:simplePos x="0" y="0"/>
              <wp:positionH relativeFrom="column">
                <wp:posOffset>-19050</wp:posOffset>
              </wp:positionH>
              <wp:positionV relativeFrom="paragraph">
                <wp:posOffset>-82551</wp:posOffset>
              </wp:positionV>
              <wp:extent cx="5962650" cy="0"/>
              <wp:effectExtent l="0" t="0" r="19050" b="19050"/>
              <wp:wrapNone/>
              <wp:docPr id="5"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65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342BA849">
            <v:line id="Line 75" style="position:absolute;z-index:251658253;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spid="_x0000_s1026" strokeweight="1pt" from="-1.5pt,-6.5pt" to="468pt,-6.5pt" w14:anchorId="0A750F1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"/>
          </w:pict>
        </mc:Fallback>
      </mc:AlternateContent>
    </w:r>
    <w:r>
      <w:rPr>
        <w:sz w:val="16"/>
        <w:szCs w:val="16"/>
      </w:rPr>
      <w:t xml:space="preserve">Rev. </w:t>
    </w:r>
    <w:del w:id="833" w:author="Taylor, Christine [HHS]" w:date="2025-07-22T17:47:00Z" w16du:dateUtc="2025-07-22T22:47:00Z">
      <w:r w:rsidDel="00DF1C45">
        <w:rPr>
          <w:sz w:val="16"/>
          <w:szCs w:val="16"/>
        </w:rPr>
        <w:delText>0</w:delText>
      </w:r>
      <w:r w:rsidR="00FA2F76" w:rsidDel="00DF1C45">
        <w:rPr>
          <w:sz w:val="16"/>
          <w:szCs w:val="16"/>
        </w:rPr>
        <w:delText>4</w:delText>
      </w:r>
      <w:r w:rsidDel="00DF1C45">
        <w:rPr>
          <w:sz w:val="16"/>
          <w:szCs w:val="16"/>
        </w:rPr>
        <w:delText>/</w:delText>
      </w:r>
      <w:r w:rsidR="00FA2F76" w:rsidDel="00DF1C45">
        <w:rPr>
          <w:sz w:val="16"/>
          <w:szCs w:val="16"/>
        </w:rPr>
        <w:delText>18</w:delText>
      </w:r>
      <w:r w:rsidDel="00DF1C45">
        <w:rPr>
          <w:sz w:val="16"/>
          <w:szCs w:val="16"/>
        </w:rPr>
        <w:delText>/2024</w:delText>
      </w:r>
    </w:del>
    <w:ins w:id="834" w:author="Taylor, Christine [HHS]" w:date="2025-07-22T17:47:00Z" w16du:dateUtc="2025-07-22T22:47:00Z">
      <w:r w:rsidR="00DF1C45">
        <w:rPr>
          <w:sz w:val="16"/>
          <w:szCs w:val="16"/>
        </w:rPr>
        <w:t>07/22/2025</w:t>
      </w:r>
    </w:ins>
    <w:r w:rsidRPr="002C737B">
      <w:rPr>
        <w:sz w:val="16"/>
        <w:szCs w:val="16"/>
      </w:rPr>
      <w:tab/>
    </w:r>
    <w:r>
      <w:rPr>
        <w:sz w:val="16"/>
        <w:szCs w:val="16"/>
      </w:rPr>
      <w:tab/>
    </w:r>
    <w:r>
      <w:rPr>
        <w:sz w:val="16"/>
        <w:szCs w:val="16"/>
      </w:rPr>
      <w:tab/>
    </w:r>
    <w:r w:rsidRPr="002C737B">
      <w:rPr>
        <w:sz w:val="16"/>
        <w:szCs w:val="16"/>
      </w:rPr>
      <w:t xml:space="preserve">Iowa Weatherization </w:t>
    </w:r>
    <w:r w:rsidR="00371750">
      <w:rPr>
        <w:sz w:val="16"/>
        <w:szCs w:val="16"/>
      </w:rPr>
      <w:t>Policy</w:t>
    </w:r>
    <w:r w:rsidR="00371750" w:rsidRPr="002C737B">
      <w:rPr>
        <w:sz w:val="16"/>
        <w:szCs w:val="16"/>
      </w:rPr>
      <w:t xml:space="preserve"> </w:t>
    </w:r>
    <w:r w:rsidRPr="002C737B">
      <w:rPr>
        <w:sz w:val="16"/>
        <w:szCs w:val="16"/>
      </w:rPr>
      <w:t>and Procedure</w:t>
    </w:r>
    <w:r>
      <w:rPr>
        <w:sz w:val="16"/>
        <w:szCs w:val="16"/>
      </w:rPr>
      <w:t>s</w:t>
    </w:r>
    <w:r>
      <w:rPr>
        <w:sz w:val="16"/>
        <w:szCs w:val="16"/>
      </w:rPr>
      <w:tab/>
    </w:r>
    <w:r>
      <w:rPr>
        <w:sz w:val="16"/>
        <w:szCs w:val="16"/>
      </w:rPr>
      <w:tab/>
    </w:r>
    <w:r>
      <w:rPr>
        <w:sz w:val="16"/>
        <w:szCs w:val="16"/>
      </w:rPr>
      <w:tab/>
    </w:r>
    <w:r>
      <w:rPr>
        <w:sz w:val="16"/>
        <w:szCs w:val="16"/>
      </w:rPr>
      <w:tab/>
      <w:t>Page</w:t>
    </w:r>
    <w:r w:rsidRPr="002C737B">
      <w:rPr>
        <w:sz w:val="16"/>
        <w:szCs w:val="16"/>
      </w:rPr>
      <w:t xml:space="preserve"> | </w:t>
    </w:r>
    <w:r w:rsidRPr="002C737B">
      <w:rPr>
        <w:sz w:val="16"/>
        <w:szCs w:val="16"/>
      </w:rPr>
      <w:fldChar w:fldCharType="begin"/>
    </w:r>
    <w:r w:rsidRPr="002C737B">
      <w:rPr>
        <w:sz w:val="16"/>
        <w:szCs w:val="16"/>
      </w:rPr>
      <w:instrText xml:space="preserve"> PAGE   \* MERGEFORMAT </w:instrText>
    </w:r>
    <w:r w:rsidRPr="002C737B">
      <w:rPr>
        <w:sz w:val="16"/>
        <w:szCs w:val="16"/>
      </w:rPr>
      <w:fldChar w:fldCharType="separate"/>
    </w:r>
    <w:r w:rsidRPr="00547215">
      <w:rPr>
        <w:b/>
        <w:noProof/>
        <w:sz w:val="16"/>
        <w:szCs w:val="16"/>
      </w:rPr>
      <w:t>1</w:t>
    </w:r>
    <w:r w:rsidRPr="002C737B">
      <w:rPr>
        <w:sz w:val="16"/>
        <w:szCs w:val="16"/>
      </w:rPr>
      <w:fldChar w:fldCharType="end"/>
    </w:r>
  </w:p>
  <w:p w14:paraId="60650CF0" w14:textId="77777777" w:rsidR="007A159C" w:rsidRPr="00842D2A" w:rsidRDefault="007A159C" w:rsidP="00281D23">
    <w:pPr>
      <w:tabs>
        <w:tab w:val="left" w:pos="5880"/>
      </w:tabs>
      <w:rPr>
        <w:szCs w:val="16"/>
      </w:rPr>
    </w:pPr>
    <w:r>
      <w:rPr>
        <w:szCs w:val="16"/>
      </w:rPr>
      <w:tab/>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AE3" w14:textId="27A69CE2" w:rsidR="007A159C" w:rsidRPr="002C737B" w:rsidRDefault="007A159C" w:rsidP="002E190C">
    <w:pPr>
      <w:rPr>
        <w:sz w:val="16"/>
        <w:szCs w:val="16"/>
      </w:rPr>
    </w:pPr>
    <w:r>
      <w:rPr>
        <w:noProof/>
        <w:sz w:val="16"/>
        <w:szCs w:val="16"/>
      </w:rPr>
      <mc:AlternateContent>
        <mc:Choice Requires="wps">
          <w:drawing>
            <wp:anchor distT="4294967293" distB="4294967293" distL="114300" distR="114300" simplePos="0" relativeHeight="251658260" behindDoc="0" locked="0" layoutInCell="1" allowOverlap="1" wp14:anchorId="29FFC4F7" wp14:editId="5433FE3D">
              <wp:simplePos x="0" y="0"/>
              <wp:positionH relativeFrom="column">
                <wp:posOffset>-19050</wp:posOffset>
              </wp:positionH>
              <wp:positionV relativeFrom="paragraph">
                <wp:posOffset>-82551</wp:posOffset>
              </wp:positionV>
              <wp:extent cx="5962650" cy="0"/>
              <wp:effectExtent l="0" t="0" r="19050" b="19050"/>
              <wp:wrapNone/>
              <wp:docPr id="1"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65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3FE2A1E4">
            <v:line id="Line 74" style="position:absolute;z-index:2516582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spid="_x0000_s1026" strokeweight="1pt" from="-1.5pt,-6.5pt" to="468pt,-6.5pt" w14:anchorId="0822AED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"/>
          </w:pict>
        </mc:Fallback>
      </mc:AlternateContent>
    </w:r>
    <w:r>
      <w:rPr>
        <w:sz w:val="16"/>
        <w:szCs w:val="16"/>
      </w:rPr>
      <w:t xml:space="preserve">Rev. </w:t>
    </w:r>
    <w:del w:id="844" w:author="Taylor, Christine [HHS]" w:date="2025-07-22T17:46:00Z" w16du:dateUtc="2025-07-22T22:46:00Z">
      <w:r w:rsidDel="00DF1C45">
        <w:rPr>
          <w:sz w:val="16"/>
          <w:szCs w:val="16"/>
        </w:rPr>
        <w:delText>0</w:delText>
      </w:r>
      <w:r w:rsidR="00FA2F76" w:rsidDel="00DF1C45">
        <w:rPr>
          <w:sz w:val="16"/>
          <w:szCs w:val="16"/>
        </w:rPr>
        <w:delText>4</w:delText>
      </w:r>
      <w:r w:rsidDel="00DF1C45">
        <w:rPr>
          <w:sz w:val="16"/>
          <w:szCs w:val="16"/>
        </w:rPr>
        <w:delText>/</w:delText>
      </w:r>
      <w:r w:rsidR="00FA2F76" w:rsidDel="00DF1C45">
        <w:rPr>
          <w:sz w:val="16"/>
          <w:szCs w:val="16"/>
        </w:rPr>
        <w:delText>18</w:delText>
      </w:r>
      <w:r w:rsidDel="00DF1C45">
        <w:rPr>
          <w:sz w:val="16"/>
          <w:szCs w:val="16"/>
        </w:rPr>
        <w:delText>/2024</w:delText>
      </w:r>
    </w:del>
    <w:ins w:id="845" w:author="Taylor, Christine [HHS]" w:date="2025-07-22T17:46:00Z" w16du:dateUtc="2025-07-22T22:46:00Z">
      <w:r w:rsidR="00DF1C45">
        <w:rPr>
          <w:sz w:val="16"/>
          <w:szCs w:val="16"/>
        </w:rPr>
        <w:t>07/22/2025</w:t>
      </w:r>
    </w:ins>
    <w:r w:rsidRPr="002C737B">
      <w:rPr>
        <w:sz w:val="16"/>
        <w:szCs w:val="16"/>
      </w:rPr>
      <w:tab/>
    </w:r>
    <w:r>
      <w:rPr>
        <w:sz w:val="16"/>
        <w:szCs w:val="16"/>
      </w:rPr>
      <w:tab/>
    </w:r>
    <w:r>
      <w:rPr>
        <w:sz w:val="16"/>
        <w:szCs w:val="16"/>
      </w:rPr>
      <w:tab/>
    </w:r>
    <w:r w:rsidRPr="002C737B">
      <w:rPr>
        <w:sz w:val="16"/>
        <w:szCs w:val="16"/>
      </w:rPr>
      <w:t xml:space="preserve">Iowa Weatherization </w:t>
    </w:r>
    <w:r w:rsidR="00371750">
      <w:rPr>
        <w:sz w:val="16"/>
        <w:szCs w:val="16"/>
      </w:rPr>
      <w:t>Policy</w:t>
    </w:r>
    <w:r w:rsidR="00371750" w:rsidRPr="002C737B">
      <w:rPr>
        <w:sz w:val="16"/>
        <w:szCs w:val="16"/>
      </w:rPr>
      <w:t xml:space="preserve"> </w:t>
    </w:r>
    <w:r w:rsidRPr="002C737B">
      <w:rPr>
        <w:sz w:val="16"/>
        <w:szCs w:val="16"/>
      </w:rPr>
      <w:t>and Procedures</w:t>
    </w:r>
    <w:r>
      <w:rPr>
        <w:sz w:val="16"/>
        <w:szCs w:val="16"/>
      </w:rPr>
      <w:t xml:space="preserve"> </w:t>
    </w:r>
    <w:r>
      <w:rPr>
        <w:sz w:val="16"/>
        <w:szCs w:val="16"/>
      </w:rPr>
      <w:tab/>
    </w:r>
    <w:r>
      <w:rPr>
        <w:sz w:val="16"/>
        <w:szCs w:val="16"/>
      </w:rPr>
      <w:tab/>
    </w:r>
    <w:r>
      <w:rPr>
        <w:sz w:val="16"/>
        <w:szCs w:val="16"/>
      </w:rPr>
      <w:tab/>
    </w:r>
    <w:r>
      <w:rPr>
        <w:sz w:val="16"/>
        <w:szCs w:val="16"/>
      </w:rPr>
      <w:tab/>
      <w:t>Page</w:t>
    </w:r>
    <w:r w:rsidRPr="002C737B">
      <w:rPr>
        <w:sz w:val="16"/>
        <w:szCs w:val="16"/>
      </w:rPr>
      <w:t xml:space="preserve"> | </w:t>
    </w:r>
    <w:r w:rsidRPr="002C737B">
      <w:rPr>
        <w:sz w:val="16"/>
        <w:szCs w:val="16"/>
      </w:rPr>
      <w:fldChar w:fldCharType="begin"/>
    </w:r>
    <w:r w:rsidRPr="002C737B">
      <w:rPr>
        <w:sz w:val="16"/>
        <w:szCs w:val="16"/>
      </w:rPr>
      <w:instrText xml:space="preserve"> PAGE   \* MERGEFORMAT </w:instrText>
    </w:r>
    <w:r w:rsidRPr="002C737B">
      <w:rPr>
        <w:sz w:val="16"/>
        <w:szCs w:val="16"/>
      </w:rPr>
      <w:fldChar w:fldCharType="separate"/>
    </w:r>
    <w:r w:rsidRPr="00547215">
      <w:rPr>
        <w:b/>
        <w:noProof/>
        <w:sz w:val="16"/>
        <w:szCs w:val="16"/>
      </w:rPr>
      <w:t>3</w:t>
    </w:r>
    <w:r w:rsidRPr="002C737B">
      <w:rPr>
        <w:sz w:val="16"/>
        <w:szCs w:val="16"/>
      </w:rPr>
      <w:fldChar w:fldCharType="end"/>
    </w:r>
  </w:p>
  <w:p w14:paraId="7CCF4B93" w14:textId="77777777" w:rsidR="007A159C" w:rsidRPr="002E190C" w:rsidRDefault="007A159C" w:rsidP="002E190C">
    <w:pPr>
      <w:rPr>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60A27" w14:textId="770C80BB" w:rsidR="007A159C" w:rsidRPr="001525CF" w:rsidRDefault="007A159C" w:rsidP="001525CF">
    <w:pPr>
      <w:pStyle w:val="Footer"/>
      <w:jc w:val="right"/>
      <w:rPr>
        <w:sz w:val="16"/>
        <w:szCs w:val="16"/>
      </w:rPr>
    </w:pPr>
  </w:p>
  <w:p w14:paraId="22B05595" w14:textId="77777777" w:rsidR="007A159C" w:rsidRPr="00092931" w:rsidRDefault="007A159C" w:rsidP="00092931">
    <w:pP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2236F" w14:textId="71394993" w:rsidR="007A159C" w:rsidRPr="002C737B" w:rsidRDefault="007A159C" w:rsidP="00704A05">
    <w:pPr>
      <w:rPr>
        <w:sz w:val="16"/>
        <w:szCs w:val="16"/>
      </w:rPr>
    </w:pPr>
    <w:r>
      <w:rPr>
        <w:noProof/>
        <w:sz w:val="16"/>
        <w:szCs w:val="16"/>
      </w:rPr>
      <mc:AlternateContent>
        <mc:Choice Requires="wps">
          <w:drawing>
            <wp:anchor distT="4294967293" distB="4294967293" distL="114300" distR="114300" simplePos="0" relativeHeight="251658241" behindDoc="0" locked="0" layoutInCell="1" allowOverlap="1" wp14:anchorId="2BA8B791" wp14:editId="029706D4">
              <wp:simplePos x="0" y="0"/>
              <wp:positionH relativeFrom="column">
                <wp:posOffset>0</wp:posOffset>
              </wp:positionH>
              <wp:positionV relativeFrom="paragraph">
                <wp:posOffset>-83186</wp:posOffset>
              </wp:positionV>
              <wp:extent cx="5972175" cy="0"/>
              <wp:effectExtent l="0" t="0" r="9525" b="19050"/>
              <wp:wrapNone/>
              <wp:docPr id="2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217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62FCB137">
            <v:line id="Line 5" style="position:absolute;z-index:251658241;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spid="_x0000_s1026" strokeweight="1pt" from="0,-6.55pt" to="470.25pt,-6.55pt" w14:anchorId="114E8CF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"/>
          </w:pict>
        </mc:Fallback>
      </mc:AlternateContent>
    </w:r>
    <w:r>
      <w:rPr>
        <w:sz w:val="16"/>
        <w:szCs w:val="16"/>
      </w:rPr>
      <w:t>Rev</w:t>
    </w:r>
    <w:del w:id="31" w:author="Taylor, Christine [HHS]" w:date="2025-06-04T11:15:00Z" w16du:dateUtc="2025-06-04T16:15:00Z">
      <w:r w:rsidDel="001C2B8A">
        <w:rPr>
          <w:sz w:val="16"/>
          <w:szCs w:val="16"/>
        </w:rPr>
        <w:delText>. 01/08/2024</w:delText>
      </w:r>
    </w:del>
    <w:ins w:id="32" w:author="Taylor, Christine [HHS]" w:date="2025-06-04T11:15:00Z" w16du:dateUtc="2025-06-04T16:15:00Z">
      <w:r w:rsidR="001C2B8A">
        <w:rPr>
          <w:sz w:val="16"/>
          <w:szCs w:val="16"/>
        </w:rPr>
        <w:t xml:space="preserve"> </w:t>
      </w:r>
    </w:ins>
    <w:ins w:id="33" w:author="Taylor, Christine [HHS]" w:date="2025-07-22T17:49:00Z" w16du:dateUtc="2025-07-22T22:49:00Z">
      <w:r w:rsidR="00DF1C45">
        <w:rPr>
          <w:sz w:val="16"/>
          <w:szCs w:val="16"/>
        </w:rPr>
        <w:t>07/22/2025</w:t>
      </w:r>
    </w:ins>
    <w:r w:rsidRPr="002C737B">
      <w:rPr>
        <w:sz w:val="16"/>
        <w:szCs w:val="16"/>
      </w:rPr>
      <w:tab/>
    </w:r>
    <w:r>
      <w:rPr>
        <w:sz w:val="16"/>
        <w:szCs w:val="16"/>
      </w:rPr>
      <w:tab/>
    </w:r>
    <w:r w:rsidRPr="002C737B">
      <w:rPr>
        <w:sz w:val="16"/>
        <w:szCs w:val="16"/>
      </w:rPr>
      <w:t xml:space="preserve">Iowa Weatherization </w:t>
    </w:r>
    <w:r w:rsidR="00B36D47">
      <w:rPr>
        <w:sz w:val="16"/>
        <w:szCs w:val="16"/>
      </w:rPr>
      <w:t>Policy</w:t>
    </w:r>
    <w:r w:rsidR="00B36D47" w:rsidRPr="002C737B">
      <w:rPr>
        <w:sz w:val="16"/>
        <w:szCs w:val="16"/>
      </w:rPr>
      <w:t xml:space="preserve"> </w:t>
    </w:r>
    <w:r w:rsidRPr="002C737B">
      <w:rPr>
        <w:sz w:val="16"/>
        <w:szCs w:val="16"/>
      </w:rPr>
      <w:t>and Procedures</w:t>
    </w:r>
    <w:r w:rsidRPr="002C737B">
      <w:rPr>
        <w:sz w:val="16"/>
        <w:szCs w:val="16"/>
      </w:rPr>
      <w:tab/>
    </w:r>
    <w:r>
      <w:rPr>
        <w:sz w:val="16"/>
        <w:szCs w:val="16"/>
      </w:rPr>
      <w:tab/>
    </w:r>
    <w:r>
      <w:rPr>
        <w:sz w:val="16"/>
        <w:szCs w:val="16"/>
      </w:rPr>
      <w:tab/>
    </w:r>
    <w:r>
      <w:rPr>
        <w:sz w:val="16"/>
        <w:szCs w:val="16"/>
      </w:rPr>
      <w:tab/>
      <w:t xml:space="preserve">Page </w:t>
    </w:r>
    <w:r w:rsidRPr="002C737B">
      <w:rPr>
        <w:sz w:val="16"/>
        <w:szCs w:val="16"/>
      </w:rPr>
      <w:t xml:space="preserve">| </w:t>
    </w:r>
    <w:r w:rsidRPr="002C737B">
      <w:rPr>
        <w:sz w:val="16"/>
        <w:szCs w:val="16"/>
      </w:rPr>
      <w:fldChar w:fldCharType="begin"/>
    </w:r>
    <w:r w:rsidRPr="002C737B">
      <w:rPr>
        <w:sz w:val="16"/>
        <w:szCs w:val="16"/>
      </w:rPr>
      <w:instrText xml:space="preserve"> PAGE   \* MERGEFORMAT </w:instrText>
    </w:r>
    <w:r w:rsidRPr="002C737B">
      <w:rPr>
        <w:sz w:val="16"/>
        <w:szCs w:val="16"/>
      </w:rPr>
      <w:fldChar w:fldCharType="separate"/>
    </w:r>
    <w:r w:rsidRPr="00547215">
      <w:rPr>
        <w:b/>
        <w:noProof/>
        <w:sz w:val="16"/>
        <w:szCs w:val="16"/>
      </w:rPr>
      <w:t>3</w:t>
    </w:r>
    <w:r w:rsidRPr="002C737B">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42BED" w14:textId="7286D9DD" w:rsidR="007A159C" w:rsidRPr="002C737B" w:rsidRDefault="007A159C" w:rsidP="00092931">
    <w:pPr>
      <w:rPr>
        <w:sz w:val="16"/>
        <w:szCs w:val="16"/>
      </w:rPr>
    </w:pPr>
    <w:r>
      <w:rPr>
        <w:noProof/>
        <w:sz w:val="16"/>
        <w:szCs w:val="16"/>
      </w:rPr>
      <mc:AlternateContent>
        <mc:Choice Requires="wps">
          <w:drawing>
            <wp:anchor distT="4294967293" distB="4294967293" distL="114300" distR="114300" simplePos="0" relativeHeight="251658265" behindDoc="0" locked="0" layoutInCell="1" allowOverlap="1" wp14:anchorId="249FE7FE" wp14:editId="2593CB60">
              <wp:simplePos x="0" y="0"/>
              <wp:positionH relativeFrom="column">
                <wp:posOffset>-19050</wp:posOffset>
              </wp:positionH>
              <wp:positionV relativeFrom="paragraph">
                <wp:posOffset>-82551</wp:posOffset>
              </wp:positionV>
              <wp:extent cx="5962650" cy="0"/>
              <wp:effectExtent l="0" t="0" r="19050" b="19050"/>
              <wp:wrapNone/>
              <wp:docPr id="2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65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08A40F68">
            <v:line id="Line 15" style="position:absolute;z-index:251658265;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spid="_x0000_s1026" strokeweight="1pt" from="-1.5pt,-6.5pt" to="468pt,-6.5pt" w14:anchorId="3EA7962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"/>
          </w:pict>
        </mc:Fallback>
      </mc:AlternateContent>
    </w:r>
    <w:r>
      <w:rPr>
        <w:sz w:val="16"/>
        <w:szCs w:val="16"/>
      </w:rPr>
      <w:t xml:space="preserve">Rev. </w:t>
    </w:r>
    <w:del w:id="49" w:author="Taylor, Christine [HHS]" w:date="2025-06-04T11:15:00Z" w16du:dateUtc="2025-06-04T16:15:00Z">
      <w:r w:rsidDel="006F0B44">
        <w:rPr>
          <w:sz w:val="16"/>
          <w:szCs w:val="16"/>
        </w:rPr>
        <w:delText>0</w:delText>
      </w:r>
      <w:r w:rsidR="00704127" w:rsidDel="006F0B44">
        <w:rPr>
          <w:sz w:val="16"/>
          <w:szCs w:val="16"/>
        </w:rPr>
        <w:delText>4</w:delText>
      </w:r>
      <w:r w:rsidDel="006F0B44">
        <w:rPr>
          <w:sz w:val="16"/>
          <w:szCs w:val="16"/>
        </w:rPr>
        <w:delText>/</w:delText>
      </w:r>
      <w:r w:rsidR="00704127" w:rsidDel="006F0B44">
        <w:rPr>
          <w:sz w:val="16"/>
          <w:szCs w:val="16"/>
        </w:rPr>
        <w:delText>1</w:delText>
      </w:r>
      <w:r w:rsidDel="006F0B44">
        <w:rPr>
          <w:sz w:val="16"/>
          <w:szCs w:val="16"/>
        </w:rPr>
        <w:delText>8/2024</w:delText>
      </w:r>
    </w:del>
    <w:ins w:id="50" w:author="Taylor, Christine [HHS]" w:date="2025-07-22T17:47:00Z" w16du:dateUtc="2025-07-22T22:47:00Z">
      <w:r w:rsidR="00DF1C45">
        <w:rPr>
          <w:sz w:val="16"/>
          <w:szCs w:val="16"/>
        </w:rPr>
        <w:t>07/22/2025</w:t>
      </w:r>
    </w:ins>
    <w:r w:rsidRPr="002C737B">
      <w:rPr>
        <w:sz w:val="16"/>
        <w:szCs w:val="16"/>
      </w:rPr>
      <w:tab/>
    </w:r>
    <w:r>
      <w:rPr>
        <w:sz w:val="16"/>
        <w:szCs w:val="16"/>
      </w:rPr>
      <w:tab/>
    </w:r>
    <w:r>
      <w:rPr>
        <w:sz w:val="16"/>
        <w:szCs w:val="16"/>
      </w:rPr>
      <w:tab/>
    </w:r>
    <w:r w:rsidRPr="002C737B">
      <w:rPr>
        <w:sz w:val="16"/>
        <w:szCs w:val="16"/>
      </w:rPr>
      <w:t xml:space="preserve">Iowa Weatherization </w:t>
    </w:r>
    <w:r w:rsidR="00971147">
      <w:rPr>
        <w:sz w:val="16"/>
        <w:szCs w:val="16"/>
      </w:rPr>
      <w:t>Policy</w:t>
    </w:r>
    <w:r w:rsidR="00971147" w:rsidRPr="002C737B">
      <w:rPr>
        <w:sz w:val="16"/>
        <w:szCs w:val="16"/>
      </w:rPr>
      <w:t xml:space="preserve"> </w:t>
    </w:r>
    <w:r w:rsidRPr="002C737B">
      <w:rPr>
        <w:sz w:val="16"/>
        <w:szCs w:val="16"/>
      </w:rPr>
      <w:t>and Procedures</w:t>
    </w:r>
    <w:r w:rsidRPr="002C737B">
      <w:rPr>
        <w:sz w:val="16"/>
        <w:szCs w:val="16"/>
      </w:rPr>
      <w:tab/>
    </w:r>
    <w:r>
      <w:rPr>
        <w:sz w:val="16"/>
        <w:szCs w:val="16"/>
      </w:rPr>
      <w:tab/>
    </w:r>
    <w:r>
      <w:rPr>
        <w:sz w:val="16"/>
        <w:szCs w:val="16"/>
      </w:rPr>
      <w:tab/>
    </w:r>
    <w:r>
      <w:rPr>
        <w:sz w:val="16"/>
        <w:szCs w:val="16"/>
      </w:rPr>
      <w:tab/>
      <w:t>Page</w:t>
    </w:r>
    <w:r w:rsidRPr="002C737B">
      <w:rPr>
        <w:sz w:val="16"/>
        <w:szCs w:val="16"/>
      </w:rPr>
      <w:t xml:space="preserve"> | </w:t>
    </w:r>
    <w:r w:rsidRPr="002C737B">
      <w:rPr>
        <w:sz w:val="16"/>
        <w:szCs w:val="16"/>
      </w:rPr>
      <w:fldChar w:fldCharType="begin"/>
    </w:r>
    <w:r w:rsidRPr="002C737B">
      <w:rPr>
        <w:sz w:val="16"/>
        <w:szCs w:val="16"/>
      </w:rPr>
      <w:instrText xml:space="preserve"> PAGE   \* MERGEFORMAT </w:instrText>
    </w:r>
    <w:r w:rsidRPr="002C737B">
      <w:rPr>
        <w:sz w:val="16"/>
        <w:szCs w:val="16"/>
      </w:rPr>
      <w:fldChar w:fldCharType="separate"/>
    </w:r>
    <w:r w:rsidRPr="00547215">
      <w:rPr>
        <w:b/>
        <w:noProof/>
        <w:sz w:val="16"/>
        <w:szCs w:val="16"/>
      </w:rPr>
      <w:t>2</w:t>
    </w:r>
    <w:r w:rsidRPr="002C737B">
      <w:rPr>
        <w:sz w:val="16"/>
        <w:szCs w:val="16"/>
      </w:rPr>
      <w:fldChar w:fldCharType="end"/>
    </w:r>
  </w:p>
  <w:p w14:paraId="2475ED94" w14:textId="77777777" w:rsidR="007A159C" w:rsidRPr="0085621F" w:rsidRDefault="007A159C" w:rsidP="009E0565"/>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1D751" w14:textId="4B28CB97" w:rsidR="007A159C" w:rsidRPr="002C737B" w:rsidRDefault="007A159C" w:rsidP="00911581">
    <w:pPr>
      <w:rPr>
        <w:sz w:val="16"/>
        <w:szCs w:val="16"/>
      </w:rPr>
    </w:pPr>
    <w:r>
      <w:rPr>
        <w:noProof/>
        <w:sz w:val="16"/>
        <w:szCs w:val="16"/>
      </w:rPr>
      <mc:AlternateContent>
        <mc:Choice Requires="wps">
          <w:drawing>
            <wp:anchor distT="4294967293" distB="4294967293" distL="114300" distR="114300" simplePos="0" relativeHeight="251658254" behindDoc="0" locked="0" layoutInCell="1" allowOverlap="1" wp14:anchorId="2F0D1067" wp14:editId="233AFEA9">
              <wp:simplePos x="0" y="0"/>
              <wp:positionH relativeFrom="column">
                <wp:posOffset>-19050</wp:posOffset>
              </wp:positionH>
              <wp:positionV relativeFrom="paragraph">
                <wp:posOffset>-82551</wp:posOffset>
              </wp:positionV>
              <wp:extent cx="5962650" cy="0"/>
              <wp:effectExtent l="0" t="0" r="19050" b="19050"/>
              <wp:wrapNone/>
              <wp:docPr id="5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65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035B4195">
            <v:line id="Line 15" style="position:absolute;z-index:25165825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spid="_x0000_s1026" strokeweight="1pt" from="-1.5pt,-6.5pt" to="468pt,-6.5pt" w14:anchorId="587A50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"/>
          </w:pict>
        </mc:Fallback>
      </mc:AlternateContent>
    </w:r>
    <w:r>
      <w:rPr>
        <w:sz w:val="16"/>
        <w:szCs w:val="16"/>
      </w:rPr>
      <w:t xml:space="preserve">Rev. </w:t>
    </w:r>
    <w:del w:id="81" w:author="Taylor, Christine [HHS]" w:date="2025-06-04T11:17:00Z" w16du:dateUtc="2025-06-04T16:17:00Z">
      <w:r w:rsidR="00704127" w:rsidDel="004A403D">
        <w:rPr>
          <w:sz w:val="16"/>
          <w:szCs w:val="16"/>
        </w:rPr>
        <w:delText>04</w:delText>
      </w:r>
      <w:r w:rsidDel="004A403D">
        <w:rPr>
          <w:sz w:val="16"/>
          <w:szCs w:val="16"/>
        </w:rPr>
        <w:delText>/</w:delText>
      </w:r>
      <w:r w:rsidR="00704127" w:rsidDel="004A403D">
        <w:rPr>
          <w:sz w:val="16"/>
          <w:szCs w:val="16"/>
        </w:rPr>
        <w:delText>1</w:delText>
      </w:r>
      <w:r w:rsidDel="004A403D">
        <w:rPr>
          <w:sz w:val="16"/>
          <w:szCs w:val="16"/>
        </w:rPr>
        <w:delText>8/2024</w:delText>
      </w:r>
    </w:del>
    <w:ins w:id="82" w:author="Taylor, Christine [HHS]" w:date="2025-07-22T17:47:00Z" w16du:dateUtc="2025-07-22T22:47:00Z">
      <w:r w:rsidR="00DF1C45">
        <w:rPr>
          <w:sz w:val="16"/>
          <w:szCs w:val="16"/>
        </w:rPr>
        <w:t>07/22/2025</w:t>
      </w:r>
    </w:ins>
    <w:r>
      <w:rPr>
        <w:sz w:val="16"/>
        <w:szCs w:val="16"/>
      </w:rPr>
      <w:tab/>
    </w:r>
    <w:r>
      <w:rPr>
        <w:sz w:val="16"/>
        <w:szCs w:val="16"/>
      </w:rPr>
      <w:tab/>
    </w:r>
    <w:r>
      <w:rPr>
        <w:sz w:val="16"/>
        <w:szCs w:val="16"/>
      </w:rPr>
      <w:tab/>
      <w:t xml:space="preserve">Iowa Weatherization </w:t>
    </w:r>
    <w:r w:rsidR="00971147">
      <w:rPr>
        <w:sz w:val="16"/>
        <w:szCs w:val="16"/>
      </w:rPr>
      <w:t>Policy</w:t>
    </w:r>
    <w:r w:rsidR="00971147" w:rsidRPr="002C737B">
      <w:rPr>
        <w:sz w:val="16"/>
        <w:szCs w:val="16"/>
      </w:rPr>
      <w:t xml:space="preserve"> </w:t>
    </w:r>
    <w:r w:rsidRPr="002C737B">
      <w:rPr>
        <w:sz w:val="16"/>
        <w:szCs w:val="16"/>
      </w:rPr>
      <w:t>and Procedures</w:t>
    </w:r>
    <w:r w:rsidRPr="002C737B">
      <w:rPr>
        <w:sz w:val="16"/>
        <w:szCs w:val="16"/>
      </w:rPr>
      <w:tab/>
    </w:r>
    <w:r>
      <w:rPr>
        <w:sz w:val="16"/>
        <w:szCs w:val="16"/>
      </w:rPr>
      <w:tab/>
    </w:r>
    <w:r>
      <w:rPr>
        <w:sz w:val="16"/>
        <w:szCs w:val="16"/>
      </w:rPr>
      <w:tab/>
    </w:r>
    <w:r>
      <w:rPr>
        <w:sz w:val="16"/>
        <w:szCs w:val="16"/>
      </w:rPr>
      <w:tab/>
      <w:t>Page</w:t>
    </w:r>
    <w:r w:rsidRPr="002C737B">
      <w:rPr>
        <w:sz w:val="16"/>
        <w:szCs w:val="16"/>
      </w:rPr>
      <w:t xml:space="preserve">| </w:t>
    </w:r>
    <w:r w:rsidRPr="002C737B">
      <w:rPr>
        <w:sz w:val="16"/>
        <w:szCs w:val="16"/>
      </w:rPr>
      <w:fldChar w:fldCharType="begin"/>
    </w:r>
    <w:r w:rsidRPr="002C737B">
      <w:rPr>
        <w:sz w:val="16"/>
        <w:szCs w:val="16"/>
      </w:rPr>
      <w:instrText xml:space="preserve"> PAGE   \* MERGEFORMAT </w:instrText>
    </w:r>
    <w:r w:rsidRPr="002C737B">
      <w:rPr>
        <w:sz w:val="16"/>
        <w:szCs w:val="16"/>
      </w:rPr>
      <w:fldChar w:fldCharType="separate"/>
    </w:r>
    <w:r w:rsidRPr="00547215">
      <w:rPr>
        <w:b/>
        <w:noProof/>
        <w:sz w:val="16"/>
        <w:szCs w:val="16"/>
      </w:rPr>
      <w:t>4</w:t>
    </w:r>
    <w:r w:rsidRPr="002C737B">
      <w:rPr>
        <w:sz w:val="16"/>
        <w:szCs w:val="16"/>
      </w:rPr>
      <w:fldChar w:fldCharType="end"/>
    </w:r>
  </w:p>
  <w:p w14:paraId="6F0DF9FE" w14:textId="77777777" w:rsidR="007A159C" w:rsidRPr="0085621F" w:rsidRDefault="007A159C" w:rsidP="009E0565"/>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124DD" w14:textId="5D17D321" w:rsidR="007A159C" w:rsidRPr="002C737B" w:rsidRDefault="007A159C" w:rsidP="009E0565">
    <w:pPr>
      <w:rPr>
        <w:sz w:val="16"/>
        <w:szCs w:val="16"/>
      </w:rPr>
    </w:pPr>
    <w:r>
      <w:rPr>
        <w:noProof/>
        <w:sz w:val="16"/>
        <w:szCs w:val="16"/>
      </w:rPr>
      <mc:AlternateContent>
        <mc:Choice Requires="wps">
          <w:drawing>
            <wp:anchor distT="4294967293" distB="4294967293" distL="114300" distR="114300" simplePos="0" relativeHeight="251658243" behindDoc="0" locked="0" layoutInCell="1" allowOverlap="1" wp14:anchorId="08A311E9" wp14:editId="72F2D396">
              <wp:simplePos x="0" y="0"/>
              <wp:positionH relativeFrom="column">
                <wp:posOffset>-19050</wp:posOffset>
              </wp:positionH>
              <wp:positionV relativeFrom="paragraph">
                <wp:posOffset>-80011</wp:posOffset>
              </wp:positionV>
              <wp:extent cx="5724525" cy="0"/>
              <wp:effectExtent l="0" t="0" r="9525" b="19050"/>
              <wp:wrapNone/>
              <wp:docPr id="19"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452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075E7718">
            <v:line id="Line 30" style="position:absolute;z-index:251658243;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spid="_x0000_s1026" strokeweight="1pt" from="-1.5pt,-6.3pt" to="449.25pt,-6.3pt" w14:anchorId="7D25F2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"/>
          </w:pict>
        </mc:Fallback>
      </mc:AlternateContent>
    </w:r>
    <w:r>
      <w:rPr>
        <w:sz w:val="16"/>
        <w:szCs w:val="16"/>
      </w:rPr>
      <w:t xml:space="preserve">Rev. </w:t>
    </w:r>
    <w:del w:id="125" w:author="Taylor, Christine [HHS]" w:date="2025-06-04T11:18:00Z" w16du:dateUtc="2025-06-04T16:18:00Z">
      <w:r w:rsidDel="00591B0F">
        <w:rPr>
          <w:sz w:val="16"/>
          <w:szCs w:val="16"/>
        </w:rPr>
        <w:delText>0</w:delText>
      </w:r>
      <w:r w:rsidR="00CD632F" w:rsidDel="00591B0F">
        <w:rPr>
          <w:sz w:val="16"/>
          <w:szCs w:val="16"/>
        </w:rPr>
        <w:delText>4</w:delText>
      </w:r>
      <w:r w:rsidDel="00591B0F">
        <w:rPr>
          <w:sz w:val="16"/>
          <w:szCs w:val="16"/>
        </w:rPr>
        <w:delText>/</w:delText>
      </w:r>
      <w:r w:rsidR="00CD632F" w:rsidDel="00591B0F">
        <w:rPr>
          <w:sz w:val="16"/>
          <w:szCs w:val="16"/>
        </w:rPr>
        <w:delText>1</w:delText>
      </w:r>
      <w:r w:rsidDel="00591B0F">
        <w:rPr>
          <w:sz w:val="16"/>
          <w:szCs w:val="16"/>
        </w:rPr>
        <w:delText>8/2024</w:delText>
      </w:r>
    </w:del>
    <w:ins w:id="126" w:author="Taylor, Christine [HHS]" w:date="2025-07-22T17:47:00Z" w16du:dateUtc="2025-07-22T22:47:00Z">
      <w:r w:rsidR="00DF1C45">
        <w:rPr>
          <w:sz w:val="16"/>
          <w:szCs w:val="16"/>
        </w:rPr>
        <w:t>07/22/2025</w:t>
      </w:r>
    </w:ins>
    <w:ins w:id="127" w:author="Taylor, Christine [HHS]" w:date="2025-06-04T11:18:00Z" w16du:dateUtc="2025-06-04T16:18:00Z">
      <w:r w:rsidR="00591B0F">
        <w:rPr>
          <w:sz w:val="16"/>
          <w:szCs w:val="16"/>
        </w:rPr>
        <w:t>06/04/2025</w:t>
      </w:r>
    </w:ins>
    <w:r>
      <w:rPr>
        <w:sz w:val="16"/>
        <w:szCs w:val="16"/>
      </w:rPr>
      <w:tab/>
    </w:r>
    <w:r w:rsidRPr="002C737B">
      <w:rPr>
        <w:sz w:val="16"/>
        <w:szCs w:val="16"/>
      </w:rPr>
      <w:tab/>
    </w:r>
    <w:r>
      <w:rPr>
        <w:sz w:val="16"/>
        <w:szCs w:val="16"/>
      </w:rPr>
      <w:tab/>
    </w:r>
    <w:r w:rsidRPr="002C737B">
      <w:rPr>
        <w:sz w:val="16"/>
        <w:szCs w:val="16"/>
      </w:rPr>
      <w:t>Iowa Weat</w:t>
    </w:r>
    <w:r>
      <w:rPr>
        <w:sz w:val="16"/>
        <w:szCs w:val="16"/>
      </w:rPr>
      <w:t xml:space="preserve">herization </w:t>
    </w:r>
    <w:r w:rsidR="00971147">
      <w:rPr>
        <w:sz w:val="16"/>
        <w:szCs w:val="16"/>
      </w:rPr>
      <w:t xml:space="preserve">Policy </w:t>
    </w:r>
    <w:r>
      <w:rPr>
        <w:sz w:val="16"/>
        <w:szCs w:val="16"/>
      </w:rPr>
      <w:t>and Procedures</w:t>
    </w:r>
    <w:r>
      <w:rPr>
        <w:sz w:val="16"/>
        <w:szCs w:val="16"/>
      </w:rPr>
      <w:tab/>
    </w:r>
    <w:r>
      <w:rPr>
        <w:sz w:val="16"/>
        <w:szCs w:val="16"/>
      </w:rPr>
      <w:tab/>
    </w:r>
    <w:r>
      <w:rPr>
        <w:sz w:val="16"/>
        <w:szCs w:val="16"/>
      </w:rPr>
      <w:tab/>
      <w:t>Page</w:t>
    </w:r>
    <w:r w:rsidRPr="002C737B">
      <w:rPr>
        <w:sz w:val="16"/>
        <w:szCs w:val="16"/>
      </w:rPr>
      <w:t xml:space="preserve">| </w:t>
    </w:r>
    <w:r w:rsidRPr="002C737B">
      <w:rPr>
        <w:sz w:val="16"/>
        <w:szCs w:val="16"/>
      </w:rPr>
      <w:fldChar w:fldCharType="begin"/>
    </w:r>
    <w:r w:rsidRPr="002C737B">
      <w:rPr>
        <w:sz w:val="16"/>
        <w:szCs w:val="16"/>
      </w:rPr>
      <w:instrText xml:space="preserve"> PAGE   \* MERGEFORMAT </w:instrText>
    </w:r>
    <w:r w:rsidRPr="002C737B">
      <w:rPr>
        <w:sz w:val="16"/>
        <w:szCs w:val="16"/>
      </w:rPr>
      <w:fldChar w:fldCharType="separate"/>
    </w:r>
    <w:r w:rsidRPr="00547215">
      <w:rPr>
        <w:b/>
        <w:noProof/>
        <w:sz w:val="16"/>
        <w:szCs w:val="16"/>
      </w:rPr>
      <w:t>4</w:t>
    </w:r>
    <w:r w:rsidRPr="002C737B">
      <w:rPr>
        <w:sz w:val="16"/>
        <w:szCs w:val="16"/>
      </w:rPr>
      <w:fldChar w:fldCharType="end"/>
    </w:r>
  </w:p>
  <w:p w14:paraId="73AFF053" w14:textId="77777777" w:rsidR="007A159C" w:rsidRPr="0085621F" w:rsidRDefault="007A159C" w:rsidP="009E0565"/>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DC849" w14:textId="6011D689" w:rsidR="007A159C" w:rsidRPr="002C737B" w:rsidRDefault="007A159C" w:rsidP="009E0565">
    <w:pPr>
      <w:rPr>
        <w:sz w:val="16"/>
        <w:szCs w:val="16"/>
      </w:rPr>
    </w:pPr>
    <w:r>
      <w:rPr>
        <w:noProof/>
        <w:sz w:val="16"/>
        <w:szCs w:val="16"/>
      </w:rPr>
      <mc:AlternateContent>
        <mc:Choice Requires="wps">
          <w:drawing>
            <wp:anchor distT="4294967293" distB="4294967293" distL="114300" distR="114300" simplePos="0" relativeHeight="251658247" behindDoc="0" locked="0" layoutInCell="1" allowOverlap="1" wp14:anchorId="16DAB1FE" wp14:editId="5EEB1698">
              <wp:simplePos x="0" y="0"/>
              <wp:positionH relativeFrom="column">
                <wp:posOffset>-19050</wp:posOffset>
              </wp:positionH>
              <wp:positionV relativeFrom="paragraph">
                <wp:posOffset>-80011</wp:posOffset>
              </wp:positionV>
              <wp:extent cx="5943600" cy="0"/>
              <wp:effectExtent l="0" t="0" r="19050" b="19050"/>
              <wp:wrapNone/>
              <wp:docPr id="1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4F2F7D5B">
            <v:line id="Line 40" style="position:absolute;z-index:251658247;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spid="_x0000_s1026" strokeweight="1pt" from="-1.5pt,-6.3pt" to="466.5pt,-6.3pt" w14:anchorId="1FA32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"/>
          </w:pict>
        </mc:Fallback>
      </mc:AlternateContent>
    </w:r>
    <w:r>
      <w:rPr>
        <w:sz w:val="16"/>
        <w:szCs w:val="16"/>
      </w:rPr>
      <w:t xml:space="preserve">Rev. </w:t>
    </w:r>
    <w:del w:id="450" w:author="Taylor, Christine [HHS]" w:date="2025-06-04T11:19:00Z" w16du:dateUtc="2025-06-04T16:19:00Z">
      <w:r w:rsidDel="00B21982">
        <w:rPr>
          <w:sz w:val="16"/>
          <w:szCs w:val="16"/>
        </w:rPr>
        <w:delText>0</w:delText>
      </w:r>
      <w:r w:rsidR="00565B80" w:rsidDel="00B21982">
        <w:rPr>
          <w:sz w:val="16"/>
          <w:szCs w:val="16"/>
        </w:rPr>
        <w:delText>4</w:delText>
      </w:r>
      <w:r w:rsidDel="00B21982">
        <w:rPr>
          <w:sz w:val="16"/>
          <w:szCs w:val="16"/>
        </w:rPr>
        <w:delText>/</w:delText>
      </w:r>
      <w:r w:rsidR="00565B80" w:rsidDel="00B21982">
        <w:rPr>
          <w:sz w:val="16"/>
          <w:szCs w:val="16"/>
        </w:rPr>
        <w:delText>1</w:delText>
      </w:r>
      <w:r w:rsidDel="00B21982">
        <w:rPr>
          <w:sz w:val="16"/>
          <w:szCs w:val="16"/>
        </w:rPr>
        <w:delText>8/2024</w:delText>
      </w:r>
    </w:del>
    <w:ins w:id="451" w:author="Taylor, Christine [HHS]" w:date="2025-07-22T17:47:00Z" w16du:dateUtc="2025-07-22T22:47:00Z">
      <w:r w:rsidR="00DF1C45">
        <w:rPr>
          <w:sz w:val="16"/>
          <w:szCs w:val="16"/>
        </w:rPr>
        <w:t>07/22/2025</w:t>
      </w:r>
    </w:ins>
    <w:r>
      <w:rPr>
        <w:sz w:val="16"/>
        <w:szCs w:val="16"/>
      </w:rPr>
      <w:tab/>
    </w:r>
    <w:r>
      <w:rPr>
        <w:sz w:val="16"/>
        <w:szCs w:val="16"/>
      </w:rPr>
      <w:tab/>
    </w:r>
    <w:r>
      <w:rPr>
        <w:sz w:val="16"/>
        <w:szCs w:val="16"/>
      </w:rPr>
      <w:tab/>
    </w:r>
    <w:r w:rsidRPr="002C737B">
      <w:rPr>
        <w:sz w:val="16"/>
        <w:szCs w:val="16"/>
      </w:rPr>
      <w:t>Iowa Weath</w:t>
    </w:r>
    <w:r>
      <w:rPr>
        <w:sz w:val="16"/>
        <w:szCs w:val="16"/>
      </w:rPr>
      <w:t xml:space="preserve">erization </w:t>
    </w:r>
    <w:r w:rsidR="00371750">
      <w:rPr>
        <w:sz w:val="16"/>
        <w:szCs w:val="16"/>
      </w:rPr>
      <w:t xml:space="preserve">Policy </w:t>
    </w:r>
    <w:r>
      <w:rPr>
        <w:sz w:val="16"/>
        <w:szCs w:val="16"/>
      </w:rPr>
      <w:t>and Procedures</w:t>
    </w:r>
    <w:r>
      <w:rPr>
        <w:sz w:val="16"/>
        <w:szCs w:val="16"/>
      </w:rPr>
      <w:tab/>
    </w:r>
    <w:r>
      <w:rPr>
        <w:sz w:val="16"/>
        <w:szCs w:val="16"/>
      </w:rPr>
      <w:tab/>
      <w:t xml:space="preserve"> </w:t>
    </w:r>
    <w:r>
      <w:rPr>
        <w:sz w:val="16"/>
        <w:szCs w:val="16"/>
      </w:rPr>
      <w:tab/>
    </w:r>
    <w:r>
      <w:rPr>
        <w:sz w:val="16"/>
        <w:szCs w:val="16"/>
      </w:rPr>
      <w:tab/>
      <w:t>Page</w:t>
    </w:r>
    <w:r w:rsidRPr="002C737B">
      <w:rPr>
        <w:sz w:val="16"/>
        <w:szCs w:val="16"/>
      </w:rPr>
      <w:t xml:space="preserve"> | </w:t>
    </w:r>
    <w:r w:rsidRPr="002C737B">
      <w:rPr>
        <w:sz w:val="16"/>
        <w:szCs w:val="16"/>
      </w:rPr>
      <w:fldChar w:fldCharType="begin"/>
    </w:r>
    <w:r w:rsidRPr="002C737B">
      <w:rPr>
        <w:sz w:val="16"/>
        <w:szCs w:val="16"/>
      </w:rPr>
      <w:instrText xml:space="preserve"> PAGE   \* MERGEFORMAT </w:instrText>
    </w:r>
    <w:r w:rsidRPr="002C737B">
      <w:rPr>
        <w:sz w:val="16"/>
        <w:szCs w:val="16"/>
      </w:rPr>
      <w:fldChar w:fldCharType="separate"/>
    </w:r>
    <w:r w:rsidRPr="00547215">
      <w:rPr>
        <w:b/>
        <w:noProof/>
        <w:sz w:val="16"/>
        <w:szCs w:val="16"/>
      </w:rPr>
      <w:t>7</w:t>
    </w:r>
    <w:r w:rsidRPr="002C737B">
      <w:rPr>
        <w:sz w:val="16"/>
        <w:szCs w:val="16"/>
      </w:rPr>
      <w:fldChar w:fldCharType="end"/>
    </w:r>
  </w:p>
  <w:p w14:paraId="52996937" w14:textId="77777777" w:rsidR="007A159C" w:rsidRPr="0085621F" w:rsidRDefault="007A159C" w:rsidP="009E0565"/>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4EF9A" w14:textId="31A290C8" w:rsidR="007A159C" w:rsidRPr="002C737B" w:rsidRDefault="007A159C" w:rsidP="00842D2A">
    <w:pPr>
      <w:rPr>
        <w:sz w:val="16"/>
        <w:szCs w:val="16"/>
      </w:rPr>
    </w:pPr>
    <w:r>
      <w:rPr>
        <w:noProof/>
        <w:sz w:val="16"/>
        <w:szCs w:val="16"/>
      </w:rPr>
      <mc:AlternateContent>
        <mc:Choice Requires="wps">
          <w:drawing>
            <wp:anchor distT="4294967293" distB="4294967293" distL="114300" distR="114300" simplePos="0" relativeHeight="251658244" behindDoc="0" locked="0" layoutInCell="1" allowOverlap="1" wp14:anchorId="255AFF3E" wp14:editId="2EFEBA1A">
              <wp:simplePos x="0" y="0"/>
              <wp:positionH relativeFrom="column">
                <wp:posOffset>-19050</wp:posOffset>
              </wp:positionH>
              <wp:positionV relativeFrom="paragraph">
                <wp:posOffset>-82551</wp:posOffset>
              </wp:positionV>
              <wp:extent cx="5962650" cy="0"/>
              <wp:effectExtent l="0" t="0" r="19050" b="19050"/>
              <wp:wrapNone/>
              <wp:docPr id="15"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65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3E76FE0F">
            <v:line id="Line 32" style="position:absolute;z-index:25165824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spid="_x0000_s1026" strokeweight="1pt" from="-1.5pt,-6.5pt" to="468pt,-6.5pt" w14:anchorId="0F7AF1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"/>
          </w:pict>
        </mc:Fallback>
      </mc:AlternateContent>
    </w:r>
    <w:r w:rsidRPr="002C737B">
      <w:rPr>
        <w:sz w:val="16"/>
        <w:szCs w:val="16"/>
      </w:rPr>
      <w:t xml:space="preserve">Rev. </w:t>
    </w:r>
    <w:del w:id="479" w:author="Taylor, Christine [HHS]" w:date="2025-07-22T17:47:00Z" w16du:dateUtc="2025-07-22T22:47:00Z">
      <w:r w:rsidDel="00DF1C45">
        <w:rPr>
          <w:sz w:val="16"/>
          <w:szCs w:val="16"/>
        </w:rPr>
        <w:delText>0</w:delText>
      </w:r>
      <w:r w:rsidR="002D4A87" w:rsidDel="00DF1C45">
        <w:rPr>
          <w:sz w:val="16"/>
          <w:szCs w:val="16"/>
        </w:rPr>
        <w:delText>4</w:delText>
      </w:r>
      <w:r w:rsidDel="00DF1C45">
        <w:rPr>
          <w:sz w:val="16"/>
          <w:szCs w:val="16"/>
        </w:rPr>
        <w:delText>/</w:delText>
      </w:r>
      <w:r w:rsidR="002D4A87" w:rsidDel="00DF1C45">
        <w:rPr>
          <w:sz w:val="16"/>
          <w:szCs w:val="16"/>
        </w:rPr>
        <w:delText>1</w:delText>
      </w:r>
      <w:r w:rsidDel="00DF1C45">
        <w:rPr>
          <w:sz w:val="16"/>
          <w:szCs w:val="16"/>
        </w:rPr>
        <w:delText>8/2024</w:delText>
      </w:r>
    </w:del>
    <w:ins w:id="480" w:author="Taylor, Christine [HHS]" w:date="2025-07-22T17:47:00Z" w16du:dateUtc="2025-07-22T22:47:00Z">
      <w:r w:rsidR="00DF1C45">
        <w:rPr>
          <w:sz w:val="16"/>
          <w:szCs w:val="16"/>
        </w:rPr>
        <w:t>07/22/2025</w:t>
      </w:r>
    </w:ins>
    <w:r w:rsidRPr="002C737B">
      <w:rPr>
        <w:sz w:val="16"/>
        <w:szCs w:val="16"/>
      </w:rPr>
      <w:tab/>
    </w:r>
    <w:r>
      <w:rPr>
        <w:sz w:val="16"/>
        <w:szCs w:val="16"/>
      </w:rPr>
      <w:tab/>
    </w:r>
    <w:r>
      <w:rPr>
        <w:sz w:val="16"/>
        <w:szCs w:val="16"/>
      </w:rPr>
      <w:tab/>
    </w:r>
    <w:r w:rsidRPr="002C737B">
      <w:rPr>
        <w:sz w:val="16"/>
        <w:szCs w:val="16"/>
      </w:rPr>
      <w:t>Iowa Weath</w:t>
    </w:r>
    <w:r>
      <w:rPr>
        <w:sz w:val="16"/>
        <w:szCs w:val="16"/>
      </w:rPr>
      <w:t xml:space="preserve">erization </w:t>
    </w:r>
    <w:r w:rsidR="00371750">
      <w:rPr>
        <w:sz w:val="16"/>
        <w:szCs w:val="16"/>
      </w:rPr>
      <w:t xml:space="preserve">Policy </w:t>
    </w:r>
    <w:r>
      <w:rPr>
        <w:sz w:val="16"/>
        <w:szCs w:val="16"/>
      </w:rPr>
      <w:t xml:space="preserve">and Procedures </w:t>
    </w:r>
    <w:r>
      <w:rPr>
        <w:sz w:val="16"/>
        <w:szCs w:val="16"/>
      </w:rPr>
      <w:tab/>
    </w:r>
    <w:r>
      <w:rPr>
        <w:sz w:val="16"/>
        <w:szCs w:val="16"/>
      </w:rPr>
      <w:tab/>
    </w:r>
    <w:r>
      <w:rPr>
        <w:sz w:val="16"/>
        <w:szCs w:val="16"/>
      </w:rPr>
      <w:tab/>
    </w:r>
    <w:r>
      <w:rPr>
        <w:sz w:val="16"/>
        <w:szCs w:val="16"/>
      </w:rPr>
      <w:tab/>
      <w:t>Page</w:t>
    </w:r>
    <w:r w:rsidRPr="002C737B">
      <w:rPr>
        <w:sz w:val="16"/>
        <w:szCs w:val="16"/>
      </w:rPr>
      <w:t xml:space="preserve"> | </w:t>
    </w:r>
    <w:r w:rsidRPr="002C737B">
      <w:rPr>
        <w:sz w:val="16"/>
        <w:szCs w:val="16"/>
      </w:rPr>
      <w:fldChar w:fldCharType="begin"/>
    </w:r>
    <w:r w:rsidRPr="002C737B">
      <w:rPr>
        <w:sz w:val="16"/>
        <w:szCs w:val="16"/>
      </w:rPr>
      <w:instrText xml:space="preserve"> PAGE   \* MERGEFORMAT </w:instrText>
    </w:r>
    <w:r w:rsidRPr="002C737B">
      <w:rPr>
        <w:sz w:val="16"/>
        <w:szCs w:val="16"/>
      </w:rPr>
      <w:fldChar w:fldCharType="separate"/>
    </w:r>
    <w:r w:rsidRPr="00547215">
      <w:rPr>
        <w:b/>
        <w:noProof/>
        <w:sz w:val="16"/>
        <w:szCs w:val="16"/>
      </w:rPr>
      <w:t>3</w:t>
    </w:r>
    <w:r w:rsidRPr="002C737B">
      <w:rPr>
        <w:sz w:val="16"/>
        <w:szCs w:val="16"/>
      </w:rPr>
      <w:fldChar w:fldCharType="end"/>
    </w:r>
  </w:p>
  <w:p w14:paraId="2CF8CE59" w14:textId="77777777" w:rsidR="007A159C" w:rsidRPr="00842D2A" w:rsidRDefault="007A159C" w:rsidP="00842D2A">
    <w:pPr>
      <w:rPr>
        <w:szCs w:val="16"/>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1FDB4" w14:textId="449919F4" w:rsidR="007A159C" w:rsidRPr="002C737B" w:rsidRDefault="007A159C" w:rsidP="00842D2A">
    <w:pPr>
      <w:rPr>
        <w:sz w:val="16"/>
        <w:szCs w:val="16"/>
      </w:rPr>
    </w:pPr>
    <w:r>
      <w:rPr>
        <w:noProof/>
        <w:sz w:val="16"/>
        <w:szCs w:val="16"/>
      </w:rPr>
      <mc:AlternateContent>
        <mc:Choice Requires="wps">
          <w:drawing>
            <wp:anchor distT="4294967293" distB="4294967293" distL="114300" distR="114300" simplePos="0" relativeHeight="251658249" behindDoc="0" locked="0" layoutInCell="1" allowOverlap="1" wp14:anchorId="32CB5487" wp14:editId="3D769450">
              <wp:simplePos x="0" y="0"/>
              <wp:positionH relativeFrom="column">
                <wp:posOffset>-19050</wp:posOffset>
              </wp:positionH>
              <wp:positionV relativeFrom="paragraph">
                <wp:posOffset>-82551</wp:posOffset>
              </wp:positionV>
              <wp:extent cx="5962650" cy="0"/>
              <wp:effectExtent l="0" t="0" r="19050" b="19050"/>
              <wp:wrapNone/>
              <wp:docPr id="13"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65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3C5DF071">
            <v:line id="Line 45" style="position:absolute;z-index:251658249;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spid="_x0000_s1026" strokeweight="1pt" from="-1.5pt,-6.5pt" to="468pt,-6.5pt" w14:anchorId="4CE58DA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"/>
          </w:pict>
        </mc:Fallback>
      </mc:AlternateContent>
    </w:r>
    <w:r>
      <w:rPr>
        <w:sz w:val="16"/>
        <w:szCs w:val="16"/>
      </w:rPr>
      <w:t xml:space="preserve">Rev. </w:t>
    </w:r>
    <w:del w:id="579" w:author="Taylor, Christine [HHS]" w:date="2025-07-22T17:47:00Z" w16du:dateUtc="2025-07-22T22:47:00Z">
      <w:r w:rsidDel="00DF1C45">
        <w:rPr>
          <w:sz w:val="16"/>
          <w:szCs w:val="16"/>
        </w:rPr>
        <w:delText>0</w:delText>
      </w:r>
      <w:r w:rsidR="002D4A87" w:rsidDel="00DF1C45">
        <w:rPr>
          <w:sz w:val="16"/>
          <w:szCs w:val="16"/>
        </w:rPr>
        <w:delText>4</w:delText>
      </w:r>
      <w:r w:rsidDel="00DF1C45">
        <w:rPr>
          <w:sz w:val="16"/>
          <w:szCs w:val="16"/>
        </w:rPr>
        <w:delText>/</w:delText>
      </w:r>
      <w:r w:rsidR="002D4A87" w:rsidDel="00DF1C45">
        <w:rPr>
          <w:sz w:val="16"/>
          <w:szCs w:val="16"/>
        </w:rPr>
        <w:delText>1</w:delText>
      </w:r>
      <w:r w:rsidDel="00DF1C45">
        <w:rPr>
          <w:sz w:val="16"/>
          <w:szCs w:val="16"/>
        </w:rPr>
        <w:delText>8/2024</w:delText>
      </w:r>
    </w:del>
    <w:ins w:id="580" w:author="Taylor, Christine [HHS]" w:date="2025-07-22T17:47:00Z" w16du:dateUtc="2025-07-22T22:47:00Z">
      <w:r w:rsidR="00DF1C45">
        <w:rPr>
          <w:sz w:val="16"/>
          <w:szCs w:val="16"/>
        </w:rPr>
        <w:t>07/22/2025</w:t>
      </w:r>
    </w:ins>
    <w:r w:rsidRPr="002C737B">
      <w:rPr>
        <w:sz w:val="16"/>
        <w:szCs w:val="16"/>
      </w:rPr>
      <w:tab/>
    </w:r>
    <w:r>
      <w:rPr>
        <w:sz w:val="16"/>
        <w:szCs w:val="16"/>
      </w:rPr>
      <w:tab/>
    </w:r>
    <w:r>
      <w:rPr>
        <w:sz w:val="16"/>
        <w:szCs w:val="16"/>
      </w:rPr>
      <w:tab/>
    </w:r>
    <w:r w:rsidRPr="002C737B">
      <w:rPr>
        <w:sz w:val="16"/>
        <w:szCs w:val="16"/>
      </w:rPr>
      <w:t>Iowa Weath</w:t>
    </w:r>
    <w:r>
      <w:rPr>
        <w:sz w:val="16"/>
        <w:szCs w:val="16"/>
      </w:rPr>
      <w:t xml:space="preserve">erization </w:t>
    </w:r>
    <w:r w:rsidR="00371750">
      <w:rPr>
        <w:sz w:val="16"/>
        <w:szCs w:val="16"/>
      </w:rPr>
      <w:t xml:space="preserve">Policy </w:t>
    </w:r>
    <w:r>
      <w:rPr>
        <w:sz w:val="16"/>
        <w:szCs w:val="16"/>
      </w:rPr>
      <w:t xml:space="preserve">and Procedures </w:t>
    </w:r>
    <w:r>
      <w:rPr>
        <w:sz w:val="16"/>
        <w:szCs w:val="16"/>
      </w:rPr>
      <w:tab/>
    </w:r>
    <w:r>
      <w:rPr>
        <w:sz w:val="16"/>
        <w:szCs w:val="16"/>
      </w:rPr>
      <w:tab/>
    </w:r>
    <w:r>
      <w:rPr>
        <w:sz w:val="16"/>
        <w:szCs w:val="16"/>
      </w:rPr>
      <w:tab/>
    </w:r>
    <w:r>
      <w:rPr>
        <w:sz w:val="16"/>
        <w:szCs w:val="16"/>
      </w:rPr>
      <w:tab/>
      <w:t>Page</w:t>
    </w:r>
    <w:r w:rsidRPr="002C737B">
      <w:rPr>
        <w:sz w:val="16"/>
        <w:szCs w:val="16"/>
      </w:rPr>
      <w:t xml:space="preserve"> | </w:t>
    </w:r>
    <w:r w:rsidRPr="002C737B">
      <w:rPr>
        <w:sz w:val="16"/>
        <w:szCs w:val="16"/>
      </w:rPr>
      <w:fldChar w:fldCharType="begin"/>
    </w:r>
    <w:r w:rsidRPr="002C737B">
      <w:rPr>
        <w:sz w:val="16"/>
        <w:szCs w:val="16"/>
      </w:rPr>
      <w:instrText xml:space="preserve"> PAGE   \* MERGEFORMAT </w:instrText>
    </w:r>
    <w:r w:rsidRPr="002C737B">
      <w:rPr>
        <w:sz w:val="16"/>
        <w:szCs w:val="16"/>
      </w:rPr>
      <w:fldChar w:fldCharType="separate"/>
    </w:r>
    <w:r w:rsidRPr="00547215">
      <w:rPr>
        <w:b/>
        <w:noProof/>
        <w:sz w:val="16"/>
        <w:szCs w:val="16"/>
      </w:rPr>
      <w:t>5</w:t>
    </w:r>
    <w:r w:rsidRPr="002C737B">
      <w:rPr>
        <w:sz w:val="16"/>
        <w:szCs w:val="16"/>
      </w:rPr>
      <w:fldChar w:fldCharType="end"/>
    </w:r>
  </w:p>
  <w:p w14:paraId="5FAEB7E2" w14:textId="77777777" w:rsidR="007A159C" w:rsidRPr="00842D2A" w:rsidRDefault="007A159C" w:rsidP="00281D23">
    <w:pPr>
      <w:tabs>
        <w:tab w:val="left" w:pos="5880"/>
      </w:tabs>
      <w:rPr>
        <w:szCs w:val="16"/>
      </w:rPr>
    </w:pPr>
    <w:r>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D8598D" w14:textId="77777777" w:rsidR="0037064B" w:rsidRDefault="0037064B" w:rsidP="002C737B">
      <w:r>
        <w:separator/>
      </w:r>
    </w:p>
  </w:footnote>
  <w:footnote w:type="continuationSeparator" w:id="0">
    <w:p w14:paraId="55A49C61" w14:textId="77777777" w:rsidR="0037064B" w:rsidRDefault="0037064B" w:rsidP="002C737B">
      <w:r>
        <w:continuationSeparator/>
      </w:r>
    </w:p>
  </w:footnote>
  <w:footnote w:type="continuationNotice" w:id="1">
    <w:p w14:paraId="2DB208DA" w14:textId="77777777" w:rsidR="0037064B" w:rsidRDefault="003706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AAFE5" w14:textId="77777777" w:rsidR="007A159C" w:rsidRPr="00E66774" w:rsidRDefault="007A159C" w:rsidP="009E0565">
    <w:pPr>
      <w:jc w:val="right"/>
      <w:rPr>
        <w:b/>
      </w:rPr>
    </w:pPr>
    <w:r w:rsidRPr="00E66774">
      <w:rPr>
        <w:b/>
      </w:rPr>
      <w:t>1.00</w:t>
    </w:r>
    <w:r>
      <w:rPr>
        <w:b/>
      </w:rPr>
      <w:t xml:space="preserve"> </w:t>
    </w:r>
    <w:r w:rsidRPr="00E66774">
      <w:rPr>
        <w:b/>
      </w:rPr>
      <w:t>Program Overview</w:t>
    </w:r>
  </w:p>
  <w:p w14:paraId="290A9FB0" w14:textId="77777777" w:rsidR="007A159C" w:rsidRDefault="007A159C" w:rsidP="009E0565">
    <w:pPr>
      <w:jc w:val="right"/>
    </w:pPr>
    <w:r>
      <w:rPr>
        <w:noProof/>
      </w:rPr>
      <mc:AlternateContent>
        <mc:Choice Requires="wps">
          <w:drawing>
            <wp:anchor distT="4294967293" distB="4294967293" distL="114300" distR="114300" simplePos="0" relativeHeight="251658240" behindDoc="0" locked="0" layoutInCell="1" allowOverlap="1" wp14:anchorId="4CC7E6AC" wp14:editId="2BE92E7A">
              <wp:simplePos x="0" y="0"/>
              <wp:positionH relativeFrom="column">
                <wp:posOffset>0</wp:posOffset>
              </wp:positionH>
              <wp:positionV relativeFrom="paragraph">
                <wp:posOffset>101599</wp:posOffset>
              </wp:positionV>
              <wp:extent cx="5972175" cy="0"/>
              <wp:effectExtent l="0" t="0" r="9525" b="19050"/>
              <wp:wrapNone/>
              <wp:docPr id="2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217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72A81DCA">
            <v:line id="Line 2"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spid="_x0000_s1026" strokeweight="1pt" from="0,8pt" to="470.25pt,8pt" w14:anchorId="168ED3B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"/>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055AF" w14:textId="77777777" w:rsidR="007A159C" w:rsidRDefault="007A159C" w:rsidP="00506527">
    <w:pPr>
      <w:jc w:val="right"/>
      <w:rPr>
        <w:b/>
      </w:rPr>
    </w:pPr>
    <w:r>
      <w:tab/>
    </w:r>
    <w:r>
      <w:rPr>
        <w:b/>
      </w:rPr>
      <w:t>9.00 Procurement and Contracting Requirements</w:t>
    </w:r>
  </w:p>
  <w:p w14:paraId="38C3CC8D" w14:textId="77777777" w:rsidR="007A159C" w:rsidRPr="002C737B" w:rsidRDefault="007A159C" w:rsidP="00506527">
    <w:r>
      <w:rPr>
        <w:noProof/>
      </w:rPr>
      <mc:AlternateContent>
        <mc:Choice Requires="wps">
          <w:drawing>
            <wp:anchor distT="4294967293" distB="4294967293" distL="114300" distR="114300" simplePos="0" relativeHeight="251658257" behindDoc="0" locked="0" layoutInCell="1" allowOverlap="1" wp14:anchorId="09248FAA" wp14:editId="5AA834FD">
              <wp:simplePos x="0" y="0"/>
              <wp:positionH relativeFrom="column">
                <wp:posOffset>-19050</wp:posOffset>
              </wp:positionH>
              <wp:positionV relativeFrom="paragraph">
                <wp:posOffset>107949</wp:posOffset>
              </wp:positionV>
              <wp:extent cx="5962650" cy="0"/>
              <wp:effectExtent l="0" t="0" r="19050" b="19050"/>
              <wp:wrapNone/>
              <wp:docPr id="12"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65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5D9870B5">
            <v:line id="Line 48" style="position:absolute;z-index:251658257;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spid="_x0000_s1026" strokeweight="1pt" from="-1.5pt,8.5pt" to="468pt,8.5pt" w14:anchorId="1BE630C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"/>
          </w:pict>
        </mc:Fallback>
      </mc:AlternateContent>
    </w:r>
  </w:p>
  <w:p w14:paraId="4A8B1CFB" w14:textId="77777777" w:rsidR="007A159C" w:rsidRPr="002E190C" w:rsidRDefault="007A159C" w:rsidP="00506527">
    <w:pPr>
      <w:tabs>
        <w:tab w:val="left" w:pos="3780"/>
      </w:tabs>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EB46E" w14:textId="2A1CA496" w:rsidR="007A159C" w:rsidRDefault="007A159C" w:rsidP="009E0565">
    <w:pPr>
      <w:jc w:val="right"/>
      <w:rPr>
        <w:b/>
      </w:rPr>
    </w:pPr>
    <w:r>
      <w:rPr>
        <w:b/>
      </w:rPr>
      <w:t>10.00 Customer Communication and Energy Education</w:t>
    </w:r>
  </w:p>
  <w:p w14:paraId="2CDC9503" w14:textId="77777777" w:rsidR="007A159C" w:rsidRPr="002C737B" w:rsidRDefault="007A159C" w:rsidP="009E0565">
    <w:r>
      <w:rPr>
        <w:noProof/>
      </w:rPr>
      <mc:AlternateContent>
        <mc:Choice Requires="wps">
          <w:drawing>
            <wp:anchor distT="4294967293" distB="4294967293" distL="114300" distR="114300" simplePos="0" relativeHeight="251658250" behindDoc="0" locked="0" layoutInCell="1" allowOverlap="1" wp14:anchorId="67AB84F0" wp14:editId="3A17E3E6">
              <wp:simplePos x="0" y="0"/>
              <wp:positionH relativeFrom="column">
                <wp:posOffset>-19050</wp:posOffset>
              </wp:positionH>
              <wp:positionV relativeFrom="paragraph">
                <wp:posOffset>107949</wp:posOffset>
              </wp:positionV>
              <wp:extent cx="5962650" cy="0"/>
              <wp:effectExtent l="0" t="0" r="19050" b="19050"/>
              <wp:wrapNone/>
              <wp:docPr id="8"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65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49262013">
            <v:line id="Line 66" style="position:absolute;z-index:25165825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spid="_x0000_s1026" strokeweight="1pt" from="-1.5pt,8.5pt" to="468pt,8.5pt" w14:anchorId="343BDEC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"/>
          </w:pict>
        </mc:Fallback>
      </mc:AlternateContent>
    </w:r>
  </w:p>
  <w:p w14:paraId="254D5EA5" w14:textId="77777777" w:rsidR="007A159C" w:rsidRPr="009E0565" w:rsidRDefault="007A159C" w:rsidP="009E0565"/>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C316D" w14:textId="77777777" w:rsidR="007A159C" w:rsidRDefault="007A159C" w:rsidP="009E0565">
    <w:pPr>
      <w:jc w:val="right"/>
      <w:rPr>
        <w:b/>
      </w:rPr>
    </w:pPr>
    <w:r>
      <w:rPr>
        <w:b/>
      </w:rPr>
      <w:t>11.00 Expenditure Limits and Allowances</w:t>
    </w:r>
  </w:p>
  <w:p w14:paraId="69D10520" w14:textId="77777777" w:rsidR="007A159C" w:rsidRPr="002C737B" w:rsidRDefault="007A159C" w:rsidP="009E0565">
    <w:r>
      <w:rPr>
        <w:noProof/>
      </w:rPr>
      <mc:AlternateContent>
        <mc:Choice Requires="wps">
          <w:drawing>
            <wp:anchor distT="4294967293" distB="4294967293" distL="114300" distR="114300" simplePos="0" relativeHeight="251658252" behindDoc="0" locked="0" layoutInCell="1" allowOverlap="1" wp14:anchorId="1227A048" wp14:editId="153C9671">
              <wp:simplePos x="0" y="0"/>
              <wp:positionH relativeFrom="column">
                <wp:posOffset>-19050</wp:posOffset>
              </wp:positionH>
              <wp:positionV relativeFrom="paragraph">
                <wp:posOffset>107949</wp:posOffset>
              </wp:positionV>
              <wp:extent cx="5962650" cy="0"/>
              <wp:effectExtent l="0" t="0" r="19050" b="19050"/>
              <wp:wrapNone/>
              <wp:docPr id="6"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65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2FB4B618">
            <v:line id="Line 68" style="position:absolute;z-index:25165825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spid="_x0000_s1026" strokeweight="1pt" from="-1.5pt,8.5pt" to="468pt,8.5pt" w14:anchorId="12A2C9F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"/>
          </w:pict>
        </mc:Fallback>
      </mc:AlternateContent>
    </w:r>
  </w:p>
  <w:p w14:paraId="12BE975C" w14:textId="77777777" w:rsidR="007A159C" w:rsidRPr="009E0565" w:rsidRDefault="007A159C" w:rsidP="009E0565"/>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A2649" w14:textId="77777777" w:rsidR="007A159C" w:rsidRDefault="007A159C" w:rsidP="009E0565">
    <w:pPr>
      <w:jc w:val="right"/>
      <w:rPr>
        <w:b/>
      </w:rPr>
    </w:pPr>
    <w:r>
      <w:rPr>
        <w:b/>
      </w:rPr>
      <w:t>12.00 State Monitoring</w:t>
    </w:r>
  </w:p>
  <w:p w14:paraId="764B88B2" w14:textId="77777777" w:rsidR="007A159C" w:rsidRPr="002C737B" w:rsidRDefault="007A159C" w:rsidP="009E0565">
    <w:r>
      <w:rPr>
        <w:noProof/>
      </w:rPr>
      <mc:AlternateContent>
        <mc:Choice Requires="wps">
          <w:drawing>
            <wp:anchor distT="4294967293" distB="4294967293" distL="114300" distR="114300" simplePos="0" relativeHeight="251658259" behindDoc="0" locked="0" layoutInCell="1" allowOverlap="1" wp14:anchorId="636ACC4C" wp14:editId="132C6A89">
              <wp:simplePos x="0" y="0"/>
              <wp:positionH relativeFrom="column">
                <wp:posOffset>-19050</wp:posOffset>
              </wp:positionH>
              <wp:positionV relativeFrom="paragraph">
                <wp:posOffset>107949</wp:posOffset>
              </wp:positionV>
              <wp:extent cx="5962650" cy="0"/>
              <wp:effectExtent l="0" t="0" r="19050" b="19050"/>
              <wp:wrapNone/>
              <wp:docPr id="4"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65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780C8936">
            <v:line id="Line 69" style="position:absolute;z-index:251658259;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spid="_x0000_s1026" strokeweight="1pt" from="-1.5pt,8.5pt" to="468pt,8.5pt" w14:anchorId="1C9671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"/>
          </w:pict>
        </mc:Fallback>
      </mc:AlternateContent>
    </w:r>
  </w:p>
  <w:p w14:paraId="4AC80E1F" w14:textId="77777777" w:rsidR="007A159C" w:rsidRPr="009E0565" w:rsidRDefault="007A159C" w:rsidP="009E056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9F2DB" w14:textId="77777777" w:rsidR="007A159C" w:rsidRPr="00E66774" w:rsidRDefault="007A159C" w:rsidP="009E0565">
    <w:pPr>
      <w:jc w:val="right"/>
      <w:rPr>
        <w:b/>
      </w:rPr>
    </w:pPr>
    <w:r w:rsidRPr="00E66774">
      <w:rPr>
        <w:b/>
      </w:rPr>
      <w:t>1.00</w:t>
    </w:r>
    <w:r>
      <w:rPr>
        <w:b/>
      </w:rPr>
      <w:t xml:space="preserve"> </w:t>
    </w:r>
    <w:r w:rsidRPr="00E66774">
      <w:rPr>
        <w:b/>
      </w:rPr>
      <w:t>Program Overview</w:t>
    </w:r>
  </w:p>
  <w:p w14:paraId="6786C92C" w14:textId="77777777" w:rsidR="007A159C" w:rsidRDefault="007A159C" w:rsidP="009E0565">
    <w:pPr>
      <w:jc w:val="right"/>
    </w:pPr>
    <w:r>
      <w:rPr>
        <w:noProof/>
      </w:rPr>
      <mc:AlternateContent>
        <mc:Choice Requires="wps">
          <w:drawing>
            <wp:anchor distT="4294967293" distB="4294967293" distL="114300" distR="114300" simplePos="0" relativeHeight="251658256" behindDoc="0" locked="0" layoutInCell="1" allowOverlap="1" wp14:anchorId="76ED9BA0" wp14:editId="14783434">
              <wp:simplePos x="0" y="0"/>
              <wp:positionH relativeFrom="column">
                <wp:posOffset>0</wp:posOffset>
              </wp:positionH>
              <wp:positionV relativeFrom="paragraph">
                <wp:posOffset>101599</wp:posOffset>
              </wp:positionV>
              <wp:extent cx="5905500" cy="0"/>
              <wp:effectExtent l="0" t="0" r="19050" b="19050"/>
              <wp:wrapNone/>
              <wp:docPr id="8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55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10068089">
            <v:line id="Line 3" style="position:absolute;z-index:25165825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spid="_x0000_s1026" strokeweight="1pt" from="0,8pt" to="465pt,8pt" w14:anchorId="7A0CD6D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"/>
          </w:pict>
        </mc:Fallback>
      </mc:AlternateContent>
    </w:r>
  </w:p>
  <w:p w14:paraId="38E08283" w14:textId="77777777" w:rsidR="007A159C" w:rsidRDefault="007A159C" w:rsidP="009E0565">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C90EF" w14:textId="77777777" w:rsidR="007A159C" w:rsidRPr="00E66774" w:rsidRDefault="007A159C" w:rsidP="00092931">
    <w:pPr>
      <w:jc w:val="right"/>
      <w:rPr>
        <w:b/>
      </w:rPr>
    </w:pPr>
    <w:r>
      <w:rPr>
        <w:b/>
      </w:rPr>
      <w:t>2</w:t>
    </w:r>
    <w:r w:rsidRPr="00E66774">
      <w:rPr>
        <w:b/>
      </w:rPr>
      <w:t>.00</w:t>
    </w:r>
    <w:r>
      <w:rPr>
        <w:b/>
      </w:rPr>
      <w:t xml:space="preserve"> Information and Training</w:t>
    </w:r>
  </w:p>
  <w:p w14:paraId="18C0CF6F" w14:textId="77777777" w:rsidR="007A159C" w:rsidRDefault="007A159C" w:rsidP="00092931">
    <w:pPr>
      <w:jc w:val="right"/>
    </w:pPr>
    <w:r>
      <w:rPr>
        <w:noProof/>
      </w:rPr>
      <mc:AlternateContent>
        <mc:Choice Requires="wps">
          <w:drawing>
            <wp:anchor distT="4294967293" distB="4294967293" distL="114300" distR="114300" simplePos="0" relativeHeight="251658264" behindDoc="0" locked="0" layoutInCell="1" allowOverlap="1" wp14:anchorId="2AE289BA" wp14:editId="4FCA72B8">
              <wp:simplePos x="0" y="0"/>
              <wp:positionH relativeFrom="column">
                <wp:posOffset>-19050</wp:posOffset>
              </wp:positionH>
              <wp:positionV relativeFrom="paragraph">
                <wp:posOffset>101599</wp:posOffset>
              </wp:positionV>
              <wp:extent cx="5962650" cy="0"/>
              <wp:effectExtent l="0" t="0" r="19050" b="1905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65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131EC629">
            <v:line id="Line 14" style="position:absolute;z-index:251658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spid="_x0000_s1026" strokeweight="1pt" from="-1.5pt,8pt" to="468pt,8pt" w14:anchorId="29FCCBA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"/>
          </w:pict>
        </mc:Fallback>
      </mc:AlternateContent>
    </w:r>
  </w:p>
  <w:p w14:paraId="37E2880D" w14:textId="77777777" w:rsidR="007A159C" w:rsidRPr="002C737B" w:rsidRDefault="007A159C" w:rsidP="002C737B"/>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B35B2" w14:textId="77777777" w:rsidR="007A159C" w:rsidRPr="00E66774" w:rsidRDefault="007A159C" w:rsidP="00092931">
    <w:pPr>
      <w:jc w:val="right"/>
      <w:rPr>
        <w:b/>
      </w:rPr>
    </w:pPr>
    <w:r>
      <w:rPr>
        <w:b/>
      </w:rPr>
      <w:t>3</w:t>
    </w:r>
    <w:r w:rsidRPr="00E66774">
      <w:rPr>
        <w:b/>
      </w:rPr>
      <w:t>.00</w:t>
    </w:r>
    <w:r>
      <w:rPr>
        <w:b/>
      </w:rPr>
      <w:t xml:space="preserve"> Eligibility and Deferral Policy</w:t>
    </w:r>
  </w:p>
  <w:p w14:paraId="4687CCBF" w14:textId="77777777" w:rsidR="007A159C" w:rsidRDefault="007A159C" w:rsidP="00092931">
    <w:pPr>
      <w:jc w:val="right"/>
    </w:pPr>
    <w:r>
      <w:rPr>
        <w:noProof/>
      </w:rPr>
      <mc:AlternateContent>
        <mc:Choice Requires="wps">
          <w:drawing>
            <wp:anchor distT="4294967293" distB="4294967293" distL="114300" distR="114300" simplePos="0" relativeHeight="251658255" behindDoc="0" locked="0" layoutInCell="1" allowOverlap="1" wp14:anchorId="03E61A71" wp14:editId="2D91022C">
              <wp:simplePos x="0" y="0"/>
              <wp:positionH relativeFrom="column">
                <wp:posOffset>-19050</wp:posOffset>
              </wp:positionH>
              <wp:positionV relativeFrom="paragraph">
                <wp:posOffset>101599</wp:posOffset>
              </wp:positionV>
              <wp:extent cx="5962650" cy="0"/>
              <wp:effectExtent l="0" t="0" r="19050" b="19050"/>
              <wp:wrapNone/>
              <wp:docPr id="55"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65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5BBB5D67">
            <v:line id="Line 14" style="position:absolute;z-index:251658255;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spid="_x0000_s1026" strokeweight="1pt" from="-1.5pt,8pt" to="468pt,8pt" w14:anchorId="5C5CB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"/>
          </w:pict>
        </mc:Fallback>
      </mc:AlternateContent>
    </w:r>
  </w:p>
  <w:p w14:paraId="62C6A87B" w14:textId="77777777" w:rsidR="007A159C" w:rsidRPr="002C737B" w:rsidRDefault="007A159C" w:rsidP="002C737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CB296" w14:textId="77777777" w:rsidR="007A159C" w:rsidRDefault="007A159C" w:rsidP="009E0565">
    <w:pPr>
      <w:jc w:val="right"/>
      <w:rPr>
        <w:b/>
      </w:rPr>
    </w:pPr>
    <w:r>
      <w:rPr>
        <w:b/>
      </w:rPr>
      <w:t>4</w:t>
    </w:r>
    <w:r w:rsidRPr="00C33A25">
      <w:rPr>
        <w:b/>
      </w:rPr>
      <w:t>.00</w:t>
    </w:r>
    <w:r>
      <w:rPr>
        <w:b/>
      </w:rPr>
      <w:t xml:space="preserve"> Client Selection and Rental Policies</w:t>
    </w:r>
  </w:p>
  <w:p w14:paraId="000C02C2" w14:textId="77777777" w:rsidR="007A159C" w:rsidRPr="002C737B" w:rsidRDefault="007A159C" w:rsidP="009E0565">
    <w:r>
      <w:rPr>
        <w:noProof/>
      </w:rPr>
      <mc:AlternateContent>
        <mc:Choice Requires="wps">
          <w:drawing>
            <wp:anchor distT="4294967293" distB="4294967293" distL="114300" distR="114300" simplePos="0" relativeHeight="251658242" behindDoc="0" locked="0" layoutInCell="1" allowOverlap="1" wp14:anchorId="29485890" wp14:editId="577A4482">
              <wp:simplePos x="0" y="0"/>
              <wp:positionH relativeFrom="column">
                <wp:posOffset>-19050</wp:posOffset>
              </wp:positionH>
              <wp:positionV relativeFrom="paragraph">
                <wp:posOffset>111124</wp:posOffset>
              </wp:positionV>
              <wp:extent cx="5724525" cy="0"/>
              <wp:effectExtent l="0" t="0" r="9525" b="19050"/>
              <wp:wrapNone/>
              <wp:docPr id="20"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452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1D6F7416">
            <v:line id="Line 29" style="position:absolute;z-index:25165824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spid="_x0000_s1026" strokeweight="1pt" from="-1.5pt,8.75pt" to="449.25pt,8.75pt" w14:anchorId="4BFF92F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"/>
          </w:pict>
        </mc:Fallback>
      </mc:AlternateContent>
    </w:r>
  </w:p>
  <w:p w14:paraId="67D26CEB" w14:textId="77777777" w:rsidR="007A159C" w:rsidRPr="009E0565" w:rsidRDefault="007A159C" w:rsidP="009E056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63CA2" w14:textId="77777777" w:rsidR="007A159C" w:rsidRDefault="007A159C" w:rsidP="0024103C">
    <w:pPr>
      <w:jc w:val="right"/>
      <w:rPr>
        <w:b/>
      </w:rPr>
    </w:pPr>
    <w:r>
      <w:rPr>
        <w:b/>
      </w:rPr>
      <w:t>5.00 Field Policies and Procedures</w:t>
    </w:r>
  </w:p>
  <w:p w14:paraId="58E11CDE" w14:textId="77777777" w:rsidR="007A159C" w:rsidRDefault="007A159C" w:rsidP="0024103C">
    <w:pPr>
      <w:jc w:val="right"/>
    </w:pPr>
    <w:r>
      <w:rPr>
        <w:b/>
        <w:noProof/>
      </w:rPr>
      <mc:AlternateContent>
        <mc:Choice Requires="wps">
          <w:drawing>
            <wp:anchor distT="4294967293" distB="4294967293" distL="114300" distR="114300" simplePos="0" relativeHeight="251658246" behindDoc="0" locked="0" layoutInCell="1" allowOverlap="1" wp14:anchorId="68AC0751" wp14:editId="2AA1A8EF">
              <wp:simplePos x="0" y="0"/>
              <wp:positionH relativeFrom="column">
                <wp:posOffset>0</wp:posOffset>
              </wp:positionH>
              <wp:positionV relativeFrom="paragraph">
                <wp:posOffset>98424</wp:posOffset>
              </wp:positionV>
              <wp:extent cx="5981700" cy="0"/>
              <wp:effectExtent l="0" t="0" r="19050" b="19050"/>
              <wp:wrapNone/>
              <wp:docPr id="18"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17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5BDF391F">
            <v:line id="Line 36" style="position:absolute;z-index:25165824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spid="_x0000_s1026" strokeweight="1pt" from="0,7.75pt" to="471pt,7.75pt" w14:anchorId="625B28E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"/>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26062" w14:textId="77777777" w:rsidR="007A159C" w:rsidRDefault="007A159C" w:rsidP="009E0565">
    <w:pPr>
      <w:jc w:val="right"/>
      <w:rPr>
        <w:b/>
      </w:rPr>
    </w:pPr>
    <w:r>
      <w:rPr>
        <w:b/>
      </w:rPr>
      <w:t>6.00 Documentation and Recordkeeping Requirements</w:t>
    </w:r>
  </w:p>
  <w:p w14:paraId="1F588A56" w14:textId="77777777" w:rsidR="007A159C" w:rsidRPr="002C737B" w:rsidRDefault="007A159C" w:rsidP="009E0565">
    <w:r>
      <w:rPr>
        <w:noProof/>
      </w:rPr>
      <mc:AlternateContent>
        <mc:Choice Requires="wps">
          <w:drawing>
            <wp:anchor distT="4294967293" distB="4294967293" distL="114300" distR="114300" simplePos="0" relativeHeight="251658245" behindDoc="0" locked="0" layoutInCell="1" allowOverlap="1" wp14:anchorId="7BCE9D55" wp14:editId="4076B719">
              <wp:simplePos x="0" y="0"/>
              <wp:positionH relativeFrom="column">
                <wp:posOffset>-19050</wp:posOffset>
              </wp:positionH>
              <wp:positionV relativeFrom="paragraph">
                <wp:posOffset>107949</wp:posOffset>
              </wp:positionV>
              <wp:extent cx="5962650" cy="0"/>
              <wp:effectExtent l="0" t="0" r="19050" b="19050"/>
              <wp:wrapNone/>
              <wp:docPr id="16"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65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115439A6">
            <v:line id="Line 33" style="position:absolute;z-index:251658245;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spid="_x0000_s1026" strokeweight="1pt" from="-1.5pt,8.5pt" to="468pt,8.5pt" w14:anchorId="06A706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"/>
          </w:pict>
        </mc:Fallback>
      </mc:AlternateContent>
    </w:r>
  </w:p>
  <w:p w14:paraId="22BFCD1A" w14:textId="77777777" w:rsidR="007A159C" w:rsidRPr="009E0565" w:rsidRDefault="007A159C" w:rsidP="009E0565"/>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A07E9" w14:textId="77777777" w:rsidR="007A159C" w:rsidRDefault="007A159C" w:rsidP="009E0565">
    <w:pPr>
      <w:jc w:val="right"/>
      <w:rPr>
        <w:b/>
      </w:rPr>
    </w:pPr>
    <w:r>
      <w:rPr>
        <w:b/>
      </w:rPr>
      <w:t>7.00 Reporting Requirements</w:t>
    </w:r>
  </w:p>
  <w:p w14:paraId="756E27EB" w14:textId="77777777" w:rsidR="007A159C" w:rsidRPr="002C737B" w:rsidRDefault="007A159C" w:rsidP="009E0565">
    <w:r>
      <w:rPr>
        <w:noProof/>
      </w:rPr>
      <mc:AlternateContent>
        <mc:Choice Requires="wps">
          <w:drawing>
            <wp:anchor distT="4294967293" distB="4294967293" distL="114300" distR="114300" simplePos="0" relativeHeight="251658248" behindDoc="0" locked="0" layoutInCell="1" allowOverlap="1" wp14:anchorId="7D364358" wp14:editId="25C2873F">
              <wp:simplePos x="0" y="0"/>
              <wp:positionH relativeFrom="column">
                <wp:posOffset>-19050</wp:posOffset>
              </wp:positionH>
              <wp:positionV relativeFrom="paragraph">
                <wp:posOffset>107949</wp:posOffset>
              </wp:positionV>
              <wp:extent cx="5962650" cy="0"/>
              <wp:effectExtent l="0" t="0" r="19050" b="19050"/>
              <wp:wrapNone/>
              <wp:docPr id="14"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65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0A8E60A7">
            <v:line id="Line 44" style="position:absolute;z-index:25165824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spid="_x0000_s1026" strokeweight="1pt" from="-1.5pt,8.5pt" to="468pt,8.5pt" w14:anchorId="7F96CA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"/>
          </w:pict>
        </mc:Fallback>
      </mc:AlternateContent>
    </w:r>
  </w:p>
  <w:p w14:paraId="1DFE5E01" w14:textId="77777777" w:rsidR="007A159C" w:rsidRPr="009E0565" w:rsidRDefault="007A159C" w:rsidP="009E0565"/>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52843" w14:textId="06409CE4" w:rsidR="007A159C" w:rsidRDefault="007A159C" w:rsidP="004875B6">
    <w:pPr>
      <w:jc w:val="right"/>
      <w:rPr>
        <w:b/>
      </w:rPr>
    </w:pPr>
    <w:r>
      <w:rPr>
        <w:b/>
      </w:rPr>
      <w:t>8.00 Financial Management</w:t>
    </w:r>
  </w:p>
  <w:p w14:paraId="143667E9" w14:textId="77777777" w:rsidR="007A159C" w:rsidRPr="002C737B" w:rsidRDefault="007A159C" w:rsidP="004875B6">
    <w:r>
      <w:rPr>
        <w:noProof/>
      </w:rPr>
      <mc:AlternateContent>
        <mc:Choice Requires="wps">
          <w:drawing>
            <wp:anchor distT="4294967293" distB="4294967293" distL="114300" distR="114300" simplePos="0" relativeHeight="251658262" behindDoc="0" locked="0" layoutInCell="1" allowOverlap="1" wp14:anchorId="7111DF38" wp14:editId="55AD6CF1">
              <wp:simplePos x="0" y="0"/>
              <wp:positionH relativeFrom="column">
                <wp:posOffset>-19050</wp:posOffset>
              </wp:positionH>
              <wp:positionV relativeFrom="paragraph">
                <wp:posOffset>107949</wp:posOffset>
              </wp:positionV>
              <wp:extent cx="5962650" cy="0"/>
              <wp:effectExtent l="0" t="0" r="19050" b="19050"/>
              <wp:wrapNone/>
              <wp:docPr id="64"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65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5C0FEAA7">
            <v:line id="Line 44" style="position:absolute;z-index:25165826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spid="_x0000_s1026" strokeweight="1pt" from="-1.5pt,8.5pt" to="468pt,8.5pt" w14:anchorId="6BC521E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"/>
          </w:pict>
        </mc:Fallback>
      </mc:AlternateContent>
    </w:r>
  </w:p>
  <w:p w14:paraId="063D19C2" w14:textId="77777777" w:rsidR="007A159C" w:rsidRPr="009E0565" w:rsidRDefault="007A159C" w:rsidP="004875B6"/>
  <w:p w14:paraId="68C6D10C" w14:textId="77777777" w:rsidR="007A159C" w:rsidRPr="006B0B66" w:rsidRDefault="007A159C" w:rsidP="006B0B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196994"/>
    <w:multiLevelType w:val="hybridMultilevel"/>
    <w:tmpl w:val="59DA916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0254039"/>
    <w:multiLevelType w:val="hybridMultilevel"/>
    <w:tmpl w:val="FE8843D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3FA37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74929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7654E76"/>
    <w:multiLevelType w:val="multilevel"/>
    <w:tmpl w:val="AAAC1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B674C9"/>
    <w:multiLevelType w:val="multilevel"/>
    <w:tmpl w:val="1C705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CF53DF"/>
    <w:multiLevelType w:val="hybridMultilevel"/>
    <w:tmpl w:val="978A03CA"/>
    <w:lvl w:ilvl="0" w:tplc="04090001">
      <w:start w:val="1"/>
      <w:numFmt w:val="bullet"/>
      <w:lvlText w:val=""/>
      <w:lvlJc w:val="left"/>
      <w:pPr>
        <w:tabs>
          <w:tab w:val="num" w:pos="360"/>
        </w:tabs>
        <w:ind w:left="360" w:hanging="360"/>
      </w:pPr>
      <w:rPr>
        <w:rFonts w:ascii="Symbol" w:hAnsi="Symbol" w:hint="default"/>
      </w:rPr>
    </w:lvl>
    <w:lvl w:ilvl="1" w:tplc="D03641A8">
      <w:start w:val="2"/>
      <w:numFmt w:val="bullet"/>
      <w:lvlText w:val="-"/>
      <w:lvlJc w:val="left"/>
      <w:pPr>
        <w:tabs>
          <w:tab w:val="num" w:pos="1080"/>
        </w:tabs>
        <w:ind w:left="1080" w:hanging="360"/>
      </w:pPr>
      <w:rPr>
        <w:rFonts w:ascii="Arial" w:eastAsia="Times New Roman" w:hAnsi="Arial"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D0624D"/>
    <w:multiLevelType w:val="multilevel"/>
    <w:tmpl w:val="058AF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BD1E38"/>
    <w:multiLevelType w:val="hybridMultilevel"/>
    <w:tmpl w:val="C86677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EF428F"/>
    <w:multiLevelType w:val="hybridMultilevel"/>
    <w:tmpl w:val="467A3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EF4CE5"/>
    <w:multiLevelType w:val="hybridMultilevel"/>
    <w:tmpl w:val="D1FC64FC"/>
    <w:lvl w:ilvl="0" w:tplc="86EA4FE8">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1A11082"/>
    <w:multiLevelType w:val="multilevel"/>
    <w:tmpl w:val="E8CA50E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 w15:restartNumberingAfterBreak="0">
    <w:nsid w:val="12C6612D"/>
    <w:multiLevelType w:val="multilevel"/>
    <w:tmpl w:val="6CC8C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8176042"/>
    <w:multiLevelType w:val="hybridMultilevel"/>
    <w:tmpl w:val="9D006F30"/>
    <w:lvl w:ilvl="0" w:tplc="04090003">
      <w:start w:val="1"/>
      <w:numFmt w:val="bullet"/>
      <w:lvlText w:val="o"/>
      <w:lvlJc w:val="left"/>
      <w:pPr>
        <w:tabs>
          <w:tab w:val="num" w:pos="720"/>
        </w:tabs>
        <w:ind w:left="720" w:hanging="360"/>
      </w:pPr>
      <w:rPr>
        <w:rFonts w:ascii="Courier New" w:hAnsi="Courier New" w:cs="Courier New" w:hint="default"/>
      </w:rPr>
    </w:lvl>
    <w:lvl w:ilvl="1" w:tplc="25268FA2">
      <w:numFmt w:val="bullet"/>
      <w:lvlText w:val="-"/>
      <w:lvlJc w:val="left"/>
      <w:pPr>
        <w:ind w:left="1440" w:hanging="360"/>
      </w:pPr>
      <w:rPr>
        <w:rFonts w:ascii="Arial" w:eastAsia="Times New Roman" w:hAnsi="Arial" w:cs="Arial" w:hint="default"/>
        <w:i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C60B06"/>
    <w:multiLevelType w:val="hybridMultilevel"/>
    <w:tmpl w:val="29DC5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D949E5"/>
    <w:multiLevelType w:val="multilevel"/>
    <w:tmpl w:val="3B9886EE"/>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7" w15:restartNumberingAfterBreak="0">
    <w:nsid w:val="21101AE9"/>
    <w:multiLevelType w:val="multilevel"/>
    <w:tmpl w:val="27BEF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37568A7"/>
    <w:multiLevelType w:val="singleLevel"/>
    <w:tmpl w:val="0409000F"/>
    <w:lvl w:ilvl="0">
      <w:start w:val="1"/>
      <w:numFmt w:val="decimal"/>
      <w:lvlText w:val="%1."/>
      <w:lvlJc w:val="left"/>
      <w:pPr>
        <w:tabs>
          <w:tab w:val="num" w:pos="360"/>
        </w:tabs>
        <w:ind w:left="360" w:hanging="360"/>
      </w:pPr>
    </w:lvl>
  </w:abstractNum>
  <w:abstractNum w:abstractNumId="19" w15:restartNumberingAfterBreak="0">
    <w:nsid w:val="24FD3169"/>
    <w:multiLevelType w:val="hybridMultilevel"/>
    <w:tmpl w:val="68120884"/>
    <w:lvl w:ilvl="0" w:tplc="04090005">
      <w:start w:val="1"/>
      <w:numFmt w:val="bullet"/>
      <w:lvlText w:val=""/>
      <w:lvlJc w:val="left"/>
      <w:pPr>
        <w:ind w:left="1440" w:hanging="360"/>
      </w:pPr>
      <w:rPr>
        <w:rFonts w:ascii="Wingdings" w:hAnsi="Wingdings"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8783294"/>
    <w:multiLevelType w:val="hybridMultilevel"/>
    <w:tmpl w:val="0C72B3BE"/>
    <w:lvl w:ilvl="0" w:tplc="592C5A56">
      <w:start w:val="1"/>
      <w:numFmt w:val="decimal"/>
      <w:lvlText w:val="%1."/>
      <w:lvlJc w:val="left"/>
      <w:pPr>
        <w:ind w:left="-18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1" w15:restartNumberingAfterBreak="0">
    <w:nsid w:val="29E32DA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29FC5451"/>
    <w:multiLevelType w:val="hybridMultilevel"/>
    <w:tmpl w:val="5CFEF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401C88"/>
    <w:multiLevelType w:val="multilevel"/>
    <w:tmpl w:val="966C5834"/>
    <w:lvl w:ilvl="0">
      <w:start w:val="1"/>
      <w:numFmt w:val="bullet"/>
      <w:lvlText w:val=""/>
      <w:lvlJc w:val="left"/>
      <w:pPr>
        <w:tabs>
          <w:tab w:val="num" w:pos="360"/>
        </w:tabs>
        <w:ind w:left="360" w:hanging="360"/>
      </w:pPr>
      <w:rPr>
        <w:rFonts w:ascii="Symbol" w:hAnsi="Symbol" w:hint="default"/>
      </w:rPr>
    </w:lvl>
    <w:lvl w:ilvl="1">
      <w:start w:val="43"/>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E424360"/>
    <w:multiLevelType w:val="hybridMultilevel"/>
    <w:tmpl w:val="F052428A"/>
    <w:lvl w:ilvl="0" w:tplc="5A828CE0">
      <w:start w:val="1"/>
      <w:numFmt w:val="bullet"/>
      <w:lvlText w:val="●"/>
      <w:lvlJc w:val="left"/>
      <w:pPr>
        <w:ind w:left="720" w:hanging="360"/>
      </w:pPr>
      <w:rPr>
        <w:rFonts w:ascii="Univers" w:hAnsi="Univer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E467065"/>
    <w:multiLevelType w:val="hybridMultilevel"/>
    <w:tmpl w:val="38A45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0125D9A"/>
    <w:multiLevelType w:val="hybridMultilevel"/>
    <w:tmpl w:val="857EA8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E2270F"/>
    <w:multiLevelType w:val="hybridMultilevel"/>
    <w:tmpl w:val="22E02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E658F3"/>
    <w:multiLevelType w:val="hybridMultilevel"/>
    <w:tmpl w:val="03A2AB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F81726F"/>
    <w:multiLevelType w:val="hybridMultilevel"/>
    <w:tmpl w:val="9C0CF7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FBC3E66"/>
    <w:multiLevelType w:val="hybridMultilevel"/>
    <w:tmpl w:val="097C3A0C"/>
    <w:lvl w:ilvl="0" w:tplc="BF8E484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1D5420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42F579F3"/>
    <w:multiLevelType w:val="multilevel"/>
    <w:tmpl w:val="407E8CA4"/>
    <w:lvl w:ilvl="0">
      <w:start w:val="9"/>
      <w:numFmt w:val="decimal"/>
      <w:lvlText w:val="%1"/>
      <w:lvlJc w:val="left"/>
      <w:pPr>
        <w:tabs>
          <w:tab w:val="num" w:pos="375"/>
        </w:tabs>
        <w:ind w:left="375" w:hanging="375"/>
      </w:pPr>
      <w:rPr>
        <w:rFonts w:hint="default"/>
      </w:rPr>
    </w:lvl>
    <w:lvl w:ilvl="1">
      <w:start w:val="20"/>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3640CF8"/>
    <w:multiLevelType w:val="hybridMultilevel"/>
    <w:tmpl w:val="90C0B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6626079"/>
    <w:multiLevelType w:val="hybridMultilevel"/>
    <w:tmpl w:val="B4303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C646881"/>
    <w:multiLevelType w:val="hybridMultilevel"/>
    <w:tmpl w:val="7FE6088A"/>
    <w:lvl w:ilvl="0" w:tplc="64DCCF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C854AA2"/>
    <w:multiLevelType w:val="hybridMultilevel"/>
    <w:tmpl w:val="9ED604A2"/>
    <w:lvl w:ilvl="0" w:tplc="BF8E484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4F542194"/>
    <w:multiLevelType w:val="hybridMultilevel"/>
    <w:tmpl w:val="E9B0C5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507A24BA"/>
    <w:multiLevelType w:val="hybridMultilevel"/>
    <w:tmpl w:val="6DC821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51E51470"/>
    <w:multiLevelType w:val="hybridMultilevel"/>
    <w:tmpl w:val="7E284D7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559C1A8C"/>
    <w:multiLevelType w:val="hybridMultilevel"/>
    <w:tmpl w:val="582CEE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7506418"/>
    <w:multiLevelType w:val="hybridMultilevel"/>
    <w:tmpl w:val="67A004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AE5472C"/>
    <w:multiLevelType w:val="hybridMultilevel"/>
    <w:tmpl w:val="58CE3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B581B8C"/>
    <w:multiLevelType w:val="multilevel"/>
    <w:tmpl w:val="DBA49C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4" w15:restartNumberingAfterBreak="0">
    <w:nsid w:val="61ED02DA"/>
    <w:multiLevelType w:val="hybridMultilevel"/>
    <w:tmpl w:val="7EC4C76A"/>
    <w:lvl w:ilvl="0" w:tplc="5058CBCA">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64C06D8D"/>
    <w:multiLevelType w:val="multilevel"/>
    <w:tmpl w:val="23C82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8623E5E"/>
    <w:multiLevelType w:val="multilevel"/>
    <w:tmpl w:val="BE4CE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9D31095"/>
    <w:multiLevelType w:val="hybridMultilevel"/>
    <w:tmpl w:val="8DF8F4C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6E5620D6"/>
    <w:multiLevelType w:val="hybridMultilevel"/>
    <w:tmpl w:val="DDB03018"/>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E6449A4"/>
    <w:multiLevelType w:val="hybridMultilevel"/>
    <w:tmpl w:val="A04AE206"/>
    <w:lvl w:ilvl="0" w:tplc="93D615F0">
      <w:numFmt w:val="bullet"/>
      <w:lvlText w:val=""/>
      <w:lvlJc w:val="left"/>
      <w:pPr>
        <w:ind w:left="1530" w:hanging="360"/>
      </w:pPr>
      <w:rPr>
        <w:rFonts w:ascii="Symbol" w:eastAsia="Calibri" w:hAnsi="Symbol" w:cs="Tahom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70F70B62"/>
    <w:multiLevelType w:val="hybridMultilevel"/>
    <w:tmpl w:val="E564ED8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74843D27"/>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52" w15:restartNumberingAfterBreak="0">
    <w:nsid w:val="75DB266A"/>
    <w:multiLevelType w:val="hybridMultilevel"/>
    <w:tmpl w:val="E9B0BDF2"/>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53" w15:restartNumberingAfterBreak="0">
    <w:nsid w:val="76206BFA"/>
    <w:multiLevelType w:val="multilevel"/>
    <w:tmpl w:val="4B52EECC"/>
    <w:lvl w:ilvl="0">
      <w:start w:val="9"/>
      <w:numFmt w:val="decimal"/>
      <w:lvlText w:val="%1"/>
      <w:lvlJc w:val="left"/>
      <w:pPr>
        <w:tabs>
          <w:tab w:val="num" w:pos="375"/>
        </w:tabs>
        <w:ind w:left="375" w:hanging="375"/>
      </w:pPr>
      <w:rPr>
        <w:rFonts w:hint="default"/>
      </w:rPr>
    </w:lvl>
    <w:lvl w:ilvl="1">
      <w:start w:val="10"/>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7C6C00CA"/>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55" w15:restartNumberingAfterBreak="0">
    <w:nsid w:val="7EEC6995"/>
    <w:multiLevelType w:val="hybridMultilevel"/>
    <w:tmpl w:val="B210A3EE"/>
    <w:lvl w:ilvl="0" w:tplc="BF8E484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F66316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7FC03EBD"/>
    <w:multiLevelType w:val="hybridMultilevel"/>
    <w:tmpl w:val="41C6C33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433865152">
    <w:abstractNumId w:val="41"/>
  </w:num>
  <w:num w:numId="2" w16cid:durableId="43005019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16cid:durableId="343282877">
    <w:abstractNumId w:val="7"/>
  </w:num>
  <w:num w:numId="4" w16cid:durableId="371266211">
    <w:abstractNumId w:val="56"/>
  </w:num>
  <w:num w:numId="5" w16cid:durableId="1381711955">
    <w:abstractNumId w:val="18"/>
  </w:num>
  <w:num w:numId="6" w16cid:durableId="639921286">
    <w:abstractNumId w:val="44"/>
  </w:num>
  <w:num w:numId="7" w16cid:durableId="341592118">
    <w:abstractNumId w:val="11"/>
  </w:num>
  <w:num w:numId="8" w16cid:durableId="849372814">
    <w:abstractNumId w:val="36"/>
  </w:num>
  <w:num w:numId="9" w16cid:durableId="1406147176">
    <w:abstractNumId w:val="55"/>
  </w:num>
  <w:num w:numId="10" w16cid:durableId="1741099314">
    <w:abstractNumId w:val="30"/>
  </w:num>
  <w:num w:numId="11" w16cid:durableId="781803844">
    <w:abstractNumId w:val="4"/>
  </w:num>
  <w:num w:numId="12" w16cid:durableId="320275248">
    <w:abstractNumId w:val="57"/>
  </w:num>
  <w:num w:numId="13" w16cid:durableId="1162428593">
    <w:abstractNumId w:val="27"/>
  </w:num>
  <w:num w:numId="14" w16cid:durableId="1268582625">
    <w:abstractNumId w:val="50"/>
  </w:num>
  <w:num w:numId="15" w16cid:durableId="79761671">
    <w:abstractNumId w:val="54"/>
  </w:num>
  <w:num w:numId="16" w16cid:durableId="721102296">
    <w:abstractNumId w:val="21"/>
  </w:num>
  <w:num w:numId="17" w16cid:durableId="1368216549">
    <w:abstractNumId w:val="38"/>
  </w:num>
  <w:num w:numId="18" w16cid:durableId="1883786785">
    <w:abstractNumId w:val="47"/>
  </w:num>
  <w:num w:numId="19" w16cid:durableId="925192096">
    <w:abstractNumId w:val="31"/>
  </w:num>
  <w:num w:numId="20" w16cid:durableId="93677134">
    <w:abstractNumId w:val="3"/>
  </w:num>
  <w:num w:numId="21" w16cid:durableId="427895928">
    <w:abstractNumId w:val="51"/>
  </w:num>
  <w:num w:numId="22" w16cid:durableId="930160609">
    <w:abstractNumId w:val="10"/>
  </w:num>
  <w:num w:numId="23" w16cid:durableId="1663967261">
    <w:abstractNumId w:val="53"/>
  </w:num>
  <w:num w:numId="24" w16cid:durableId="1022320186">
    <w:abstractNumId w:val="32"/>
  </w:num>
  <w:num w:numId="25" w16cid:durableId="1461143290">
    <w:abstractNumId w:val="34"/>
  </w:num>
  <w:num w:numId="26" w16cid:durableId="1100490499">
    <w:abstractNumId w:val="37"/>
  </w:num>
  <w:num w:numId="27" w16cid:durableId="806748980">
    <w:abstractNumId w:val="42"/>
  </w:num>
  <w:num w:numId="28" w16cid:durableId="1453591758">
    <w:abstractNumId w:val="40"/>
  </w:num>
  <w:num w:numId="29" w16cid:durableId="1777945912">
    <w:abstractNumId w:val="23"/>
  </w:num>
  <w:num w:numId="30" w16cid:durableId="434788281">
    <w:abstractNumId w:val="2"/>
  </w:num>
  <w:num w:numId="31" w16cid:durableId="923107074">
    <w:abstractNumId w:val="26"/>
  </w:num>
  <w:num w:numId="32" w16cid:durableId="1297682099">
    <w:abstractNumId w:val="5"/>
  </w:num>
  <w:num w:numId="33" w16cid:durableId="374237382">
    <w:abstractNumId w:val="12"/>
  </w:num>
  <w:num w:numId="34" w16cid:durableId="912395458">
    <w:abstractNumId w:val="35"/>
  </w:num>
  <w:num w:numId="35" w16cid:durableId="954362487">
    <w:abstractNumId w:val="49"/>
  </w:num>
  <w:num w:numId="36" w16cid:durableId="1574775896">
    <w:abstractNumId w:val="39"/>
  </w:num>
  <w:num w:numId="37" w16cid:durableId="1646541995">
    <w:abstractNumId w:val="14"/>
  </w:num>
  <w:num w:numId="38" w16cid:durableId="1323116582">
    <w:abstractNumId w:val="25"/>
  </w:num>
  <w:num w:numId="39" w16cid:durableId="478811388">
    <w:abstractNumId w:val="48"/>
  </w:num>
  <w:num w:numId="40" w16cid:durableId="233781253">
    <w:abstractNumId w:val="19"/>
  </w:num>
  <w:num w:numId="41" w16cid:durableId="568687959">
    <w:abstractNumId w:val="22"/>
  </w:num>
  <w:num w:numId="42" w16cid:durableId="910820076">
    <w:abstractNumId w:val="9"/>
  </w:num>
  <w:num w:numId="43" w16cid:durableId="58216386">
    <w:abstractNumId w:val="20"/>
  </w:num>
  <w:num w:numId="44" w16cid:durableId="1409425267">
    <w:abstractNumId w:val="28"/>
  </w:num>
  <w:num w:numId="45" w16cid:durableId="1263492143">
    <w:abstractNumId w:val="52"/>
  </w:num>
  <w:num w:numId="46" w16cid:durableId="1621640541">
    <w:abstractNumId w:val="33"/>
  </w:num>
  <w:num w:numId="47" w16cid:durableId="584414156">
    <w:abstractNumId w:val="43"/>
  </w:num>
  <w:num w:numId="48" w16cid:durableId="1955477043">
    <w:abstractNumId w:val="1"/>
  </w:num>
  <w:num w:numId="49" w16cid:durableId="706873667">
    <w:abstractNumId w:val="15"/>
  </w:num>
  <w:num w:numId="50" w16cid:durableId="2072773131">
    <w:abstractNumId w:val="29"/>
  </w:num>
  <w:num w:numId="51" w16cid:durableId="1429156582">
    <w:abstractNumId w:val="17"/>
  </w:num>
  <w:num w:numId="52" w16cid:durableId="1809739082">
    <w:abstractNumId w:val="46"/>
  </w:num>
  <w:num w:numId="53" w16cid:durableId="418335588">
    <w:abstractNumId w:val="8"/>
  </w:num>
  <w:num w:numId="54" w16cid:durableId="1246186504">
    <w:abstractNumId w:val="6"/>
  </w:num>
  <w:num w:numId="55" w16cid:durableId="860901360">
    <w:abstractNumId w:val="13"/>
  </w:num>
  <w:num w:numId="56" w16cid:durableId="1508709190">
    <w:abstractNumId w:val="45"/>
  </w:num>
  <w:num w:numId="57" w16cid:durableId="1402748379">
    <w:abstractNumId w:val="16"/>
  </w:num>
  <w:num w:numId="58" w16cid:durableId="1650131468">
    <w:abstractNumId w:val="24"/>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aylor, Christine [HHS]">
    <w15:presenceInfo w15:providerId="AD" w15:userId="S::christine.taylor@hhs.iowa.gov::b44eb818-0047-4fc2-a912-7330d8e9ef12"/>
  </w15:person>
  <w15:person w15:author="Miller, Joe [HHS]">
    <w15:presenceInfo w15:providerId="AD" w15:userId="S::joe.miller@hhs.iowa.gov::8efc8c93-787d-4710-8eb4-72da0413f9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37B"/>
    <w:rsid w:val="000001BF"/>
    <w:rsid w:val="00000BD0"/>
    <w:rsid w:val="00000FD0"/>
    <w:rsid w:val="0000108E"/>
    <w:rsid w:val="000021C7"/>
    <w:rsid w:val="00002B0E"/>
    <w:rsid w:val="0000392A"/>
    <w:rsid w:val="00003BFB"/>
    <w:rsid w:val="00003D3B"/>
    <w:rsid w:val="00004AD3"/>
    <w:rsid w:val="00005483"/>
    <w:rsid w:val="000058D4"/>
    <w:rsid w:val="00006525"/>
    <w:rsid w:val="000072EB"/>
    <w:rsid w:val="00013F73"/>
    <w:rsid w:val="00014332"/>
    <w:rsid w:val="00015B8E"/>
    <w:rsid w:val="0001791E"/>
    <w:rsid w:val="00020188"/>
    <w:rsid w:val="000209C7"/>
    <w:rsid w:val="000239CD"/>
    <w:rsid w:val="00024498"/>
    <w:rsid w:val="00025C6C"/>
    <w:rsid w:val="00030B81"/>
    <w:rsid w:val="000314B4"/>
    <w:rsid w:val="000314FC"/>
    <w:rsid w:val="000322AD"/>
    <w:rsid w:val="0003418B"/>
    <w:rsid w:val="0004023E"/>
    <w:rsid w:val="000402E5"/>
    <w:rsid w:val="00040F53"/>
    <w:rsid w:val="00042386"/>
    <w:rsid w:val="00043251"/>
    <w:rsid w:val="00044743"/>
    <w:rsid w:val="00044C36"/>
    <w:rsid w:val="00045180"/>
    <w:rsid w:val="0004557E"/>
    <w:rsid w:val="0004764C"/>
    <w:rsid w:val="00047B31"/>
    <w:rsid w:val="00050283"/>
    <w:rsid w:val="00052857"/>
    <w:rsid w:val="00054942"/>
    <w:rsid w:val="00055C0E"/>
    <w:rsid w:val="00057D4A"/>
    <w:rsid w:val="00060EAA"/>
    <w:rsid w:val="000614A3"/>
    <w:rsid w:val="000619D4"/>
    <w:rsid w:val="0006280C"/>
    <w:rsid w:val="000629E0"/>
    <w:rsid w:val="00065049"/>
    <w:rsid w:val="00065CF0"/>
    <w:rsid w:val="000662E3"/>
    <w:rsid w:val="00067036"/>
    <w:rsid w:val="00067777"/>
    <w:rsid w:val="00067F2E"/>
    <w:rsid w:val="00071C0E"/>
    <w:rsid w:val="00071E39"/>
    <w:rsid w:val="00073603"/>
    <w:rsid w:val="00073B69"/>
    <w:rsid w:val="00074B24"/>
    <w:rsid w:val="00075CD2"/>
    <w:rsid w:val="00076FFB"/>
    <w:rsid w:val="000814C6"/>
    <w:rsid w:val="0008485A"/>
    <w:rsid w:val="00087499"/>
    <w:rsid w:val="0008791B"/>
    <w:rsid w:val="0009125D"/>
    <w:rsid w:val="00092931"/>
    <w:rsid w:val="000931A7"/>
    <w:rsid w:val="00093344"/>
    <w:rsid w:val="000934FE"/>
    <w:rsid w:val="000935C4"/>
    <w:rsid w:val="00093BEE"/>
    <w:rsid w:val="00095AF5"/>
    <w:rsid w:val="00096E6E"/>
    <w:rsid w:val="000972B3"/>
    <w:rsid w:val="000A4559"/>
    <w:rsid w:val="000A45C4"/>
    <w:rsid w:val="000A48D3"/>
    <w:rsid w:val="000A6202"/>
    <w:rsid w:val="000A7F47"/>
    <w:rsid w:val="000B000F"/>
    <w:rsid w:val="000B0E39"/>
    <w:rsid w:val="000B11F8"/>
    <w:rsid w:val="000B1A1D"/>
    <w:rsid w:val="000B2616"/>
    <w:rsid w:val="000B2756"/>
    <w:rsid w:val="000B44D4"/>
    <w:rsid w:val="000B56E7"/>
    <w:rsid w:val="000B5818"/>
    <w:rsid w:val="000B6226"/>
    <w:rsid w:val="000C1BE0"/>
    <w:rsid w:val="000C1DF2"/>
    <w:rsid w:val="000C3FE7"/>
    <w:rsid w:val="000C59A9"/>
    <w:rsid w:val="000C67E0"/>
    <w:rsid w:val="000D0244"/>
    <w:rsid w:val="000D0DC4"/>
    <w:rsid w:val="000D0E39"/>
    <w:rsid w:val="000D23B3"/>
    <w:rsid w:val="000D3DAD"/>
    <w:rsid w:val="000D4D1B"/>
    <w:rsid w:val="000D705D"/>
    <w:rsid w:val="000E298C"/>
    <w:rsid w:val="000E30D8"/>
    <w:rsid w:val="000E353F"/>
    <w:rsid w:val="000E3D48"/>
    <w:rsid w:val="000E5A3F"/>
    <w:rsid w:val="000E70F1"/>
    <w:rsid w:val="000E7A2B"/>
    <w:rsid w:val="000E7F15"/>
    <w:rsid w:val="000F0097"/>
    <w:rsid w:val="000F0705"/>
    <w:rsid w:val="000F0D1F"/>
    <w:rsid w:val="000F12E4"/>
    <w:rsid w:val="000F27CE"/>
    <w:rsid w:val="000F3D90"/>
    <w:rsid w:val="000F4CFC"/>
    <w:rsid w:val="000F4DE6"/>
    <w:rsid w:val="000F59F5"/>
    <w:rsid w:val="000F60FD"/>
    <w:rsid w:val="000F7DA3"/>
    <w:rsid w:val="00100A26"/>
    <w:rsid w:val="00101340"/>
    <w:rsid w:val="00102572"/>
    <w:rsid w:val="00107592"/>
    <w:rsid w:val="00110818"/>
    <w:rsid w:val="00110E28"/>
    <w:rsid w:val="0011202B"/>
    <w:rsid w:val="00112331"/>
    <w:rsid w:val="0011245C"/>
    <w:rsid w:val="0011268C"/>
    <w:rsid w:val="0011438F"/>
    <w:rsid w:val="00114492"/>
    <w:rsid w:val="00114E13"/>
    <w:rsid w:val="001156CB"/>
    <w:rsid w:val="0011681F"/>
    <w:rsid w:val="00121257"/>
    <w:rsid w:val="001213F8"/>
    <w:rsid w:val="00121792"/>
    <w:rsid w:val="00122417"/>
    <w:rsid w:val="00122A4E"/>
    <w:rsid w:val="00122E93"/>
    <w:rsid w:val="001245CE"/>
    <w:rsid w:val="00124735"/>
    <w:rsid w:val="00124E37"/>
    <w:rsid w:val="001262BB"/>
    <w:rsid w:val="001272FB"/>
    <w:rsid w:val="001305B5"/>
    <w:rsid w:val="001306AF"/>
    <w:rsid w:val="001308B8"/>
    <w:rsid w:val="00130C66"/>
    <w:rsid w:val="00135B6C"/>
    <w:rsid w:val="00135CB0"/>
    <w:rsid w:val="00137714"/>
    <w:rsid w:val="00137FDA"/>
    <w:rsid w:val="00140A5B"/>
    <w:rsid w:val="00145E30"/>
    <w:rsid w:val="00146331"/>
    <w:rsid w:val="00146573"/>
    <w:rsid w:val="00146BEB"/>
    <w:rsid w:val="00147542"/>
    <w:rsid w:val="00147B15"/>
    <w:rsid w:val="001515CB"/>
    <w:rsid w:val="001525CF"/>
    <w:rsid w:val="00152667"/>
    <w:rsid w:val="00152E5C"/>
    <w:rsid w:val="0015401C"/>
    <w:rsid w:val="00154F6F"/>
    <w:rsid w:val="0015763F"/>
    <w:rsid w:val="00157CF3"/>
    <w:rsid w:val="0016224C"/>
    <w:rsid w:val="00162AF0"/>
    <w:rsid w:val="00163497"/>
    <w:rsid w:val="00164C2B"/>
    <w:rsid w:val="00164FB3"/>
    <w:rsid w:val="001657C7"/>
    <w:rsid w:val="00166640"/>
    <w:rsid w:val="00166B0F"/>
    <w:rsid w:val="00167F40"/>
    <w:rsid w:val="0017037F"/>
    <w:rsid w:val="001707B6"/>
    <w:rsid w:val="00170C85"/>
    <w:rsid w:val="00172026"/>
    <w:rsid w:val="001720BA"/>
    <w:rsid w:val="00172927"/>
    <w:rsid w:val="00173EBB"/>
    <w:rsid w:val="00175CEC"/>
    <w:rsid w:val="00175EB2"/>
    <w:rsid w:val="0017661E"/>
    <w:rsid w:val="0017698C"/>
    <w:rsid w:val="00180FF8"/>
    <w:rsid w:val="00181124"/>
    <w:rsid w:val="001823DD"/>
    <w:rsid w:val="00182C81"/>
    <w:rsid w:val="00183D9E"/>
    <w:rsid w:val="00185297"/>
    <w:rsid w:val="001878C7"/>
    <w:rsid w:val="00187A18"/>
    <w:rsid w:val="00187B94"/>
    <w:rsid w:val="00190583"/>
    <w:rsid w:val="00190C9E"/>
    <w:rsid w:val="00192FA1"/>
    <w:rsid w:val="001941AD"/>
    <w:rsid w:val="0019465F"/>
    <w:rsid w:val="001A0FFD"/>
    <w:rsid w:val="001A1595"/>
    <w:rsid w:val="001A1BE1"/>
    <w:rsid w:val="001A201F"/>
    <w:rsid w:val="001A277A"/>
    <w:rsid w:val="001A377A"/>
    <w:rsid w:val="001A3D41"/>
    <w:rsid w:val="001A5A56"/>
    <w:rsid w:val="001A7179"/>
    <w:rsid w:val="001B4CE4"/>
    <w:rsid w:val="001B549B"/>
    <w:rsid w:val="001B5797"/>
    <w:rsid w:val="001B5EBF"/>
    <w:rsid w:val="001B5FDE"/>
    <w:rsid w:val="001B6C01"/>
    <w:rsid w:val="001B7594"/>
    <w:rsid w:val="001C12D7"/>
    <w:rsid w:val="001C177C"/>
    <w:rsid w:val="001C2448"/>
    <w:rsid w:val="001C2B8A"/>
    <w:rsid w:val="001C469E"/>
    <w:rsid w:val="001C4AA9"/>
    <w:rsid w:val="001C5526"/>
    <w:rsid w:val="001C5AD0"/>
    <w:rsid w:val="001C61F7"/>
    <w:rsid w:val="001C654F"/>
    <w:rsid w:val="001C67A1"/>
    <w:rsid w:val="001D0160"/>
    <w:rsid w:val="001D1BFB"/>
    <w:rsid w:val="001D2102"/>
    <w:rsid w:val="001D314B"/>
    <w:rsid w:val="001D4ED9"/>
    <w:rsid w:val="001D53EA"/>
    <w:rsid w:val="001D60AD"/>
    <w:rsid w:val="001D60D8"/>
    <w:rsid w:val="001D6712"/>
    <w:rsid w:val="001D72E0"/>
    <w:rsid w:val="001D7BF8"/>
    <w:rsid w:val="001E1CD1"/>
    <w:rsid w:val="001E2F0B"/>
    <w:rsid w:val="001E401A"/>
    <w:rsid w:val="001E4188"/>
    <w:rsid w:val="001E4C9B"/>
    <w:rsid w:val="001E55DC"/>
    <w:rsid w:val="001E6153"/>
    <w:rsid w:val="001E6516"/>
    <w:rsid w:val="001E681D"/>
    <w:rsid w:val="001F178A"/>
    <w:rsid w:val="001F2E8F"/>
    <w:rsid w:val="001F404C"/>
    <w:rsid w:val="001F5BAB"/>
    <w:rsid w:val="001F768B"/>
    <w:rsid w:val="001F7A48"/>
    <w:rsid w:val="002001CE"/>
    <w:rsid w:val="00200A74"/>
    <w:rsid w:val="00202F54"/>
    <w:rsid w:val="00203F55"/>
    <w:rsid w:val="0020438D"/>
    <w:rsid w:val="00204767"/>
    <w:rsid w:val="002059FB"/>
    <w:rsid w:val="00205A9C"/>
    <w:rsid w:val="00206292"/>
    <w:rsid w:val="00206D6F"/>
    <w:rsid w:val="002126F8"/>
    <w:rsid w:val="00212E09"/>
    <w:rsid w:val="00212F12"/>
    <w:rsid w:val="00213222"/>
    <w:rsid w:val="00213284"/>
    <w:rsid w:val="002140AE"/>
    <w:rsid w:val="00214A04"/>
    <w:rsid w:val="00214CA1"/>
    <w:rsid w:val="0021696D"/>
    <w:rsid w:val="002209BD"/>
    <w:rsid w:val="002217AF"/>
    <w:rsid w:val="00222140"/>
    <w:rsid w:val="00223067"/>
    <w:rsid w:val="0022315B"/>
    <w:rsid w:val="002243C2"/>
    <w:rsid w:val="00226E2E"/>
    <w:rsid w:val="00227C23"/>
    <w:rsid w:val="002316D2"/>
    <w:rsid w:val="00233FA9"/>
    <w:rsid w:val="002346F6"/>
    <w:rsid w:val="00234FF9"/>
    <w:rsid w:val="00235457"/>
    <w:rsid w:val="002358EB"/>
    <w:rsid w:val="00240AA4"/>
    <w:rsid w:val="0024103C"/>
    <w:rsid w:val="002422EE"/>
    <w:rsid w:val="00242B84"/>
    <w:rsid w:val="002448BB"/>
    <w:rsid w:val="002511E7"/>
    <w:rsid w:val="002514D3"/>
    <w:rsid w:val="0025168F"/>
    <w:rsid w:val="002525EE"/>
    <w:rsid w:val="00252863"/>
    <w:rsid w:val="002528F7"/>
    <w:rsid w:val="00252FDC"/>
    <w:rsid w:val="0025491F"/>
    <w:rsid w:val="0025503F"/>
    <w:rsid w:val="00255649"/>
    <w:rsid w:val="002565D7"/>
    <w:rsid w:val="00257973"/>
    <w:rsid w:val="0026049D"/>
    <w:rsid w:val="00262057"/>
    <w:rsid w:val="002644F7"/>
    <w:rsid w:val="00264DD2"/>
    <w:rsid w:val="0026729D"/>
    <w:rsid w:val="00267A88"/>
    <w:rsid w:val="002719CA"/>
    <w:rsid w:val="00272346"/>
    <w:rsid w:val="0027376B"/>
    <w:rsid w:val="0027554E"/>
    <w:rsid w:val="0027555B"/>
    <w:rsid w:val="0028168D"/>
    <w:rsid w:val="00281D23"/>
    <w:rsid w:val="0028222D"/>
    <w:rsid w:val="0028243A"/>
    <w:rsid w:val="0028298E"/>
    <w:rsid w:val="00284273"/>
    <w:rsid w:val="00287056"/>
    <w:rsid w:val="0029000C"/>
    <w:rsid w:val="00290B4D"/>
    <w:rsid w:val="00291B96"/>
    <w:rsid w:val="0029266D"/>
    <w:rsid w:val="00292FA6"/>
    <w:rsid w:val="0029472E"/>
    <w:rsid w:val="0029531C"/>
    <w:rsid w:val="0029571C"/>
    <w:rsid w:val="00295EF1"/>
    <w:rsid w:val="0029712C"/>
    <w:rsid w:val="002A04DE"/>
    <w:rsid w:val="002A246B"/>
    <w:rsid w:val="002A5E2A"/>
    <w:rsid w:val="002A65EC"/>
    <w:rsid w:val="002A7677"/>
    <w:rsid w:val="002A7862"/>
    <w:rsid w:val="002A7DCE"/>
    <w:rsid w:val="002B0F6E"/>
    <w:rsid w:val="002B20F6"/>
    <w:rsid w:val="002B2B47"/>
    <w:rsid w:val="002B354B"/>
    <w:rsid w:val="002B50BD"/>
    <w:rsid w:val="002B6643"/>
    <w:rsid w:val="002B79DE"/>
    <w:rsid w:val="002C0022"/>
    <w:rsid w:val="002C093C"/>
    <w:rsid w:val="002C1703"/>
    <w:rsid w:val="002C1DCC"/>
    <w:rsid w:val="002C2052"/>
    <w:rsid w:val="002C2D4E"/>
    <w:rsid w:val="002C33FD"/>
    <w:rsid w:val="002C439D"/>
    <w:rsid w:val="002C5B68"/>
    <w:rsid w:val="002C737B"/>
    <w:rsid w:val="002C738D"/>
    <w:rsid w:val="002D202B"/>
    <w:rsid w:val="002D4324"/>
    <w:rsid w:val="002D4768"/>
    <w:rsid w:val="002D4A87"/>
    <w:rsid w:val="002D7901"/>
    <w:rsid w:val="002D7BF3"/>
    <w:rsid w:val="002E0487"/>
    <w:rsid w:val="002E07CF"/>
    <w:rsid w:val="002E0DFE"/>
    <w:rsid w:val="002E190C"/>
    <w:rsid w:val="002E38D7"/>
    <w:rsid w:val="002E4AEA"/>
    <w:rsid w:val="002E567F"/>
    <w:rsid w:val="002E6438"/>
    <w:rsid w:val="002E749B"/>
    <w:rsid w:val="002F2E9B"/>
    <w:rsid w:val="002F3689"/>
    <w:rsid w:val="002F3874"/>
    <w:rsid w:val="002F4163"/>
    <w:rsid w:val="002F42BD"/>
    <w:rsid w:val="002F5EFA"/>
    <w:rsid w:val="002F6475"/>
    <w:rsid w:val="002F6C0B"/>
    <w:rsid w:val="002F7A39"/>
    <w:rsid w:val="002F7BE8"/>
    <w:rsid w:val="00301C2E"/>
    <w:rsid w:val="0030246D"/>
    <w:rsid w:val="00304F6D"/>
    <w:rsid w:val="00305A0E"/>
    <w:rsid w:val="00307A95"/>
    <w:rsid w:val="00307EDF"/>
    <w:rsid w:val="0031007B"/>
    <w:rsid w:val="0031066B"/>
    <w:rsid w:val="00313616"/>
    <w:rsid w:val="00313B6D"/>
    <w:rsid w:val="003142C6"/>
    <w:rsid w:val="0031441D"/>
    <w:rsid w:val="003161D7"/>
    <w:rsid w:val="00316CB8"/>
    <w:rsid w:val="00316CD5"/>
    <w:rsid w:val="0031744D"/>
    <w:rsid w:val="00321F48"/>
    <w:rsid w:val="0032357F"/>
    <w:rsid w:val="0032390A"/>
    <w:rsid w:val="00323976"/>
    <w:rsid w:val="00324441"/>
    <w:rsid w:val="003257BC"/>
    <w:rsid w:val="00325B45"/>
    <w:rsid w:val="0033091E"/>
    <w:rsid w:val="0033666F"/>
    <w:rsid w:val="00336AA1"/>
    <w:rsid w:val="00337D86"/>
    <w:rsid w:val="00337E66"/>
    <w:rsid w:val="0034294C"/>
    <w:rsid w:val="00342E0D"/>
    <w:rsid w:val="003439F4"/>
    <w:rsid w:val="00344177"/>
    <w:rsid w:val="00345656"/>
    <w:rsid w:val="00350899"/>
    <w:rsid w:val="00350ED2"/>
    <w:rsid w:val="00351838"/>
    <w:rsid w:val="003522AC"/>
    <w:rsid w:val="00353C68"/>
    <w:rsid w:val="00355149"/>
    <w:rsid w:val="00356346"/>
    <w:rsid w:val="00356528"/>
    <w:rsid w:val="003600E7"/>
    <w:rsid w:val="0036195A"/>
    <w:rsid w:val="00362A86"/>
    <w:rsid w:val="0036311A"/>
    <w:rsid w:val="003633AB"/>
    <w:rsid w:val="00364E12"/>
    <w:rsid w:val="003663BB"/>
    <w:rsid w:val="00366622"/>
    <w:rsid w:val="0037064B"/>
    <w:rsid w:val="003708F8"/>
    <w:rsid w:val="00370EC6"/>
    <w:rsid w:val="00371750"/>
    <w:rsid w:val="003717E2"/>
    <w:rsid w:val="003730D1"/>
    <w:rsid w:val="003732F0"/>
    <w:rsid w:val="0037528C"/>
    <w:rsid w:val="00375AE6"/>
    <w:rsid w:val="00375C1F"/>
    <w:rsid w:val="003765F8"/>
    <w:rsid w:val="0037668E"/>
    <w:rsid w:val="00380B64"/>
    <w:rsid w:val="00380FDA"/>
    <w:rsid w:val="00381454"/>
    <w:rsid w:val="00381C9E"/>
    <w:rsid w:val="00381D60"/>
    <w:rsid w:val="0038236C"/>
    <w:rsid w:val="00382D4F"/>
    <w:rsid w:val="003850E9"/>
    <w:rsid w:val="00385CF9"/>
    <w:rsid w:val="00386E83"/>
    <w:rsid w:val="00386FEF"/>
    <w:rsid w:val="00390F6E"/>
    <w:rsid w:val="0039260C"/>
    <w:rsid w:val="00393AF3"/>
    <w:rsid w:val="0039643C"/>
    <w:rsid w:val="003A1533"/>
    <w:rsid w:val="003A19A6"/>
    <w:rsid w:val="003A2276"/>
    <w:rsid w:val="003A25CE"/>
    <w:rsid w:val="003A3BB5"/>
    <w:rsid w:val="003A3FAE"/>
    <w:rsid w:val="003A5D14"/>
    <w:rsid w:val="003A6ABC"/>
    <w:rsid w:val="003A7834"/>
    <w:rsid w:val="003B067B"/>
    <w:rsid w:val="003B06B7"/>
    <w:rsid w:val="003B3D15"/>
    <w:rsid w:val="003B4343"/>
    <w:rsid w:val="003B4AA5"/>
    <w:rsid w:val="003B541D"/>
    <w:rsid w:val="003B6D3D"/>
    <w:rsid w:val="003B75D4"/>
    <w:rsid w:val="003C009C"/>
    <w:rsid w:val="003C01D4"/>
    <w:rsid w:val="003C1371"/>
    <w:rsid w:val="003C1750"/>
    <w:rsid w:val="003C189C"/>
    <w:rsid w:val="003C2D53"/>
    <w:rsid w:val="003C4665"/>
    <w:rsid w:val="003C536D"/>
    <w:rsid w:val="003C56F1"/>
    <w:rsid w:val="003C570A"/>
    <w:rsid w:val="003C5ADE"/>
    <w:rsid w:val="003C7F9D"/>
    <w:rsid w:val="003D0ACB"/>
    <w:rsid w:val="003D202E"/>
    <w:rsid w:val="003D275D"/>
    <w:rsid w:val="003D2BDE"/>
    <w:rsid w:val="003D40CE"/>
    <w:rsid w:val="003D4A88"/>
    <w:rsid w:val="003D5603"/>
    <w:rsid w:val="003E042D"/>
    <w:rsid w:val="003E07CC"/>
    <w:rsid w:val="003E0F52"/>
    <w:rsid w:val="003E120F"/>
    <w:rsid w:val="003E1816"/>
    <w:rsid w:val="003E1C1C"/>
    <w:rsid w:val="003E2476"/>
    <w:rsid w:val="003E3ED5"/>
    <w:rsid w:val="003E3FEC"/>
    <w:rsid w:val="003E4A6D"/>
    <w:rsid w:val="003E55E3"/>
    <w:rsid w:val="003E64F0"/>
    <w:rsid w:val="003E6983"/>
    <w:rsid w:val="003E7FB6"/>
    <w:rsid w:val="003F5829"/>
    <w:rsid w:val="003F5C4A"/>
    <w:rsid w:val="003F61F7"/>
    <w:rsid w:val="003F6AC0"/>
    <w:rsid w:val="003F78F7"/>
    <w:rsid w:val="00401389"/>
    <w:rsid w:val="004025E1"/>
    <w:rsid w:val="00402BBE"/>
    <w:rsid w:val="00402C5B"/>
    <w:rsid w:val="00404D48"/>
    <w:rsid w:val="004055F5"/>
    <w:rsid w:val="00405725"/>
    <w:rsid w:val="0040615C"/>
    <w:rsid w:val="00407940"/>
    <w:rsid w:val="00410BCF"/>
    <w:rsid w:val="004112AA"/>
    <w:rsid w:val="00411829"/>
    <w:rsid w:val="00411ADF"/>
    <w:rsid w:val="00411F7E"/>
    <w:rsid w:val="00413BCC"/>
    <w:rsid w:val="004144CC"/>
    <w:rsid w:val="004160C3"/>
    <w:rsid w:val="00416EB4"/>
    <w:rsid w:val="00417814"/>
    <w:rsid w:val="00421ED8"/>
    <w:rsid w:val="00422569"/>
    <w:rsid w:val="0042362D"/>
    <w:rsid w:val="0042388A"/>
    <w:rsid w:val="004262CB"/>
    <w:rsid w:val="0042671E"/>
    <w:rsid w:val="004276D2"/>
    <w:rsid w:val="00431A99"/>
    <w:rsid w:val="00432552"/>
    <w:rsid w:val="00432577"/>
    <w:rsid w:val="0043680C"/>
    <w:rsid w:val="00436DB0"/>
    <w:rsid w:val="00436EDC"/>
    <w:rsid w:val="00437C63"/>
    <w:rsid w:val="00441437"/>
    <w:rsid w:val="00441BED"/>
    <w:rsid w:val="00443689"/>
    <w:rsid w:val="00443914"/>
    <w:rsid w:val="00443C97"/>
    <w:rsid w:val="00444F28"/>
    <w:rsid w:val="00445D14"/>
    <w:rsid w:val="00446F80"/>
    <w:rsid w:val="00450B95"/>
    <w:rsid w:val="00450E39"/>
    <w:rsid w:val="00452DEA"/>
    <w:rsid w:val="004532E2"/>
    <w:rsid w:val="00455847"/>
    <w:rsid w:val="0045590C"/>
    <w:rsid w:val="00457C0D"/>
    <w:rsid w:val="0046096C"/>
    <w:rsid w:val="00460A40"/>
    <w:rsid w:val="00461030"/>
    <w:rsid w:val="00461D5C"/>
    <w:rsid w:val="00462741"/>
    <w:rsid w:val="004661E6"/>
    <w:rsid w:val="00467B96"/>
    <w:rsid w:val="0047080C"/>
    <w:rsid w:val="00470DF6"/>
    <w:rsid w:val="0047110B"/>
    <w:rsid w:val="0047277E"/>
    <w:rsid w:val="004753D8"/>
    <w:rsid w:val="004755AA"/>
    <w:rsid w:val="00476997"/>
    <w:rsid w:val="004773A6"/>
    <w:rsid w:val="004774B8"/>
    <w:rsid w:val="00480236"/>
    <w:rsid w:val="00482AA4"/>
    <w:rsid w:val="0048484E"/>
    <w:rsid w:val="00486F65"/>
    <w:rsid w:val="004875B6"/>
    <w:rsid w:val="004911AC"/>
    <w:rsid w:val="00491883"/>
    <w:rsid w:val="00491B59"/>
    <w:rsid w:val="00493DBD"/>
    <w:rsid w:val="004941C2"/>
    <w:rsid w:val="00494DAE"/>
    <w:rsid w:val="00495638"/>
    <w:rsid w:val="00497173"/>
    <w:rsid w:val="004A0D9A"/>
    <w:rsid w:val="004A1B7C"/>
    <w:rsid w:val="004A21DA"/>
    <w:rsid w:val="004A3F10"/>
    <w:rsid w:val="004A403D"/>
    <w:rsid w:val="004A42DC"/>
    <w:rsid w:val="004A4472"/>
    <w:rsid w:val="004A4815"/>
    <w:rsid w:val="004A4CBA"/>
    <w:rsid w:val="004A5DB2"/>
    <w:rsid w:val="004A6B1C"/>
    <w:rsid w:val="004A780C"/>
    <w:rsid w:val="004A7C89"/>
    <w:rsid w:val="004A7DEE"/>
    <w:rsid w:val="004B0F17"/>
    <w:rsid w:val="004B13D8"/>
    <w:rsid w:val="004B15E5"/>
    <w:rsid w:val="004B248D"/>
    <w:rsid w:val="004B2E30"/>
    <w:rsid w:val="004B3A2E"/>
    <w:rsid w:val="004B476A"/>
    <w:rsid w:val="004B49B9"/>
    <w:rsid w:val="004B4C5E"/>
    <w:rsid w:val="004B5F6E"/>
    <w:rsid w:val="004B6746"/>
    <w:rsid w:val="004B6898"/>
    <w:rsid w:val="004B7383"/>
    <w:rsid w:val="004C0150"/>
    <w:rsid w:val="004C07EC"/>
    <w:rsid w:val="004C0A35"/>
    <w:rsid w:val="004C2852"/>
    <w:rsid w:val="004C2E35"/>
    <w:rsid w:val="004C5B0A"/>
    <w:rsid w:val="004C5B94"/>
    <w:rsid w:val="004C77BE"/>
    <w:rsid w:val="004C7AD1"/>
    <w:rsid w:val="004D01B6"/>
    <w:rsid w:val="004D0D36"/>
    <w:rsid w:val="004D0DA6"/>
    <w:rsid w:val="004D1E72"/>
    <w:rsid w:val="004D3049"/>
    <w:rsid w:val="004D32CB"/>
    <w:rsid w:val="004D380F"/>
    <w:rsid w:val="004D4484"/>
    <w:rsid w:val="004D57C4"/>
    <w:rsid w:val="004D60DC"/>
    <w:rsid w:val="004E059E"/>
    <w:rsid w:val="004E06F6"/>
    <w:rsid w:val="004E0E21"/>
    <w:rsid w:val="004E18E9"/>
    <w:rsid w:val="004E60E5"/>
    <w:rsid w:val="004F1F4A"/>
    <w:rsid w:val="004F2963"/>
    <w:rsid w:val="004F4541"/>
    <w:rsid w:val="004F5EBA"/>
    <w:rsid w:val="004F722F"/>
    <w:rsid w:val="004F726D"/>
    <w:rsid w:val="004F734A"/>
    <w:rsid w:val="004F74B1"/>
    <w:rsid w:val="004F78D5"/>
    <w:rsid w:val="004F7EFE"/>
    <w:rsid w:val="00501CBD"/>
    <w:rsid w:val="00502403"/>
    <w:rsid w:val="00503368"/>
    <w:rsid w:val="005040AE"/>
    <w:rsid w:val="00504FBA"/>
    <w:rsid w:val="00505157"/>
    <w:rsid w:val="00506527"/>
    <w:rsid w:val="0051127F"/>
    <w:rsid w:val="005118BF"/>
    <w:rsid w:val="005131FF"/>
    <w:rsid w:val="0051353E"/>
    <w:rsid w:val="005139E2"/>
    <w:rsid w:val="0051418F"/>
    <w:rsid w:val="00514427"/>
    <w:rsid w:val="0051529D"/>
    <w:rsid w:val="00515E51"/>
    <w:rsid w:val="00516275"/>
    <w:rsid w:val="00516923"/>
    <w:rsid w:val="0051709C"/>
    <w:rsid w:val="00517879"/>
    <w:rsid w:val="00521525"/>
    <w:rsid w:val="00521DB9"/>
    <w:rsid w:val="00525485"/>
    <w:rsid w:val="00525994"/>
    <w:rsid w:val="00526630"/>
    <w:rsid w:val="00526A47"/>
    <w:rsid w:val="00526DCA"/>
    <w:rsid w:val="005302D3"/>
    <w:rsid w:val="00531884"/>
    <w:rsid w:val="00531D2E"/>
    <w:rsid w:val="00531E78"/>
    <w:rsid w:val="00532B41"/>
    <w:rsid w:val="00532C1C"/>
    <w:rsid w:val="00535A21"/>
    <w:rsid w:val="00535CD7"/>
    <w:rsid w:val="005376F5"/>
    <w:rsid w:val="00537FFA"/>
    <w:rsid w:val="0054088B"/>
    <w:rsid w:val="00540EB7"/>
    <w:rsid w:val="00543A6C"/>
    <w:rsid w:val="005447DF"/>
    <w:rsid w:val="00544907"/>
    <w:rsid w:val="00547215"/>
    <w:rsid w:val="00547FEB"/>
    <w:rsid w:val="005504D9"/>
    <w:rsid w:val="00550F37"/>
    <w:rsid w:val="005515C1"/>
    <w:rsid w:val="00551E7C"/>
    <w:rsid w:val="005521BA"/>
    <w:rsid w:val="005530C5"/>
    <w:rsid w:val="0055410E"/>
    <w:rsid w:val="0055504B"/>
    <w:rsid w:val="00556D49"/>
    <w:rsid w:val="00557F64"/>
    <w:rsid w:val="00561438"/>
    <w:rsid w:val="00561E61"/>
    <w:rsid w:val="00563D4B"/>
    <w:rsid w:val="0056438D"/>
    <w:rsid w:val="005645BE"/>
    <w:rsid w:val="005649AA"/>
    <w:rsid w:val="0056547B"/>
    <w:rsid w:val="00565B80"/>
    <w:rsid w:val="00566BD9"/>
    <w:rsid w:val="00566E12"/>
    <w:rsid w:val="00567884"/>
    <w:rsid w:val="00570436"/>
    <w:rsid w:val="00570D70"/>
    <w:rsid w:val="00571104"/>
    <w:rsid w:val="00572515"/>
    <w:rsid w:val="0057354F"/>
    <w:rsid w:val="00573698"/>
    <w:rsid w:val="00573934"/>
    <w:rsid w:val="00573D54"/>
    <w:rsid w:val="005743C4"/>
    <w:rsid w:val="0057515B"/>
    <w:rsid w:val="0057532C"/>
    <w:rsid w:val="00576B75"/>
    <w:rsid w:val="00576D55"/>
    <w:rsid w:val="00577952"/>
    <w:rsid w:val="00580319"/>
    <w:rsid w:val="00581C9A"/>
    <w:rsid w:val="00581F02"/>
    <w:rsid w:val="005824DB"/>
    <w:rsid w:val="005831C1"/>
    <w:rsid w:val="00584291"/>
    <w:rsid w:val="00586004"/>
    <w:rsid w:val="00591B0F"/>
    <w:rsid w:val="00593482"/>
    <w:rsid w:val="00593CFF"/>
    <w:rsid w:val="00594813"/>
    <w:rsid w:val="0059493C"/>
    <w:rsid w:val="005952D3"/>
    <w:rsid w:val="00596056"/>
    <w:rsid w:val="005964A1"/>
    <w:rsid w:val="00597577"/>
    <w:rsid w:val="00597743"/>
    <w:rsid w:val="005A0471"/>
    <w:rsid w:val="005A0BB1"/>
    <w:rsid w:val="005A1E69"/>
    <w:rsid w:val="005A2273"/>
    <w:rsid w:val="005A2612"/>
    <w:rsid w:val="005A274F"/>
    <w:rsid w:val="005A3C14"/>
    <w:rsid w:val="005A4C9C"/>
    <w:rsid w:val="005A5934"/>
    <w:rsid w:val="005A7DB4"/>
    <w:rsid w:val="005B05F2"/>
    <w:rsid w:val="005B08F5"/>
    <w:rsid w:val="005B0AAB"/>
    <w:rsid w:val="005B16BB"/>
    <w:rsid w:val="005B24F8"/>
    <w:rsid w:val="005B2720"/>
    <w:rsid w:val="005B2EAD"/>
    <w:rsid w:val="005B38F7"/>
    <w:rsid w:val="005B4681"/>
    <w:rsid w:val="005B4D64"/>
    <w:rsid w:val="005B51BD"/>
    <w:rsid w:val="005B5D33"/>
    <w:rsid w:val="005B721D"/>
    <w:rsid w:val="005B7AF6"/>
    <w:rsid w:val="005C224C"/>
    <w:rsid w:val="005C234D"/>
    <w:rsid w:val="005C2860"/>
    <w:rsid w:val="005C29FE"/>
    <w:rsid w:val="005C3069"/>
    <w:rsid w:val="005C353C"/>
    <w:rsid w:val="005C38A1"/>
    <w:rsid w:val="005C3A02"/>
    <w:rsid w:val="005C4D22"/>
    <w:rsid w:val="005C6943"/>
    <w:rsid w:val="005C6A03"/>
    <w:rsid w:val="005C6BD5"/>
    <w:rsid w:val="005D0294"/>
    <w:rsid w:val="005D02D3"/>
    <w:rsid w:val="005D0516"/>
    <w:rsid w:val="005D0DF3"/>
    <w:rsid w:val="005D2869"/>
    <w:rsid w:val="005D367F"/>
    <w:rsid w:val="005D3F73"/>
    <w:rsid w:val="005D4D4C"/>
    <w:rsid w:val="005D57DD"/>
    <w:rsid w:val="005E027A"/>
    <w:rsid w:val="005E2442"/>
    <w:rsid w:val="005E2669"/>
    <w:rsid w:val="005E30EF"/>
    <w:rsid w:val="005E32EB"/>
    <w:rsid w:val="005E3801"/>
    <w:rsid w:val="005E3BF0"/>
    <w:rsid w:val="005E4498"/>
    <w:rsid w:val="005E4C2B"/>
    <w:rsid w:val="005E6DE6"/>
    <w:rsid w:val="005F051F"/>
    <w:rsid w:val="005F1422"/>
    <w:rsid w:val="005F18F1"/>
    <w:rsid w:val="005F3A59"/>
    <w:rsid w:val="005F6317"/>
    <w:rsid w:val="005F638B"/>
    <w:rsid w:val="00600CB3"/>
    <w:rsid w:val="00601023"/>
    <w:rsid w:val="00601280"/>
    <w:rsid w:val="00601610"/>
    <w:rsid w:val="006017A5"/>
    <w:rsid w:val="006019E3"/>
    <w:rsid w:val="0060231D"/>
    <w:rsid w:val="00603F89"/>
    <w:rsid w:val="00604328"/>
    <w:rsid w:val="0060633B"/>
    <w:rsid w:val="00606B0C"/>
    <w:rsid w:val="00606CC3"/>
    <w:rsid w:val="00607AB5"/>
    <w:rsid w:val="00607F96"/>
    <w:rsid w:val="0061039F"/>
    <w:rsid w:val="00610651"/>
    <w:rsid w:val="006108D1"/>
    <w:rsid w:val="00610EC6"/>
    <w:rsid w:val="006122C1"/>
    <w:rsid w:val="00612A00"/>
    <w:rsid w:val="00612D33"/>
    <w:rsid w:val="006137AC"/>
    <w:rsid w:val="00613CF4"/>
    <w:rsid w:val="00613F02"/>
    <w:rsid w:val="006142CB"/>
    <w:rsid w:val="006166AF"/>
    <w:rsid w:val="006167EF"/>
    <w:rsid w:val="00616B76"/>
    <w:rsid w:val="00616DEA"/>
    <w:rsid w:val="006173CC"/>
    <w:rsid w:val="0061766E"/>
    <w:rsid w:val="006179E1"/>
    <w:rsid w:val="00617D67"/>
    <w:rsid w:val="0062227C"/>
    <w:rsid w:val="00623C37"/>
    <w:rsid w:val="00625557"/>
    <w:rsid w:val="00626046"/>
    <w:rsid w:val="006261AA"/>
    <w:rsid w:val="00631C6E"/>
    <w:rsid w:val="00632925"/>
    <w:rsid w:val="0063446C"/>
    <w:rsid w:val="00634B34"/>
    <w:rsid w:val="0063508A"/>
    <w:rsid w:val="00635A16"/>
    <w:rsid w:val="006373B0"/>
    <w:rsid w:val="00640479"/>
    <w:rsid w:val="00641C31"/>
    <w:rsid w:val="00642625"/>
    <w:rsid w:val="00642759"/>
    <w:rsid w:val="00643068"/>
    <w:rsid w:val="0064411C"/>
    <w:rsid w:val="00644FF2"/>
    <w:rsid w:val="006457E0"/>
    <w:rsid w:val="00645DF6"/>
    <w:rsid w:val="00645E85"/>
    <w:rsid w:val="006461A6"/>
    <w:rsid w:val="00646276"/>
    <w:rsid w:val="00646B93"/>
    <w:rsid w:val="00647AD1"/>
    <w:rsid w:val="00650399"/>
    <w:rsid w:val="006505FC"/>
    <w:rsid w:val="00651090"/>
    <w:rsid w:val="00654207"/>
    <w:rsid w:val="0065454D"/>
    <w:rsid w:val="00654D9C"/>
    <w:rsid w:val="006554D4"/>
    <w:rsid w:val="00655EA7"/>
    <w:rsid w:val="00661D4D"/>
    <w:rsid w:val="006640C6"/>
    <w:rsid w:val="006643BD"/>
    <w:rsid w:val="00667AE2"/>
    <w:rsid w:val="00667BD3"/>
    <w:rsid w:val="00670D62"/>
    <w:rsid w:val="006741C7"/>
    <w:rsid w:val="00675FE9"/>
    <w:rsid w:val="0067673E"/>
    <w:rsid w:val="00677A95"/>
    <w:rsid w:val="00680537"/>
    <w:rsid w:val="00680667"/>
    <w:rsid w:val="00680C45"/>
    <w:rsid w:val="00680EA6"/>
    <w:rsid w:val="00680F9D"/>
    <w:rsid w:val="00681E41"/>
    <w:rsid w:val="006826C4"/>
    <w:rsid w:val="00682B6B"/>
    <w:rsid w:val="006847C2"/>
    <w:rsid w:val="006847F6"/>
    <w:rsid w:val="006859A0"/>
    <w:rsid w:val="00686137"/>
    <w:rsid w:val="00690868"/>
    <w:rsid w:val="00690C42"/>
    <w:rsid w:val="0069281F"/>
    <w:rsid w:val="00693C5A"/>
    <w:rsid w:val="00694A01"/>
    <w:rsid w:val="00694D1A"/>
    <w:rsid w:val="006955D9"/>
    <w:rsid w:val="0069783D"/>
    <w:rsid w:val="006A02CE"/>
    <w:rsid w:val="006A0322"/>
    <w:rsid w:val="006A0836"/>
    <w:rsid w:val="006A0BE1"/>
    <w:rsid w:val="006A1DAD"/>
    <w:rsid w:val="006A4FD9"/>
    <w:rsid w:val="006A5845"/>
    <w:rsid w:val="006B0B66"/>
    <w:rsid w:val="006B2CAF"/>
    <w:rsid w:val="006B3711"/>
    <w:rsid w:val="006B3FDC"/>
    <w:rsid w:val="006B4BCE"/>
    <w:rsid w:val="006B4CD9"/>
    <w:rsid w:val="006B4FA2"/>
    <w:rsid w:val="006B5160"/>
    <w:rsid w:val="006B56E4"/>
    <w:rsid w:val="006B662C"/>
    <w:rsid w:val="006B7EE4"/>
    <w:rsid w:val="006C0461"/>
    <w:rsid w:val="006C14CA"/>
    <w:rsid w:val="006C1885"/>
    <w:rsid w:val="006C3684"/>
    <w:rsid w:val="006C3F53"/>
    <w:rsid w:val="006C4219"/>
    <w:rsid w:val="006C4C7D"/>
    <w:rsid w:val="006C4D12"/>
    <w:rsid w:val="006C7601"/>
    <w:rsid w:val="006D1DB9"/>
    <w:rsid w:val="006D2CA9"/>
    <w:rsid w:val="006D4467"/>
    <w:rsid w:val="006D68C2"/>
    <w:rsid w:val="006D6978"/>
    <w:rsid w:val="006D69AE"/>
    <w:rsid w:val="006D6BBE"/>
    <w:rsid w:val="006E048D"/>
    <w:rsid w:val="006E09AA"/>
    <w:rsid w:val="006E0BFD"/>
    <w:rsid w:val="006E1484"/>
    <w:rsid w:val="006E2F74"/>
    <w:rsid w:val="006E5B25"/>
    <w:rsid w:val="006E621E"/>
    <w:rsid w:val="006E6842"/>
    <w:rsid w:val="006E6F3B"/>
    <w:rsid w:val="006E7985"/>
    <w:rsid w:val="006E7A60"/>
    <w:rsid w:val="006F0B44"/>
    <w:rsid w:val="006F28C8"/>
    <w:rsid w:val="006F2F16"/>
    <w:rsid w:val="006F590D"/>
    <w:rsid w:val="006F59E5"/>
    <w:rsid w:val="006F79E1"/>
    <w:rsid w:val="006F7D39"/>
    <w:rsid w:val="00700107"/>
    <w:rsid w:val="0070015A"/>
    <w:rsid w:val="007006D7"/>
    <w:rsid w:val="00701018"/>
    <w:rsid w:val="00701855"/>
    <w:rsid w:val="00701DF6"/>
    <w:rsid w:val="00701F2F"/>
    <w:rsid w:val="00703147"/>
    <w:rsid w:val="00703F63"/>
    <w:rsid w:val="00704127"/>
    <w:rsid w:val="00704A05"/>
    <w:rsid w:val="00705627"/>
    <w:rsid w:val="00705EF2"/>
    <w:rsid w:val="007109D0"/>
    <w:rsid w:val="00712806"/>
    <w:rsid w:val="00714EA1"/>
    <w:rsid w:val="00715AA8"/>
    <w:rsid w:val="00716CB9"/>
    <w:rsid w:val="00717134"/>
    <w:rsid w:val="00717D77"/>
    <w:rsid w:val="0072125B"/>
    <w:rsid w:val="00721F33"/>
    <w:rsid w:val="0072372F"/>
    <w:rsid w:val="00724929"/>
    <w:rsid w:val="0072494F"/>
    <w:rsid w:val="00730BF1"/>
    <w:rsid w:val="00731109"/>
    <w:rsid w:val="00731272"/>
    <w:rsid w:val="00731ACF"/>
    <w:rsid w:val="0073299B"/>
    <w:rsid w:val="00736EC9"/>
    <w:rsid w:val="00737C63"/>
    <w:rsid w:val="00742298"/>
    <w:rsid w:val="00742829"/>
    <w:rsid w:val="007434AB"/>
    <w:rsid w:val="00743D2A"/>
    <w:rsid w:val="007442A6"/>
    <w:rsid w:val="00744ADA"/>
    <w:rsid w:val="00744C66"/>
    <w:rsid w:val="00744D21"/>
    <w:rsid w:val="00745C33"/>
    <w:rsid w:val="007477A9"/>
    <w:rsid w:val="0075111A"/>
    <w:rsid w:val="00752F70"/>
    <w:rsid w:val="0075364A"/>
    <w:rsid w:val="00754A51"/>
    <w:rsid w:val="0075620A"/>
    <w:rsid w:val="00756D3D"/>
    <w:rsid w:val="00756EAF"/>
    <w:rsid w:val="00757622"/>
    <w:rsid w:val="0076207D"/>
    <w:rsid w:val="007621FC"/>
    <w:rsid w:val="00763CBE"/>
    <w:rsid w:val="00764934"/>
    <w:rsid w:val="00764EF4"/>
    <w:rsid w:val="00764F53"/>
    <w:rsid w:val="0076605D"/>
    <w:rsid w:val="007709FA"/>
    <w:rsid w:val="00771538"/>
    <w:rsid w:val="00771A30"/>
    <w:rsid w:val="00771CA6"/>
    <w:rsid w:val="0077258F"/>
    <w:rsid w:val="0077376B"/>
    <w:rsid w:val="00774684"/>
    <w:rsid w:val="00774C1A"/>
    <w:rsid w:val="007767D9"/>
    <w:rsid w:val="0077727C"/>
    <w:rsid w:val="0077727E"/>
    <w:rsid w:val="00777C03"/>
    <w:rsid w:val="00780FAB"/>
    <w:rsid w:val="007813C9"/>
    <w:rsid w:val="00781E97"/>
    <w:rsid w:val="00781F04"/>
    <w:rsid w:val="00782B34"/>
    <w:rsid w:val="00782F8E"/>
    <w:rsid w:val="00783F21"/>
    <w:rsid w:val="00784452"/>
    <w:rsid w:val="00784530"/>
    <w:rsid w:val="00785150"/>
    <w:rsid w:val="00786CF0"/>
    <w:rsid w:val="0079087D"/>
    <w:rsid w:val="00791900"/>
    <w:rsid w:val="007919C4"/>
    <w:rsid w:val="00791A20"/>
    <w:rsid w:val="00793363"/>
    <w:rsid w:val="0079459F"/>
    <w:rsid w:val="0079482E"/>
    <w:rsid w:val="00794A74"/>
    <w:rsid w:val="007A02F5"/>
    <w:rsid w:val="007A0ECB"/>
    <w:rsid w:val="007A159C"/>
    <w:rsid w:val="007A399B"/>
    <w:rsid w:val="007A3D23"/>
    <w:rsid w:val="007A558B"/>
    <w:rsid w:val="007A5820"/>
    <w:rsid w:val="007A66F7"/>
    <w:rsid w:val="007A7589"/>
    <w:rsid w:val="007B0B2F"/>
    <w:rsid w:val="007B2154"/>
    <w:rsid w:val="007B36F6"/>
    <w:rsid w:val="007B376F"/>
    <w:rsid w:val="007B5CB2"/>
    <w:rsid w:val="007B6B90"/>
    <w:rsid w:val="007B73F7"/>
    <w:rsid w:val="007B7C3B"/>
    <w:rsid w:val="007C18AD"/>
    <w:rsid w:val="007C2195"/>
    <w:rsid w:val="007C31A0"/>
    <w:rsid w:val="007C3408"/>
    <w:rsid w:val="007C57F3"/>
    <w:rsid w:val="007C5F65"/>
    <w:rsid w:val="007C6540"/>
    <w:rsid w:val="007D05B3"/>
    <w:rsid w:val="007D1078"/>
    <w:rsid w:val="007D16FC"/>
    <w:rsid w:val="007D1F2A"/>
    <w:rsid w:val="007D33C3"/>
    <w:rsid w:val="007D538A"/>
    <w:rsid w:val="007D606C"/>
    <w:rsid w:val="007E1107"/>
    <w:rsid w:val="007E2573"/>
    <w:rsid w:val="007E348D"/>
    <w:rsid w:val="007E4339"/>
    <w:rsid w:val="007E4929"/>
    <w:rsid w:val="007E7306"/>
    <w:rsid w:val="007E78F8"/>
    <w:rsid w:val="007E7C13"/>
    <w:rsid w:val="007F076B"/>
    <w:rsid w:val="007F162A"/>
    <w:rsid w:val="007F1CD8"/>
    <w:rsid w:val="007F1EAC"/>
    <w:rsid w:val="007F23F2"/>
    <w:rsid w:val="007F2411"/>
    <w:rsid w:val="007F2B71"/>
    <w:rsid w:val="007F47B5"/>
    <w:rsid w:val="007F4CDA"/>
    <w:rsid w:val="007F5428"/>
    <w:rsid w:val="007F5B28"/>
    <w:rsid w:val="007F5E1A"/>
    <w:rsid w:val="007F5ED7"/>
    <w:rsid w:val="007F65A6"/>
    <w:rsid w:val="007F6EF8"/>
    <w:rsid w:val="007F7100"/>
    <w:rsid w:val="007F7794"/>
    <w:rsid w:val="00801CB8"/>
    <w:rsid w:val="008033C2"/>
    <w:rsid w:val="008038C0"/>
    <w:rsid w:val="008050D4"/>
    <w:rsid w:val="00805558"/>
    <w:rsid w:val="00805D40"/>
    <w:rsid w:val="0080604E"/>
    <w:rsid w:val="00807E9B"/>
    <w:rsid w:val="00807F9D"/>
    <w:rsid w:val="008105AA"/>
    <w:rsid w:val="00813EC1"/>
    <w:rsid w:val="00815CB7"/>
    <w:rsid w:val="00815FBA"/>
    <w:rsid w:val="00816E4F"/>
    <w:rsid w:val="00817032"/>
    <w:rsid w:val="008207EC"/>
    <w:rsid w:val="00820B4D"/>
    <w:rsid w:val="008210FF"/>
    <w:rsid w:val="00823C43"/>
    <w:rsid w:val="00824235"/>
    <w:rsid w:val="0082556A"/>
    <w:rsid w:val="00825A70"/>
    <w:rsid w:val="0082640D"/>
    <w:rsid w:val="00831122"/>
    <w:rsid w:val="00831C68"/>
    <w:rsid w:val="00832631"/>
    <w:rsid w:val="0083497D"/>
    <w:rsid w:val="0083567C"/>
    <w:rsid w:val="00836512"/>
    <w:rsid w:val="00837E0F"/>
    <w:rsid w:val="00837E14"/>
    <w:rsid w:val="00840389"/>
    <w:rsid w:val="00841598"/>
    <w:rsid w:val="008415E6"/>
    <w:rsid w:val="00841AF3"/>
    <w:rsid w:val="00841F35"/>
    <w:rsid w:val="00841F90"/>
    <w:rsid w:val="008422D7"/>
    <w:rsid w:val="00842D2A"/>
    <w:rsid w:val="00844185"/>
    <w:rsid w:val="00844641"/>
    <w:rsid w:val="00845306"/>
    <w:rsid w:val="008462E5"/>
    <w:rsid w:val="00847E08"/>
    <w:rsid w:val="00852010"/>
    <w:rsid w:val="008531C9"/>
    <w:rsid w:val="00853EE7"/>
    <w:rsid w:val="00854417"/>
    <w:rsid w:val="00854418"/>
    <w:rsid w:val="0085478D"/>
    <w:rsid w:val="008547CC"/>
    <w:rsid w:val="00854D7C"/>
    <w:rsid w:val="00860F30"/>
    <w:rsid w:val="0086135B"/>
    <w:rsid w:val="00861CE1"/>
    <w:rsid w:val="00865A19"/>
    <w:rsid w:val="008664FE"/>
    <w:rsid w:val="00866CC1"/>
    <w:rsid w:val="0086719A"/>
    <w:rsid w:val="00870542"/>
    <w:rsid w:val="00870573"/>
    <w:rsid w:val="00870864"/>
    <w:rsid w:val="008711B3"/>
    <w:rsid w:val="008748CA"/>
    <w:rsid w:val="00875EAF"/>
    <w:rsid w:val="00876E5D"/>
    <w:rsid w:val="0087784B"/>
    <w:rsid w:val="008808CA"/>
    <w:rsid w:val="008808DD"/>
    <w:rsid w:val="00880D8D"/>
    <w:rsid w:val="00882F2A"/>
    <w:rsid w:val="0088531E"/>
    <w:rsid w:val="0088549A"/>
    <w:rsid w:val="00885A9D"/>
    <w:rsid w:val="00887586"/>
    <w:rsid w:val="00887754"/>
    <w:rsid w:val="008908CC"/>
    <w:rsid w:val="00891F6F"/>
    <w:rsid w:val="00893630"/>
    <w:rsid w:val="00894A7B"/>
    <w:rsid w:val="00895590"/>
    <w:rsid w:val="00895C19"/>
    <w:rsid w:val="00897045"/>
    <w:rsid w:val="008970C5"/>
    <w:rsid w:val="008976CA"/>
    <w:rsid w:val="008A04E1"/>
    <w:rsid w:val="008A1977"/>
    <w:rsid w:val="008A2020"/>
    <w:rsid w:val="008A20E6"/>
    <w:rsid w:val="008A3175"/>
    <w:rsid w:val="008A4385"/>
    <w:rsid w:val="008A47AA"/>
    <w:rsid w:val="008A6116"/>
    <w:rsid w:val="008A7FE6"/>
    <w:rsid w:val="008B0DA2"/>
    <w:rsid w:val="008B0F18"/>
    <w:rsid w:val="008B2536"/>
    <w:rsid w:val="008B4E97"/>
    <w:rsid w:val="008B51A1"/>
    <w:rsid w:val="008B73F7"/>
    <w:rsid w:val="008C0DD5"/>
    <w:rsid w:val="008C0EA2"/>
    <w:rsid w:val="008C0F55"/>
    <w:rsid w:val="008C1603"/>
    <w:rsid w:val="008C1C1B"/>
    <w:rsid w:val="008C2031"/>
    <w:rsid w:val="008C2287"/>
    <w:rsid w:val="008C2305"/>
    <w:rsid w:val="008C2CB1"/>
    <w:rsid w:val="008C714E"/>
    <w:rsid w:val="008C7B74"/>
    <w:rsid w:val="008D12B1"/>
    <w:rsid w:val="008D18CA"/>
    <w:rsid w:val="008D2161"/>
    <w:rsid w:val="008D31E5"/>
    <w:rsid w:val="008D3573"/>
    <w:rsid w:val="008D4E31"/>
    <w:rsid w:val="008D5E50"/>
    <w:rsid w:val="008D6E1D"/>
    <w:rsid w:val="008E01C5"/>
    <w:rsid w:val="008E13C6"/>
    <w:rsid w:val="008E24FA"/>
    <w:rsid w:val="008E2960"/>
    <w:rsid w:val="008E2C62"/>
    <w:rsid w:val="008E3F7A"/>
    <w:rsid w:val="008E4056"/>
    <w:rsid w:val="008E4378"/>
    <w:rsid w:val="008E74FC"/>
    <w:rsid w:val="008F00E3"/>
    <w:rsid w:val="008F1328"/>
    <w:rsid w:val="008F2B2B"/>
    <w:rsid w:val="008F42D3"/>
    <w:rsid w:val="008F524D"/>
    <w:rsid w:val="008F6B12"/>
    <w:rsid w:val="008F7F91"/>
    <w:rsid w:val="00900A1A"/>
    <w:rsid w:val="0090151B"/>
    <w:rsid w:val="00901929"/>
    <w:rsid w:val="00901AF1"/>
    <w:rsid w:val="00904378"/>
    <w:rsid w:val="009043C0"/>
    <w:rsid w:val="00904D80"/>
    <w:rsid w:val="00904E98"/>
    <w:rsid w:val="00905299"/>
    <w:rsid w:val="00905828"/>
    <w:rsid w:val="00905DE4"/>
    <w:rsid w:val="0090615F"/>
    <w:rsid w:val="00910A5E"/>
    <w:rsid w:val="00911581"/>
    <w:rsid w:val="009115EF"/>
    <w:rsid w:val="00915DA3"/>
    <w:rsid w:val="00916149"/>
    <w:rsid w:val="00916285"/>
    <w:rsid w:val="00917850"/>
    <w:rsid w:val="0092043C"/>
    <w:rsid w:val="009214C2"/>
    <w:rsid w:val="009220CE"/>
    <w:rsid w:val="00922703"/>
    <w:rsid w:val="00923092"/>
    <w:rsid w:val="0092428C"/>
    <w:rsid w:val="0092621F"/>
    <w:rsid w:val="00927A80"/>
    <w:rsid w:val="009307D2"/>
    <w:rsid w:val="00932BEE"/>
    <w:rsid w:val="00932D26"/>
    <w:rsid w:val="00932E3A"/>
    <w:rsid w:val="00935668"/>
    <w:rsid w:val="00936669"/>
    <w:rsid w:val="00940AB1"/>
    <w:rsid w:val="00941B95"/>
    <w:rsid w:val="009423AD"/>
    <w:rsid w:val="00942BD0"/>
    <w:rsid w:val="009457A6"/>
    <w:rsid w:val="00945981"/>
    <w:rsid w:val="0094689F"/>
    <w:rsid w:val="00946BE0"/>
    <w:rsid w:val="00947282"/>
    <w:rsid w:val="009510AD"/>
    <w:rsid w:val="00951B36"/>
    <w:rsid w:val="009570A0"/>
    <w:rsid w:val="0095724C"/>
    <w:rsid w:val="009578AA"/>
    <w:rsid w:val="00961761"/>
    <w:rsid w:val="00963233"/>
    <w:rsid w:val="00966FF2"/>
    <w:rsid w:val="009671E0"/>
    <w:rsid w:val="009672D4"/>
    <w:rsid w:val="009707D8"/>
    <w:rsid w:val="00970975"/>
    <w:rsid w:val="00970ABF"/>
    <w:rsid w:val="00971147"/>
    <w:rsid w:val="00971E47"/>
    <w:rsid w:val="00972837"/>
    <w:rsid w:val="009738F0"/>
    <w:rsid w:val="00974992"/>
    <w:rsid w:val="00974E9D"/>
    <w:rsid w:val="00976298"/>
    <w:rsid w:val="0097640F"/>
    <w:rsid w:val="00976F43"/>
    <w:rsid w:val="00977217"/>
    <w:rsid w:val="00981E7D"/>
    <w:rsid w:val="00982194"/>
    <w:rsid w:val="00983D06"/>
    <w:rsid w:val="00987420"/>
    <w:rsid w:val="00992BBD"/>
    <w:rsid w:val="00993F0F"/>
    <w:rsid w:val="009942E3"/>
    <w:rsid w:val="00995DB5"/>
    <w:rsid w:val="009964AC"/>
    <w:rsid w:val="00996605"/>
    <w:rsid w:val="00996E05"/>
    <w:rsid w:val="009974EA"/>
    <w:rsid w:val="009A216D"/>
    <w:rsid w:val="009A36F1"/>
    <w:rsid w:val="009A3A53"/>
    <w:rsid w:val="009A3F24"/>
    <w:rsid w:val="009A496C"/>
    <w:rsid w:val="009A6D06"/>
    <w:rsid w:val="009B152A"/>
    <w:rsid w:val="009B15FF"/>
    <w:rsid w:val="009B18B3"/>
    <w:rsid w:val="009B1DC6"/>
    <w:rsid w:val="009B41D5"/>
    <w:rsid w:val="009B4D03"/>
    <w:rsid w:val="009B6BAC"/>
    <w:rsid w:val="009C2BF7"/>
    <w:rsid w:val="009C2C0F"/>
    <w:rsid w:val="009C2E5D"/>
    <w:rsid w:val="009C4A7E"/>
    <w:rsid w:val="009C61D3"/>
    <w:rsid w:val="009C7BA9"/>
    <w:rsid w:val="009D2598"/>
    <w:rsid w:val="009D35F5"/>
    <w:rsid w:val="009D3906"/>
    <w:rsid w:val="009D667D"/>
    <w:rsid w:val="009D69F5"/>
    <w:rsid w:val="009D6A0D"/>
    <w:rsid w:val="009D6ED7"/>
    <w:rsid w:val="009D737E"/>
    <w:rsid w:val="009D78E9"/>
    <w:rsid w:val="009D7AB2"/>
    <w:rsid w:val="009D7B15"/>
    <w:rsid w:val="009E0565"/>
    <w:rsid w:val="009E1EA8"/>
    <w:rsid w:val="009E2757"/>
    <w:rsid w:val="009E2D76"/>
    <w:rsid w:val="009E30DA"/>
    <w:rsid w:val="009E36CB"/>
    <w:rsid w:val="009E5118"/>
    <w:rsid w:val="009E68F8"/>
    <w:rsid w:val="009E6FB7"/>
    <w:rsid w:val="009F0605"/>
    <w:rsid w:val="009F1C9A"/>
    <w:rsid w:val="009F3938"/>
    <w:rsid w:val="009F5308"/>
    <w:rsid w:val="00A0033F"/>
    <w:rsid w:val="00A014C6"/>
    <w:rsid w:val="00A03281"/>
    <w:rsid w:val="00A03C4C"/>
    <w:rsid w:val="00A068E1"/>
    <w:rsid w:val="00A07146"/>
    <w:rsid w:val="00A07703"/>
    <w:rsid w:val="00A1059A"/>
    <w:rsid w:val="00A122A9"/>
    <w:rsid w:val="00A12581"/>
    <w:rsid w:val="00A153F5"/>
    <w:rsid w:val="00A156BA"/>
    <w:rsid w:val="00A16178"/>
    <w:rsid w:val="00A161F9"/>
    <w:rsid w:val="00A16AF9"/>
    <w:rsid w:val="00A17166"/>
    <w:rsid w:val="00A173A9"/>
    <w:rsid w:val="00A17509"/>
    <w:rsid w:val="00A2003C"/>
    <w:rsid w:val="00A21850"/>
    <w:rsid w:val="00A219AF"/>
    <w:rsid w:val="00A223E7"/>
    <w:rsid w:val="00A22635"/>
    <w:rsid w:val="00A231A3"/>
    <w:rsid w:val="00A23848"/>
    <w:rsid w:val="00A24854"/>
    <w:rsid w:val="00A26BFF"/>
    <w:rsid w:val="00A31813"/>
    <w:rsid w:val="00A32497"/>
    <w:rsid w:val="00A32B89"/>
    <w:rsid w:val="00A32BC1"/>
    <w:rsid w:val="00A331E5"/>
    <w:rsid w:val="00A33ACF"/>
    <w:rsid w:val="00A36837"/>
    <w:rsid w:val="00A36985"/>
    <w:rsid w:val="00A36D57"/>
    <w:rsid w:val="00A37607"/>
    <w:rsid w:val="00A37F1A"/>
    <w:rsid w:val="00A4022A"/>
    <w:rsid w:val="00A40ECC"/>
    <w:rsid w:val="00A41E62"/>
    <w:rsid w:val="00A41EB6"/>
    <w:rsid w:val="00A42165"/>
    <w:rsid w:val="00A422D1"/>
    <w:rsid w:val="00A424CF"/>
    <w:rsid w:val="00A4444E"/>
    <w:rsid w:val="00A44B11"/>
    <w:rsid w:val="00A44C6E"/>
    <w:rsid w:val="00A44CC9"/>
    <w:rsid w:val="00A471E9"/>
    <w:rsid w:val="00A47DC7"/>
    <w:rsid w:val="00A5049E"/>
    <w:rsid w:val="00A55F75"/>
    <w:rsid w:val="00A56511"/>
    <w:rsid w:val="00A578C4"/>
    <w:rsid w:val="00A601B7"/>
    <w:rsid w:val="00A627F0"/>
    <w:rsid w:val="00A62D50"/>
    <w:rsid w:val="00A62F95"/>
    <w:rsid w:val="00A65BEE"/>
    <w:rsid w:val="00A66268"/>
    <w:rsid w:val="00A6764A"/>
    <w:rsid w:val="00A676B5"/>
    <w:rsid w:val="00A71271"/>
    <w:rsid w:val="00A729D3"/>
    <w:rsid w:val="00A73C95"/>
    <w:rsid w:val="00A750D0"/>
    <w:rsid w:val="00A76E48"/>
    <w:rsid w:val="00A771F2"/>
    <w:rsid w:val="00A77273"/>
    <w:rsid w:val="00A80511"/>
    <w:rsid w:val="00A808C7"/>
    <w:rsid w:val="00A80C9C"/>
    <w:rsid w:val="00A80E83"/>
    <w:rsid w:val="00A817A2"/>
    <w:rsid w:val="00A84F25"/>
    <w:rsid w:val="00A86325"/>
    <w:rsid w:val="00A87D9C"/>
    <w:rsid w:val="00A90564"/>
    <w:rsid w:val="00A915FF"/>
    <w:rsid w:val="00A95F27"/>
    <w:rsid w:val="00A96EFF"/>
    <w:rsid w:val="00A9748A"/>
    <w:rsid w:val="00A97DC9"/>
    <w:rsid w:val="00AA01CA"/>
    <w:rsid w:val="00AA0AD0"/>
    <w:rsid w:val="00AA21E6"/>
    <w:rsid w:val="00AA3E94"/>
    <w:rsid w:val="00AA4315"/>
    <w:rsid w:val="00AA65F3"/>
    <w:rsid w:val="00AA7807"/>
    <w:rsid w:val="00AB11E1"/>
    <w:rsid w:val="00AB1A05"/>
    <w:rsid w:val="00AB27A1"/>
    <w:rsid w:val="00AB28E0"/>
    <w:rsid w:val="00AB3FAB"/>
    <w:rsid w:val="00AB4100"/>
    <w:rsid w:val="00AB5B36"/>
    <w:rsid w:val="00AB6652"/>
    <w:rsid w:val="00AB6880"/>
    <w:rsid w:val="00AB6D93"/>
    <w:rsid w:val="00AB7740"/>
    <w:rsid w:val="00AB7E6E"/>
    <w:rsid w:val="00AC074A"/>
    <w:rsid w:val="00AC0CFD"/>
    <w:rsid w:val="00AC2DBB"/>
    <w:rsid w:val="00AC3C98"/>
    <w:rsid w:val="00AC4CF7"/>
    <w:rsid w:val="00AC522A"/>
    <w:rsid w:val="00AC56CC"/>
    <w:rsid w:val="00AD130A"/>
    <w:rsid w:val="00AD356B"/>
    <w:rsid w:val="00AD4874"/>
    <w:rsid w:val="00AD49CE"/>
    <w:rsid w:val="00AD4D63"/>
    <w:rsid w:val="00AD5A8F"/>
    <w:rsid w:val="00AD5AE0"/>
    <w:rsid w:val="00AD5D39"/>
    <w:rsid w:val="00AE2161"/>
    <w:rsid w:val="00AE2B7F"/>
    <w:rsid w:val="00AE31E4"/>
    <w:rsid w:val="00AE4424"/>
    <w:rsid w:val="00AE4D32"/>
    <w:rsid w:val="00AE6275"/>
    <w:rsid w:val="00AE7994"/>
    <w:rsid w:val="00AF1272"/>
    <w:rsid w:val="00AF22AC"/>
    <w:rsid w:val="00AF634D"/>
    <w:rsid w:val="00B001E0"/>
    <w:rsid w:val="00B020EF"/>
    <w:rsid w:val="00B031A5"/>
    <w:rsid w:val="00B03C77"/>
    <w:rsid w:val="00B04729"/>
    <w:rsid w:val="00B05448"/>
    <w:rsid w:val="00B05BC5"/>
    <w:rsid w:val="00B05E35"/>
    <w:rsid w:val="00B0651E"/>
    <w:rsid w:val="00B066F6"/>
    <w:rsid w:val="00B0732B"/>
    <w:rsid w:val="00B0748F"/>
    <w:rsid w:val="00B07783"/>
    <w:rsid w:val="00B10B9C"/>
    <w:rsid w:val="00B1282F"/>
    <w:rsid w:val="00B13ECD"/>
    <w:rsid w:val="00B15B2B"/>
    <w:rsid w:val="00B15C00"/>
    <w:rsid w:val="00B16F5C"/>
    <w:rsid w:val="00B20473"/>
    <w:rsid w:val="00B214E3"/>
    <w:rsid w:val="00B21982"/>
    <w:rsid w:val="00B220E4"/>
    <w:rsid w:val="00B23AF1"/>
    <w:rsid w:val="00B25C29"/>
    <w:rsid w:val="00B26B6F"/>
    <w:rsid w:val="00B27228"/>
    <w:rsid w:val="00B30AFD"/>
    <w:rsid w:val="00B30EB1"/>
    <w:rsid w:val="00B34002"/>
    <w:rsid w:val="00B340E4"/>
    <w:rsid w:val="00B341EA"/>
    <w:rsid w:val="00B3533C"/>
    <w:rsid w:val="00B360F9"/>
    <w:rsid w:val="00B36D47"/>
    <w:rsid w:val="00B37273"/>
    <w:rsid w:val="00B40BC7"/>
    <w:rsid w:val="00B42CAA"/>
    <w:rsid w:val="00B43189"/>
    <w:rsid w:val="00B4401E"/>
    <w:rsid w:val="00B44C75"/>
    <w:rsid w:val="00B45182"/>
    <w:rsid w:val="00B50A85"/>
    <w:rsid w:val="00B52EA1"/>
    <w:rsid w:val="00B52F9C"/>
    <w:rsid w:val="00B533F5"/>
    <w:rsid w:val="00B5450A"/>
    <w:rsid w:val="00B547FD"/>
    <w:rsid w:val="00B54EF7"/>
    <w:rsid w:val="00B558A6"/>
    <w:rsid w:val="00B55CEB"/>
    <w:rsid w:val="00B56171"/>
    <w:rsid w:val="00B57907"/>
    <w:rsid w:val="00B60128"/>
    <w:rsid w:val="00B62259"/>
    <w:rsid w:val="00B62EE1"/>
    <w:rsid w:val="00B6325B"/>
    <w:rsid w:val="00B634B7"/>
    <w:rsid w:val="00B63895"/>
    <w:rsid w:val="00B63E4F"/>
    <w:rsid w:val="00B63E93"/>
    <w:rsid w:val="00B649C3"/>
    <w:rsid w:val="00B65834"/>
    <w:rsid w:val="00B6637B"/>
    <w:rsid w:val="00B66385"/>
    <w:rsid w:val="00B7184D"/>
    <w:rsid w:val="00B71DFB"/>
    <w:rsid w:val="00B73A71"/>
    <w:rsid w:val="00B73ABA"/>
    <w:rsid w:val="00B73E22"/>
    <w:rsid w:val="00B75053"/>
    <w:rsid w:val="00B759DD"/>
    <w:rsid w:val="00B75CF3"/>
    <w:rsid w:val="00B76199"/>
    <w:rsid w:val="00B801AD"/>
    <w:rsid w:val="00B81C7F"/>
    <w:rsid w:val="00B83C2B"/>
    <w:rsid w:val="00B840AC"/>
    <w:rsid w:val="00B86491"/>
    <w:rsid w:val="00B86701"/>
    <w:rsid w:val="00B876DA"/>
    <w:rsid w:val="00B87999"/>
    <w:rsid w:val="00B9069F"/>
    <w:rsid w:val="00B90D9B"/>
    <w:rsid w:val="00B911C7"/>
    <w:rsid w:val="00B92AD6"/>
    <w:rsid w:val="00B930F4"/>
    <w:rsid w:val="00B94783"/>
    <w:rsid w:val="00B96490"/>
    <w:rsid w:val="00BA0FF7"/>
    <w:rsid w:val="00BA1285"/>
    <w:rsid w:val="00BA17F5"/>
    <w:rsid w:val="00BA2B97"/>
    <w:rsid w:val="00BA34A3"/>
    <w:rsid w:val="00BA3850"/>
    <w:rsid w:val="00BA3B2E"/>
    <w:rsid w:val="00BA4BA9"/>
    <w:rsid w:val="00BA5749"/>
    <w:rsid w:val="00BA6872"/>
    <w:rsid w:val="00BA708A"/>
    <w:rsid w:val="00BA7567"/>
    <w:rsid w:val="00BB01B2"/>
    <w:rsid w:val="00BB0D25"/>
    <w:rsid w:val="00BB0E7E"/>
    <w:rsid w:val="00BB21F7"/>
    <w:rsid w:val="00BB280C"/>
    <w:rsid w:val="00BB376C"/>
    <w:rsid w:val="00BB3867"/>
    <w:rsid w:val="00BB40F9"/>
    <w:rsid w:val="00BB4D18"/>
    <w:rsid w:val="00BB4E62"/>
    <w:rsid w:val="00BB615A"/>
    <w:rsid w:val="00BB6BCA"/>
    <w:rsid w:val="00BB6C87"/>
    <w:rsid w:val="00BB7CF1"/>
    <w:rsid w:val="00BC0405"/>
    <w:rsid w:val="00BC174C"/>
    <w:rsid w:val="00BC303C"/>
    <w:rsid w:val="00BC4D33"/>
    <w:rsid w:val="00BC5AFA"/>
    <w:rsid w:val="00BC6EB3"/>
    <w:rsid w:val="00BC76D5"/>
    <w:rsid w:val="00BD12FD"/>
    <w:rsid w:val="00BD1382"/>
    <w:rsid w:val="00BD13AF"/>
    <w:rsid w:val="00BD28A3"/>
    <w:rsid w:val="00BD2ED3"/>
    <w:rsid w:val="00BD2F18"/>
    <w:rsid w:val="00BD31AF"/>
    <w:rsid w:val="00BD5394"/>
    <w:rsid w:val="00BE0BC3"/>
    <w:rsid w:val="00BE1F6B"/>
    <w:rsid w:val="00BE24F9"/>
    <w:rsid w:val="00BE4F95"/>
    <w:rsid w:val="00BE5AEA"/>
    <w:rsid w:val="00BE5D77"/>
    <w:rsid w:val="00BE6FB3"/>
    <w:rsid w:val="00BF03A8"/>
    <w:rsid w:val="00BF10B5"/>
    <w:rsid w:val="00BF2060"/>
    <w:rsid w:val="00BF2523"/>
    <w:rsid w:val="00BF29E0"/>
    <w:rsid w:val="00BF3316"/>
    <w:rsid w:val="00BF3F01"/>
    <w:rsid w:val="00BF48D7"/>
    <w:rsid w:val="00BF50FF"/>
    <w:rsid w:val="00BF7086"/>
    <w:rsid w:val="00BF74AB"/>
    <w:rsid w:val="00C005F7"/>
    <w:rsid w:val="00C00C97"/>
    <w:rsid w:val="00C00EB8"/>
    <w:rsid w:val="00C02B60"/>
    <w:rsid w:val="00C03866"/>
    <w:rsid w:val="00C03C78"/>
    <w:rsid w:val="00C0531B"/>
    <w:rsid w:val="00C0692F"/>
    <w:rsid w:val="00C06AC1"/>
    <w:rsid w:val="00C06D08"/>
    <w:rsid w:val="00C10B5C"/>
    <w:rsid w:val="00C112B9"/>
    <w:rsid w:val="00C12FAD"/>
    <w:rsid w:val="00C134BD"/>
    <w:rsid w:val="00C169B5"/>
    <w:rsid w:val="00C17F7A"/>
    <w:rsid w:val="00C21D42"/>
    <w:rsid w:val="00C22358"/>
    <w:rsid w:val="00C22C0B"/>
    <w:rsid w:val="00C23205"/>
    <w:rsid w:val="00C24EFF"/>
    <w:rsid w:val="00C2610F"/>
    <w:rsid w:val="00C278A1"/>
    <w:rsid w:val="00C27F3B"/>
    <w:rsid w:val="00C33505"/>
    <w:rsid w:val="00C34E5E"/>
    <w:rsid w:val="00C358F8"/>
    <w:rsid w:val="00C35F1B"/>
    <w:rsid w:val="00C365C7"/>
    <w:rsid w:val="00C36F51"/>
    <w:rsid w:val="00C377AD"/>
    <w:rsid w:val="00C37813"/>
    <w:rsid w:val="00C4166A"/>
    <w:rsid w:val="00C43B4B"/>
    <w:rsid w:val="00C43E2D"/>
    <w:rsid w:val="00C449E6"/>
    <w:rsid w:val="00C460D0"/>
    <w:rsid w:val="00C47353"/>
    <w:rsid w:val="00C510DB"/>
    <w:rsid w:val="00C511D1"/>
    <w:rsid w:val="00C515F3"/>
    <w:rsid w:val="00C53651"/>
    <w:rsid w:val="00C54A7D"/>
    <w:rsid w:val="00C55450"/>
    <w:rsid w:val="00C555AF"/>
    <w:rsid w:val="00C55A94"/>
    <w:rsid w:val="00C55FE7"/>
    <w:rsid w:val="00C56176"/>
    <w:rsid w:val="00C56B07"/>
    <w:rsid w:val="00C57336"/>
    <w:rsid w:val="00C606D1"/>
    <w:rsid w:val="00C60983"/>
    <w:rsid w:val="00C634A4"/>
    <w:rsid w:val="00C658CF"/>
    <w:rsid w:val="00C669F5"/>
    <w:rsid w:val="00C66DD0"/>
    <w:rsid w:val="00C672A1"/>
    <w:rsid w:val="00C67FE9"/>
    <w:rsid w:val="00C7037A"/>
    <w:rsid w:val="00C7190B"/>
    <w:rsid w:val="00C71A02"/>
    <w:rsid w:val="00C72DA5"/>
    <w:rsid w:val="00C746AF"/>
    <w:rsid w:val="00C74A97"/>
    <w:rsid w:val="00C753D1"/>
    <w:rsid w:val="00C77E6F"/>
    <w:rsid w:val="00C804C3"/>
    <w:rsid w:val="00C83FDB"/>
    <w:rsid w:val="00C85300"/>
    <w:rsid w:val="00C85CC4"/>
    <w:rsid w:val="00C86C17"/>
    <w:rsid w:val="00C86E81"/>
    <w:rsid w:val="00C870A8"/>
    <w:rsid w:val="00C872CA"/>
    <w:rsid w:val="00C87EA4"/>
    <w:rsid w:val="00C90E49"/>
    <w:rsid w:val="00C91632"/>
    <w:rsid w:val="00C9263E"/>
    <w:rsid w:val="00C927E1"/>
    <w:rsid w:val="00C92F9C"/>
    <w:rsid w:val="00C93787"/>
    <w:rsid w:val="00C94BA4"/>
    <w:rsid w:val="00C951D1"/>
    <w:rsid w:val="00C952C9"/>
    <w:rsid w:val="00C95591"/>
    <w:rsid w:val="00C956EF"/>
    <w:rsid w:val="00C96C6D"/>
    <w:rsid w:val="00C96D67"/>
    <w:rsid w:val="00C97050"/>
    <w:rsid w:val="00C970BF"/>
    <w:rsid w:val="00CA0384"/>
    <w:rsid w:val="00CA0751"/>
    <w:rsid w:val="00CA0E9A"/>
    <w:rsid w:val="00CA3314"/>
    <w:rsid w:val="00CA3BA9"/>
    <w:rsid w:val="00CA471B"/>
    <w:rsid w:val="00CA4FA1"/>
    <w:rsid w:val="00CA706D"/>
    <w:rsid w:val="00CB1E55"/>
    <w:rsid w:val="00CB29C0"/>
    <w:rsid w:val="00CB5E88"/>
    <w:rsid w:val="00CB5FCA"/>
    <w:rsid w:val="00CB6996"/>
    <w:rsid w:val="00CC00C9"/>
    <w:rsid w:val="00CC0DFA"/>
    <w:rsid w:val="00CC1165"/>
    <w:rsid w:val="00CC17D5"/>
    <w:rsid w:val="00CC1ED8"/>
    <w:rsid w:val="00CC2A33"/>
    <w:rsid w:val="00CC349A"/>
    <w:rsid w:val="00CC4501"/>
    <w:rsid w:val="00CC46C0"/>
    <w:rsid w:val="00CC61B0"/>
    <w:rsid w:val="00CC6627"/>
    <w:rsid w:val="00CD1EC4"/>
    <w:rsid w:val="00CD30C2"/>
    <w:rsid w:val="00CD3309"/>
    <w:rsid w:val="00CD3591"/>
    <w:rsid w:val="00CD41BC"/>
    <w:rsid w:val="00CD564F"/>
    <w:rsid w:val="00CD5B46"/>
    <w:rsid w:val="00CD632F"/>
    <w:rsid w:val="00CD68C1"/>
    <w:rsid w:val="00CE03E7"/>
    <w:rsid w:val="00CE0782"/>
    <w:rsid w:val="00CE09C2"/>
    <w:rsid w:val="00CE27A9"/>
    <w:rsid w:val="00CE34D0"/>
    <w:rsid w:val="00CE38BC"/>
    <w:rsid w:val="00CE42D4"/>
    <w:rsid w:val="00CE430C"/>
    <w:rsid w:val="00CE475D"/>
    <w:rsid w:val="00CE4B59"/>
    <w:rsid w:val="00CE4EF9"/>
    <w:rsid w:val="00CE4FBB"/>
    <w:rsid w:val="00CE5A71"/>
    <w:rsid w:val="00CE641F"/>
    <w:rsid w:val="00CE6691"/>
    <w:rsid w:val="00CE7296"/>
    <w:rsid w:val="00CE76D9"/>
    <w:rsid w:val="00CF0FAC"/>
    <w:rsid w:val="00CF102D"/>
    <w:rsid w:val="00CF16E0"/>
    <w:rsid w:val="00CF401B"/>
    <w:rsid w:val="00CF44AD"/>
    <w:rsid w:val="00CF55DD"/>
    <w:rsid w:val="00CF5DC6"/>
    <w:rsid w:val="00CF67D8"/>
    <w:rsid w:val="00CF6870"/>
    <w:rsid w:val="00CF6DBB"/>
    <w:rsid w:val="00D01AA8"/>
    <w:rsid w:val="00D0268D"/>
    <w:rsid w:val="00D037F3"/>
    <w:rsid w:val="00D0397C"/>
    <w:rsid w:val="00D051E1"/>
    <w:rsid w:val="00D05C2E"/>
    <w:rsid w:val="00D05CBC"/>
    <w:rsid w:val="00D067FE"/>
    <w:rsid w:val="00D06B8D"/>
    <w:rsid w:val="00D06BD9"/>
    <w:rsid w:val="00D07162"/>
    <w:rsid w:val="00D11BAB"/>
    <w:rsid w:val="00D11CAF"/>
    <w:rsid w:val="00D12074"/>
    <w:rsid w:val="00D124B0"/>
    <w:rsid w:val="00D12FE0"/>
    <w:rsid w:val="00D137DA"/>
    <w:rsid w:val="00D14D60"/>
    <w:rsid w:val="00D156AD"/>
    <w:rsid w:val="00D15ACB"/>
    <w:rsid w:val="00D15BB6"/>
    <w:rsid w:val="00D16D6C"/>
    <w:rsid w:val="00D16E54"/>
    <w:rsid w:val="00D17071"/>
    <w:rsid w:val="00D174DF"/>
    <w:rsid w:val="00D201ED"/>
    <w:rsid w:val="00D2097D"/>
    <w:rsid w:val="00D20DCC"/>
    <w:rsid w:val="00D22150"/>
    <w:rsid w:val="00D23AC4"/>
    <w:rsid w:val="00D25F04"/>
    <w:rsid w:val="00D269E7"/>
    <w:rsid w:val="00D26C78"/>
    <w:rsid w:val="00D27706"/>
    <w:rsid w:val="00D312C5"/>
    <w:rsid w:val="00D3169E"/>
    <w:rsid w:val="00D333DB"/>
    <w:rsid w:val="00D3344F"/>
    <w:rsid w:val="00D339BD"/>
    <w:rsid w:val="00D339EC"/>
    <w:rsid w:val="00D33E26"/>
    <w:rsid w:val="00D34935"/>
    <w:rsid w:val="00D35110"/>
    <w:rsid w:val="00D35255"/>
    <w:rsid w:val="00D35C3F"/>
    <w:rsid w:val="00D365CD"/>
    <w:rsid w:val="00D36E5E"/>
    <w:rsid w:val="00D37B89"/>
    <w:rsid w:val="00D37D05"/>
    <w:rsid w:val="00D412E3"/>
    <w:rsid w:val="00D425EE"/>
    <w:rsid w:val="00D433E1"/>
    <w:rsid w:val="00D43B1A"/>
    <w:rsid w:val="00D452E0"/>
    <w:rsid w:val="00D45EA4"/>
    <w:rsid w:val="00D45F9A"/>
    <w:rsid w:val="00D475CD"/>
    <w:rsid w:val="00D47E31"/>
    <w:rsid w:val="00D51074"/>
    <w:rsid w:val="00D5144B"/>
    <w:rsid w:val="00D52B51"/>
    <w:rsid w:val="00D52DCA"/>
    <w:rsid w:val="00D52FD7"/>
    <w:rsid w:val="00D53DFE"/>
    <w:rsid w:val="00D56516"/>
    <w:rsid w:val="00D56F67"/>
    <w:rsid w:val="00D613D1"/>
    <w:rsid w:val="00D622CE"/>
    <w:rsid w:val="00D62B3A"/>
    <w:rsid w:val="00D630B6"/>
    <w:rsid w:val="00D65A96"/>
    <w:rsid w:val="00D65F61"/>
    <w:rsid w:val="00D66374"/>
    <w:rsid w:val="00D66CA6"/>
    <w:rsid w:val="00D670AA"/>
    <w:rsid w:val="00D6769C"/>
    <w:rsid w:val="00D67EC1"/>
    <w:rsid w:val="00D715FB"/>
    <w:rsid w:val="00D71E4F"/>
    <w:rsid w:val="00D72438"/>
    <w:rsid w:val="00D72657"/>
    <w:rsid w:val="00D7268E"/>
    <w:rsid w:val="00D73DB8"/>
    <w:rsid w:val="00D73F51"/>
    <w:rsid w:val="00D74782"/>
    <w:rsid w:val="00D748D0"/>
    <w:rsid w:val="00D75650"/>
    <w:rsid w:val="00D77111"/>
    <w:rsid w:val="00D805D7"/>
    <w:rsid w:val="00D83043"/>
    <w:rsid w:val="00D840A1"/>
    <w:rsid w:val="00D842F1"/>
    <w:rsid w:val="00D86D79"/>
    <w:rsid w:val="00D907D2"/>
    <w:rsid w:val="00D90F27"/>
    <w:rsid w:val="00D920B3"/>
    <w:rsid w:val="00D92193"/>
    <w:rsid w:val="00D92955"/>
    <w:rsid w:val="00D933A9"/>
    <w:rsid w:val="00D933B7"/>
    <w:rsid w:val="00D93BA1"/>
    <w:rsid w:val="00D97200"/>
    <w:rsid w:val="00D97725"/>
    <w:rsid w:val="00D97808"/>
    <w:rsid w:val="00DA0F6D"/>
    <w:rsid w:val="00DA37EC"/>
    <w:rsid w:val="00DA3822"/>
    <w:rsid w:val="00DA4825"/>
    <w:rsid w:val="00DA508D"/>
    <w:rsid w:val="00DA7178"/>
    <w:rsid w:val="00DB0603"/>
    <w:rsid w:val="00DB1F07"/>
    <w:rsid w:val="00DB4461"/>
    <w:rsid w:val="00DB4C25"/>
    <w:rsid w:val="00DB54B5"/>
    <w:rsid w:val="00DB68BE"/>
    <w:rsid w:val="00DC1786"/>
    <w:rsid w:val="00DC285C"/>
    <w:rsid w:val="00DC3400"/>
    <w:rsid w:val="00DC3784"/>
    <w:rsid w:val="00DC455E"/>
    <w:rsid w:val="00DC5018"/>
    <w:rsid w:val="00DC75BC"/>
    <w:rsid w:val="00DC76D9"/>
    <w:rsid w:val="00DC7E26"/>
    <w:rsid w:val="00DD081E"/>
    <w:rsid w:val="00DD148A"/>
    <w:rsid w:val="00DD2D21"/>
    <w:rsid w:val="00DD30A1"/>
    <w:rsid w:val="00DD4110"/>
    <w:rsid w:val="00DD4622"/>
    <w:rsid w:val="00DD618F"/>
    <w:rsid w:val="00DD73E5"/>
    <w:rsid w:val="00DD7839"/>
    <w:rsid w:val="00DE08F3"/>
    <w:rsid w:val="00DE16E9"/>
    <w:rsid w:val="00DE1819"/>
    <w:rsid w:val="00DE27C3"/>
    <w:rsid w:val="00DE2B5A"/>
    <w:rsid w:val="00DE42EB"/>
    <w:rsid w:val="00DE4703"/>
    <w:rsid w:val="00DE4F81"/>
    <w:rsid w:val="00DE6FFD"/>
    <w:rsid w:val="00DE74B5"/>
    <w:rsid w:val="00DF01BB"/>
    <w:rsid w:val="00DF0373"/>
    <w:rsid w:val="00DF0B10"/>
    <w:rsid w:val="00DF1C45"/>
    <w:rsid w:val="00DF4DB1"/>
    <w:rsid w:val="00DF55FB"/>
    <w:rsid w:val="00DF5758"/>
    <w:rsid w:val="00DF5B38"/>
    <w:rsid w:val="00E00E06"/>
    <w:rsid w:val="00E02D4C"/>
    <w:rsid w:val="00E02FFC"/>
    <w:rsid w:val="00E04677"/>
    <w:rsid w:val="00E0473B"/>
    <w:rsid w:val="00E04ADF"/>
    <w:rsid w:val="00E05BC3"/>
    <w:rsid w:val="00E05E1A"/>
    <w:rsid w:val="00E0687C"/>
    <w:rsid w:val="00E0706B"/>
    <w:rsid w:val="00E07C99"/>
    <w:rsid w:val="00E100CC"/>
    <w:rsid w:val="00E109A8"/>
    <w:rsid w:val="00E11FD7"/>
    <w:rsid w:val="00E12495"/>
    <w:rsid w:val="00E12591"/>
    <w:rsid w:val="00E12CA7"/>
    <w:rsid w:val="00E12E2E"/>
    <w:rsid w:val="00E136E3"/>
    <w:rsid w:val="00E13A11"/>
    <w:rsid w:val="00E17547"/>
    <w:rsid w:val="00E208C6"/>
    <w:rsid w:val="00E20C4C"/>
    <w:rsid w:val="00E216C9"/>
    <w:rsid w:val="00E21C8C"/>
    <w:rsid w:val="00E229AD"/>
    <w:rsid w:val="00E229B4"/>
    <w:rsid w:val="00E22BAE"/>
    <w:rsid w:val="00E25423"/>
    <w:rsid w:val="00E26116"/>
    <w:rsid w:val="00E261C5"/>
    <w:rsid w:val="00E2796C"/>
    <w:rsid w:val="00E3080B"/>
    <w:rsid w:val="00E30B0C"/>
    <w:rsid w:val="00E30D21"/>
    <w:rsid w:val="00E31DD3"/>
    <w:rsid w:val="00E3241D"/>
    <w:rsid w:val="00E32A7D"/>
    <w:rsid w:val="00E33BAC"/>
    <w:rsid w:val="00E35B94"/>
    <w:rsid w:val="00E36B07"/>
    <w:rsid w:val="00E37228"/>
    <w:rsid w:val="00E37584"/>
    <w:rsid w:val="00E378B0"/>
    <w:rsid w:val="00E37FF0"/>
    <w:rsid w:val="00E40419"/>
    <w:rsid w:val="00E40BB1"/>
    <w:rsid w:val="00E451FB"/>
    <w:rsid w:val="00E45F69"/>
    <w:rsid w:val="00E47707"/>
    <w:rsid w:val="00E47723"/>
    <w:rsid w:val="00E5105F"/>
    <w:rsid w:val="00E5217E"/>
    <w:rsid w:val="00E52F29"/>
    <w:rsid w:val="00E555C8"/>
    <w:rsid w:val="00E55FE4"/>
    <w:rsid w:val="00E56264"/>
    <w:rsid w:val="00E616C4"/>
    <w:rsid w:val="00E6258B"/>
    <w:rsid w:val="00E625E3"/>
    <w:rsid w:val="00E626F5"/>
    <w:rsid w:val="00E635C8"/>
    <w:rsid w:val="00E64E4A"/>
    <w:rsid w:val="00E6578F"/>
    <w:rsid w:val="00E66009"/>
    <w:rsid w:val="00E66C03"/>
    <w:rsid w:val="00E66DF3"/>
    <w:rsid w:val="00E67888"/>
    <w:rsid w:val="00E7063B"/>
    <w:rsid w:val="00E72282"/>
    <w:rsid w:val="00E73492"/>
    <w:rsid w:val="00E73ABD"/>
    <w:rsid w:val="00E74E0C"/>
    <w:rsid w:val="00E754BC"/>
    <w:rsid w:val="00E7658E"/>
    <w:rsid w:val="00E806FA"/>
    <w:rsid w:val="00E82787"/>
    <w:rsid w:val="00E828A3"/>
    <w:rsid w:val="00E82BC5"/>
    <w:rsid w:val="00E82D15"/>
    <w:rsid w:val="00E8667E"/>
    <w:rsid w:val="00E8762D"/>
    <w:rsid w:val="00E91D08"/>
    <w:rsid w:val="00E93DC5"/>
    <w:rsid w:val="00E93E65"/>
    <w:rsid w:val="00E94790"/>
    <w:rsid w:val="00E94C5E"/>
    <w:rsid w:val="00E950FB"/>
    <w:rsid w:val="00E96590"/>
    <w:rsid w:val="00E96ADD"/>
    <w:rsid w:val="00EA09D9"/>
    <w:rsid w:val="00EA0D47"/>
    <w:rsid w:val="00EA249B"/>
    <w:rsid w:val="00EA292D"/>
    <w:rsid w:val="00EA29A5"/>
    <w:rsid w:val="00EA2F51"/>
    <w:rsid w:val="00EA3488"/>
    <w:rsid w:val="00EA3B8E"/>
    <w:rsid w:val="00EA47CD"/>
    <w:rsid w:val="00EA6E84"/>
    <w:rsid w:val="00EB1897"/>
    <w:rsid w:val="00EB6103"/>
    <w:rsid w:val="00EB7CF8"/>
    <w:rsid w:val="00EC0BDB"/>
    <w:rsid w:val="00EC2245"/>
    <w:rsid w:val="00EC4C43"/>
    <w:rsid w:val="00EC510E"/>
    <w:rsid w:val="00EC60CB"/>
    <w:rsid w:val="00EC77C9"/>
    <w:rsid w:val="00ED1B9F"/>
    <w:rsid w:val="00ED1E27"/>
    <w:rsid w:val="00ED310C"/>
    <w:rsid w:val="00ED4738"/>
    <w:rsid w:val="00ED4C8D"/>
    <w:rsid w:val="00ED4DFA"/>
    <w:rsid w:val="00ED5080"/>
    <w:rsid w:val="00ED5BCA"/>
    <w:rsid w:val="00ED64CB"/>
    <w:rsid w:val="00ED6991"/>
    <w:rsid w:val="00EE1B44"/>
    <w:rsid w:val="00EE2634"/>
    <w:rsid w:val="00EE2640"/>
    <w:rsid w:val="00EE26DF"/>
    <w:rsid w:val="00EE3E4A"/>
    <w:rsid w:val="00EE4113"/>
    <w:rsid w:val="00EE4C92"/>
    <w:rsid w:val="00EE61DB"/>
    <w:rsid w:val="00EE7891"/>
    <w:rsid w:val="00EF0F15"/>
    <w:rsid w:val="00EF163B"/>
    <w:rsid w:val="00EF17B3"/>
    <w:rsid w:val="00EF1BB1"/>
    <w:rsid w:val="00EF20CC"/>
    <w:rsid w:val="00EF41A2"/>
    <w:rsid w:val="00EF4348"/>
    <w:rsid w:val="00EF4C9E"/>
    <w:rsid w:val="00EF657D"/>
    <w:rsid w:val="00EF7B26"/>
    <w:rsid w:val="00F006A3"/>
    <w:rsid w:val="00F01271"/>
    <w:rsid w:val="00F0203C"/>
    <w:rsid w:val="00F02DC7"/>
    <w:rsid w:val="00F04FD3"/>
    <w:rsid w:val="00F05618"/>
    <w:rsid w:val="00F11D87"/>
    <w:rsid w:val="00F13BA1"/>
    <w:rsid w:val="00F13D9A"/>
    <w:rsid w:val="00F14A53"/>
    <w:rsid w:val="00F17837"/>
    <w:rsid w:val="00F20D3F"/>
    <w:rsid w:val="00F20DED"/>
    <w:rsid w:val="00F21346"/>
    <w:rsid w:val="00F2160D"/>
    <w:rsid w:val="00F2215F"/>
    <w:rsid w:val="00F22B10"/>
    <w:rsid w:val="00F24B82"/>
    <w:rsid w:val="00F25003"/>
    <w:rsid w:val="00F255EB"/>
    <w:rsid w:val="00F2628A"/>
    <w:rsid w:val="00F27405"/>
    <w:rsid w:val="00F3005D"/>
    <w:rsid w:val="00F30445"/>
    <w:rsid w:val="00F34AC8"/>
    <w:rsid w:val="00F34E74"/>
    <w:rsid w:val="00F3591F"/>
    <w:rsid w:val="00F360E0"/>
    <w:rsid w:val="00F364E8"/>
    <w:rsid w:val="00F4166A"/>
    <w:rsid w:val="00F4166C"/>
    <w:rsid w:val="00F422AD"/>
    <w:rsid w:val="00F426F0"/>
    <w:rsid w:val="00F4295E"/>
    <w:rsid w:val="00F43178"/>
    <w:rsid w:val="00F43342"/>
    <w:rsid w:val="00F4457E"/>
    <w:rsid w:val="00F45B7E"/>
    <w:rsid w:val="00F462EE"/>
    <w:rsid w:val="00F528DA"/>
    <w:rsid w:val="00F5494F"/>
    <w:rsid w:val="00F55563"/>
    <w:rsid w:val="00F55834"/>
    <w:rsid w:val="00F55AFB"/>
    <w:rsid w:val="00F565CE"/>
    <w:rsid w:val="00F604FE"/>
    <w:rsid w:val="00F60A5F"/>
    <w:rsid w:val="00F60C7E"/>
    <w:rsid w:val="00F61371"/>
    <w:rsid w:val="00F6248D"/>
    <w:rsid w:val="00F63489"/>
    <w:rsid w:val="00F6648B"/>
    <w:rsid w:val="00F67B16"/>
    <w:rsid w:val="00F70F91"/>
    <w:rsid w:val="00F71507"/>
    <w:rsid w:val="00F736F6"/>
    <w:rsid w:val="00F73DE0"/>
    <w:rsid w:val="00F73DF6"/>
    <w:rsid w:val="00F75360"/>
    <w:rsid w:val="00F770A0"/>
    <w:rsid w:val="00F771B9"/>
    <w:rsid w:val="00F82CE1"/>
    <w:rsid w:val="00F82DCB"/>
    <w:rsid w:val="00F847D7"/>
    <w:rsid w:val="00F85EFA"/>
    <w:rsid w:val="00F8747B"/>
    <w:rsid w:val="00F90285"/>
    <w:rsid w:val="00F9093F"/>
    <w:rsid w:val="00F91C06"/>
    <w:rsid w:val="00F91F61"/>
    <w:rsid w:val="00F96130"/>
    <w:rsid w:val="00FA0DA6"/>
    <w:rsid w:val="00FA2F76"/>
    <w:rsid w:val="00FA3C5F"/>
    <w:rsid w:val="00FA4D9D"/>
    <w:rsid w:val="00FA53AD"/>
    <w:rsid w:val="00FA5B31"/>
    <w:rsid w:val="00FA5C39"/>
    <w:rsid w:val="00FA7F2A"/>
    <w:rsid w:val="00FB00FC"/>
    <w:rsid w:val="00FB13EE"/>
    <w:rsid w:val="00FB2781"/>
    <w:rsid w:val="00FB299C"/>
    <w:rsid w:val="00FB343C"/>
    <w:rsid w:val="00FB3862"/>
    <w:rsid w:val="00FB58B8"/>
    <w:rsid w:val="00FB59F5"/>
    <w:rsid w:val="00FB5DDA"/>
    <w:rsid w:val="00FB6454"/>
    <w:rsid w:val="00FB6699"/>
    <w:rsid w:val="00FB79C1"/>
    <w:rsid w:val="00FC0174"/>
    <w:rsid w:val="00FC01D7"/>
    <w:rsid w:val="00FC1187"/>
    <w:rsid w:val="00FC11DA"/>
    <w:rsid w:val="00FC121D"/>
    <w:rsid w:val="00FC141E"/>
    <w:rsid w:val="00FC2EC3"/>
    <w:rsid w:val="00FC39A1"/>
    <w:rsid w:val="00FC4A84"/>
    <w:rsid w:val="00FC55CD"/>
    <w:rsid w:val="00FC5DE5"/>
    <w:rsid w:val="00FC5EF8"/>
    <w:rsid w:val="00FC61AA"/>
    <w:rsid w:val="00FC643F"/>
    <w:rsid w:val="00FD00BE"/>
    <w:rsid w:val="00FD2E95"/>
    <w:rsid w:val="00FD3692"/>
    <w:rsid w:val="00FD5021"/>
    <w:rsid w:val="00FD7177"/>
    <w:rsid w:val="00FE0AFB"/>
    <w:rsid w:val="00FE0DFE"/>
    <w:rsid w:val="00FE1BC0"/>
    <w:rsid w:val="00FE1FBF"/>
    <w:rsid w:val="00FE23BF"/>
    <w:rsid w:val="00FE24A2"/>
    <w:rsid w:val="00FE47BC"/>
    <w:rsid w:val="00FE4A6F"/>
    <w:rsid w:val="00FE4AA7"/>
    <w:rsid w:val="00FE54D7"/>
    <w:rsid w:val="00FE7193"/>
    <w:rsid w:val="00FE71E1"/>
    <w:rsid w:val="00FE762F"/>
    <w:rsid w:val="00FF12C3"/>
    <w:rsid w:val="00FF277E"/>
    <w:rsid w:val="00FF3435"/>
    <w:rsid w:val="00FF5E32"/>
    <w:rsid w:val="00FF6F59"/>
    <w:rsid w:val="00FF70C7"/>
    <w:rsid w:val="00FF7B63"/>
    <w:rsid w:val="241241F5"/>
    <w:rsid w:val="560F7214"/>
    <w:rsid w:val="6D3455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EE0B81"/>
  <w15:docId w15:val="{FD492A6A-4D98-46C5-B47C-B55900402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75B6"/>
    <w:pPr>
      <w:spacing w:after="0" w:line="240" w:lineRule="auto"/>
    </w:pPr>
    <w:rPr>
      <w:rFonts w:ascii="Arial" w:eastAsia="Times New Roman" w:hAnsi="Arial" w:cs="Times New Roman"/>
      <w:sz w:val="20"/>
      <w:szCs w:val="20"/>
    </w:rPr>
  </w:style>
  <w:style w:type="paragraph" w:styleId="Heading1">
    <w:name w:val="heading 1"/>
    <w:basedOn w:val="Normal"/>
    <w:next w:val="Normal"/>
    <w:link w:val="Heading1Char"/>
    <w:qFormat/>
    <w:rsid w:val="00E74E0C"/>
    <w:pPr>
      <w:keepNext/>
      <w:outlineLvl w:val="0"/>
    </w:pPr>
    <w:rPr>
      <w:b/>
      <w:sz w:val="24"/>
      <w:szCs w:val="24"/>
    </w:rPr>
  </w:style>
  <w:style w:type="paragraph" w:styleId="Heading2">
    <w:name w:val="heading 2"/>
    <w:basedOn w:val="Normal"/>
    <w:next w:val="Normal"/>
    <w:link w:val="Heading2Char"/>
    <w:qFormat/>
    <w:rsid w:val="00E74E0C"/>
    <w:pPr>
      <w:outlineLvl w:val="1"/>
    </w:pPr>
    <w:rPr>
      <w:b/>
    </w:rPr>
  </w:style>
  <w:style w:type="paragraph" w:styleId="Heading3">
    <w:name w:val="heading 3"/>
    <w:basedOn w:val="Normal"/>
    <w:next w:val="Normal"/>
    <w:link w:val="Heading3Char"/>
    <w:qFormat/>
    <w:rsid w:val="000F27CE"/>
    <w:pPr>
      <w:tabs>
        <w:tab w:val="left" w:pos="900"/>
      </w:tabs>
      <w:ind w:left="360"/>
      <w:outlineLvl w:val="2"/>
    </w:pPr>
    <w:rPr>
      <w:b/>
    </w:rPr>
  </w:style>
  <w:style w:type="paragraph" w:styleId="Heading4">
    <w:name w:val="heading 4"/>
    <w:basedOn w:val="Normal"/>
    <w:next w:val="Normal"/>
    <w:link w:val="Heading4Char"/>
    <w:qFormat/>
    <w:rsid w:val="003C570A"/>
    <w:pPr>
      <w:keepNext/>
      <w:jc w:val="both"/>
      <w:outlineLvl w:val="3"/>
    </w:pPr>
    <w:rPr>
      <w:b/>
      <w:i/>
    </w:rPr>
  </w:style>
  <w:style w:type="paragraph" w:styleId="Heading5">
    <w:name w:val="heading 5"/>
    <w:basedOn w:val="Normal"/>
    <w:next w:val="Normal"/>
    <w:link w:val="Heading5Char"/>
    <w:qFormat/>
    <w:rsid w:val="002C737B"/>
    <w:pPr>
      <w:keepNext/>
      <w:jc w:val="both"/>
      <w:outlineLvl w:val="4"/>
    </w:pPr>
    <w:rPr>
      <w:i/>
    </w:rPr>
  </w:style>
  <w:style w:type="paragraph" w:styleId="Heading6">
    <w:name w:val="heading 6"/>
    <w:basedOn w:val="Normal"/>
    <w:next w:val="Normal"/>
    <w:link w:val="Heading6Char"/>
    <w:qFormat/>
    <w:rsid w:val="002C737B"/>
    <w:pPr>
      <w:keepNext/>
      <w:jc w:val="both"/>
      <w:outlineLvl w:val="5"/>
    </w:pPr>
    <w:rPr>
      <w:b/>
    </w:rPr>
  </w:style>
  <w:style w:type="paragraph" w:styleId="Heading7">
    <w:name w:val="heading 7"/>
    <w:basedOn w:val="Normal"/>
    <w:next w:val="Normal"/>
    <w:link w:val="Heading7Char"/>
    <w:qFormat/>
    <w:rsid w:val="002C737B"/>
    <w:pPr>
      <w:spacing w:before="240" w:after="60"/>
      <w:outlineLvl w:val="6"/>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C737B"/>
    <w:pPr>
      <w:jc w:val="center"/>
    </w:pPr>
    <w:rPr>
      <w:b/>
      <w:sz w:val="24"/>
    </w:rPr>
  </w:style>
  <w:style w:type="character" w:customStyle="1" w:styleId="TitleChar">
    <w:name w:val="Title Char"/>
    <w:basedOn w:val="DefaultParagraphFont"/>
    <w:link w:val="Title"/>
    <w:rsid w:val="002C737B"/>
    <w:rPr>
      <w:rFonts w:ascii="Arial" w:eastAsia="Times New Roman" w:hAnsi="Arial" w:cs="Times New Roman"/>
      <w:b/>
      <w:sz w:val="24"/>
      <w:szCs w:val="20"/>
    </w:rPr>
  </w:style>
  <w:style w:type="paragraph" w:styleId="Footer">
    <w:name w:val="footer"/>
    <w:basedOn w:val="Normal"/>
    <w:link w:val="FooterChar"/>
    <w:uiPriority w:val="99"/>
    <w:rsid w:val="002C737B"/>
    <w:pPr>
      <w:tabs>
        <w:tab w:val="center" w:pos="4320"/>
        <w:tab w:val="right" w:pos="8640"/>
      </w:tabs>
    </w:pPr>
  </w:style>
  <w:style w:type="character" w:customStyle="1" w:styleId="FooterChar">
    <w:name w:val="Footer Char"/>
    <w:basedOn w:val="DefaultParagraphFont"/>
    <w:link w:val="Footer"/>
    <w:uiPriority w:val="99"/>
    <w:rsid w:val="002C737B"/>
    <w:rPr>
      <w:rFonts w:ascii="Arial" w:eastAsia="Times New Roman" w:hAnsi="Arial" w:cs="Times New Roman"/>
      <w:sz w:val="20"/>
      <w:szCs w:val="20"/>
    </w:rPr>
  </w:style>
  <w:style w:type="paragraph" w:styleId="BodyText">
    <w:name w:val="Body Text"/>
    <w:basedOn w:val="Normal"/>
    <w:link w:val="BodyTextChar"/>
    <w:rsid w:val="002C737B"/>
    <w:pPr>
      <w:widowControl w:val="0"/>
    </w:pPr>
    <w:rPr>
      <w:b/>
    </w:rPr>
  </w:style>
  <w:style w:type="character" w:customStyle="1" w:styleId="BodyTextChar">
    <w:name w:val="Body Text Char"/>
    <w:basedOn w:val="DefaultParagraphFont"/>
    <w:link w:val="BodyText"/>
    <w:rsid w:val="002C737B"/>
    <w:rPr>
      <w:rFonts w:ascii="Arial" w:eastAsia="Times New Roman" w:hAnsi="Arial" w:cs="Times New Roman"/>
      <w:b/>
      <w:sz w:val="20"/>
      <w:szCs w:val="20"/>
    </w:rPr>
  </w:style>
  <w:style w:type="paragraph" w:styleId="BalloonText">
    <w:name w:val="Balloon Text"/>
    <w:basedOn w:val="Normal"/>
    <w:link w:val="BalloonTextChar"/>
    <w:semiHidden/>
    <w:unhideWhenUsed/>
    <w:rsid w:val="002C737B"/>
    <w:rPr>
      <w:rFonts w:ascii="Tahoma" w:hAnsi="Tahoma" w:cs="Tahoma"/>
      <w:sz w:val="16"/>
      <w:szCs w:val="16"/>
    </w:rPr>
  </w:style>
  <w:style w:type="character" w:customStyle="1" w:styleId="BalloonTextChar">
    <w:name w:val="Balloon Text Char"/>
    <w:basedOn w:val="DefaultParagraphFont"/>
    <w:link w:val="BalloonText"/>
    <w:uiPriority w:val="99"/>
    <w:semiHidden/>
    <w:rsid w:val="002C737B"/>
    <w:rPr>
      <w:rFonts w:ascii="Tahoma" w:eastAsia="Times New Roman" w:hAnsi="Tahoma" w:cs="Tahoma"/>
      <w:sz w:val="16"/>
      <w:szCs w:val="16"/>
    </w:rPr>
  </w:style>
  <w:style w:type="paragraph" w:styleId="Header">
    <w:name w:val="header"/>
    <w:basedOn w:val="Normal"/>
    <w:link w:val="HeaderChar"/>
    <w:uiPriority w:val="99"/>
    <w:unhideWhenUsed/>
    <w:rsid w:val="002C737B"/>
    <w:pPr>
      <w:tabs>
        <w:tab w:val="center" w:pos="4680"/>
        <w:tab w:val="right" w:pos="9360"/>
      </w:tabs>
    </w:pPr>
  </w:style>
  <w:style w:type="character" w:customStyle="1" w:styleId="HeaderChar">
    <w:name w:val="Header Char"/>
    <w:basedOn w:val="DefaultParagraphFont"/>
    <w:link w:val="Header"/>
    <w:uiPriority w:val="99"/>
    <w:rsid w:val="002C737B"/>
    <w:rPr>
      <w:rFonts w:ascii="Arial" w:eastAsia="Times New Roman" w:hAnsi="Arial" w:cs="Times New Roman"/>
      <w:sz w:val="20"/>
      <w:szCs w:val="20"/>
    </w:rPr>
  </w:style>
  <w:style w:type="character" w:customStyle="1" w:styleId="Heading1Char">
    <w:name w:val="Heading 1 Char"/>
    <w:basedOn w:val="DefaultParagraphFont"/>
    <w:link w:val="Heading1"/>
    <w:rsid w:val="00E74E0C"/>
    <w:rPr>
      <w:rFonts w:ascii="Arial" w:eastAsia="Times New Roman" w:hAnsi="Arial" w:cs="Times New Roman"/>
      <w:b/>
      <w:sz w:val="24"/>
      <w:szCs w:val="24"/>
    </w:rPr>
  </w:style>
  <w:style w:type="character" w:customStyle="1" w:styleId="Heading2Char">
    <w:name w:val="Heading 2 Char"/>
    <w:basedOn w:val="DefaultParagraphFont"/>
    <w:link w:val="Heading2"/>
    <w:rsid w:val="00E74E0C"/>
    <w:rPr>
      <w:rFonts w:ascii="Arial" w:eastAsia="Times New Roman" w:hAnsi="Arial" w:cs="Times New Roman"/>
      <w:b/>
      <w:sz w:val="20"/>
      <w:szCs w:val="20"/>
    </w:rPr>
  </w:style>
  <w:style w:type="character" w:customStyle="1" w:styleId="Heading3Char">
    <w:name w:val="Heading 3 Char"/>
    <w:basedOn w:val="DefaultParagraphFont"/>
    <w:link w:val="Heading3"/>
    <w:rsid w:val="000F27CE"/>
    <w:rPr>
      <w:rFonts w:ascii="Arial" w:eastAsia="Times New Roman" w:hAnsi="Arial" w:cs="Times New Roman"/>
      <w:b/>
      <w:sz w:val="20"/>
      <w:szCs w:val="20"/>
    </w:rPr>
  </w:style>
  <w:style w:type="character" w:customStyle="1" w:styleId="Heading4Char">
    <w:name w:val="Heading 4 Char"/>
    <w:basedOn w:val="DefaultParagraphFont"/>
    <w:link w:val="Heading4"/>
    <w:rsid w:val="003C570A"/>
    <w:rPr>
      <w:rFonts w:ascii="Arial" w:eastAsia="Times New Roman" w:hAnsi="Arial" w:cs="Times New Roman"/>
      <w:b/>
      <w:i/>
      <w:sz w:val="20"/>
      <w:szCs w:val="20"/>
    </w:rPr>
  </w:style>
  <w:style w:type="character" w:customStyle="1" w:styleId="Heading5Char">
    <w:name w:val="Heading 5 Char"/>
    <w:basedOn w:val="DefaultParagraphFont"/>
    <w:link w:val="Heading5"/>
    <w:rsid w:val="002C737B"/>
    <w:rPr>
      <w:rFonts w:ascii="Arial" w:eastAsia="Times New Roman" w:hAnsi="Arial" w:cs="Times New Roman"/>
      <w:i/>
      <w:sz w:val="20"/>
      <w:szCs w:val="20"/>
    </w:rPr>
  </w:style>
  <w:style w:type="character" w:customStyle="1" w:styleId="Heading6Char">
    <w:name w:val="Heading 6 Char"/>
    <w:basedOn w:val="DefaultParagraphFont"/>
    <w:link w:val="Heading6"/>
    <w:rsid w:val="002C737B"/>
    <w:rPr>
      <w:rFonts w:ascii="Arial" w:eastAsia="Times New Roman" w:hAnsi="Arial" w:cs="Times New Roman"/>
      <w:b/>
      <w:sz w:val="20"/>
      <w:szCs w:val="20"/>
    </w:rPr>
  </w:style>
  <w:style w:type="character" w:customStyle="1" w:styleId="Heading7Char">
    <w:name w:val="Heading 7 Char"/>
    <w:basedOn w:val="DefaultParagraphFont"/>
    <w:link w:val="Heading7"/>
    <w:rsid w:val="002C737B"/>
    <w:rPr>
      <w:rFonts w:ascii="Times New Roman" w:eastAsia="Times New Roman" w:hAnsi="Times New Roman" w:cs="Times New Roman"/>
      <w:sz w:val="24"/>
      <w:szCs w:val="24"/>
    </w:rPr>
  </w:style>
  <w:style w:type="paragraph" w:styleId="BodyText2">
    <w:name w:val="Body Text 2"/>
    <w:basedOn w:val="Normal"/>
    <w:link w:val="BodyText2Char"/>
    <w:rsid w:val="002C737B"/>
    <w:pPr>
      <w:jc w:val="both"/>
    </w:pPr>
  </w:style>
  <w:style w:type="character" w:customStyle="1" w:styleId="BodyText2Char">
    <w:name w:val="Body Text 2 Char"/>
    <w:basedOn w:val="DefaultParagraphFont"/>
    <w:link w:val="BodyText2"/>
    <w:rsid w:val="002C737B"/>
    <w:rPr>
      <w:rFonts w:ascii="Arial" w:eastAsia="Times New Roman" w:hAnsi="Arial" w:cs="Times New Roman"/>
      <w:sz w:val="20"/>
      <w:szCs w:val="20"/>
    </w:rPr>
  </w:style>
  <w:style w:type="character" w:styleId="Hyperlink">
    <w:name w:val="Hyperlink"/>
    <w:basedOn w:val="DefaultParagraphFont"/>
    <w:uiPriority w:val="99"/>
    <w:rsid w:val="002C737B"/>
    <w:rPr>
      <w:color w:val="0000FF"/>
      <w:u w:val="single"/>
    </w:rPr>
  </w:style>
  <w:style w:type="paragraph" w:styleId="BodyTextIndent">
    <w:name w:val="Body Text Indent"/>
    <w:basedOn w:val="Normal"/>
    <w:link w:val="BodyTextIndentChar"/>
    <w:rsid w:val="002C737B"/>
    <w:pPr>
      <w:ind w:left="720"/>
    </w:pPr>
    <w:rPr>
      <w:i/>
    </w:rPr>
  </w:style>
  <w:style w:type="character" w:customStyle="1" w:styleId="BodyTextIndentChar">
    <w:name w:val="Body Text Indent Char"/>
    <w:basedOn w:val="DefaultParagraphFont"/>
    <w:link w:val="BodyTextIndent"/>
    <w:rsid w:val="002C737B"/>
    <w:rPr>
      <w:rFonts w:ascii="Arial" w:eastAsia="Times New Roman" w:hAnsi="Arial" w:cs="Times New Roman"/>
      <w:i/>
      <w:sz w:val="20"/>
      <w:szCs w:val="20"/>
    </w:rPr>
  </w:style>
  <w:style w:type="paragraph" w:styleId="BodyTextIndent2">
    <w:name w:val="Body Text Indent 2"/>
    <w:basedOn w:val="Normal"/>
    <w:link w:val="BodyTextIndent2Char"/>
    <w:rsid w:val="002C737B"/>
    <w:pPr>
      <w:ind w:left="1440"/>
    </w:pPr>
    <w:rPr>
      <w:i/>
    </w:rPr>
  </w:style>
  <w:style w:type="character" w:customStyle="1" w:styleId="BodyTextIndent2Char">
    <w:name w:val="Body Text Indent 2 Char"/>
    <w:basedOn w:val="DefaultParagraphFont"/>
    <w:link w:val="BodyTextIndent2"/>
    <w:rsid w:val="002C737B"/>
    <w:rPr>
      <w:rFonts w:ascii="Arial" w:eastAsia="Times New Roman" w:hAnsi="Arial" w:cs="Times New Roman"/>
      <w:i/>
      <w:sz w:val="20"/>
      <w:szCs w:val="20"/>
    </w:rPr>
  </w:style>
  <w:style w:type="character" w:styleId="PageNumber">
    <w:name w:val="page number"/>
    <w:basedOn w:val="DefaultParagraphFont"/>
    <w:rsid w:val="002C737B"/>
  </w:style>
  <w:style w:type="paragraph" w:styleId="BodyText3">
    <w:name w:val="Body Text 3"/>
    <w:basedOn w:val="Normal"/>
    <w:link w:val="BodyText3Char"/>
    <w:rsid w:val="002C737B"/>
    <w:pPr>
      <w:spacing w:after="120"/>
    </w:pPr>
    <w:rPr>
      <w:sz w:val="16"/>
      <w:szCs w:val="16"/>
    </w:rPr>
  </w:style>
  <w:style w:type="character" w:customStyle="1" w:styleId="BodyText3Char">
    <w:name w:val="Body Text 3 Char"/>
    <w:basedOn w:val="DefaultParagraphFont"/>
    <w:link w:val="BodyText3"/>
    <w:rsid w:val="002C737B"/>
    <w:rPr>
      <w:rFonts w:ascii="Arial" w:eastAsia="Times New Roman" w:hAnsi="Arial" w:cs="Times New Roman"/>
      <w:sz w:val="16"/>
      <w:szCs w:val="16"/>
    </w:rPr>
  </w:style>
  <w:style w:type="paragraph" w:styleId="DocumentMap">
    <w:name w:val="Document Map"/>
    <w:basedOn w:val="Normal"/>
    <w:link w:val="DocumentMapChar"/>
    <w:semiHidden/>
    <w:rsid w:val="002C737B"/>
    <w:pPr>
      <w:shd w:val="clear" w:color="auto" w:fill="000080"/>
    </w:pPr>
    <w:rPr>
      <w:rFonts w:ascii="Tahoma" w:hAnsi="Tahoma" w:cs="Tahoma"/>
    </w:rPr>
  </w:style>
  <w:style w:type="character" w:customStyle="1" w:styleId="DocumentMapChar">
    <w:name w:val="Document Map Char"/>
    <w:basedOn w:val="DefaultParagraphFont"/>
    <w:link w:val="DocumentMap"/>
    <w:semiHidden/>
    <w:rsid w:val="002C737B"/>
    <w:rPr>
      <w:rFonts w:ascii="Tahoma" w:eastAsia="Times New Roman" w:hAnsi="Tahoma" w:cs="Tahoma"/>
      <w:sz w:val="20"/>
      <w:szCs w:val="20"/>
      <w:shd w:val="clear" w:color="auto" w:fill="000080"/>
    </w:rPr>
  </w:style>
  <w:style w:type="paragraph" w:styleId="FootnoteText">
    <w:name w:val="footnote text"/>
    <w:basedOn w:val="Normal"/>
    <w:link w:val="FootnoteTextChar"/>
    <w:semiHidden/>
    <w:rsid w:val="002C737B"/>
  </w:style>
  <w:style w:type="character" w:customStyle="1" w:styleId="FootnoteTextChar">
    <w:name w:val="Footnote Text Char"/>
    <w:basedOn w:val="DefaultParagraphFont"/>
    <w:link w:val="FootnoteText"/>
    <w:semiHidden/>
    <w:rsid w:val="002C737B"/>
    <w:rPr>
      <w:rFonts w:ascii="Arial" w:eastAsia="Times New Roman" w:hAnsi="Arial" w:cs="Times New Roman"/>
      <w:sz w:val="20"/>
      <w:szCs w:val="20"/>
    </w:rPr>
  </w:style>
  <w:style w:type="character" w:styleId="FootnoteReference">
    <w:name w:val="footnote reference"/>
    <w:basedOn w:val="DefaultParagraphFont"/>
    <w:semiHidden/>
    <w:rsid w:val="002C737B"/>
    <w:rPr>
      <w:vertAlign w:val="superscript"/>
    </w:rPr>
  </w:style>
  <w:style w:type="character" w:styleId="FollowedHyperlink">
    <w:name w:val="FollowedHyperlink"/>
    <w:basedOn w:val="DefaultParagraphFont"/>
    <w:rsid w:val="002C737B"/>
    <w:rPr>
      <w:color w:val="800080"/>
      <w:u w:val="single"/>
    </w:rPr>
  </w:style>
  <w:style w:type="paragraph" w:styleId="ListParagraph">
    <w:name w:val="List Paragraph"/>
    <w:basedOn w:val="Normal"/>
    <w:uiPriority w:val="34"/>
    <w:qFormat/>
    <w:rsid w:val="002C737B"/>
    <w:pPr>
      <w:ind w:left="720"/>
    </w:pPr>
  </w:style>
  <w:style w:type="character" w:styleId="CommentReference">
    <w:name w:val="annotation reference"/>
    <w:basedOn w:val="DefaultParagraphFont"/>
    <w:rsid w:val="002C737B"/>
    <w:rPr>
      <w:sz w:val="16"/>
      <w:szCs w:val="16"/>
    </w:rPr>
  </w:style>
  <w:style w:type="paragraph" w:styleId="CommentText">
    <w:name w:val="annotation text"/>
    <w:basedOn w:val="Normal"/>
    <w:link w:val="CommentTextChar"/>
    <w:rsid w:val="002C737B"/>
  </w:style>
  <w:style w:type="character" w:customStyle="1" w:styleId="CommentTextChar">
    <w:name w:val="Comment Text Char"/>
    <w:basedOn w:val="DefaultParagraphFont"/>
    <w:link w:val="CommentText"/>
    <w:rsid w:val="002C737B"/>
    <w:rPr>
      <w:rFonts w:ascii="Arial" w:eastAsia="Times New Roman" w:hAnsi="Arial" w:cs="Times New Roman"/>
      <w:sz w:val="20"/>
      <w:szCs w:val="20"/>
    </w:rPr>
  </w:style>
  <w:style w:type="paragraph" w:styleId="CommentSubject">
    <w:name w:val="annotation subject"/>
    <w:basedOn w:val="CommentText"/>
    <w:next w:val="CommentText"/>
    <w:link w:val="CommentSubjectChar"/>
    <w:rsid w:val="002C737B"/>
    <w:rPr>
      <w:b/>
      <w:bCs/>
    </w:rPr>
  </w:style>
  <w:style w:type="character" w:customStyle="1" w:styleId="CommentSubjectChar">
    <w:name w:val="Comment Subject Char"/>
    <w:basedOn w:val="CommentTextChar"/>
    <w:link w:val="CommentSubject"/>
    <w:rsid w:val="002C737B"/>
    <w:rPr>
      <w:rFonts w:ascii="Arial" w:eastAsia="Times New Roman" w:hAnsi="Arial" w:cs="Times New Roman"/>
      <w:b/>
      <w:bCs/>
      <w:sz w:val="20"/>
      <w:szCs w:val="20"/>
    </w:rPr>
  </w:style>
  <w:style w:type="paragraph" w:styleId="TOCHeading">
    <w:name w:val="TOC Heading"/>
    <w:basedOn w:val="Heading1"/>
    <w:next w:val="Normal"/>
    <w:uiPriority w:val="39"/>
    <w:semiHidden/>
    <w:unhideWhenUsed/>
    <w:qFormat/>
    <w:rsid w:val="007F7794"/>
    <w:pPr>
      <w:keepLines/>
      <w:spacing w:before="48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qFormat/>
    <w:rsid w:val="00700107"/>
    <w:pPr>
      <w:tabs>
        <w:tab w:val="left" w:pos="660"/>
        <w:tab w:val="right" w:leader="dot" w:pos="9350"/>
      </w:tabs>
    </w:pPr>
    <w:rPr>
      <w:b/>
      <w:noProof/>
      <w:sz w:val="22"/>
      <w:szCs w:val="22"/>
    </w:rPr>
  </w:style>
  <w:style w:type="paragraph" w:styleId="TOC2">
    <w:name w:val="toc 2"/>
    <w:basedOn w:val="Normal"/>
    <w:next w:val="Normal"/>
    <w:autoRedefine/>
    <w:uiPriority w:val="39"/>
    <w:unhideWhenUsed/>
    <w:qFormat/>
    <w:rsid w:val="00A84F25"/>
    <w:pPr>
      <w:tabs>
        <w:tab w:val="left" w:pos="880"/>
        <w:tab w:val="right" w:leader="dot" w:pos="9350"/>
      </w:tabs>
      <w:ind w:left="200"/>
    </w:pPr>
    <w:rPr>
      <w:noProof/>
    </w:rPr>
  </w:style>
  <w:style w:type="paragraph" w:styleId="TOC3">
    <w:name w:val="toc 3"/>
    <w:basedOn w:val="Normal"/>
    <w:next w:val="Normal"/>
    <w:autoRedefine/>
    <w:uiPriority w:val="39"/>
    <w:unhideWhenUsed/>
    <w:qFormat/>
    <w:rsid w:val="0088531E"/>
    <w:pPr>
      <w:tabs>
        <w:tab w:val="left" w:pos="1100"/>
        <w:tab w:val="right" w:leader="dot" w:pos="9350"/>
      </w:tabs>
      <w:ind w:left="400"/>
    </w:pPr>
    <w:rPr>
      <w:noProof/>
      <w:sz w:val="16"/>
      <w:szCs w:val="16"/>
    </w:rPr>
  </w:style>
  <w:style w:type="paragraph" w:styleId="TOC4">
    <w:name w:val="toc 4"/>
    <w:basedOn w:val="Normal"/>
    <w:next w:val="Normal"/>
    <w:autoRedefine/>
    <w:uiPriority w:val="39"/>
    <w:unhideWhenUsed/>
    <w:rsid w:val="00A33ACF"/>
    <w:pPr>
      <w:tabs>
        <w:tab w:val="right" w:leader="dot" w:pos="9350"/>
      </w:tabs>
      <w:spacing w:after="100" w:line="276" w:lineRule="auto"/>
      <w:ind w:left="54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7F7794"/>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7F7794"/>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7F7794"/>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7F7794"/>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7F7794"/>
    <w:pPr>
      <w:spacing w:after="100" w:line="276" w:lineRule="auto"/>
      <w:ind w:left="1760"/>
    </w:pPr>
    <w:rPr>
      <w:rFonts w:asciiTheme="minorHAnsi" w:eastAsiaTheme="minorEastAsia" w:hAnsiTheme="minorHAnsi" w:cstheme="minorBidi"/>
      <w:sz w:val="22"/>
      <w:szCs w:val="22"/>
    </w:rPr>
  </w:style>
  <w:style w:type="paragraph" w:styleId="Revision">
    <w:name w:val="Revision"/>
    <w:hidden/>
    <w:uiPriority w:val="99"/>
    <w:semiHidden/>
    <w:rsid w:val="00D425EE"/>
    <w:pPr>
      <w:spacing w:after="0" w:line="240" w:lineRule="auto"/>
    </w:pPr>
    <w:rPr>
      <w:rFonts w:ascii="Arial" w:eastAsia="Times New Roman" w:hAnsi="Arial" w:cs="Times New Roman"/>
      <w:sz w:val="20"/>
      <w:szCs w:val="20"/>
    </w:rPr>
  </w:style>
  <w:style w:type="table" w:styleId="TableGrid">
    <w:name w:val="Table Grid"/>
    <w:basedOn w:val="TableNormal"/>
    <w:uiPriority w:val="39"/>
    <w:rsid w:val="00124E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6B5160"/>
    <w:rPr>
      <w:color w:val="605E5C"/>
      <w:shd w:val="clear" w:color="auto" w:fill="E1DFDD"/>
    </w:rPr>
  </w:style>
  <w:style w:type="character" w:customStyle="1" w:styleId="gmaildefault">
    <w:name w:val="gmail_default"/>
    <w:basedOn w:val="DefaultParagraphFont"/>
    <w:rsid w:val="00375C1F"/>
  </w:style>
  <w:style w:type="character" w:customStyle="1" w:styleId="UnresolvedMention2">
    <w:name w:val="Unresolved Mention2"/>
    <w:basedOn w:val="DefaultParagraphFont"/>
    <w:uiPriority w:val="99"/>
    <w:semiHidden/>
    <w:unhideWhenUsed/>
    <w:rsid w:val="00CE38BC"/>
    <w:rPr>
      <w:color w:val="605E5C"/>
      <w:shd w:val="clear" w:color="auto" w:fill="E1DFDD"/>
    </w:rPr>
  </w:style>
  <w:style w:type="character" w:styleId="UnresolvedMention">
    <w:name w:val="Unresolved Mention"/>
    <w:basedOn w:val="DefaultParagraphFont"/>
    <w:uiPriority w:val="99"/>
    <w:semiHidden/>
    <w:unhideWhenUsed/>
    <w:rsid w:val="000D0244"/>
    <w:rPr>
      <w:color w:val="605E5C"/>
      <w:shd w:val="clear" w:color="auto" w:fill="E1DFDD"/>
    </w:rPr>
  </w:style>
  <w:style w:type="paragraph" w:customStyle="1" w:styleId="Default">
    <w:name w:val="Default"/>
    <w:rsid w:val="00EA6E8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168277">
      <w:bodyDiv w:val="1"/>
      <w:marLeft w:val="0"/>
      <w:marRight w:val="0"/>
      <w:marTop w:val="0"/>
      <w:marBottom w:val="0"/>
      <w:divBdr>
        <w:top w:val="none" w:sz="0" w:space="0" w:color="auto"/>
        <w:left w:val="none" w:sz="0" w:space="0" w:color="auto"/>
        <w:bottom w:val="none" w:sz="0" w:space="0" w:color="auto"/>
        <w:right w:val="none" w:sz="0" w:space="0" w:color="auto"/>
      </w:divBdr>
    </w:div>
    <w:div w:id="261961690">
      <w:bodyDiv w:val="1"/>
      <w:marLeft w:val="0"/>
      <w:marRight w:val="0"/>
      <w:marTop w:val="0"/>
      <w:marBottom w:val="0"/>
      <w:divBdr>
        <w:top w:val="none" w:sz="0" w:space="0" w:color="auto"/>
        <w:left w:val="none" w:sz="0" w:space="0" w:color="auto"/>
        <w:bottom w:val="none" w:sz="0" w:space="0" w:color="auto"/>
        <w:right w:val="none" w:sz="0" w:space="0" w:color="auto"/>
      </w:divBdr>
    </w:div>
    <w:div w:id="335352265">
      <w:bodyDiv w:val="1"/>
      <w:marLeft w:val="0"/>
      <w:marRight w:val="0"/>
      <w:marTop w:val="0"/>
      <w:marBottom w:val="0"/>
      <w:divBdr>
        <w:top w:val="none" w:sz="0" w:space="0" w:color="auto"/>
        <w:left w:val="none" w:sz="0" w:space="0" w:color="auto"/>
        <w:bottom w:val="none" w:sz="0" w:space="0" w:color="auto"/>
        <w:right w:val="none" w:sz="0" w:space="0" w:color="auto"/>
      </w:divBdr>
    </w:div>
    <w:div w:id="633602512">
      <w:bodyDiv w:val="1"/>
      <w:marLeft w:val="0"/>
      <w:marRight w:val="0"/>
      <w:marTop w:val="0"/>
      <w:marBottom w:val="0"/>
      <w:divBdr>
        <w:top w:val="none" w:sz="0" w:space="0" w:color="auto"/>
        <w:left w:val="none" w:sz="0" w:space="0" w:color="auto"/>
        <w:bottom w:val="none" w:sz="0" w:space="0" w:color="auto"/>
        <w:right w:val="none" w:sz="0" w:space="0" w:color="auto"/>
      </w:divBdr>
    </w:div>
    <w:div w:id="898977863">
      <w:bodyDiv w:val="1"/>
      <w:marLeft w:val="0"/>
      <w:marRight w:val="0"/>
      <w:marTop w:val="0"/>
      <w:marBottom w:val="0"/>
      <w:divBdr>
        <w:top w:val="none" w:sz="0" w:space="0" w:color="auto"/>
        <w:left w:val="none" w:sz="0" w:space="0" w:color="auto"/>
        <w:bottom w:val="none" w:sz="0" w:space="0" w:color="auto"/>
        <w:right w:val="none" w:sz="0" w:space="0" w:color="auto"/>
      </w:divBdr>
    </w:div>
    <w:div w:id="1275937228">
      <w:bodyDiv w:val="1"/>
      <w:marLeft w:val="0"/>
      <w:marRight w:val="0"/>
      <w:marTop w:val="0"/>
      <w:marBottom w:val="0"/>
      <w:divBdr>
        <w:top w:val="none" w:sz="0" w:space="0" w:color="auto"/>
        <w:left w:val="none" w:sz="0" w:space="0" w:color="auto"/>
        <w:bottom w:val="none" w:sz="0" w:space="0" w:color="auto"/>
        <w:right w:val="none" w:sz="0" w:space="0" w:color="auto"/>
      </w:divBdr>
    </w:div>
    <w:div w:id="1549955987">
      <w:bodyDiv w:val="1"/>
      <w:marLeft w:val="0"/>
      <w:marRight w:val="0"/>
      <w:marTop w:val="0"/>
      <w:marBottom w:val="0"/>
      <w:divBdr>
        <w:top w:val="none" w:sz="0" w:space="0" w:color="auto"/>
        <w:left w:val="none" w:sz="0" w:space="0" w:color="auto"/>
        <w:bottom w:val="none" w:sz="0" w:space="0" w:color="auto"/>
        <w:right w:val="none" w:sz="0" w:space="0" w:color="auto"/>
      </w:divBdr>
    </w:div>
    <w:div w:id="1831168960">
      <w:bodyDiv w:val="1"/>
      <w:marLeft w:val="0"/>
      <w:marRight w:val="0"/>
      <w:marTop w:val="0"/>
      <w:marBottom w:val="0"/>
      <w:divBdr>
        <w:top w:val="none" w:sz="0" w:space="0" w:color="auto"/>
        <w:left w:val="none" w:sz="0" w:space="0" w:color="auto"/>
        <w:bottom w:val="none" w:sz="0" w:space="0" w:color="auto"/>
        <w:right w:val="none" w:sz="0" w:space="0" w:color="auto"/>
      </w:divBdr>
    </w:div>
    <w:div w:id="201005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hhs.iowa.gov/weatherization-members" TargetMode="External"/><Relationship Id="rId21" Type="http://schemas.openxmlformats.org/officeDocument/2006/relationships/hyperlink" Target="https://nascsp.org/wap/waptac/" TargetMode="External"/><Relationship Id="rId42" Type="http://schemas.openxmlformats.org/officeDocument/2006/relationships/hyperlink" Target="https://hhs.iowa.gov/weatherization-members" TargetMode="External"/><Relationship Id="rId47" Type="http://schemas.openxmlformats.org/officeDocument/2006/relationships/hyperlink" Target="https://hhs.iowa.gov/weatherization-members" TargetMode="External"/><Relationship Id="rId63" Type="http://schemas.openxmlformats.org/officeDocument/2006/relationships/footer" Target="footer11.xml"/><Relationship Id="rId68"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header" Target="header1.xml"/><Relationship Id="rId29" Type="http://schemas.openxmlformats.org/officeDocument/2006/relationships/hyperlink" Target="http://aspe.hhs.gov/hsp/immigration/restrictions-sum.shtml" TargetMode="External"/><Relationship Id="rId11" Type="http://schemas.openxmlformats.org/officeDocument/2006/relationships/footer" Target="footer1.xml"/><Relationship Id="rId24" Type="http://schemas.openxmlformats.org/officeDocument/2006/relationships/hyperlink" Target="https://hhs.iowa.gov/programs/programs-and-services/weatherization" TargetMode="External"/><Relationship Id="rId32" Type="http://schemas.openxmlformats.org/officeDocument/2006/relationships/hyperlink" Target="https://hhs.iowa.gov/weatherization-members" TargetMode="External"/><Relationship Id="rId37" Type="http://schemas.openxmlformats.org/officeDocument/2006/relationships/footer" Target="footer6.xml"/><Relationship Id="rId40" Type="http://schemas.openxmlformats.org/officeDocument/2006/relationships/hyperlink" Target="https://hhs.iowa.gov/weatherization-members" TargetMode="External"/><Relationship Id="rId45" Type="http://schemas.openxmlformats.org/officeDocument/2006/relationships/hyperlink" Target="https://hhs.iowa.gov/weatherization-members" TargetMode="External"/><Relationship Id="rId53" Type="http://schemas.openxmlformats.org/officeDocument/2006/relationships/header" Target="header8.xml"/><Relationship Id="rId58" Type="http://schemas.openxmlformats.org/officeDocument/2006/relationships/hyperlink" Target="https://www.epls.gov/" TargetMode="External"/><Relationship Id="rId66" Type="http://schemas.openxmlformats.org/officeDocument/2006/relationships/footer" Target="footer12.xml"/><Relationship Id="rId5" Type="http://schemas.openxmlformats.org/officeDocument/2006/relationships/numbering" Target="numbering.xml"/><Relationship Id="rId61" Type="http://schemas.openxmlformats.org/officeDocument/2006/relationships/hyperlink" Target="https://hhs.iowa.gov/weatherization-members" TargetMode="External"/><Relationship Id="rId19" Type="http://schemas.openxmlformats.org/officeDocument/2006/relationships/hyperlink" Target="http://www.energy.gov/scep/wap/weatherization-assistance-program" TargetMode="External"/><Relationship Id="rId14" Type="http://schemas.openxmlformats.org/officeDocument/2006/relationships/footer" Target="footer2.xml"/><Relationship Id="rId22" Type="http://schemas.openxmlformats.org/officeDocument/2006/relationships/hyperlink" Target="https://hhs.iowa.gov/weatherization-members" TargetMode="External"/><Relationship Id="rId27" Type="http://schemas.openxmlformats.org/officeDocument/2006/relationships/header" Target="header3.xml"/><Relationship Id="rId30" Type="http://schemas.openxmlformats.org/officeDocument/2006/relationships/header" Target="header4.xml"/><Relationship Id="rId35" Type="http://schemas.openxmlformats.org/officeDocument/2006/relationships/hyperlink" Target="https://hhs.iowa.gov/weatherization-members" TargetMode="External"/><Relationship Id="rId43" Type="http://schemas.openxmlformats.org/officeDocument/2006/relationships/header" Target="header6.xml"/><Relationship Id="rId48" Type="http://schemas.openxmlformats.org/officeDocument/2006/relationships/hyperlink" Target="https://hhs.iowa.gov/weatherization-members" TargetMode="External"/><Relationship Id="rId56" Type="http://schemas.openxmlformats.org/officeDocument/2006/relationships/footer" Target="footer10.xml"/><Relationship Id="rId64" Type="http://schemas.openxmlformats.org/officeDocument/2006/relationships/hyperlink" Target="https://hhs.iowa.gov/weatherization-members" TargetMode="External"/><Relationship Id="rId69" Type="http://schemas.openxmlformats.org/officeDocument/2006/relationships/header" Target="header13.xml"/><Relationship Id="rId8" Type="http://schemas.openxmlformats.org/officeDocument/2006/relationships/webSettings" Target="webSettings.xml"/><Relationship Id="rId51" Type="http://schemas.openxmlformats.org/officeDocument/2006/relationships/hyperlink" Target="mailto:DCAA@hhs.iowa.gov" TargetMode="External"/><Relationship Id="rId72" Type="http://schemas.microsoft.com/office/2011/relationships/people" Target="people.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footer" Target="footer3.xml"/><Relationship Id="rId25" Type="http://schemas.openxmlformats.org/officeDocument/2006/relationships/hyperlink" Target="https://hhs.iowa.gov/weatherization-members" TargetMode="External"/><Relationship Id="rId33" Type="http://schemas.openxmlformats.org/officeDocument/2006/relationships/hyperlink" Target="https://hhs.iowa.gov/weatherization-members" TargetMode="External"/><Relationship Id="rId38" Type="http://schemas.openxmlformats.org/officeDocument/2006/relationships/hyperlink" Target="https://hhs.iowa.gov/weatherization-members" TargetMode="External"/><Relationship Id="rId46" Type="http://schemas.openxmlformats.org/officeDocument/2006/relationships/hyperlink" Target="https://hhs.iowa.gov/weatherization-members" TargetMode="External"/><Relationship Id="rId59" Type="http://schemas.openxmlformats.org/officeDocument/2006/relationships/hyperlink" Target="https://www.iowadivisionoflabor.gov/contractor-registration" TargetMode="External"/><Relationship Id="rId67" Type="http://schemas.openxmlformats.org/officeDocument/2006/relationships/header" Target="header12.xml"/><Relationship Id="rId20" Type="http://schemas.openxmlformats.org/officeDocument/2006/relationships/hyperlink" Target="https://nascsp.org/wap/waptac/" TargetMode="External"/><Relationship Id="rId41" Type="http://schemas.openxmlformats.org/officeDocument/2006/relationships/hyperlink" Target="https://hhs.iowa.gov/weatherization-members" TargetMode="External"/><Relationship Id="rId54" Type="http://schemas.openxmlformats.org/officeDocument/2006/relationships/footer" Target="footer9.xml"/><Relationship Id="rId62" Type="http://schemas.openxmlformats.org/officeDocument/2006/relationships/header" Target="header10.xml"/><Relationship Id="rId70" Type="http://schemas.openxmlformats.org/officeDocument/2006/relationships/footer" Target="footer14.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hhs.iowa.gov/weatherization-members" TargetMode="External"/><Relationship Id="rId23" Type="http://schemas.openxmlformats.org/officeDocument/2006/relationships/hyperlink" Target="https://hhs.iowa.gov/weatherization-members" TargetMode="External"/><Relationship Id="rId28" Type="http://schemas.openxmlformats.org/officeDocument/2006/relationships/footer" Target="footer4.xml"/><Relationship Id="rId36" Type="http://schemas.openxmlformats.org/officeDocument/2006/relationships/header" Target="header5.xml"/><Relationship Id="rId49" Type="http://schemas.openxmlformats.org/officeDocument/2006/relationships/header" Target="header7.xml"/><Relationship Id="rId57" Type="http://schemas.openxmlformats.org/officeDocument/2006/relationships/hyperlink" Target="https://hhs.iowa.gov/weatherization-members" TargetMode="External"/><Relationship Id="rId10" Type="http://schemas.openxmlformats.org/officeDocument/2006/relationships/endnotes" Target="endnotes.xml"/><Relationship Id="rId31" Type="http://schemas.openxmlformats.org/officeDocument/2006/relationships/footer" Target="footer5.xml"/><Relationship Id="rId44" Type="http://schemas.openxmlformats.org/officeDocument/2006/relationships/footer" Target="footer7.xml"/><Relationship Id="rId52" Type="http://schemas.openxmlformats.org/officeDocument/2006/relationships/hyperlink" Target="mailto:DCAA@hhs.iowa.gov" TargetMode="External"/><Relationship Id="rId60" Type="http://schemas.openxmlformats.org/officeDocument/2006/relationships/hyperlink" Target="https://nascsp.org/wap/waptac/" TargetMode="External"/><Relationship Id="rId65" Type="http://schemas.openxmlformats.org/officeDocument/2006/relationships/header" Target="header11.xm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eader" Target="header2.xml"/><Relationship Id="rId39" Type="http://schemas.openxmlformats.org/officeDocument/2006/relationships/hyperlink" Target="https://iowaculture.gov/history/preservation/federal-compliance-review/section-106/how-to-submit" TargetMode="External"/><Relationship Id="rId34" Type="http://schemas.openxmlformats.org/officeDocument/2006/relationships/hyperlink" Target="https://hhs.iowa.gov/weatherization-members" TargetMode="External"/><Relationship Id="rId50" Type="http://schemas.openxmlformats.org/officeDocument/2006/relationships/footer" Target="footer8.xml"/><Relationship Id="rId55" Type="http://schemas.openxmlformats.org/officeDocument/2006/relationships/header" Target="header9.xml"/><Relationship Id="rId7" Type="http://schemas.openxmlformats.org/officeDocument/2006/relationships/settings" Target="settings.xml"/><Relationship Id="rId7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77a1ffa-10c9-4127-8098-f52d9e244206" xsi:nil="true"/>
    <lcf76f155ced4ddcb4097134ff3c332f xmlns="4db3eee8-5926-4ed0-8187-0ea7c5e8d7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8CA2E169A8A94FA07FDB980C2819AD" ma:contentTypeVersion="13" ma:contentTypeDescription="Create a new document." ma:contentTypeScope="" ma:versionID="8851cf1c52bc2932e50ea234703b6a81">
  <xsd:schema xmlns:xsd="http://www.w3.org/2001/XMLSchema" xmlns:xs="http://www.w3.org/2001/XMLSchema" xmlns:p="http://schemas.microsoft.com/office/2006/metadata/properties" xmlns:ns2="4db3eee8-5926-4ed0-8187-0ea7c5e8d7c9" xmlns:ns3="777a1ffa-10c9-4127-8098-f52d9e244206" targetNamespace="http://schemas.microsoft.com/office/2006/metadata/properties" ma:root="true" ma:fieldsID="5711c12d89dfc14a1f344edd8af4063c" ns2:_="" ns3:_="">
    <xsd:import namespace="4db3eee8-5926-4ed0-8187-0ea7c5e8d7c9"/>
    <xsd:import namespace="777a1ffa-10c9-4127-8098-f52d9e24420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b3eee8-5926-4ed0-8187-0ea7c5e8d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c93164ec-f35b-416f-add9-a3560115a3f5"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7a1ffa-10c9-4127-8098-f52d9e24420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af287d6-564a-43e3-9583-518ce0081cc1}" ma:internalName="TaxCatchAll" ma:showField="CatchAllData" ma:web="777a1ffa-10c9-4127-8098-f52d9e24420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A75389-A7C5-4E74-ADCB-E68E0AAB760E}">
  <ds:schemaRefs>
    <ds:schemaRef ds:uri="http://schemas.microsoft.com/office/2006/metadata/properties"/>
    <ds:schemaRef ds:uri="http://schemas.microsoft.com/office/infopath/2007/PartnerControls"/>
    <ds:schemaRef ds:uri="777a1ffa-10c9-4127-8098-f52d9e244206"/>
    <ds:schemaRef ds:uri="4db3eee8-5926-4ed0-8187-0ea7c5e8d7c9"/>
  </ds:schemaRefs>
</ds:datastoreItem>
</file>

<file path=customXml/itemProps2.xml><?xml version="1.0" encoding="utf-8"?>
<ds:datastoreItem xmlns:ds="http://schemas.openxmlformats.org/officeDocument/2006/customXml" ds:itemID="{0817AB57-EDBB-479A-BC1E-2AE4B5840E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b3eee8-5926-4ed0-8187-0ea7c5e8d7c9"/>
    <ds:schemaRef ds:uri="777a1ffa-10c9-4127-8098-f52d9e2442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50E1F2-9074-4A58-9814-CC32670AC701}">
  <ds:schemaRefs>
    <ds:schemaRef ds:uri="http://schemas.openxmlformats.org/officeDocument/2006/bibliography"/>
  </ds:schemaRefs>
</ds:datastoreItem>
</file>

<file path=customXml/itemProps4.xml><?xml version="1.0" encoding="utf-8"?>
<ds:datastoreItem xmlns:ds="http://schemas.openxmlformats.org/officeDocument/2006/customXml" ds:itemID="{7D4304B3-41AD-4D6A-AA03-2910644B9A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83</Pages>
  <Words>40315</Words>
  <Characters>229798</Characters>
  <Application>Microsoft Office Word</Application>
  <DocSecurity>0</DocSecurity>
  <Lines>1914</Lines>
  <Paragraphs>539</Paragraphs>
  <ScaleCrop>false</ScaleCrop>
  <HeadingPairs>
    <vt:vector size="2" baseType="variant">
      <vt:variant>
        <vt:lpstr>Title</vt:lpstr>
      </vt:variant>
      <vt:variant>
        <vt:i4>1</vt:i4>
      </vt:variant>
    </vt:vector>
  </HeadingPairs>
  <TitlesOfParts>
    <vt:vector size="1" baseType="lpstr">
      <vt:lpstr/>
    </vt:vector>
  </TitlesOfParts>
  <Company>State of Iowa</Company>
  <LinksUpToDate>false</LinksUpToDate>
  <CharactersWithSpaces>269574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Taylor, Christine [DHR]</dc:creator>
  <cp:lastModifiedBy>Taylor, Christine [HHS]</cp:lastModifiedBy>
  <cp:revision>143</cp:revision>
  <cp:lastPrinted>2024-04-26T13:55:00Z</cp:lastPrinted>
  <dcterms:created xsi:type="dcterms:W3CDTF">2025-07-09T14:04:00Z</dcterms:created>
  <dcterms:modified xsi:type="dcterms:W3CDTF">2025-07-28T20:19:00Z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0x010100D98CA2E169A8A94FA07FDB980C2819AD</vt:lpwstr>
  </property>
  <property fmtid="{D5CDD505-2E9C-101B-9397-08002B2CF9AE}" pid="3" name="MediaServiceImageTags">
    <vt:lpwstr/>
  </property>
</Properties>
</file>