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7B372" w14:textId="77777777" w:rsidR="00A3066C" w:rsidRDefault="000A1F0C">
      <w:pPr>
        <w:spacing w:before="80"/>
        <w:jc w:val="center"/>
        <w:rPr>
          <w:b/>
          <w:sz w:val="24"/>
        </w:rPr>
      </w:pPr>
      <w:bookmarkStart w:id="0" w:name="Cost_Limits_and_Allowances_-_FINAL_06-10"/>
      <w:bookmarkEnd w:id="0"/>
      <w:r>
        <w:rPr>
          <w:b/>
          <w:sz w:val="24"/>
        </w:rPr>
        <w:t>Cost</w:t>
      </w:r>
      <w:r>
        <w:rPr>
          <w:b/>
          <w:spacing w:val="-1"/>
          <w:sz w:val="24"/>
        </w:rPr>
        <w:t xml:space="preserve"> </w:t>
      </w:r>
      <w:r>
        <w:rPr>
          <w:b/>
          <w:sz w:val="24"/>
        </w:rPr>
        <w:t xml:space="preserve">Limits and </w:t>
      </w:r>
      <w:r>
        <w:rPr>
          <w:b/>
          <w:spacing w:val="-2"/>
          <w:sz w:val="24"/>
        </w:rPr>
        <w:t>Allowances</w:t>
      </w:r>
    </w:p>
    <w:p w14:paraId="2127B373" w14:textId="77777777" w:rsidR="00A3066C" w:rsidRDefault="00A3066C">
      <w:pPr>
        <w:pStyle w:val="BodyText"/>
        <w:spacing w:before="184"/>
        <w:rPr>
          <w:b/>
          <w:sz w:val="24"/>
        </w:rPr>
      </w:pPr>
    </w:p>
    <w:p w14:paraId="2127B374" w14:textId="0DA3E93A" w:rsidR="00A3066C" w:rsidRDefault="000A1F0C">
      <w:pPr>
        <w:pStyle w:val="BodyText"/>
        <w:ind w:left="359" w:right="356"/>
        <w:jc w:val="both"/>
      </w:pPr>
      <w:r>
        <w:t xml:space="preserve">These cost limits and allowances are for </w:t>
      </w:r>
      <w:r w:rsidR="00BD575F">
        <w:t>single-family</w:t>
      </w:r>
      <w:r>
        <w:t xml:space="preserve"> houses or </w:t>
      </w:r>
      <w:r w:rsidR="00BD575F">
        <w:t xml:space="preserve">manufactured </w:t>
      </w:r>
      <w:r>
        <w:t>homes or multi-unit dwellings</w:t>
      </w:r>
      <w:r>
        <w:rPr>
          <w:spacing w:val="-7"/>
        </w:rPr>
        <w:t xml:space="preserve"> </w:t>
      </w:r>
      <w:r>
        <w:t>having</w:t>
      </w:r>
      <w:r>
        <w:rPr>
          <w:spacing w:val="-7"/>
        </w:rPr>
        <w:t xml:space="preserve"> </w:t>
      </w:r>
      <w:r>
        <w:t>fewer</w:t>
      </w:r>
      <w:r>
        <w:rPr>
          <w:spacing w:val="-7"/>
        </w:rPr>
        <w:t xml:space="preserve"> </w:t>
      </w:r>
      <w:r>
        <w:t>than</w:t>
      </w:r>
      <w:r>
        <w:rPr>
          <w:spacing w:val="-7"/>
        </w:rPr>
        <w:t xml:space="preserve"> </w:t>
      </w:r>
      <w:r>
        <w:t>5</w:t>
      </w:r>
      <w:r>
        <w:rPr>
          <w:spacing w:val="-7"/>
        </w:rPr>
        <w:t xml:space="preserve"> </w:t>
      </w:r>
      <w:r>
        <w:t>units.</w:t>
      </w:r>
      <w:r>
        <w:rPr>
          <w:spacing w:val="-7"/>
        </w:rPr>
        <w:t xml:space="preserve"> </w:t>
      </w:r>
      <w:r>
        <w:t>Multi-unit</w:t>
      </w:r>
      <w:r>
        <w:rPr>
          <w:spacing w:val="-7"/>
        </w:rPr>
        <w:t xml:space="preserve"> </w:t>
      </w:r>
      <w:r>
        <w:t>dwellings</w:t>
      </w:r>
      <w:r>
        <w:rPr>
          <w:spacing w:val="-7"/>
        </w:rPr>
        <w:t xml:space="preserve"> </w:t>
      </w:r>
      <w:r>
        <w:t>with</w:t>
      </w:r>
      <w:r>
        <w:rPr>
          <w:spacing w:val="-7"/>
        </w:rPr>
        <w:t xml:space="preserve"> </w:t>
      </w:r>
      <w:r>
        <w:t>5</w:t>
      </w:r>
      <w:r>
        <w:rPr>
          <w:spacing w:val="-7"/>
        </w:rPr>
        <w:t xml:space="preserve"> </w:t>
      </w:r>
      <w:r>
        <w:t>or</w:t>
      </w:r>
      <w:r>
        <w:rPr>
          <w:spacing w:val="-7"/>
        </w:rPr>
        <w:t xml:space="preserve"> </w:t>
      </w:r>
      <w:r>
        <w:t>more</w:t>
      </w:r>
      <w:r>
        <w:rPr>
          <w:spacing w:val="-7"/>
        </w:rPr>
        <w:t xml:space="preserve"> </w:t>
      </w:r>
      <w:r>
        <w:t>units</w:t>
      </w:r>
      <w:r>
        <w:rPr>
          <w:spacing w:val="-6"/>
        </w:rPr>
        <w:t xml:space="preserve"> </w:t>
      </w:r>
      <w:r>
        <w:t>require</w:t>
      </w:r>
      <w:r>
        <w:rPr>
          <w:spacing w:val="-7"/>
        </w:rPr>
        <w:t xml:space="preserve"> </w:t>
      </w:r>
      <w:r w:rsidR="00BD575F">
        <w:t>Iowa Weatherization Assistance Program</w:t>
      </w:r>
      <w:r>
        <w:rPr>
          <w:spacing w:val="-8"/>
        </w:rPr>
        <w:t xml:space="preserve"> </w:t>
      </w:r>
      <w:r>
        <w:t xml:space="preserve">prior </w:t>
      </w:r>
      <w:r>
        <w:rPr>
          <w:spacing w:val="-2"/>
        </w:rPr>
        <w:t>approval.</w:t>
      </w:r>
    </w:p>
    <w:p w14:paraId="2127B375" w14:textId="77777777" w:rsidR="00A3066C" w:rsidRDefault="00A3066C">
      <w:pPr>
        <w:pStyle w:val="BodyText"/>
      </w:pPr>
    </w:p>
    <w:p w14:paraId="2127B376" w14:textId="77777777" w:rsidR="00A3066C" w:rsidRDefault="000A1F0C">
      <w:pPr>
        <w:pStyle w:val="Heading1"/>
        <w:ind w:left="359"/>
        <w:jc w:val="both"/>
        <w:rPr>
          <w:u w:val="none"/>
        </w:rPr>
      </w:pPr>
      <w:r>
        <w:rPr>
          <w:u w:val="thick"/>
        </w:rPr>
        <w:t>Adjusted</w:t>
      </w:r>
      <w:r>
        <w:rPr>
          <w:spacing w:val="-6"/>
          <w:u w:val="thick"/>
        </w:rPr>
        <w:t xml:space="preserve"> </w:t>
      </w:r>
      <w:r>
        <w:rPr>
          <w:u w:val="thick"/>
        </w:rPr>
        <w:t>Average</w:t>
      </w:r>
      <w:r>
        <w:rPr>
          <w:spacing w:val="-7"/>
          <w:u w:val="thick"/>
        </w:rPr>
        <w:t xml:space="preserve"> </w:t>
      </w:r>
      <w:r>
        <w:rPr>
          <w:u w:val="thick"/>
        </w:rPr>
        <w:t>Cost</w:t>
      </w:r>
      <w:r>
        <w:rPr>
          <w:spacing w:val="-5"/>
          <w:u w:val="thick"/>
        </w:rPr>
        <w:t xml:space="preserve"> </w:t>
      </w:r>
      <w:r>
        <w:rPr>
          <w:u w:val="thick"/>
        </w:rPr>
        <w:t>Per</w:t>
      </w:r>
      <w:r>
        <w:rPr>
          <w:spacing w:val="-5"/>
          <w:u w:val="thick"/>
        </w:rPr>
        <w:t xml:space="preserve"> </w:t>
      </w:r>
      <w:r>
        <w:rPr>
          <w:u w:val="thick"/>
        </w:rPr>
        <w:t>Dwelling</w:t>
      </w:r>
      <w:r>
        <w:rPr>
          <w:spacing w:val="-7"/>
          <w:u w:val="thick"/>
        </w:rPr>
        <w:t xml:space="preserve"> </w:t>
      </w:r>
      <w:r>
        <w:rPr>
          <w:u w:val="thick"/>
        </w:rPr>
        <w:t>Unit</w:t>
      </w:r>
      <w:r>
        <w:rPr>
          <w:spacing w:val="-6"/>
          <w:u w:val="thick"/>
        </w:rPr>
        <w:t xml:space="preserve"> </w:t>
      </w:r>
      <w:r>
        <w:rPr>
          <w:u w:val="thick"/>
        </w:rPr>
        <w:t>(ACPU)</w:t>
      </w:r>
      <w:r>
        <w:rPr>
          <w:spacing w:val="-5"/>
          <w:u w:val="thick"/>
        </w:rPr>
        <w:t xml:space="preserve"> </w:t>
      </w:r>
      <w:r>
        <w:rPr>
          <w:spacing w:val="-4"/>
          <w:u w:val="thick"/>
        </w:rPr>
        <w:t>Limit</w:t>
      </w:r>
    </w:p>
    <w:p w14:paraId="2127B377" w14:textId="784EF3AD" w:rsidR="00A3066C" w:rsidRDefault="000A1F0C">
      <w:pPr>
        <w:pStyle w:val="BodyText"/>
        <w:spacing w:before="229"/>
        <w:ind w:left="360" w:right="356"/>
        <w:jc w:val="both"/>
      </w:pPr>
      <w:r>
        <w:t xml:space="preserve">The Adjusted Average Cost Per Dwelling Unit (ACPU) limit is </w:t>
      </w:r>
      <w:r w:rsidR="00F32C1B">
        <w:t xml:space="preserve">the </w:t>
      </w:r>
      <w:r>
        <w:t>maximum total for weatherization labor, materials, and support expenditures that can be charged to DOE-funded contracts per completed home. The ACPU limit is adjusted and updated annually by the DOE. The ACPU limit does not apply to homes charged as completions to the HEAP Contract. After the DOE issues its annual</w:t>
      </w:r>
      <w:r>
        <w:rPr>
          <w:spacing w:val="-2"/>
        </w:rPr>
        <w:t xml:space="preserve"> </w:t>
      </w:r>
      <w:r>
        <w:t>update</w:t>
      </w:r>
      <w:r>
        <w:rPr>
          <w:spacing w:val="-2"/>
        </w:rPr>
        <w:t xml:space="preserve"> </w:t>
      </w:r>
      <w:r>
        <w:t>of</w:t>
      </w:r>
      <w:r>
        <w:rPr>
          <w:spacing w:val="-2"/>
        </w:rPr>
        <w:t xml:space="preserve"> </w:t>
      </w:r>
      <w:r>
        <w:t>the</w:t>
      </w:r>
      <w:r>
        <w:rPr>
          <w:spacing w:val="-2"/>
        </w:rPr>
        <w:t xml:space="preserve"> </w:t>
      </w:r>
      <w:r>
        <w:t>ACPU</w:t>
      </w:r>
      <w:r>
        <w:rPr>
          <w:spacing w:val="-2"/>
        </w:rPr>
        <w:t xml:space="preserve"> </w:t>
      </w:r>
      <w:r>
        <w:t>limit,</w:t>
      </w:r>
      <w:r>
        <w:rPr>
          <w:spacing w:val="-2"/>
        </w:rPr>
        <w:t xml:space="preserve"> </w:t>
      </w:r>
      <w:r>
        <w:t>the</w:t>
      </w:r>
      <w:r>
        <w:rPr>
          <w:spacing w:val="-2"/>
        </w:rPr>
        <w:t xml:space="preserve"> </w:t>
      </w:r>
      <w:r w:rsidR="00F32C1B">
        <w:t>Iowa Weatherization Assistance Program</w:t>
      </w:r>
      <w:r>
        <w:rPr>
          <w:spacing w:val="-2"/>
        </w:rPr>
        <w:t xml:space="preserve"> </w:t>
      </w:r>
      <w:r>
        <w:t>notifies</w:t>
      </w:r>
      <w:r>
        <w:rPr>
          <w:spacing w:val="-2"/>
        </w:rPr>
        <w:t xml:space="preserve"> </w:t>
      </w:r>
      <w:r>
        <w:t>agencies</w:t>
      </w:r>
      <w:r>
        <w:rPr>
          <w:spacing w:val="-3"/>
        </w:rPr>
        <w:t xml:space="preserve"> </w:t>
      </w:r>
      <w:r>
        <w:t>of</w:t>
      </w:r>
      <w:r>
        <w:rPr>
          <w:spacing w:val="-2"/>
        </w:rPr>
        <w:t xml:space="preserve"> </w:t>
      </w:r>
      <w:r>
        <w:t>the</w:t>
      </w:r>
      <w:r>
        <w:rPr>
          <w:spacing w:val="-2"/>
        </w:rPr>
        <w:t xml:space="preserve"> </w:t>
      </w:r>
      <w:r>
        <w:t>new</w:t>
      </w:r>
      <w:r>
        <w:rPr>
          <w:spacing w:val="-2"/>
        </w:rPr>
        <w:t xml:space="preserve"> </w:t>
      </w:r>
      <w:r>
        <w:t>amount</w:t>
      </w:r>
      <w:r>
        <w:rPr>
          <w:spacing w:val="-2"/>
        </w:rPr>
        <w:t xml:space="preserve"> </w:t>
      </w:r>
      <w:r>
        <w:t>to</w:t>
      </w:r>
      <w:r>
        <w:rPr>
          <w:spacing w:val="-2"/>
        </w:rPr>
        <w:t xml:space="preserve"> </w:t>
      </w:r>
      <w:r>
        <w:t>be</w:t>
      </w:r>
      <w:r>
        <w:rPr>
          <w:spacing w:val="-2"/>
        </w:rPr>
        <w:t xml:space="preserve"> </w:t>
      </w:r>
      <w:r>
        <w:t>used</w:t>
      </w:r>
      <w:r>
        <w:rPr>
          <w:spacing w:val="-2"/>
        </w:rPr>
        <w:t xml:space="preserve"> </w:t>
      </w:r>
      <w:r>
        <w:t xml:space="preserve">for the upcoming DOE Program Year. Agencies must ensure that the correct </w:t>
      </w:r>
      <w:r w:rsidR="007B28D3">
        <w:t xml:space="preserve">ACPU </w:t>
      </w:r>
      <w:r>
        <w:t>limit is entered into the WAMS system when generating monthly expenditure reports.</w:t>
      </w:r>
    </w:p>
    <w:p w14:paraId="2127B378" w14:textId="77777777" w:rsidR="00A3066C" w:rsidRDefault="00A3066C">
      <w:pPr>
        <w:pStyle w:val="BodyText"/>
      </w:pPr>
    </w:p>
    <w:p w14:paraId="2127B379" w14:textId="41D84878" w:rsidR="00A3066C" w:rsidRDefault="000A1F0C">
      <w:pPr>
        <w:pStyle w:val="BodyText"/>
        <w:ind w:left="360" w:right="358" w:hanging="1"/>
        <w:jc w:val="both"/>
      </w:pPr>
      <w:r>
        <w:t>Pursuant</w:t>
      </w:r>
      <w:r>
        <w:rPr>
          <w:spacing w:val="-1"/>
        </w:rPr>
        <w:t xml:space="preserve"> </w:t>
      </w:r>
      <w:r>
        <w:t>to DOE</w:t>
      </w:r>
      <w:r>
        <w:rPr>
          <w:spacing w:val="-1"/>
        </w:rPr>
        <w:t xml:space="preserve"> </w:t>
      </w:r>
      <w:r>
        <w:t>Weatherization</w:t>
      </w:r>
      <w:r>
        <w:rPr>
          <w:spacing w:val="-1"/>
        </w:rPr>
        <w:t xml:space="preserve"> </w:t>
      </w:r>
      <w:ins w:id="1" w:author="Taylor, Christine [HHS]" w:date="2025-07-16T09:20:00Z" w16du:dateUtc="2025-07-16T14:20:00Z">
        <w:r w:rsidR="00637B0D" w:rsidRPr="00637B0D">
          <w:rPr>
            <w:rPrChange w:id="2" w:author="Taylor, Christine [HHS]" w:date="2025-07-16T09:20:00Z" w16du:dateUtc="2025-07-16T14:20:00Z">
              <w:rPr>
                <w:rStyle w:val="Hyperlink"/>
              </w:rPr>
            </w:rPrChange>
          </w:rPr>
          <w:t>Program</w:t>
        </w:r>
        <w:r w:rsidR="00637B0D" w:rsidRPr="00637B0D">
          <w:rPr>
            <w:rPrChange w:id="3" w:author="Taylor, Christine [HHS]" w:date="2025-07-16T09:20:00Z" w16du:dateUtc="2025-07-16T14:20:00Z">
              <w:rPr>
                <w:rStyle w:val="Hyperlink"/>
                <w:spacing w:val="-1"/>
              </w:rPr>
            </w:rPrChange>
          </w:rPr>
          <w:t xml:space="preserve"> </w:t>
        </w:r>
        <w:r w:rsidR="00637B0D" w:rsidRPr="00637B0D">
          <w:rPr>
            <w:rPrChange w:id="4" w:author="Taylor, Christine [HHS]" w:date="2025-07-16T09:20:00Z" w16du:dateUtc="2025-07-16T14:20:00Z">
              <w:rPr>
                <w:rStyle w:val="Hyperlink"/>
              </w:rPr>
            </w:rPrChange>
          </w:rPr>
          <w:t>Notice</w:t>
        </w:r>
        <w:r w:rsidR="00637B0D" w:rsidRPr="00637B0D">
          <w:rPr>
            <w:rPrChange w:id="5" w:author="Taylor, Christine [HHS]" w:date="2025-07-16T09:20:00Z" w16du:dateUtc="2025-07-16T14:20:00Z">
              <w:rPr>
                <w:rStyle w:val="Hyperlink"/>
                <w:spacing w:val="-1"/>
              </w:rPr>
            </w:rPrChange>
          </w:rPr>
          <w:t xml:space="preserve"> </w:t>
        </w:r>
        <w:del w:id="6" w:author="Taylor, Christine [HHS]" w:date="2025-07-16T09:16:00Z" w16du:dateUtc="2025-07-16T14:16:00Z">
          <w:r w:rsidR="00637B0D" w:rsidRPr="00637B0D" w:rsidDel="00637B0D">
            <w:rPr>
              <w:rPrChange w:id="7" w:author="Taylor, Christine [HHS]" w:date="2025-07-16T09:20:00Z" w16du:dateUtc="2025-07-16T14:20:00Z">
                <w:rPr>
                  <w:rStyle w:val="Hyperlink"/>
                </w:rPr>
              </w:rPrChange>
            </w:rPr>
            <w:delText>BIL</w:delText>
          </w:r>
        </w:del>
        <w:r w:rsidR="00637B0D" w:rsidRPr="00637B0D">
          <w:rPr>
            <w:rPrChange w:id="8" w:author="Taylor, Christine [HHS]" w:date="2025-07-16T09:20:00Z" w16du:dateUtc="2025-07-16T14:20:00Z">
              <w:rPr>
                <w:rStyle w:val="Hyperlink"/>
              </w:rPr>
            </w:rPrChange>
          </w:rPr>
          <w:t>IIJA-</w:t>
        </w:r>
      </w:ins>
      <w:ins w:id="9" w:author="Taylor, Christine [HHS]" w:date="2025-07-16T09:28:00Z" w16du:dateUtc="2025-07-16T14:28:00Z">
        <w:r w:rsidR="008850C3">
          <w:t>7</w:t>
        </w:r>
      </w:ins>
      <w:ins w:id="10" w:author="Taylor, Christine [HHS]" w:date="2025-07-16T09:20:00Z" w16du:dateUtc="2025-07-16T14:20:00Z">
        <w:r w:rsidR="00637B0D" w:rsidRPr="00637B0D">
          <w:rPr>
            <w:rPrChange w:id="11" w:author="Taylor, Christine [HHS]" w:date="2025-07-16T09:20:00Z" w16du:dateUtc="2025-07-16T14:20:00Z">
              <w:rPr>
                <w:rStyle w:val="Hyperlink"/>
                <w:spacing w:val="-1"/>
              </w:rPr>
            </w:rPrChange>
          </w:rPr>
          <w:t xml:space="preserve"> Revised</w:t>
        </w:r>
      </w:ins>
      <w:ins w:id="12" w:author="Taylor, Christine [HHS]" w:date="2025-07-16T09:17:00Z" w16du:dateUtc="2025-07-16T14:17:00Z">
        <w:r w:rsidR="00637B0D">
          <w:rPr>
            <w:spacing w:val="-1"/>
          </w:rPr>
          <w:t xml:space="preserve"> </w:t>
        </w:r>
      </w:ins>
      <w:del w:id="13" w:author="Taylor, Christine [HHS]" w:date="2025-07-16T09:18:00Z" w16du:dateUtc="2025-07-16T14:18:00Z">
        <w:r w:rsidDel="00637B0D">
          <w:delText>dated</w:delText>
        </w:r>
        <w:r w:rsidDel="00637B0D">
          <w:rPr>
            <w:spacing w:val="-1"/>
          </w:rPr>
          <w:delText xml:space="preserve"> </w:delText>
        </w:r>
      </w:del>
      <w:ins w:id="14" w:author="Taylor, Christine [HHS]" w:date="2025-07-16T09:18:00Z" w16du:dateUtc="2025-07-16T14:18:00Z">
        <w:r w:rsidR="00637B0D">
          <w:t>effective</w:t>
        </w:r>
        <w:r w:rsidR="00637B0D">
          <w:rPr>
            <w:spacing w:val="-1"/>
          </w:rPr>
          <w:t xml:space="preserve"> </w:t>
        </w:r>
      </w:ins>
      <w:del w:id="15" w:author="Taylor, Christine [HHS]" w:date="2025-07-16T09:18:00Z" w16du:dateUtc="2025-07-16T14:18:00Z">
        <w:r w:rsidDel="00637B0D">
          <w:delText>12/22/2023</w:delText>
        </w:r>
      </w:del>
      <w:ins w:id="16" w:author="Taylor, Christine [HHS]" w:date="2025-07-16T09:18:00Z" w16du:dateUtc="2025-07-16T14:18:00Z">
        <w:r w:rsidR="00637B0D">
          <w:t>April 14, 2025</w:t>
        </w:r>
      </w:ins>
      <w:r>
        <w:t>,</w:t>
      </w:r>
      <w:r>
        <w:rPr>
          <w:spacing w:val="-2"/>
        </w:rPr>
        <w:t xml:space="preserve"> </w:t>
      </w:r>
      <w:del w:id="17" w:author="Taylor, Christine [HHS]" w:date="2025-07-16T09:14:00Z" w16du:dateUtc="2025-07-16T14:14:00Z">
        <w:r w:rsidDel="00A158E7">
          <w:delText xml:space="preserve">BIL </w:delText>
        </w:r>
      </w:del>
      <w:ins w:id="18" w:author="Taylor, Christine [HHS]" w:date="2025-07-16T09:14:00Z" w16du:dateUtc="2025-07-16T14:14:00Z">
        <w:r w:rsidR="00A158E7">
          <w:t xml:space="preserve">IIJA </w:t>
        </w:r>
      </w:ins>
      <w:ins w:id="19" w:author="Taylor, Christine [HHS]" w:date="2025-07-16T09:15:00Z" w16du:dateUtc="2025-07-16T14:15:00Z">
        <w:r w:rsidR="00A158E7">
          <w:t>(formerly BIL)</w:t>
        </w:r>
      </w:ins>
      <w:ins w:id="20" w:author="Taylor, Christine [HHS]" w:date="2025-07-16T09:14:00Z" w16du:dateUtc="2025-07-16T14:14:00Z">
        <w:r w:rsidR="00A158E7">
          <w:t xml:space="preserve"> </w:t>
        </w:r>
      </w:ins>
      <w:r>
        <w:t>funded</w:t>
      </w:r>
      <w:r>
        <w:rPr>
          <w:spacing w:val="-2"/>
        </w:rPr>
        <w:t xml:space="preserve"> </w:t>
      </w:r>
      <w:r>
        <w:t>grants</w:t>
      </w:r>
      <w:r>
        <w:rPr>
          <w:spacing w:val="-2"/>
        </w:rPr>
        <w:t xml:space="preserve"> </w:t>
      </w:r>
      <w:r>
        <w:t xml:space="preserve">now will follow a </w:t>
      </w:r>
      <w:del w:id="21" w:author="Taylor, Christine [HHS]" w:date="2025-07-16T09:30:00Z" w16du:dateUtc="2025-07-16T14:30:00Z">
        <w:r w:rsidDel="008850C3">
          <w:delText>5</w:delText>
        </w:r>
      </w:del>
      <w:ins w:id="22" w:author="Taylor, Christine [HHS]" w:date="2025-07-16T09:30:00Z" w16du:dateUtc="2025-07-16T14:30:00Z">
        <w:r w:rsidR="008850C3">
          <w:t>7</w:t>
        </w:r>
      </w:ins>
      <w:r>
        <w:t>-year average of ACPU limits from Program Years (PY) 2022-</w:t>
      </w:r>
      <w:del w:id="23" w:author="Taylor, Christine [HHS]" w:date="2025-07-16T09:29:00Z" w16du:dateUtc="2025-07-16T14:29:00Z">
        <w:r w:rsidDel="008850C3">
          <w:delText>2026</w:delText>
        </w:r>
      </w:del>
      <w:ins w:id="24" w:author="Taylor, Christine [HHS]" w:date="2025-07-16T09:29:00Z" w16du:dateUtc="2025-07-16T14:29:00Z">
        <w:r w:rsidR="008850C3">
          <w:t>202</w:t>
        </w:r>
      </w:ins>
      <w:ins w:id="25" w:author="Taylor, Christine [HHS]" w:date="2025-07-16T09:31:00Z" w16du:dateUtc="2025-07-16T14:31:00Z">
        <w:r w:rsidR="008850C3">
          <w:t>8</w:t>
        </w:r>
      </w:ins>
      <w:ins w:id="26" w:author="Taylor, Christine [HHS]" w:date="2025-07-16T09:29:00Z" w16du:dateUtc="2025-07-16T14:29:00Z">
        <w:r w:rsidR="008850C3">
          <w:t xml:space="preserve"> </w:t>
        </w:r>
      </w:ins>
      <w:ins w:id="27" w:author="Taylor, Christine [HHS]" w:date="2025-07-16T09:19:00Z" w16du:dateUtc="2025-07-16T14:19:00Z">
        <w:r w:rsidR="00637B0D">
          <w:t>(</w:t>
        </w:r>
      </w:ins>
      <w:ins w:id="28" w:author="Taylor, Christine [HHS]" w:date="2025-07-16T09:29:00Z">
        <w:r w:rsidR="008850C3" w:rsidRPr="008850C3">
          <w:fldChar w:fldCharType="begin"/>
        </w:r>
        <w:r w:rsidR="008850C3" w:rsidRPr="008850C3">
          <w:instrText>HYPERLINK "https://www.energy.gov/sites/default/files/2025-04/wap-wpn-iija-7-revised_04142025.pdf"</w:instrText>
        </w:r>
        <w:r w:rsidR="008850C3" w:rsidRPr="008850C3">
          <w:fldChar w:fldCharType="separate"/>
        </w:r>
        <w:r w:rsidR="008850C3" w:rsidRPr="008850C3">
          <w:rPr>
            <w:rStyle w:val="Hyperlink"/>
          </w:rPr>
          <w:t>Weatherization Program Notice IIJA-7: WAP Infrastructure Investment and Jobs Act Award Extension and Obligating Remaining 50% of Funding - REVISED</w:t>
        </w:r>
      </w:ins>
      <w:ins w:id="29" w:author="Taylor, Christine [HHS]" w:date="2025-07-16T09:29:00Z" w16du:dateUtc="2025-07-16T14:29:00Z">
        <w:r w:rsidR="008850C3" w:rsidRPr="008850C3">
          <w:fldChar w:fldCharType="end"/>
        </w:r>
      </w:ins>
      <w:ins w:id="30" w:author="Taylor, Christine [HHS]" w:date="2025-07-16T09:19:00Z" w16du:dateUtc="2025-07-16T14:19:00Z">
        <w:r w:rsidR="00637B0D">
          <w:t>)</w:t>
        </w:r>
      </w:ins>
      <w:r>
        <w:t>.</w:t>
      </w:r>
    </w:p>
    <w:p w14:paraId="2127B37A" w14:textId="77777777" w:rsidR="00A3066C" w:rsidRDefault="00A3066C">
      <w:pPr>
        <w:pStyle w:val="BodyText"/>
      </w:pPr>
    </w:p>
    <w:p w14:paraId="2127B37B" w14:textId="77777777" w:rsidR="00A3066C" w:rsidRDefault="000A1F0C">
      <w:pPr>
        <w:pStyle w:val="BodyText"/>
        <w:ind w:left="360"/>
        <w:jc w:val="both"/>
      </w:pPr>
      <w:r>
        <w:t>The</w:t>
      </w:r>
      <w:r>
        <w:rPr>
          <w:spacing w:val="-7"/>
        </w:rPr>
        <w:t xml:space="preserve"> </w:t>
      </w:r>
      <w:r>
        <w:t>ACPU</w:t>
      </w:r>
      <w:r>
        <w:rPr>
          <w:spacing w:val="-5"/>
        </w:rPr>
        <w:t xml:space="preserve"> </w:t>
      </w:r>
      <w:r>
        <w:t>limits</w:t>
      </w:r>
      <w:r>
        <w:rPr>
          <w:spacing w:val="-3"/>
        </w:rPr>
        <w:t xml:space="preserve"> </w:t>
      </w:r>
      <w:r>
        <w:t>for</w:t>
      </w:r>
      <w:r>
        <w:rPr>
          <w:spacing w:val="-5"/>
        </w:rPr>
        <w:t xml:space="preserve"> </w:t>
      </w:r>
      <w:r>
        <w:t>reporting</w:t>
      </w:r>
      <w:r>
        <w:rPr>
          <w:spacing w:val="-5"/>
        </w:rPr>
        <w:t xml:space="preserve"> </w:t>
      </w:r>
      <w:r>
        <w:t>purposes</w:t>
      </w:r>
      <w:r>
        <w:rPr>
          <w:spacing w:val="-4"/>
        </w:rPr>
        <w:t xml:space="preserve"> </w:t>
      </w:r>
      <w:r>
        <w:t>are</w:t>
      </w:r>
      <w:r>
        <w:rPr>
          <w:spacing w:val="-5"/>
        </w:rPr>
        <w:t xml:space="preserve"> </w:t>
      </w:r>
      <w:r>
        <w:t>as</w:t>
      </w:r>
      <w:r>
        <w:rPr>
          <w:spacing w:val="-4"/>
        </w:rPr>
        <w:t xml:space="preserve"> </w:t>
      </w:r>
      <w:r>
        <w:rPr>
          <w:spacing w:val="-2"/>
        </w:rPr>
        <w:t>follows:</w:t>
      </w:r>
    </w:p>
    <w:p w14:paraId="2127B37C" w14:textId="77777777" w:rsidR="00A3066C" w:rsidRDefault="00A3066C">
      <w:pPr>
        <w:pStyle w:val="BodyText"/>
      </w:pPr>
    </w:p>
    <w:p w14:paraId="2127B37D" w14:textId="77777777" w:rsidR="00A3066C" w:rsidRDefault="000A1F0C">
      <w:pPr>
        <w:pStyle w:val="BodyText"/>
        <w:ind w:left="360"/>
        <w:jc w:val="both"/>
      </w:pPr>
      <w:r>
        <w:t>DOE-BIL22</w:t>
      </w:r>
      <w:r>
        <w:rPr>
          <w:spacing w:val="-6"/>
        </w:rPr>
        <w:t xml:space="preserve"> </w:t>
      </w:r>
      <w:r>
        <w:t>ACPU</w:t>
      </w:r>
      <w:r>
        <w:rPr>
          <w:spacing w:val="-5"/>
        </w:rPr>
        <w:t xml:space="preserve"> </w:t>
      </w:r>
      <w:r>
        <w:t>for</w:t>
      </w:r>
      <w:r>
        <w:rPr>
          <w:spacing w:val="-5"/>
        </w:rPr>
        <w:t xml:space="preserve"> </w:t>
      </w:r>
      <w:r>
        <w:t>PY22:</w:t>
      </w:r>
      <w:r>
        <w:rPr>
          <w:spacing w:val="-5"/>
        </w:rPr>
        <w:t xml:space="preserve"> </w:t>
      </w:r>
      <w:r>
        <w:rPr>
          <w:spacing w:val="-2"/>
        </w:rPr>
        <w:t>$8,009</w:t>
      </w:r>
    </w:p>
    <w:p w14:paraId="274B42F1" w14:textId="40ACF8A7" w:rsidR="008850C3" w:rsidRDefault="000A1F0C">
      <w:pPr>
        <w:pStyle w:val="BodyText"/>
        <w:ind w:left="360" w:right="683"/>
        <w:rPr>
          <w:ins w:id="31" w:author="Taylor, Christine [HHS]" w:date="2025-07-16T09:30:00Z" w16du:dateUtc="2025-07-16T14:30:00Z"/>
          <w:spacing w:val="-3"/>
        </w:rPr>
      </w:pPr>
      <w:r>
        <w:t>DOE-BIL22</w:t>
      </w:r>
      <w:r>
        <w:rPr>
          <w:spacing w:val="-3"/>
        </w:rPr>
        <w:t xml:space="preserve"> </w:t>
      </w:r>
      <w:r w:rsidR="00DA5F9A">
        <w:t>ACPU</w:t>
      </w:r>
      <w:r w:rsidR="00DA5F9A">
        <w:rPr>
          <w:spacing w:val="-3"/>
        </w:rPr>
        <w:t xml:space="preserve"> </w:t>
      </w:r>
      <w:r>
        <w:t>for</w:t>
      </w:r>
      <w:r>
        <w:rPr>
          <w:spacing w:val="-3"/>
        </w:rPr>
        <w:t xml:space="preserve"> </w:t>
      </w:r>
      <w:r>
        <w:t>PY23:</w:t>
      </w:r>
      <w:r>
        <w:rPr>
          <w:spacing w:val="-3"/>
        </w:rPr>
        <w:t xml:space="preserve"> </w:t>
      </w:r>
      <w:r>
        <w:t>$8,250</w:t>
      </w:r>
      <w:r>
        <w:rPr>
          <w:spacing w:val="-3"/>
        </w:rPr>
        <w:t xml:space="preserve"> </w:t>
      </w:r>
    </w:p>
    <w:p w14:paraId="60CBB134" w14:textId="404161A1" w:rsidR="008850C3" w:rsidRDefault="000A1F0C">
      <w:pPr>
        <w:pStyle w:val="BodyText"/>
        <w:ind w:left="360" w:right="683" w:firstLine="360"/>
        <w:rPr>
          <w:ins w:id="32" w:author="Taylor, Christine [HHS]" w:date="2025-07-16T09:30:00Z" w16du:dateUtc="2025-07-16T14:30:00Z"/>
        </w:rPr>
        <w:pPrChange w:id="33" w:author="Taylor, Christine [HHS]" w:date="2025-07-16T09:30:00Z" w16du:dateUtc="2025-07-16T14:30:00Z">
          <w:pPr>
            <w:pStyle w:val="BodyText"/>
            <w:ind w:left="360" w:right="683"/>
          </w:pPr>
        </w:pPrChange>
      </w:pPr>
      <w:r>
        <w:t>(note:</w:t>
      </w:r>
      <w:r>
        <w:rPr>
          <w:spacing w:val="-3"/>
        </w:rPr>
        <w:t xml:space="preserve"> </w:t>
      </w:r>
      <w:r>
        <w:t>CAA</w:t>
      </w:r>
      <w:r>
        <w:rPr>
          <w:spacing w:val="-3"/>
        </w:rPr>
        <w:t xml:space="preserve"> </w:t>
      </w:r>
      <w:r>
        <w:t>Unit</w:t>
      </w:r>
      <w:r>
        <w:rPr>
          <w:spacing w:val="-3"/>
        </w:rPr>
        <w:t xml:space="preserve"> </w:t>
      </w:r>
      <w:r>
        <w:t>continued</w:t>
      </w:r>
      <w:r>
        <w:rPr>
          <w:spacing w:val="-3"/>
        </w:rPr>
        <w:t xml:space="preserve"> </w:t>
      </w:r>
      <w:r>
        <w:t>the</w:t>
      </w:r>
      <w:r>
        <w:rPr>
          <w:spacing w:val="-4"/>
        </w:rPr>
        <w:t xml:space="preserve"> </w:t>
      </w:r>
      <w:r>
        <w:t>$8,009</w:t>
      </w:r>
      <w:r>
        <w:rPr>
          <w:spacing w:val="-3"/>
        </w:rPr>
        <w:t xml:space="preserve"> </w:t>
      </w:r>
      <w:r>
        <w:t>limit</w:t>
      </w:r>
      <w:r>
        <w:rPr>
          <w:spacing w:val="-3"/>
        </w:rPr>
        <w:t xml:space="preserve"> </w:t>
      </w:r>
      <w:r>
        <w:t>through</w:t>
      </w:r>
      <w:r>
        <w:rPr>
          <w:spacing w:val="-3"/>
        </w:rPr>
        <w:t xml:space="preserve"> </w:t>
      </w:r>
      <w:r>
        <w:t xml:space="preserve">PY23) </w:t>
      </w:r>
    </w:p>
    <w:p w14:paraId="2127B37E" w14:textId="08A65C80" w:rsidR="00A3066C" w:rsidRDefault="000A1F0C">
      <w:pPr>
        <w:pStyle w:val="BodyText"/>
        <w:ind w:left="360" w:right="683"/>
      </w:pPr>
      <w:r>
        <w:t xml:space="preserve">DOE-BIL22 </w:t>
      </w:r>
      <w:r w:rsidR="00DA5F9A">
        <w:t xml:space="preserve">ACPU </w:t>
      </w:r>
      <w:r>
        <w:t>for PY24: $8,497</w:t>
      </w:r>
    </w:p>
    <w:p w14:paraId="4A4911DB" w14:textId="29645DE9" w:rsidR="00A333D0" w:rsidRDefault="000A1F0C" w:rsidP="00A333D0">
      <w:pPr>
        <w:pStyle w:val="BodyText"/>
        <w:ind w:left="360" w:right="540"/>
      </w:pPr>
      <w:r>
        <w:t>DOE-BIL22</w:t>
      </w:r>
      <w:r>
        <w:rPr>
          <w:spacing w:val="-11"/>
        </w:rPr>
        <w:t xml:space="preserve"> </w:t>
      </w:r>
      <w:r w:rsidR="00DA5F9A">
        <w:t>ACPU</w:t>
      </w:r>
      <w:r w:rsidR="00DA5F9A">
        <w:rPr>
          <w:spacing w:val="-9"/>
        </w:rPr>
        <w:t xml:space="preserve"> </w:t>
      </w:r>
      <w:r>
        <w:t>for</w:t>
      </w:r>
      <w:r>
        <w:rPr>
          <w:spacing w:val="-9"/>
        </w:rPr>
        <w:t xml:space="preserve"> </w:t>
      </w:r>
      <w:r w:rsidR="00A333D0">
        <w:rPr>
          <w:spacing w:val="-9"/>
        </w:rPr>
        <w:t>P</w:t>
      </w:r>
      <w:r>
        <w:t>Y25:</w:t>
      </w:r>
      <w:r>
        <w:rPr>
          <w:spacing w:val="-9"/>
        </w:rPr>
        <w:t xml:space="preserve"> </w:t>
      </w:r>
      <w:del w:id="34" w:author="Taylor, Christine [HHS]" w:date="2025-07-16T09:21:00Z" w16du:dateUtc="2025-07-16T14:21:00Z">
        <w:r w:rsidDel="00A333D0">
          <w:delText xml:space="preserve">TBD </w:delText>
        </w:r>
      </w:del>
      <w:ins w:id="35" w:author="Taylor, Christine [HHS]" w:date="2025-07-16T09:21:00Z" w16du:dateUtc="2025-07-16T14:21:00Z">
        <w:r w:rsidR="00A333D0">
          <w:t xml:space="preserve">$8,574 </w:t>
        </w:r>
      </w:ins>
    </w:p>
    <w:p w14:paraId="2127B37F" w14:textId="61EFE87E" w:rsidR="00A3066C" w:rsidRDefault="000A1F0C" w:rsidP="00A333D0">
      <w:pPr>
        <w:pStyle w:val="BodyText"/>
        <w:ind w:left="360" w:right="540"/>
        <w:rPr>
          <w:ins w:id="36" w:author="Taylor, Christine [HHS]" w:date="2025-07-16T09:29:00Z" w16du:dateUtc="2025-07-16T14:29:00Z"/>
          <w:spacing w:val="-5"/>
          <w:u w:val="single"/>
        </w:rPr>
      </w:pPr>
      <w:r>
        <w:rPr>
          <w:u w:val="single"/>
        </w:rPr>
        <w:t>DOE-BIL22</w:t>
      </w:r>
      <w:r>
        <w:rPr>
          <w:spacing w:val="-6"/>
          <w:u w:val="single"/>
        </w:rPr>
        <w:t xml:space="preserve"> </w:t>
      </w:r>
      <w:r w:rsidR="00DA5F9A">
        <w:rPr>
          <w:u w:val="single"/>
        </w:rPr>
        <w:t>ACPU</w:t>
      </w:r>
      <w:r w:rsidR="00DA5F9A">
        <w:rPr>
          <w:spacing w:val="-5"/>
          <w:u w:val="single"/>
        </w:rPr>
        <w:t xml:space="preserve"> </w:t>
      </w:r>
      <w:r>
        <w:rPr>
          <w:u w:val="single"/>
        </w:rPr>
        <w:t>for</w:t>
      </w:r>
      <w:r>
        <w:rPr>
          <w:spacing w:val="-5"/>
          <w:u w:val="single"/>
        </w:rPr>
        <w:t xml:space="preserve"> </w:t>
      </w:r>
      <w:r>
        <w:rPr>
          <w:u w:val="single"/>
        </w:rPr>
        <w:t>PY26:</w:t>
      </w:r>
      <w:r>
        <w:rPr>
          <w:spacing w:val="-5"/>
          <w:u w:val="single"/>
        </w:rPr>
        <w:t xml:space="preserve"> TBD</w:t>
      </w:r>
    </w:p>
    <w:p w14:paraId="38516E65" w14:textId="52028192" w:rsidR="008850C3" w:rsidRDefault="008850C3" w:rsidP="00A333D0">
      <w:pPr>
        <w:pStyle w:val="BodyText"/>
        <w:ind w:left="360" w:right="540"/>
        <w:rPr>
          <w:ins w:id="37" w:author="Taylor, Christine [HHS]" w:date="2025-07-16T09:29:00Z" w16du:dateUtc="2025-07-16T14:29:00Z"/>
          <w:spacing w:val="-5"/>
          <w:u w:val="single"/>
        </w:rPr>
      </w:pPr>
      <w:ins w:id="38" w:author="Taylor, Christine [HHS]" w:date="2025-07-16T09:29:00Z" w16du:dateUtc="2025-07-16T14:29:00Z">
        <w:r>
          <w:rPr>
            <w:spacing w:val="-5"/>
            <w:u w:val="single"/>
          </w:rPr>
          <w:t>DOE-BIL22 ACPU for PY27: TBD</w:t>
        </w:r>
      </w:ins>
    </w:p>
    <w:p w14:paraId="14B2C6AF" w14:textId="349965B7" w:rsidR="008850C3" w:rsidRDefault="008850C3" w:rsidP="00A333D0">
      <w:pPr>
        <w:pStyle w:val="BodyText"/>
        <w:ind w:left="360" w:right="540"/>
      </w:pPr>
      <w:ins w:id="39" w:author="Taylor, Christine [HHS]" w:date="2025-07-16T09:29:00Z" w16du:dateUtc="2025-07-16T14:29:00Z">
        <w:r>
          <w:rPr>
            <w:spacing w:val="-5"/>
            <w:u w:val="single"/>
          </w:rPr>
          <w:t>DOE-BIL22 ACPU for PY28: TBD</w:t>
        </w:r>
      </w:ins>
    </w:p>
    <w:p w14:paraId="2127B380" w14:textId="15C4AE65" w:rsidR="00A3066C" w:rsidRDefault="000A1F0C">
      <w:pPr>
        <w:pStyle w:val="BodyText"/>
        <w:spacing w:before="1"/>
        <w:ind w:left="360"/>
        <w:jc w:val="both"/>
      </w:pPr>
      <w:del w:id="40" w:author="Taylor, Christine [HHS]" w:date="2025-07-16T09:24:00Z" w16du:dateUtc="2025-07-16T14:24:00Z">
        <w:r w:rsidDel="00F869F3">
          <w:delText>BIL</w:delText>
        </w:r>
        <w:r w:rsidDel="00F869F3">
          <w:rPr>
            <w:spacing w:val="-7"/>
          </w:rPr>
          <w:delText xml:space="preserve"> </w:delText>
        </w:r>
      </w:del>
      <w:ins w:id="41" w:author="Taylor, Christine [HHS]" w:date="2025-07-16T09:24:00Z" w16du:dateUtc="2025-07-16T14:24:00Z">
        <w:r w:rsidR="00F869F3">
          <w:t>IIJA</w:t>
        </w:r>
        <w:r w:rsidR="00F869F3">
          <w:rPr>
            <w:spacing w:val="-7"/>
          </w:rPr>
          <w:t xml:space="preserve"> </w:t>
        </w:r>
      </w:ins>
      <w:r>
        <w:t>Grant</w:t>
      </w:r>
      <w:r>
        <w:rPr>
          <w:spacing w:val="-4"/>
        </w:rPr>
        <w:t xml:space="preserve"> </w:t>
      </w:r>
      <w:r>
        <w:t>Average</w:t>
      </w:r>
      <w:r>
        <w:rPr>
          <w:spacing w:val="-4"/>
        </w:rPr>
        <w:t xml:space="preserve"> </w:t>
      </w:r>
      <w:r>
        <w:t>=</w:t>
      </w:r>
      <w:r>
        <w:rPr>
          <w:spacing w:val="-4"/>
        </w:rPr>
        <w:t xml:space="preserve"> </w:t>
      </w:r>
      <w:r>
        <w:t>Average</w:t>
      </w:r>
      <w:r>
        <w:rPr>
          <w:spacing w:val="-4"/>
        </w:rPr>
        <w:t xml:space="preserve"> </w:t>
      </w:r>
      <w:r>
        <w:t>of</w:t>
      </w:r>
      <w:r>
        <w:rPr>
          <w:spacing w:val="-4"/>
        </w:rPr>
        <w:t xml:space="preserve"> </w:t>
      </w:r>
      <w:r>
        <w:t>PY22</w:t>
      </w:r>
      <w:r>
        <w:rPr>
          <w:spacing w:val="-4"/>
        </w:rPr>
        <w:t xml:space="preserve"> </w:t>
      </w:r>
      <w:r>
        <w:t>through</w:t>
      </w:r>
      <w:r>
        <w:rPr>
          <w:spacing w:val="-4"/>
        </w:rPr>
        <w:t xml:space="preserve"> </w:t>
      </w:r>
      <w:del w:id="42" w:author="Taylor, Christine [HHS]" w:date="2025-07-16T09:29:00Z" w16du:dateUtc="2025-07-16T14:29:00Z">
        <w:r w:rsidDel="008850C3">
          <w:rPr>
            <w:spacing w:val="-4"/>
          </w:rPr>
          <w:delText>PY26</w:delText>
        </w:r>
      </w:del>
      <w:ins w:id="43" w:author="Taylor, Christine [HHS]" w:date="2025-07-16T09:29:00Z" w16du:dateUtc="2025-07-16T14:29:00Z">
        <w:r w:rsidR="008850C3">
          <w:rPr>
            <w:spacing w:val="-4"/>
          </w:rPr>
          <w:t>PY2</w:t>
        </w:r>
      </w:ins>
      <w:ins w:id="44" w:author="Taylor, Christine [HHS]" w:date="2025-07-16T09:32:00Z" w16du:dateUtc="2025-07-16T14:32:00Z">
        <w:r w:rsidR="008850C3">
          <w:rPr>
            <w:spacing w:val="-4"/>
          </w:rPr>
          <w:t>8</w:t>
        </w:r>
      </w:ins>
    </w:p>
    <w:p w14:paraId="5FE659E2" w14:textId="6374FA32" w:rsidR="00A333D0" w:rsidRDefault="000A1F0C" w:rsidP="00A333D0">
      <w:pPr>
        <w:pStyle w:val="BodyText"/>
        <w:spacing w:before="229"/>
        <w:ind w:left="360" w:right="990"/>
      </w:pPr>
      <w:r>
        <w:t>DOE-22</w:t>
      </w:r>
      <w:r>
        <w:rPr>
          <w:spacing w:val="-14"/>
        </w:rPr>
        <w:t xml:space="preserve"> </w:t>
      </w:r>
      <w:r>
        <w:t>ACPU:</w:t>
      </w:r>
      <w:r>
        <w:rPr>
          <w:spacing w:val="-14"/>
        </w:rPr>
        <w:t xml:space="preserve"> </w:t>
      </w:r>
      <w:r>
        <w:t>$8,009</w:t>
      </w:r>
      <w:r w:rsidR="00A333D0">
        <w:br/>
      </w:r>
      <w:r>
        <w:t>DOE-23</w:t>
      </w:r>
      <w:r>
        <w:rPr>
          <w:spacing w:val="-14"/>
        </w:rPr>
        <w:t xml:space="preserve"> </w:t>
      </w:r>
      <w:r>
        <w:t>ACPU:</w:t>
      </w:r>
      <w:r>
        <w:rPr>
          <w:spacing w:val="-14"/>
        </w:rPr>
        <w:t xml:space="preserve"> </w:t>
      </w:r>
      <w:r>
        <w:t xml:space="preserve">$8,250 </w:t>
      </w:r>
      <w:r w:rsidR="00A333D0">
        <w:br/>
      </w:r>
      <w:r>
        <w:t>DOE-24</w:t>
      </w:r>
      <w:r>
        <w:rPr>
          <w:spacing w:val="-6"/>
        </w:rPr>
        <w:t xml:space="preserve"> </w:t>
      </w:r>
      <w:r>
        <w:t>ACPU:</w:t>
      </w:r>
      <w:r>
        <w:rPr>
          <w:spacing w:val="-5"/>
        </w:rPr>
        <w:t xml:space="preserve"> </w:t>
      </w:r>
      <w:r>
        <w:rPr>
          <w:spacing w:val="-2"/>
        </w:rPr>
        <w:t>$8,497</w:t>
      </w:r>
      <w:r w:rsidR="00A333D0">
        <w:br/>
      </w:r>
      <w:ins w:id="45" w:author="Taylor, Christine [HHS]" w:date="2025-07-16T09:23:00Z" w16du:dateUtc="2025-07-16T14:23:00Z">
        <w:r w:rsidR="00A333D0">
          <w:rPr>
            <w:spacing w:val="-2"/>
          </w:rPr>
          <w:t>DOE-25 ACPU: $</w:t>
        </w:r>
      </w:ins>
      <w:ins w:id="46" w:author="Taylor, Christine [HHS]" w:date="2025-07-16T09:24:00Z" w16du:dateUtc="2025-07-16T14:24:00Z">
        <w:r w:rsidR="00A333D0">
          <w:rPr>
            <w:spacing w:val="-2"/>
          </w:rPr>
          <w:t>8,574</w:t>
        </w:r>
      </w:ins>
    </w:p>
    <w:p w14:paraId="2127B382" w14:textId="77777777" w:rsidR="00A3066C" w:rsidRDefault="00A3066C" w:rsidP="00A333D0">
      <w:pPr>
        <w:pStyle w:val="BodyText"/>
      </w:pPr>
    </w:p>
    <w:p w14:paraId="2127B383" w14:textId="77777777" w:rsidR="00A3066C" w:rsidRDefault="00A3066C">
      <w:pPr>
        <w:pStyle w:val="BodyText"/>
      </w:pPr>
    </w:p>
    <w:p w14:paraId="2127B384" w14:textId="77777777" w:rsidR="00A3066C" w:rsidRDefault="000A1F0C">
      <w:pPr>
        <w:pStyle w:val="Heading1"/>
        <w:spacing w:before="0"/>
        <w:jc w:val="both"/>
        <w:rPr>
          <w:u w:val="none"/>
        </w:rPr>
      </w:pPr>
      <w:r>
        <w:rPr>
          <w:color w:val="212121"/>
          <w:u w:val="thick" w:color="212121"/>
        </w:rPr>
        <w:t>Maximum</w:t>
      </w:r>
      <w:r>
        <w:rPr>
          <w:color w:val="212121"/>
          <w:spacing w:val="-7"/>
          <w:u w:val="thick" w:color="212121"/>
        </w:rPr>
        <w:t xml:space="preserve"> </w:t>
      </w:r>
      <w:r>
        <w:rPr>
          <w:color w:val="212121"/>
          <w:u w:val="thick" w:color="212121"/>
        </w:rPr>
        <w:t>Health</w:t>
      </w:r>
      <w:r>
        <w:rPr>
          <w:color w:val="212121"/>
          <w:spacing w:val="-4"/>
          <w:u w:val="thick" w:color="212121"/>
        </w:rPr>
        <w:t xml:space="preserve"> </w:t>
      </w:r>
      <w:r>
        <w:rPr>
          <w:color w:val="212121"/>
          <w:u w:val="thick" w:color="212121"/>
        </w:rPr>
        <w:t>&amp;</w:t>
      </w:r>
      <w:r>
        <w:rPr>
          <w:color w:val="212121"/>
          <w:spacing w:val="-4"/>
          <w:u w:val="thick" w:color="212121"/>
        </w:rPr>
        <w:t xml:space="preserve"> </w:t>
      </w:r>
      <w:r>
        <w:rPr>
          <w:color w:val="212121"/>
          <w:u w:val="thick" w:color="212121"/>
        </w:rPr>
        <w:t>Safety</w:t>
      </w:r>
      <w:r>
        <w:rPr>
          <w:color w:val="212121"/>
          <w:spacing w:val="-4"/>
          <w:u w:val="thick" w:color="212121"/>
        </w:rPr>
        <w:t xml:space="preserve"> </w:t>
      </w:r>
      <w:r>
        <w:rPr>
          <w:color w:val="212121"/>
          <w:u w:val="thick" w:color="212121"/>
        </w:rPr>
        <w:t>Expenditure</w:t>
      </w:r>
      <w:r>
        <w:rPr>
          <w:color w:val="212121"/>
          <w:spacing w:val="-4"/>
          <w:u w:val="thick" w:color="212121"/>
        </w:rPr>
        <w:t xml:space="preserve"> </w:t>
      </w:r>
      <w:r>
        <w:rPr>
          <w:color w:val="212121"/>
          <w:u w:val="thick" w:color="212121"/>
        </w:rPr>
        <w:t>per</w:t>
      </w:r>
      <w:r>
        <w:rPr>
          <w:color w:val="212121"/>
          <w:spacing w:val="-4"/>
          <w:u w:val="thick" w:color="212121"/>
        </w:rPr>
        <w:t xml:space="preserve"> </w:t>
      </w:r>
      <w:r>
        <w:rPr>
          <w:color w:val="212121"/>
          <w:u w:val="thick" w:color="212121"/>
        </w:rPr>
        <w:t>Completed</w:t>
      </w:r>
      <w:r>
        <w:rPr>
          <w:color w:val="212121"/>
          <w:spacing w:val="-5"/>
          <w:u w:val="thick" w:color="212121"/>
        </w:rPr>
        <w:t xml:space="preserve"> </w:t>
      </w:r>
      <w:r>
        <w:rPr>
          <w:color w:val="212121"/>
          <w:u w:val="thick" w:color="212121"/>
        </w:rPr>
        <w:t>Unit</w:t>
      </w:r>
      <w:r>
        <w:rPr>
          <w:color w:val="212121"/>
          <w:spacing w:val="-3"/>
          <w:u w:val="thick" w:color="212121"/>
        </w:rPr>
        <w:t xml:space="preserve"> </w:t>
      </w:r>
      <w:r>
        <w:rPr>
          <w:color w:val="212121"/>
          <w:spacing w:val="-2"/>
          <w:u w:val="thick" w:color="212121"/>
        </w:rPr>
        <w:t>Limit</w:t>
      </w:r>
    </w:p>
    <w:p w14:paraId="2127B385" w14:textId="6FA3D2C0" w:rsidR="00A3066C" w:rsidRDefault="000A1F0C">
      <w:pPr>
        <w:pStyle w:val="BodyText"/>
        <w:spacing w:before="230"/>
        <w:ind w:left="360" w:right="357"/>
        <w:jc w:val="both"/>
      </w:pPr>
      <w:r>
        <w:rPr>
          <w:color w:val="212121"/>
        </w:rPr>
        <w:t>The</w:t>
      </w:r>
      <w:r>
        <w:rPr>
          <w:color w:val="212121"/>
          <w:spacing w:val="-3"/>
        </w:rPr>
        <w:t xml:space="preserve"> </w:t>
      </w:r>
      <w:r>
        <w:rPr>
          <w:color w:val="212121"/>
        </w:rPr>
        <w:t>Maximum</w:t>
      </w:r>
      <w:r>
        <w:rPr>
          <w:color w:val="212121"/>
          <w:spacing w:val="-3"/>
        </w:rPr>
        <w:t xml:space="preserve"> </w:t>
      </w:r>
      <w:r>
        <w:t>Health</w:t>
      </w:r>
      <w:r>
        <w:rPr>
          <w:spacing w:val="-3"/>
        </w:rPr>
        <w:t xml:space="preserve"> </w:t>
      </w:r>
      <w:r>
        <w:t>&amp;</w:t>
      </w:r>
      <w:r>
        <w:rPr>
          <w:spacing w:val="-3"/>
        </w:rPr>
        <w:t xml:space="preserve"> </w:t>
      </w:r>
      <w:r>
        <w:t>Safety</w:t>
      </w:r>
      <w:r>
        <w:rPr>
          <w:spacing w:val="-2"/>
        </w:rPr>
        <w:t xml:space="preserve"> </w:t>
      </w:r>
      <w:r>
        <w:t>Expenditure</w:t>
      </w:r>
      <w:r>
        <w:rPr>
          <w:spacing w:val="-3"/>
        </w:rPr>
        <w:t xml:space="preserve"> </w:t>
      </w:r>
      <w:r>
        <w:t>per</w:t>
      </w:r>
      <w:r>
        <w:rPr>
          <w:spacing w:val="-4"/>
        </w:rPr>
        <w:t xml:space="preserve"> </w:t>
      </w:r>
      <w:r>
        <w:t>Completed</w:t>
      </w:r>
      <w:r>
        <w:rPr>
          <w:spacing w:val="-3"/>
        </w:rPr>
        <w:t xml:space="preserve"> </w:t>
      </w:r>
      <w:r>
        <w:t>Unit</w:t>
      </w:r>
      <w:r>
        <w:rPr>
          <w:spacing w:val="-3"/>
        </w:rPr>
        <w:t xml:space="preserve"> </w:t>
      </w:r>
      <w:r>
        <w:t>limit</w:t>
      </w:r>
      <w:r>
        <w:rPr>
          <w:spacing w:val="-3"/>
        </w:rPr>
        <w:t xml:space="preserve"> </w:t>
      </w:r>
      <w:r>
        <w:t>applies</w:t>
      </w:r>
      <w:r>
        <w:rPr>
          <w:spacing w:val="-3"/>
        </w:rPr>
        <w:t xml:space="preserve"> </w:t>
      </w:r>
      <w:r>
        <w:t>to</w:t>
      </w:r>
      <w:r>
        <w:rPr>
          <w:spacing w:val="-4"/>
        </w:rPr>
        <w:t xml:space="preserve"> </w:t>
      </w:r>
      <w:r>
        <w:t>homes</w:t>
      </w:r>
      <w:r>
        <w:rPr>
          <w:spacing w:val="-4"/>
        </w:rPr>
        <w:t xml:space="preserve"> </w:t>
      </w:r>
      <w:r>
        <w:t>charged</w:t>
      </w:r>
      <w:r>
        <w:rPr>
          <w:spacing w:val="-3"/>
        </w:rPr>
        <w:t xml:space="preserve"> </w:t>
      </w:r>
      <w:r>
        <w:t>as completions to the DOE</w:t>
      </w:r>
      <w:r>
        <w:rPr>
          <w:spacing w:val="-3"/>
        </w:rPr>
        <w:t xml:space="preserve"> </w:t>
      </w:r>
      <w:r>
        <w:t>and DOE-BIL</w:t>
      </w:r>
      <w:ins w:id="47" w:author="Taylor, Christine [HHS]" w:date="2025-07-16T09:25:00Z" w16du:dateUtc="2025-07-16T14:25:00Z">
        <w:r w:rsidR="00F24969">
          <w:t xml:space="preserve"> (IIJA)</w:t>
        </w:r>
      </w:ins>
      <w:r>
        <w:rPr>
          <w:spacing w:val="-4"/>
        </w:rPr>
        <w:t xml:space="preserve"> </w:t>
      </w:r>
      <w:r>
        <w:t>contracts</w:t>
      </w:r>
      <w:r>
        <w:rPr>
          <w:color w:val="212121"/>
        </w:rPr>
        <w:t xml:space="preserve">. The Maximum Health &amp; Safety Expenditure per Unit limit does not apply to homes charged as completions to the HEAP Contract. The limit is calculated and approved annually as part of the DOE State Plan. </w:t>
      </w:r>
      <w:r>
        <w:rPr>
          <w:color w:val="212121"/>
        </w:rPr>
        <w:t xml:space="preserve">The </w:t>
      </w:r>
      <w:r w:rsidR="00F24969">
        <w:rPr>
          <w:color w:val="212121"/>
        </w:rPr>
        <w:t>Iowa Weatherization Assistance Program</w:t>
      </w:r>
      <w:r>
        <w:rPr>
          <w:color w:val="212121"/>
        </w:rPr>
        <w:t xml:space="preserve"> notifies agencies at the beginning of eac</w:t>
      </w:r>
      <w:r>
        <w:rPr>
          <w:color w:val="212121"/>
        </w:rPr>
        <w:t>h DOE program year as to what the updated Maximum Health &amp; Safety Expenditure per Unit Limit will be.</w:t>
      </w:r>
    </w:p>
    <w:p w14:paraId="2127B386" w14:textId="77777777" w:rsidR="00A3066C" w:rsidRDefault="000A1F0C">
      <w:pPr>
        <w:pStyle w:val="BodyText"/>
        <w:spacing w:line="460" w:lineRule="atLeast"/>
        <w:ind w:left="360" w:right="563"/>
      </w:pPr>
      <w:r>
        <w:rPr>
          <w:color w:val="212121"/>
        </w:rPr>
        <w:t>The</w:t>
      </w:r>
      <w:r>
        <w:rPr>
          <w:color w:val="212121"/>
          <w:spacing w:val="-4"/>
        </w:rPr>
        <w:t xml:space="preserve"> </w:t>
      </w:r>
      <w:r>
        <w:rPr>
          <w:color w:val="212121"/>
        </w:rPr>
        <w:t>Maximum</w:t>
      </w:r>
      <w:r>
        <w:rPr>
          <w:color w:val="212121"/>
          <w:spacing w:val="-4"/>
        </w:rPr>
        <w:t xml:space="preserve"> </w:t>
      </w:r>
      <w:r>
        <w:rPr>
          <w:color w:val="212121"/>
        </w:rPr>
        <w:t>Health</w:t>
      </w:r>
      <w:r>
        <w:rPr>
          <w:color w:val="212121"/>
          <w:spacing w:val="-4"/>
        </w:rPr>
        <w:t xml:space="preserve"> </w:t>
      </w:r>
      <w:r>
        <w:rPr>
          <w:color w:val="212121"/>
        </w:rPr>
        <w:t>&amp;</w:t>
      </w:r>
      <w:r>
        <w:rPr>
          <w:color w:val="212121"/>
          <w:spacing w:val="-4"/>
        </w:rPr>
        <w:t xml:space="preserve"> </w:t>
      </w:r>
      <w:r>
        <w:rPr>
          <w:color w:val="212121"/>
        </w:rPr>
        <w:t>Safety</w:t>
      </w:r>
      <w:r>
        <w:rPr>
          <w:color w:val="212121"/>
          <w:spacing w:val="-4"/>
        </w:rPr>
        <w:t xml:space="preserve"> </w:t>
      </w:r>
      <w:r>
        <w:rPr>
          <w:color w:val="212121"/>
        </w:rPr>
        <w:t>Expenditure</w:t>
      </w:r>
      <w:r>
        <w:rPr>
          <w:color w:val="212121"/>
          <w:spacing w:val="-4"/>
        </w:rPr>
        <w:t xml:space="preserve"> </w:t>
      </w:r>
      <w:r>
        <w:rPr>
          <w:color w:val="212121"/>
        </w:rPr>
        <w:t>Limits</w:t>
      </w:r>
      <w:r>
        <w:rPr>
          <w:color w:val="212121"/>
          <w:spacing w:val="-1"/>
        </w:rPr>
        <w:t xml:space="preserve"> </w:t>
      </w:r>
      <w:r>
        <w:rPr>
          <w:color w:val="212121"/>
        </w:rPr>
        <w:t>for</w:t>
      </w:r>
      <w:r>
        <w:rPr>
          <w:color w:val="212121"/>
          <w:spacing w:val="-4"/>
        </w:rPr>
        <w:t xml:space="preserve"> </w:t>
      </w:r>
      <w:r>
        <w:rPr>
          <w:color w:val="212121"/>
        </w:rPr>
        <w:t>WAMS</w:t>
      </w:r>
      <w:r>
        <w:rPr>
          <w:color w:val="212121"/>
          <w:spacing w:val="-4"/>
        </w:rPr>
        <w:t xml:space="preserve"> </w:t>
      </w:r>
      <w:r>
        <w:rPr>
          <w:color w:val="212121"/>
        </w:rPr>
        <w:t>reporting</w:t>
      </w:r>
      <w:r>
        <w:rPr>
          <w:color w:val="212121"/>
          <w:spacing w:val="-4"/>
        </w:rPr>
        <w:t xml:space="preserve"> </w:t>
      </w:r>
      <w:r>
        <w:rPr>
          <w:color w:val="212121"/>
        </w:rPr>
        <w:t>purposes</w:t>
      </w:r>
      <w:r>
        <w:rPr>
          <w:color w:val="212121"/>
          <w:spacing w:val="-4"/>
        </w:rPr>
        <w:t xml:space="preserve"> </w:t>
      </w:r>
      <w:r>
        <w:rPr>
          <w:color w:val="212121"/>
        </w:rPr>
        <w:t>are</w:t>
      </w:r>
      <w:r>
        <w:rPr>
          <w:color w:val="212121"/>
          <w:spacing w:val="-4"/>
        </w:rPr>
        <w:t xml:space="preserve"> </w:t>
      </w:r>
      <w:r>
        <w:rPr>
          <w:color w:val="212121"/>
        </w:rPr>
        <w:t>as</w:t>
      </w:r>
      <w:r>
        <w:rPr>
          <w:color w:val="212121"/>
          <w:spacing w:val="-4"/>
        </w:rPr>
        <w:t xml:space="preserve"> </w:t>
      </w:r>
      <w:r>
        <w:rPr>
          <w:color w:val="212121"/>
        </w:rPr>
        <w:t xml:space="preserve">follows: </w:t>
      </w:r>
      <w:r>
        <w:t>DOE-BIL22 H&amp;S for PY22: $2643</w:t>
      </w:r>
    </w:p>
    <w:p w14:paraId="356C2732" w14:textId="77777777" w:rsidR="008E4459" w:rsidRDefault="000A1F0C" w:rsidP="008E4459">
      <w:pPr>
        <w:pStyle w:val="BodyText"/>
        <w:ind w:left="360" w:right="90"/>
      </w:pPr>
      <w:r>
        <w:t>DOE-BIL22</w:t>
      </w:r>
      <w:r>
        <w:rPr>
          <w:spacing w:val="-10"/>
        </w:rPr>
        <w:t xml:space="preserve"> </w:t>
      </w:r>
      <w:r>
        <w:t>H&amp;S</w:t>
      </w:r>
      <w:r>
        <w:rPr>
          <w:spacing w:val="-10"/>
        </w:rPr>
        <w:t xml:space="preserve"> </w:t>
      </w:r>
      <w:r>
        <w:t>for</w:t>
      </w:r>
      <w:r>
        <w:rPr>
          <w:spacing w:val="-10"/>
        </w:rPr>
        <w:t xml:space="preserve"> </w:t>
      </w:r>
      <w:r>
        <w:t>PY23:</w:t>
      </w:r>
      <w:r>
        <w:rPr>
          <w:spacing w:val="-9"/>
        </w:rPr>
        <w:t xml:space="preserve"> </w:t>
      </w:r>
      <w:r>
        <w:t xml:space="preserve">$2,643 </w:t>
      </w:r>
    </w:p>
    <w:p w14:paraId="3EF6F949" w14:textId="77777777" w:rsidR="008E4459" w:rsidRDefault="000A1F0C" w:rsidP="008E4459">
      <w:pPr>
        <w:pStyle w:val="BodyText"/>
        <w:ind w:left="360" w:right="90"/>
      </w:pPr>
      <w:r>
        <w:t>DOE-BIL22</w:t>
      </w:r>
      <w:r>
        <w:rPr>
          <w:spacing w:val="-10"/>
        </w:rPr>
        <w:t xml:space="preserve"> </w:t>
      </w:r>
      <w:r>
        <w:t>H&amp;S</w:t>
      </w:r>
      <w:r>
        <w:rPr>
          <w:spacing w:val="-10"/>
        </w:rPr>
        <w:t xml:space="preserve"> </w:t>
      </w:r>
      <w:r>
        <w:t>for</w:t>
      </w:r>
      <w:r>
        <w:rPr>
          <w:spacing w:val="-10"/>
        </w:rPr>
        <w:t xml:space="preserve"> </w:t>
      </w:r>
      <w:r>
        <w:t>PY24:</w:t>
      </w:r>
      <w:r>
        <w:rPr>
          <w:spacing w:val="-9"/>
        </w:rPr>
        <w:t xml:space="preserve"> </w:t>
      </w:r>
      <w:r>
        <w:t xml:space="preserve">$2,804 </w:t>
      </w:r>
    </w:p>
    <w:p w14:paraId="1934C03D" w14:textId="77777777" w:rsidR="008E4459" w:rsidRDefault="000A1F0C" w:rsidP="008E4459">
      <w:pPr>
        <w:pStyle w:val="BodyText"/>
        <w:ind w:left="360" w:right="90"/>
      </w:pPr>
      <w:r>
        <w:t xml:space="preserve">DOE-BIL22 H&amp;S for PY25: </w:t>
      </w:r>
      <w:del w:id="48" w:author="Taylor, Christine [HHS]" w:date="2025-07-16T09:27:00Z" w16du:dateUtc="2025-07-16T14:27:00Z">
        <w:r w:rsidDel="008850C3">
          <w:delText xml:space="preserve">TBD </w:delText>
        </w:r>
      </w:del>
      <w:ins w:id="49" w:author="Taylor, Christine [HHS]" w:date="2025-07-16T09:27:00Z" w16du:dateUtc="2025-07-16T14:27:00Z">
        <w:r w:rsidR="008850C3">
          <w:t>$</w:t>
        </w:r>
      </w:ins>
      <w:ins w:id="50" w:author="Taylor, Christine [HHS]" w:date="2025-07-16T09:32:00Z" w16du:dateUtc="2025-07-16T14:32:00Z">
        <w:r w:rsidR="008E4459">
          <w:t>2,829</w:t>
        </w:r>
      </w:ins>
      <w:ins w:id="51" w:author="Taylor, Christine [HHS]" w:date="2025-07-16T09:27:00Z" w16du:dateUtc="2025-07-16T14:27:00Z">
        <w:r w:rsidR="008850C3">
          <w:t xml:space="preserve"> </w:t>
        </w:r>
      </w:ins>
    </w:p>
    <w:p w14:paraId="2127B387" w14:textId="49C4AD2F" w:rsidR="00A3066C" w:rsidRDefault="000A1F0C" w:rsidP="008E4459">
      <w:pPr>
        <w:pStyle w:val="BodyText"/>
        <w:ind w:left="360" w:right="90"/>
        <w:rPr>
          <w:ins w:id="52" w:author="Taylor, Christine [HHS]" w:date="2025-07-16T09:32:00Z" w16du:dateUtc="2025-07-16T14:32:00Z"/>
        </w:rPr>
      </w:pPr>
      <w:r>
        <w:t>DOE-BIL22 H&amp;S for PY26: TBD</w:t>
      </w:r>
    </w:p>
    <w:p w14:paraId="1554B5D7" w14:textId="2CDA9B8F" w:rsidR="008E4459" w:rsidRDefault="008E4459" w:rsidP="008E4459">
      <w:pPr>
        <w:pStyle w:val="BodyText"/>
        <w:ind w:left="360" w:right="90"/>
        <w:rPr>
          <w:ins w:id="53" w:author="Taylor, Christine [HHS]" w:date="2025-07-16T09:32:00Z" w16du:dateUtc="2025-07-16T14:32:00Z"/>
        </w:rPr>
      </w:pPr>
      <w:ins w:id="54" w:author="Taylor, Christine [HHS]" w:date="2025-07-16T09:32:00Z" w16du:dateUtc="2025-07-16T14:32:00Z">
        <w:r>
          <w:t>DOE-BIL22 H&amp;S for PY2</w:t>
        </w:r>
      </w:ins>
      <w:ins w:id="55" w:author="Taylor, Christine [HHS]" w:date="2025-07-16T09:33:00Z" w16du:dateUtc="2025-07-16T14:33:00Z">
        <w:r>
          <w:t>7</w:t>
        </w:r>
      </w:ins>
      <w:ins w:id="56" w:author="Taylor, Christine [HHS]" w:date="2025-07-16T09:32:00Z" w16du:dateUtc="2025-07-16T14:32:00Z">
        <w:r>
          <w:t>: TBD</w:t>
        </w:r>
      </w:ins>
    </w:p>
    <w:p w14:paraId="012B4D03" w14:textId="7981C865" w:rsidR="008E4459" w:rsidRDefault="008E4459" w:rsidP="008E4459">
      <w:pPr>
        <w:pStyle w:val="BodyText"/>
        <w:ind w:left="360" w:right="90"/>
      </w:pPr>
      <w:ins w:id="57" w:author="Taylor, Christine [HHS]" w:date="2025-07-16T09:32:00Z" w16du:dateUtc="2025-07-16T14:32:00Z">
        <w:r>
          <w:lastRenderedPageBreak/>
          <w:t>DOE-BIL22 H&amp;S for PY2</w:t>
        </w:r>
      </w:ins>
      <w:ins w:id="58" w:author="Taylor, Christine [HHS]" w:date="2025-07-16T09:33:00Z" w16du:dateUtc="2025-07-16T14:33:00Z">
        <w:r>
          <w:t>8</w:t>
        </w:r>
      </w:ins>
      <w:ins w:id="59" w:author="Taylor, Christine [HHS]" w:date="2025-07-16T09:32:00Z" w16du:dateUtc="2025-07-16T14:32:00Z">
        <w:r>
          <w:t>: TBD</w:t>
        </w:r>
      </w:ins>
    </w:p>
    <w:p w14:paraId="2127B388" w14:textId="77777777" w:rsidR="00A3066C" w:rsidRDefault="00A3066C">
      <w:pPr>
        <w:pStyle w:val="BodyText"/>
      </w:pPr>
    </w:p>
    <w:p w14:paraId="7173EF3D" w14:textId="77777777" w:rsidR="00EC54E6" w:rsidRDefault="000A1F0C" w:rsidP="00EC54E6">
      <w:pPr>
        <w:pStyle w:val="BodyText"/>
        <w:ind w:left="360"/>
        <w:jc w:val="both"/>
      </w:pPr>
      <w:r>
        <w:t>DOE-22</w:t>
      </w:r>
      <w:r>
        <w:rPr>
          <w:spacing w:val="-14"/>
        </w:rPr>
        <w:t xml:space="preserve"> </w:t>
      </w:r>
      <w:r>
        <w:t>H&amp;S:</w:t>
      </w:r>
      <w:r>
        <w:rPr>
          <w:spacing w:val="-14"/>
        </w:rPr>
        <w:t xml:space="preserve"> </w:t>
      </w:r>
      <w:r>
        <w:t xml:space="preserve">$1,850 </w:t>
      </w:r>
    </w:p>
    <w:p w14:paraId="7FA6AF63" w14:textId="77777777" w:rsidR="00EC54E6" w:rsidRDefault="000A1F0C" w:rsidP="00EC54E6">
      <w:pPr>
        <w:pStyle w:val="BodyText"/>
        <w:ind w:left="360"/>
        <w:jc w:val="both"/>
      </w:pPr>
      <w:r>
        <w:t>DOE-23</w:t>
      </w:r>
      <w:r>
        <w:rPr>
          <w:spacing w:val="-14"/>
        </w:rPr>
        <w:t xml:space="preserve"> </w:t>
      </w:r>
      <w:r>
        <w:t>H&amp;S:</w:t>
      </w:r>
      <w:r>
        <w:rPr>
          <w:spacing w:val="-14"/>
        </w:rPr>
        <w:t xml:space="preserve"> </w:t>
      </w:r>
      <w:r>
        <w:t xml:space="preserve">$2,723 </w:t>
      </w:r>
    </w:p>
    <w:p w14:paraId="2127B389" w14:textId="35FE80F9" w:rsidR="00A3066C" w:rsidRDefault="000A1F0C" w:rsidP="00EC54E6">
      <w:pPr>
        <w:pStyle w:val="BodyText"/>
        <w:ind w:left="360"/>
        <w:jc w:val="both"/>
      </w:pPr>
      <w:r>
        <w:t>DOE-24</w:t>
      </w:r>
      <w:r>
        <w:rPr>
          <w:spacing w:val="-6"/>
        </w:rPr>
        <w:t xml:space="preserve"> </w:t>
      </w:r>
      <w:r>
        <w:t>H&amp;S:</w:t>
      </w:r>
      <w:r>
        <w:rPr>
          <w:spacing w:val="-5"/>
        </w:rPr>
        <w:t xml:space="preserve"> </w:t>
      </w:r>
      <w:r>
        <w:rPr>
          <w:spacing w:val="-2"/>
        </w:rPr>
        <w:t>$2,804</w:t>
      </w:r>
    </w:p>
    <w:p w14:paraId="2127B38A" w14:textId="206EF94D" w:rsidR="00EC54E6" w:rsidRDefault="00EC54E6" w:rsidP="00EC54E6">
      <w:pPr>
        <w:pStyle w:val="BodyText"/>
        <w:ind w:firstLine="360"/>
        <w:sectPr w:rsidR="00EC54E6">
          <w:footerReference w:type="default" r:id="rId10"/>
          <w:type w:val="continuous"/>
          <w:pgSz w:w="12240" w:h="15840"/>
          <w:pgMar w:top="1360" w:right="1440" w:bottom="880" w:left="1440" w:header="0" w:footer="698" w:gutter="0"/>
          <w:pgNumType w:start="1"/>
          <w:cols w:space="720"/>
        </w:sectPr>
      </w:pPr>
      <w:ins w:id="68" w:author="Taylor, Christine [HHS]" w:date="2025-07-16T09:33:00Z" w16du:dateUtc="2025-07-16T14:33:00Z">
        <w:r>
          <w:t>DOE-25 H&amp;S</w:t>
        </w:r>
      </w:ins>
      <w:ins w:id="69" w:author="Taylor, Christine [HHS]" w:date="2025-07-16T09:34:00Z" w16du:dateUtc="2025-07-16T14:34:00Z">
        <w:r>
          <w:t>: $2,829</w:t>
        </w:r>
      </w:ins>
    </w:p>
    <w:p w14:paraId="2127B38B" w14:textId="77777777" w:rsidR="00A3066C" w:rsidRDefault="000A1F0C">
      <w:pPr>
        <w:pStyle w:val="Heading1"/>
        <w:spacing w:before="81"/>
        <w:rPr>
          <w:u w:val="none"/>
        </w:rPr>
      </w:pPr>
      <w:r>
        <w:rPr>
          <w:u w:val="thick"/>
        </w:rPr>
        <w:lastRenderedPageBreak/>
        <w:t>Total</w:t>
      </w:r>
      <w:r>
        <w:rPr>
          <w:spacing w:val="-4"/>
          <w:u w:val="thick"/>
        </w:rPr>
        <w:t xml:space="preserve"> </w:t>
      </w:r>
      <w:r>
        <w:rPr>
          <w:u w:val="thick"/>
        </w:rPr>
        <w:t>Cost</w:t>
      </w:r>
      <w:r>
        <w:rPr>
          <w:spacing w:val="-3"/>
          <w:u w:val="thick"/>
        </w:rPr>
        <w:t xml:space="preserve"> </w:t>
      </w:r>
      <w:r>
        <w:rPr>
          <w:u w:val="thick"/>
        </w:rPr>
        <w:t>of</w:t>
      </w:r>
      <w:r>
        <w:rPr>
          <w:spacing w:val="-3"/>
          <w:u w:val="thick"/>
        </w:rPr>
        <w:t xml:space="preserve"> </w:t>
      </w:r>
      <w:r>
        <w:rPr>
          <w:spacing w:val="-4"/>
          <w:u w:val="thick"/>
        </w:rPr>
        <w:t>Home</w:t>
      </w:r>
    </w:p>
    <w:p w14:paraId="2127B38D" w14:textId="1100BCCB" w:rsidR="00A3066C" w:rsidRDefault="000A1F0C" w:rsidP="00DF4A34">
      <w:pPr>
        <w:pStyle w:val="BodyText"/>
        <w:spacing w:before="229"/>
        <w:ind w:left="360"/>
        <w:jc w:val="both"/>
      </w:pPr>
      <w:r>
        <w:t>If</w:t>
      </w:r>
      <w:r>
        <w:rPr>
          <w:spacing w:val="40"/>
        </w:rPr>
        <w:t xml:space="preserve"> </w:t>
      </w:r>
      <w:r>
        <w:t>the</w:t>
      </w:r>
      <w:r>
        <w:rPr>
          <w:spacing w:val="40"/>
        </w:rPr>
        <w:t xml:space="preserve"> </w:t>
      </w:r>
      <w:r>
        <w:t>estimated</w:t>
      </w:r>
      <w:r>
        <w:rPr>
          <w:spacing w:val="40"/>
        </w:rPr>
        <w:t xml:space="preserve"> </w:t>
      </w:r>
      <w:r>
        <w:t>total</w:t>
      </w:r>
      <w:r>
        <w:rPr>
          <w:spacing w:val="40"/>
        </w:rPr>
        <w:t xml:space="preserve"> </w:t>
      </w:r>
      <w:r>
        <w:t>cost</w:t>
      </w:r>
      <w:r>
        <w:rPr>
          <w:spacing w:val="40"/>
        </w:rPr>
        <w:t xml:space="preserve"> </w:t>
      </w:r>
      <w:r>
        <w:t>(materials</w:t>
      </w:r>
      <w:r>
        <w:rPr>
          <w:spacing w:val="40"/>
        </w:rPr>
        <w:t xml:space="preserve"> </w:t>
      </w:r>
      <w:r>
        <w:t>and</w:t>
      </w:r>
      <w:r>
        <w:rPr>
          <w:spacing w:val="40"/>
        </w:rPr>
        <w:t xml:space="preserve"> </w:t>
      </w:r>
      <w:r>
        <w:t>labor)</w:t>
      </w:r>
      <w:r>
        <w:rPr>
          <w:spacing w:val="40"/>
        </w:rPr>
        <w:t xml:space="preserve"> </w:t>
      </w:r>
      <w:r>
        <w:t>for</w:t>
      </w:r>
      <w:r>
        <w:rPr>
          <w:spacing w:val="40"/>
        </w:rPr>
        <w:t xml:space="preserve"> </w:t>
      </w:r>
      <w:r>
        <w:t>work</w:t>
      </w:r>
      <w:r>
        <w:rPr>
          <w:spacing w:val="40"/>
        </w:rPr>
        <w:t xml:space="preserve"> </w:t>
      </w:r>
      <w:r>
        <w:t>to</w:t>
      </w:r>
      <w:r>
        <w:rPr>
          <w:spacing w:val="40"/>
        </w:rPr>
        <w:t xml:space="preserve"> </w:t>
      </w:r>
      <w:r>
        <w:t>be</w:t>
      </w:r>
      <w:r>
        <w:rPr>
          <w:spacing w:val="40"/>
        </w:rPr>
        <w:t xml:space="preserve"> </w:t>
      </w:r>
      <w:r>
        <w:t>done</w:t>
      </w:r>
      <w:r>
        <w:rPr>
          <w:spacing w:val="40"/>
        </w:rPr>
        <w:t xml:space="preserve"> </w:t>
      </w:r>
      <w:r>
        <w:t>to</w:t>
      </w:r>
      <w:r>
        <w:rPr>
          <w:spacing w:val="40"/>
        </w:rPr>
        <w:t xml:space="preserve"> </w:t>
      </w:r>
      <w:r>
        <w:t>a</w:t>
      </w:r>
      <w:r>
        <w:rPr>
          <w:spacing w:val="40"/>
        </w:rPr>
        <w:t xml:space="preserve"> </w:t>
      </w:r>
      <w:r>
        <w:t>home</w:t>
      </w:r>
      <w:r>
        <w:rPr>
          <w:spacing w:val="40"/>
        </w:rPr>
        <w:t xml:space="preserve"> </w:t>
      </w:r>
      <w:r>
        <w:t>(plumbing, mechanical,</w:t>
      </w:r>
      <w:r>
        <w:rPr>
          <w:spacing w:val="23"/>
        </w:rPr>
        <w:t xml:space="preserve"> </w:t>
      </w:r>
      <w:r>
        <w:t>weatherization</w:t>
      </w:r>
      <w:r>
        <w:rPr>
          <w:spacing w:val="27"/>
        </w:rPr>
        <w:t xml:space="preserve"> </w:t>
      </w:r>
      <w:r>
        <w:t>work,</w:t>
      </w:r>
      <w:r>
        <w:rPr>
          <w:spacing w:val="26"/>
        </w:rPr>
        <w:t xml:space="preserve"> </w:t>
      </w:r>
      <w:r>
        <w:t>refrigeration</w:t>
      </w:r>
      <w:r>
        <w:rPr>
          <w:spacing w:val="25"/>
        </w:rPr>
        <w:t xml:space="preserve"> </w:t>
      </w:r>
      <w:r>
        <w:t>appliances,</w:t>
      </w:r>
      <w:r>
        <w:rPr>
          <w:spacing w:val="27"/>
        </w:rPr>
        <w:t xml:space="preserve"> </w:t>
      </w:r>
      <w:r>
        <w:t>etc.)</w:t>
      </w:r>
      <w:r>
        <w:rPr>
          <w:spacing w:val="25"/>
        </w:rPr>
        <w:t xml:space="preserve"> </w:t>
      </w:r>
      <w:r>
        <w:t>per</w:t>
      </w:r>
      <w:r>
        <w:rPr>
          <w:spacing w:val="26"/>
        </w:rPr>
        <w:t xml:space="preserve"> </w:t>
      </w:r>
      <w:r>
        <w:t>the</w:t>
      </w:r>
      <w:r>
        <w:rPr>
          <w:spacing w:val="27"/>
        </w:rPr>
        <w:t xml:space="preserve"> </w:t>
      </w:r>
      <w:r w:rsidR="00973176">
        <w:t>WAweb (NEAT/MHEA Audit)</w:t>
      </w:r>
      <w:r>
        <w:rPr>
          <w:spacing w:val="26"/>
        </w:rPr>
        <w:t xml:space="preserve"> </w:t>
      </w:r>
      <w:r>
        <w:t>is</w:t>
      </w:r>
      <w:r>
        <w:rPr>
          <w:spacing w:val="27"/>
        </w:rPr>
        <w:t xml:space="preserve"> </w:t>
      </w:r>
      <w:r>
        <w:t>more</w:t>
      </w:r>
      <w:r>
        <w:rPr>
          <w:spacing w:val="26"/>
        </w:rPr>
        <w:t xml:space="preserve"> </w:t>
      </w:r>
      <w:r>
        <w:rPr>
          <w:spacing w:val="-4"/>
        </w:rPr>
        <w:t>than</w:t>
      </w:r>
      <w:r w:rsidR="00973176">
        <w:rPr>
          <w:spacing w:val="-4"/>
        </w:rPr>
        <w:t xml:space="preserve"> </w:t>
      </w:r>
      <w:r>
        <w:t>$12,000,</w:t>
      </w:r>
      <w:r>
        <w:rPr>
          <w:spacing w:val="-5"/>
        </w:rPr>
        <w:t xml:space="preserve"> </w:t>
      </w:r>
      <w:r>
        <w:t>prior</w:t>
      </w:r>
      <w:r>
        <w:rPr>
          <w:spacing w:val="-4"/>
        </w:rPr>
        <w:t xml:space="preserve"> </w:t>
      </w:r>
      <w:r>
        <w:t>approval</w:t>
      </w:r>
      <w:r>
        <w:rPr>
          <w:spacing w:val="-5"/>
        </w:rPr>
        <w:t xml:space="preserve"> </w:t>
      </w:r>
      <w:r>
        <w:t>from</w:t>
      </w:r>
      <w:r>
        <w:rPr>
          <w:spacing w:val="-4"/>
        </w:rPr>
        <w:t xml:space="preserve"> </w:t>
      </w:r>
      <w:r>
        <w:t>the</w:t>
      </w:r>
      <w:r>
        <w:rPr>
          <w:spacing w:val="-4"/>
        </w:rPr>
        <w:t xml:space="preserve"> </w:t>
      </w:r>
      <w:r w:rsidR="00973176">
        <w:t>Iowa Weatherization Program</w:t>
      </w:r>
      <w:r>
        <w:rPr>
          <w:spacing w:val="-4"/>
        </w:rPr>
        <w:t xml:space="preserve"> </w:t>
      </w:r>
      <w:r>
        <w:t>is</w:t>
      </w:r>
      <w:r>
        <w:rPr>
          <w:spacing w:val="-4"/>
        </w:rPr>
        <w:t xml:space="preserve"> </w:t>
      </w:r>
      <w:r>
        <w:rPr>
          <w:spacing w:val="-2"/>
        </w:rPr>
        <w:t>required.</w:t>
      </w:r>
    </w:p>
    <w:p w14:paraId="2127B38E" w14:textId="77777777" w:rsidR="00A3066C" w:rsidRDefault="00A3066C">
      <w:pPr>
        <w:pStyle w:val="BodyText"/>
        <w:spacing w:before="1"/>
      </w:pPr>
    </w:p>
    <w:p w14:paraId="2127B38F" w14:textId="645761B4" w:rsidR="00A3066C" w:rsidRDefault="000A1F0C">
      <w:pPr>
        <w:pStyle w:val="BodyText"/>
        <w:ind w:left="360" w:right="63"/>
      </w:pPr>
      <w:r>
        <w:t>The</w:t>
      </w:r>
      <w:r>
        <w:rPr>
          <w:spacing w:val="-14"/>
        </w:rPr>
        <w:t xml:space="preserve"> </w:t>
      </w:r>
      <w:r>
        <w:t>estimated</w:t>
      </w:r>
      <w:r>
        <w:rPr>
          <w:spacing w:val="-14"/>
        </w:rPr>
        <w:t xml:space="preserve"> </w:t>
      </w:r>
      <w:r>
        <w:t>cost</w:t>
      </w:r>
      <w:r>
        <w:rPr>
          <w:spacing w:val="-14"/>
        </w:rPr>
        <w:t xml:space="preserve"> </w:t>
      </w:r>
      <w:r>
        <w:t>includes</w:t>
      </w:r>
      <w:r>
        <w:rPr>
          <w:spacing w:val="-13"/>
        </w:rPr>
        <w:t xml:space="preserve"> </w:t>
      </w:r>
      <w:r>
        <w:t>health</w:t>
      </w:r>
      <w:r>
        <w:rPr>
          <w:spacing w:val="-14"/>
        </w:rPr>
        <w:t xml:space="preserve"> </w:t>
      </w:r>
      <w:r>
        <w:t>and</w:t>
      </w:r>
      <w:r>
        <w:rPr>
          <w:spacing w:val="-14"/>
        </w:rPr>
        <w:t xml:space="preserve"> </w:t>
      </w:r>
      <w:r>
        <w:t>safety,</w:t>
      </w:r>
      <w:r>
        <w:rPr>
          <w:spacing w:val="-14"/>
        </w:rPr>
        <w:t xml:space="preserve"> </w:t>
      </w:r>
      <w:r>
        <w:t>energy</w:t>
      </w:r>
      <w:r>
        <w:rPr>
          <w:spacing w:val="-13"/>
        </w:rPr>
        <w:t xml:space="preserve"> </w:t>
      </w:r>
      <w:r>
        <w:t>efficiency,</w:t>
      </w:r>
      <w:r>
        <w:rPr>
          <w:spacing w:val="-14"/>
        </w:rPr>
        <w:t xml:space="preserve"> </w:t>
      </w:r>
      <w:r>
        <w:t>and</w:t>
      </w:r>
      <w:r>
        <w:rPr>
          <w:spacing w:val="-13"/>
        </w:rPr>
        <w:t xml:space="preserve"> </w:t>
      </w:r>
      <w:r>
        <w:t>repair</w:t>
      </w:r>
      <w:r>
        <w:rPr>
          <w:spacing w:val="-14"/>
        </w:rPr>
        <w:t xml:space="preserve"> </w:t>
      </w:r>
      <w:r>
        <w:t>work</w:t>
      </w:r>
      <w:r>
        <w:rPr>
          <w:spacing w:val="-14"/>
        </w:rPr>
        <w:t xml:space="preserve"> </w:t>
      </w:r>
      <w:r>
        <w:t>using</w:t>
      </w:r>
      <w:r>
        <w:rPr>
          <w:spacing w:val="-13"/>
        </w:rPr>
        <w:t xml:space="preserve"> </w:t>
      </w:r>
      <w:r>
        <w:t>DOE,</w:t>
      </w:r>
      <w:r>
        <w:rPr>
          <w:spacing w:val="-14"/>
        </w:rPr>
        <w:t xml:space="preserve"> </w:t>
      </w:r>
      <w:r>
        <w:t>DOE- BIL</w:t>
      </w:r>
      <w:r w:rsidR="000E15BB">
        <w:t xml:space="preserve"> (IIJA)</w:t>
      </w:r>
      <w:r>
        <w:t xml:space="preserve">, HEAP, </w:t>
      </w:r>
      <w:r w:rsidR="0082180D">
        <w:t xml:space="preserve">and </w:t>
      </w:r>
      <w:r>
        <w:t>Utility funds.</w:t>
      </w:r>
    </w:p>
    <w:p w14:paraId="2127B390" w14:textId="77777777" w:rsidR="00A3066C" w:rsidRDefault="00A3066C">
      <w:pPr>
        <w:pStyle w:val="BodyText"/>
        <w:spacing w:before="229"/>
      </w:pPr>
    </w:p>
    <w:p w14:paraId="2127B391" w14:textId="77777777" w:rsidR="00A3066C" w:rsidRDefault="000A1F0C">
      <w:pPr>
        <w:pStyle w:val="Heading1"/>
        <w:spacing w:before="0"/>
        <w:rPr>
          <w:u w:val="none"/>
        </w:rPr>
      </w:pPr>
      <w:r>
        <w:rPr>
          <w:u w:val="thick"/>
        </w:rPr>
        <w:t>Support</w:t>
      </w:r>
      <w:r>
        <w:rPr>
          <w:spacing w:val="-6"/>
          <w:u w:val="thick"/>
        </w:rPr>
        <w:t xml:space="preserve"> </w:t>
      </w:r>
      <w:r>
        <w:rPr>
          <w:u w:val="thick"/>
        </w:rPr>
        <w:t>Allowance</w:t>
      </w:r>
      <w:r>
        <w:rPr>
          <w:spacing w:val="-6"/>
          <w:u w:val="thick"/>
        </w:rPr>
        <w:t xml:space="preserve"> </w:t>
      </w:r>
      <w:r>
        <w:rPr>
          <w:u w:val="thick"/>
        </w:rPr>
        <w:t>(per</w:t>
      </w:r>
      <w:r>
        <w:rPr>
          <w:spacing w:val="-4"/>
          <w:u w:val="thick"/>
        </w:rPr>
        <w:t xml:space="preserve"> home)</w:t>
      </w:r>
    </w:p>
    <w:p w14:paraId="2127B392" w14:textId="77777777" w:rsidR="00A3066C" w:rsidRDefault="00A3066C">
      <w:pPr>
        <w:pStyle w:val="BodyText"/>
        <w:spacing w:before="2"/>
        <w:rPr>
          <w:b/>
        </w:rPr>
      </w:pPr>
    </w:p>
    <w:p w14:paraId="2127B393" w14:textId="1D295E91" w:rsidR="00A3066C" w:rsidRDefault="000A1F0C" w:rsidP="00766DB1">
      <w:pPr>
        <w:pStyle w:val="ListParagraph"/>
        <w:numPr>
          <w:ilvl w:val="0"/>
          <w:numId w:val="10"/>
        </w:numPr>
        <w:tabs>
          <w:tab w:val="left" w:pos="790"/>
          <w:tab w:val="left" w:pos="792"/>
        </w:tabs>
        <w:spacing w:line="237" w:lineRule="auto"/>
        <w:ind w:right="358" w:hanging="289"/>
        <w:jc w:val="both"/>
        <w:rPr>
          <w:sz w:val="20"/>
        </w:rPr>
      </w:pPr>
      <w:r>
        <w:rPr>
          <w:sz w:val="20"/>
        </w:rPr>
        <w:t>Completed Home: 35% of the sum of DOE, DOE-BIL</w:t>
      </w:r>
      <w:r w:rsidR="0082180D">
        <w:rPr>
          <w:sz w:val="20"/>
        </w:rPr>
        <w:t xml:space="preserve"> (IIJA)</w:t>
      </w:r>
      <w:r>
        <w:rPr>
          <w:sz w:val="20"/>
        </w:rPr>
        <w:t xml:space="preserve">, HEAP, </w:t>
      </w:r>
      <w:r w:rsidR="006656ED">
        <w:rPr>
          <w:sz w:val="20"/>
        </w:rPr>
        <w:t xml:space="preserve">and </w:t>
      </w:r>
      <w:r>
        <w:rPr>
          <w:sz w:val="20"/>
        </w:rPr>
        <w:t>Utility</w:t>
      </w:r>
      <w:r w:rsidR="00766DB1">
        <w:rPr>
          <w:sz w:val="20"/>
        </w:rPr>
        <w:t xml:space="preserve"> </w:t>
      </w:r>
      <w:r>
        <w:rPr>
          <w:sz w:val="20"/>
        </w:rPr>
        <w:t>expenditures for health and safety, labor, and materials</w:t>
      </w:r>
    </w:p>
    <w:p w14:paraId="2127B394" w14:textId="77777777" w:rsidR="00A3066C" w:rsidRDefault="000A1F0C">
      <w:pPr>
        <w:pStyle w:val="ListParagraph"/>
        <w:numPr>
          <w:ilvl w:val="0"/>
          <w:numId w:val="10"/>
        </w:numPr>
        <w:tabs>
          <w:tab w:val="left" w:pos="791"/>
        </w:tabs>
        <w:spacing w:before="1"/>
        <w:ind w:left="791" w:right="0" w:hanging="287"/>
        <w:rPr>
          <w:sz w:val="20"/>
        </w:rPr>
      </w:pPr>
      <w:r>
        <w:rPr>
          <w:sz w:val="20"/>
        </w:rPr>
        <w:t>Incomplete</w:t>
      </w:r>
      <w:r>
        <w:rPr>
          <w:spacing w:val="-8"/>
          <w:sz w:val="20"/>
        </w:rPr>
        <w:t xml:space="preserve"> </w:t>
      </w:r>
      <w:r>
        <w:rPr>
          <w:sz w:val="20"/>
        </w:rPr>
        <w:t>Home:</w:t>
      </w:r>
      <w:r>
        <w:rPr>
          <w:spacing w:val="-7"/>
          <w:sz w:val="20"/>
        </w:rPr>
        <w:t xml:space="preserve"> </w:t>
      </w:r>
      <w:r>
        <w:rPr>
          <w:spacing w:val="-4"/>
          <w:sz w:val="20"/>
        </w:rPr>
        <w:t>$500</w:t>
      </w:r>
    </w:p>
    <w:p w14:paraId="2127B395" w14:textId="77777777" w:rsidR="00A3066C" w:rsidRDefault="00A3066C">
      <w:pPr>
        <w:pStyle w:val="BodyText"/>
        <w:spacing w:before="228"/>
      </w:pPr>
    </w:p>
    <w:p w14:paraId="2127B396" w14:textId="77777777" w:rsidR="00A3066C" w:rsidRDefault="000A1F0C">
      <w:pPr>
        <w:pStyle w:val="Heading1"/>
        <w:rPr>
          <w:u w:val="none"/>
        </w:rPr>
      </w:pPr>
      <w:r>
        <w:rPr>
          <w:u w:val="thick"/>
        </w:rPr>
        <w:t>Expenditure</w:t>
      </w:r>
      <w:r>
        <w:rPr>
          <w:spacing w:val="-4"/>
          <w:u w:val="thick"/>
        </w:rPr>
        <w:t xml:space="preserve"> </w:t>
      </w:r>
      <w:r>
        <w:rPr>
          <w:spacing w:val="-2"/>
          <w:u w:val="thick"/>
        </w:rPr>
        <w:t>Limits</w:t>
      </w:r>
    </w:p>
    <w:p w14:paraId="2127B397" w14:textId="77777777" w:rsidR="00A3066C" w:rsidRDefault="000A1F0C">
      <w:pPr>
        <w:pStyle w:val="BodyText"/>
        <w:spacing w:before="229"/>
        <w:ind w:left="360" w:right="356"/>
        <w:jc w:val="both"/>
      </w:pPr>
      <w:r>
        <w:t xml:space="preserve">The following expenditure limits are in effect for the current program year. All limits include the costs for labor and materials. See the Weatherization Measures cost limits chart for more </w:t>
      </w:r>
      <w:r>
        <w:rPr>
          <w:spacing w:val="-2"/>
        </w:rPr>
        <w:t>information.</w:t>
      </w:r>
    </w:p>
    <w:p w14:paraId="2127B398" w14:textId="77777777" w:rsidR="00A3066C" w:rsidRDefault="00A3066C">
      <w:pPr>
        <w:pStyle w:val="BodyText"/>
      </w:pPr>
    </w:p>
    <w:p w14:paraId="2127B399" w14:textId="77777777" w:rsidR="00A3066C" w:rsidRDefault="000A1F0C">
      <w:pPr>
        <w:spacing w:before="1"/>
        <w:ind w:left="359"/>
        <w:rPr>
          <w:b/>
          <w:sz w:val="20"/>
        </w:rPr>
      </w:pPr>
      <w:r>
        <w:rPr>
          <w:b/>
          <w:spacing w:val="-4"/>
          <w:sz w:val="20"/>
        </w:rPr>
        <w:t>ECIP</w:t>
      </w:r>
    </w:p>
    <w:p w14:paraId="2127B39A" w14:textId="2ED84564" w:rsidR="00A3066C" w:rsidRDefault="000A1F0C">
      <w:pPr>
        <w:pStyle w:val="ListParagraph"/>
        <w:numPr>
          <w:ilvl w:val="0"/>
          <w:numId w:val="9"/>
        </w:numPr>
        <w:tabs>
          <w:tab w:val="left" w:pos="720"/>
        </w:tabs>
        <w:ind w:right="359"/>
        <w:rPr>
          <w:sz w:val="20"/>
        </w:rPr>
      </w:pPr>
      <w:r>
        <w:rPr>
          <w:sz w:val="20"/>
        </w:rPr>
        <w:t>Agencies</w:t>
      </w:r>
      <w:r>
        <w:rPr>
          <w:spacing w:val="-14"/>
          <w:sz w:val="20"/>
        </w:rPr>
        <w:t xml:space="preserve"> </w:t>
      </w:r>
      <w:r>
        <w:rPr>
          <w:sz w:val="20"/>
        </w:rPr>
        <w:t>may</w:t>
      </w:r>
      <w:r>
        <w:rPr>
          <w:spacing w:val="-14"/>
          <w:sz w:val="20"/>
        </w:rPr>
        <w:t xml:space="preserve"> </w:t>
      </w:r>
      <w:r>
        <w:rPr>
          <w:sz w:val="20"/>
        </w:rPr>
        <w:t>use</w:t>
      </w:r>
      <w:r>
        <w:rPr>
          <w:spacing w:val="-14"/>
          <w:sz w:val="20"/>
        </w:rPr>
        <w:t xml:space="preserve"> </w:t>
      </w:r>
      <w:r>
        <w:rPr>
          <w:sz w:val="20"/>
        </w:rPr>
        <w:t>ECIP</w:t>
      </w:r>
      <w:r>
        <w:rPr>
          <w:spacing w:val="-14"/>
          <w:sz w:val="20"/>
        </w:rPr>
        <w:t xml:space="preserve"> </w:t>
      </w:r>
      <w:r>
        <w:rPr>
          <w:sz w:val="20"/>
        </w:rPr>
        <w:t>funds</w:t>
      </w:r>
      <w:r>
        <w:rPr>
          <w:spacing w:val="-14"/>
          <w:sz w:val="20"/>
        </w:rPr>
        <w:t xml:space="preserve"> </w:t>
      </w:r>
      <w:r>
        <w:rPr>
          <w:sz w:val="20"/>
        </w:rPr>
        <w:t>for</w:t>
      </w:r>
      <w:r>
        <w:rPr>
          <w:spacing w:val="-14"/>
          <w:sz w:val="20"/>
        </w:rPr>
        <w:t xml:space="preserve"> </w:t>
      </w:r>
      <w:r w:rsidR="009A78A6">
        <w:rPr>
          <w:sz w:val="20"/>
        </w:rPr>
        <w:t>heating system</w:t>
      </w:r>
      <w:r w:rsidR="009A78A6">
        <w:rPr>
          <w:spacing w:val="-14"/>
          <w:sz w:val="20"/>
        </w:rPr>
        <w:t xml:space="preserve"> </w:t>
      </w:r>
      <w:r>
        <w:rPr>
          <w:sz w:val="20"/>
        </w:rPr>
        <w:t>repair/replacement.</w:t>
      </w:r>
      <w:r>
        <w:rPr>
          <w:spacing w:val="-14"/>
          <w:sz w:val="20"/>
        </w:rPr>
        <w:t xml:space="preserve"> </w:t>
      </w:r>
      <w:r>
        <w:rPr>
          <w:sz w:val="20"/>
        </w:rPr>
        <w:t>The</w:t>
      </w:r>
      <w:r>
        <w:rPr>
          <w:spacing w:val="-14"/>
          <w:sz w:val="20"/>
        </w:rPr>
        <w:t xml:space="preserve"> </w:t>
      </w:r>
      <w:r>
        <w:rPr>
          <w:sz w:val="20"/>
        </w:rPr>
        <w:t>ECIP</w:t>
      </w:r>
      <w:r>
        <w:rPr>
          <w:spacing w:val="-14"/>
          <w:sz w:val="20"/>
        </w:rPr>
        <w:t xml:space="preserve"> </w:t>
      </w:r>
      <w:r>
        <w:rPr>
          <w:sz w:val="20"/>
        </w:rPr>
        <w:t>allowance</w:t>
      </w:r>
      <w:r>
        <w:rPr>
          <w:spacing w:val="-13"/>
          <w:sz w:val="20"/>
        </w:rPr>
        <w:t xml:space="preserve"> </w:t>
      </w:r>
      <w:r>
        <w:rPr>
          <w:sz w:val="20"/>
        </w:rPr>
        <w:t>per</w:t>
      </w:r>
      <w:r>
        <w:rPr>
          <w:spacing w:val="-14"/>
          <w:sz w:val="20"/>
        </w:rPr>
        <w:t xml:space="preserve"> </w:t>
      </w:r>
      <w:r w:rsidR="009A78A6">
        <w:rPr>
          <w:sz w:val="20"/>
        </w:rPr>
        <w:t xml:space="preserve">heating system </w:t>
      </w:r>
      <w:r>
        <w:rPr>
          <w:sz w:val="20"/>
        </w:rPr>
        <w:t>repair/replacement is:</w:t>
      </w:r>
    </w:p>
    <w:p w14:paraId="2127B39B" w14:textId="02A4FA74" w:rsidR="00A3066C" w:rsidRDefault="000A1F0C">
      <w:pPr>
        <w:pStyle w:val="ListParagraph"/>
        <w:numPr>
          <w:ilvl w:val="1"/>
          <w:numId w:val="9"/>
        </w:numPr>
        <w:tabs>
          <w:tab w:val="left" w:pos="1800"/>
        </w:tabs>
        <w:ind w:right="357"/>
        <w:rPr>
          <w:sz w:val="20"/>
        </w:rPr>
      </w:pPr>
      <w:r>
        <w:rPr>
          <w:sz w:val="20"/>
        </w:rPr>
        <w:t>$1,500</w:t>
      </w:r>
      <w:r>
        <w:rPr>
          <w:spacing w:val="80"/>
          <w:w w:val="150"/>
          <w:sz w:val="20"/>
        </w:rPr>
        <w:t xml:space="preserve"> </w:t>
      </w:r>
      <w:r>
        <w:rPr>
          <w:sz w:val="20"/>
        </w:rPr>
        <w:t>-</w:t>
      </w:r>
      <w:r>
        <w:rPr>
          <w:spacing w:val="80"/>
          <w:w w:val="150"/>
          <w:sz w:val="20"/>
        </w:rPr>
        <w:t xml:space="preserve"> </w:t>
      </w:r>
      <w:r>
        <w:rPr>
          <w:sz w:val="20"/>
        </w:rPr>
        <w:t>When</w:t>
      </w:r>
      <w:r>
        <w:rPr>
          <w:spacing w:val="80"/>
          <w:w w:val="150"/>
          <w:sz w:val="20"/>
        </w:rPr>
        <w:t xml:space="preserve"> </w:t>
      </w:r>
      <w:r w:rsidR="009A78A6">
        <w:rPr>
          <w:sz w:val="20"/>
        </w:rPr>
        <w:t>heating system</w:t>
      </w:r>
      <w:r w:rsidR="009A78A6">
        <w:rPr>
          <w:spacing w:val="80"/>
          <w:w w:val="150"/>
          <w:sz w:val="20"/>
        </w:rPr>
        <w:t xml:space="preserve"> </w:t>
      </w:r>
      <w:r>
        <w:rPr>
          <w:sz w:val="20"/>
        </w:rPr>
        <w:t>repair/replacement</w:t>
      </w:r>
      <w:r>
        <w:rPr>
          <w:spacing w:val="80"/>
          <w:w w:val="150"/>
          <w:sz w:val="20"/>
        </w:rPr>
        <w:t xml:space="preserve"> </w:t>
      </w:r>
      <w:r>
        <w:rPr>
          <w:sz w:val="20"/>
        </w:rPr>
        <w:t>is</w:t>
      </w:r>
      <w:r>
        <w:rPr>
          <w:spacing w:val="80"/>
          <w:w w:val="150"/>
          <w:sz w:val="20"/>
        </w:rPr>
        <w:t xml:space="preserve"> </w:t>
      </w:r>
      <w:r>
        <w:rPr>
          <w:sz w:val="20"/>
        </w:rPr>
        <w:t>done</w:t>
      </w:r>
      <w:r>
        <w:rPr>
          <w:spacing w:val="80"/>
          <w:w w:val="150"/>
          <w:sz w:val="20"/>
        </w:rPr>
        <w:t xml:space="preserve"> </w:t>
      </w:r>
      <w:r>
        <w:rPr>
          <w:sz w:val="20"/>
        </w:rPr>
        <w:t>in</w:t>
      </w:r>
      <w:r>
        <w:rPr>
          <w:spacing w:val="80"/>
          <w:w w:val="150"/>
          <w:sz w:val="20"/>
        </w:rPr>
        <w:t xml:space="preserve"> </w:t>
      </w:r>
      <w:r>
        <w:rPr>
          <w:sz w:val="20"/>
        </w:rPr>
        <w:t>conjunction</w:t>
      </w:r>
      <w:r>
        <w:rPr>
          <w:spacing w:val="80"/>
          <w:w w:val="150"/>
          <w:sz w:val="20"/>
        </w:rPr>
        <w:t xml:space="preserve"> </w:t>
      </w:r>
      <w:r>
        <w:rPr>
          <w:sz w:val="20"/>
        </w:rPr>
        <w:t xml:space="preserve">with </w:t>
      </w:r>
      <w:r>
        <w:rPr>
          <w:spacing w:val="-2"/>
          <w:sz w:val="20"/>
        </w:rPr>
        <w:t>weatherization</w:t>
      </w:r>
    </w:p>
    <w:p w14:paraId="2127B39C" w14:textId="52C8E462" w:rsidR="00A3066C" w:rsidRDefault="000A1F0C">
      <w:pPr>
        <w:pStyle w:val="ListParagraph"/>
        <w:numPr>
          <w:ilvl w:val="1"/>
          <w:numId w:val="9"/>
        </w:numPr>
        <w:tabs>
          <w:tab w:val="left" w:pos="1800"/>
        </w:tabs>
        <w:ind w:right="358" w:hanging="360"/>
        <w:rPr>
          <w:sz w:val="20"/>
        </w:rPr>
      </w:pPr>
      <w:r>
        <w:rPr>
          <w:sz w:val="20"/>
        </w:rPr>
        <w:t>$4,000</w:t>
      </w:r>
      <w:r>
        <w:rPr>
          <w:spacing w:val="40"/>
          <w:sz w:val="20"/>
        </w:rPr>
        <w:t xml:space="preserve"> </w:t>
      </w:r>
      <w:r>
        <w:rPr>
          <w:sz w:val="20"/>
        </w:rPr>
        <w:t>-</w:t>
      </w:r>
      <w:r>
        <w:rPr>
          <w:spacing w:val="68"/>
          <w:sz w:val="20"/>
        </w:rPr>
        <w:t xml:space="preserve"> </w:t>
      </w:r>
      <w:r>
        <w:rPr>
          <w:sz w:val="20"/>
        </w:rPr>
        <w:t>When</w:t>
      </w:r>
      <w:r>
        <w:rPr>
          <w:spacing w:val="68"/>
          <w:sz w:val="20"/>
        </w:rPr>
        <w:t xml:space="preserve"> </w:t>
      </w:r>
      <w:r w:rsidR="009A78A6">
        <w:rPr>
          <w:sz w:val="20"/>
        </w:rPr>
        <w:t>heating system</w:t>
      </w:r>
      <w:r w:rsidR="009A78A6">
        <w:rPr>
          <w:spacing w:val="67"/>
          <w:sz w:val="20"/>
        </w:rPr>
        <w:t xml:space="preserve"> </w:t>
      </w:r>
      <w:r>
        <w:rPr>
          <w:sz w:val="20"/>
        </w:rPr>
        <w:t>repair/replacement</w:t>
      </w:r>
      <w:r>
        <w:rPr>
          <w:spacing w:val="68"/>
          <w:sz w:val="20"/>
        </w:rPr>
        <w:t xml:space="preserve"> </w:t>
      </w:r>
      <w:r>
        <w:rPr>
          <w:sz w:val="20"/>
        </w:rPr>
        <w:t>is</w:t>
      </w:r>
      <w:r>
        <w:rPr>
          <w:spacing w:val="68"/>
          <w:sz w:val="20"/>
        </w:rPr>
        <w:t xml:space="preserve"> </w:t>
      </w:r>
      <w:r>
        <w:rPr>
          <w:sz w:val="20"/>
        </w:rPr>
        <w:t>not</w:t>
      </w:r>
      <w:r>
        <w:rPr>
          <w:spacing w:val="68"/>
          <w:sz w:val="20"/>
        </w:rPr>
        <w:t xml:space="preserve"> </w:t>
      </w:r>
      <w:r>
        <w:rPr>
          <w:sz w:val="20"/>
        </w:rPr>
        <w:t>done</w:t>
      </w:r>
      <w:r>
        <w:rPr>
          <w:spacing w:val="68"/>
          <w:sz w:val="20"/>
        </w:rPr>
        <w:t xml:space="preserve"> </w:t>
      </w:r>
      <w:r>
        <w:rPr>
          <w:sz w:val="20"/>
        </w:rPr>
        <w:t>in</w:t>
      </w:r>
      <w:r>
        <w:rPr>
          <w:spacing w:val="40"/>
          <w:sz w:val="20"/>
        </w:rPr>
        <w:t xml:space="preserve"> </w:t>
      </w:r>
      <w:r>
        <w:rPr>
          <w:sz w:val="20"/>
        </w:rPr>
        <w:t>conjunction</w:t>
      </w:r>
      <w:r>
        <w:rPr>
          <w:spacing w:val="67"/>
          <w:sz w:val="20"/>
        </w:rPr>
        <w:t xml:space="preserve"> </w:t>
      </w:r>
      <w:r>
        <w:rPr>
          <w:sz w:val="20"/>
        </w:rPr>
        <w:t xml:space="preserve">with </w:t>
      </w:r>
      <w:r>
        <w:rPr>
          <w:spacing w:val="-2"/>
          <w:sz w:val="20"/>
        </w:rPr>
        <w:t>weatherization</w:t>
      </w:r>
    </w:p>
    <w:p w14:paraId="2127B39D" w14:textId="77777777" w:rsidR="00A3066C" w:rsidRDefault="000A1F0C">
      <w:pPr>
        <w:spacing w:before="229" w:line="229" w:lineRule="exact"/>
        <w:ind w:left="359"/>
        <w:jc w:val="both"/>
        <w:rPr>
          <w:sz w:val="20"/>
        </w:rPr>
      </w:pPr>
      <w:r>
        <w:rPr>
          <w:b/>
          <w:sz w:val="20"/>
        </w:rPr>
        <w:t>Knob</w:t>
      </w:r>
      <w:r>
        <w:rPr>
          <w:b/>
          <w:spacing w:val="-4"/>
          <w:sz w:val="20"/>
        </w:rPr>
        <w:t xml:space="preserve"> </w:t>
      </w:r>
      <w:r>
        <w:rPr>
          <w:b/>
          <w:sz w:val="20"/>
        </w:rPr>
        <w:t>&amp;</w:t>
      </w:r>
      <w:r>
        <w:rPr>
          <w:b/>
          <w:spacing w:val="-3"/>
          <w:sz w:val="20"/>
        </w:rPr>
        <w:t xml:space="preserve"> </w:t>
      </w:r>
      <w:r>
        <w:rPr>
          <w:b/>
          <w:sz w:val="20"/>
        </w:rPr>
        <w:t>Tube</w:t>
      </w:r>
      <w:r>
        <w:rPr>
          <w:b/>
          <w:spacing w:val="-3"/>
          <w:sz w:val="20"/>
        </w:rPr>
        <w:t xml:space="preserve"> </w:t>
      </w:r>
      <w:r>
        <w:rPr>
          <w:b/>
          <w:sz w:val="20"/>
        </w:rPr>
        <w:t>Special</w:t>
      </w:r>
      <w:r>
        <w:rPr>
          <w:b/>
          <w:spacing w:val="-3"/>
          <w:sz w:val="20"/>
        </w:rPr>
        <w:t xml:space="preserve"> </w:t>
      </w:r>
      <w:r>
        <w:rPr>
          <w:b/>
          <w:sz w:val="20"/>
        </w:rPr>
        <w:t>Project</w:t>
      </w:r>
      <w:r>
        <w:rPr>
          <w:b/>
          <w:spacing w:val="-3"/>
          <w:sz w:val="20"/>
        </w:rPr>
        <w:t xml:space="preserve"> </w:t>
      </w:r>
      <w:r>
        <w:rPr>
          <w:b/>
          <w:sz w:val="20"/>
        </w:rPr>
        <w:t>Funds</w:t>
      </w:r>
      <w:r>
        <w:rPr>
          <w:b/>
          <w:spacing w:val="-4"/>
          <w:sz w:val="20"/>
        </w:rPr>
        <w:t xml:space="preserve"> </w:t>
      </w:r>
      <w:r>
        <w:rPr>
          <w:sz w:val="20"/>
        </w:rPr>
        <w:t>(based</w:t>
      </w:r>
      <w:r>
        <w:rPr>
          <w:spacing w:val="-3"/>
          <w:sz w:val="20"/>
        </w:rPr>
        <w:t xml:space="preserve"> </w:t>
      </w:r>
      <w:r>
        <w:rPr>
          <w:sz w:val="20"/>
        </w:rPr>
        <w:t>upon</w:t>
      </w:r>
      <w:r>
        <w:rPr>
          <w:spacing w:val="-4"/>
          <w:sz w:val="20"/>
        </w:rPr>
        <w:t xml:space="preserve"> </w:t>
      </w:r>
      <w:r>
        <w:rPr>
          <w:sz w:val="20"/>
        </w:rPr>
        <w:t>available</w:t>
      </w:r>
      <w:r>
        <w:rPr>
          <w:spacing w:val="-2"/>
          <w:sz w:val="20"/>
        </w:rPr>
        <w:t xml:space="preserve"> funding)</w:t>
      </w:r>
    </w:p>
    <w:p w14:paraId="2127B39E" w14:textId="035D7B73" w:rsidR="00A3066C" w:rsidRDefault="000A1F0C">
      <w:pPr>
        <w:pStyle w:val="ListParagraph"/>
        <w:numPr>
          <w:ilvl w:val="0"/>
          <w:numId w:val="9"/>
        </w:numPr>
        <w:tabs>
          <w:tab w:val="left" w:pos="719"/>
        </w:tabs>
        <w:ind w:left="719" w:hanging="360"/>
        <w:jc w:val="both"/>
        <w:rPr>
          <w:sz w:val="20"/>
        </w:rPr>
      </w:pPr>
      <w:r>
        <w:rPr>
          <w:sz w:val="20"/>
        </w:rPr>
        <w:t>Knob</w:t>
      </w:r>
      <w:r>
        <w:rPr>
          <w:spacing w:val="-9"/>
          <w:sz w:val="20"/>
        </w:rPr>
        <w:t xml:space="preserve"> </w:t>
      </w:r>
      <w:r>
        <w:rPr>
          <w:sz w:val="20"/>
        </w:rPr>
        <w:t>and</w:t>
      </w:r>
      <w:r>
        <w:rPr>
          <w:spacing w:val="-9"/>
          <w:sz w:val="20"/>
        </w:rPr>
        <w:t xml:space="preserve"> </w:t>
      </w:r>
      <w:r>
        <w:rPr>
          <w:sz w:val="20"/>
        </w:rPr>
        <w:t>tube</w:t>
      </w:r>
      <w:r>
        <w:rPr>
          <w:spacing w:val="-9"/>
          <w:sz w:val="20"/>
        </w:rPr>
        <w:t xml:space="preserve"> </w:t>
      </w:r>
      <w:r>
        <w:rPr>
          <w:sz w:val="20"/>
        </w:rPr>
        <w:t>wiring</w:t>
      </w:r>
      <w:r>
        <w:rPr>
          <w:spacing w:val="-9"/>
          <w:sz w:val="20"/>
        </w:rPr>
        <w:t xml:space="preserve"> </w:t>
      </w:r>
      <w:r>
        <w:rPr>
          <w:sz w:val="20"/>
        </w:rPr>
        <w:t>in</w:t>
      </w:r>
      <w:r>
        <w:rPr>
          <w:spacing w:val="-9"/>
          <w:sz w:val="20"/>
        </w:rPr>
        <w:t xml:space="preserve"> </w:t>
      </w:r>
      <w:r>
        <w:rPr>
          <w:sz w:val="20"/>
        </w:rPr>
        <w:t>owner-occupied</w:t>
      </w:r>
      <w:r>
        <w:rPr>
          <w:spacing w:val="-10"/>
          <w:sz w:val="20"/>
        </w:rPr>
        <w:t xml:space="preserve"> </w:t>
      </w:r>
      <w:r>
        <w:rPr>
          <w:sz w:val="20"/>
        </w:rPr>
        <w:t>homes</w:t>
      </w:r>
      <w:r>
        <w:rPr>
          <w:spacing w:val="-8"/>
          <w:sz w:val="20"/>
        </w:rPr>
        <w:t xml:space="preserve"> </w:t>
      </w:r>
      <w:r>
        <w:rPr>
          <w:sz w:val="20"/>
        </w:rPr>
        <w:t>may</w:t>
      </w:r>
      <w:r>
        <w:rPr>
          <w:spacing w:val="-9"/>
          <w:sz w:val="20"/>
        </w:rPr>
        <w:t xml:space="preserve"> </w:t>
      </w:r>
      <w:r>
        <w:rPr>
          <w:sz w:val="20"/>
        </w:rPr>
        <w:t>be</w:t>
      </w:r>
      <w:r>
        <w:rPr>
          <w:spacing w:val="-9"/>
          <w:sz w:val="20"/>
        </w:rPr>
        <w:t xml:space="preserve"> </w:t>
      </w:r>
      <w:r>
        <w:rPr>
          <w:sz w:val="20"/>
        </w:rPr>
        <w:t>replaced,</w:t>
      </w:r>
      <w:r>
        <w:rPr>
          <w:spacing w:val="-9"/>
          <w:sz w:val="20"/>
        </w:rPr>
        <w:t xml:space="preserve"> </w:t>
      </w:r>
      <w:r>
        <w:rPr>
          <w:sz w:val="20"/>
        </w:rPr>
        <w:t>so</w:t>
      </w:r>
      <w:r>
        <w:rPr>
          <w:spacing w:val="-9"/>
          <w:sz w:val="20"/>
        </w:rPr>
        <w:t xml:space="preserve"> </w:t>
      </w:r>
      <w:r>
        <w:rPr>
          <w:sz w:val="20"/>
        </w:rPr>
        <w:t>weatherization</w:t>
      </w:r>
      <w:r>
        <w:rPr>
          <w:spacing w:val="-9"/>
          <w:sz w:val="20"/>
        </w:rPr>
        <w:t xml:space="preserve"> </w:t>
      </w:r>
      <w:r>
        <w:rPr>
          <w:sz w:val="20"/>
        </w:rPr>
        <w:t>measures can be installed. Only homes that can be completed are to receive these electrical measures</w:t>
      </w:r>
      <w:r>
        <w:rPr>
          <w:sz w:val="20"/>
        </w:rPr>
        <w:t>. A maximum of $15,000 may be spent on the home to replace knob and tube wiring. Any additional</w:t>
      </w:r>
      <w:r>
        <w:rPr>
          <w:spacing w:val="-14"/>
          <w:sz w:val="20"/>
        </w:rPr>
        <w:t xml:space="preserve"> </w:t>
      </w:r>
      <w:r>
        <w:rPr>
          <w:sz w:val="20"/>
        </w:rPr>
        <w:t>costs</w:t>
      </w:r>
      <w:r>
        <w:rPr>
          <w:spacing w:val="-14"/>
          <w:sz w:val="20"/>
        </w:rPr>
        <w:t xml:space="preserve"> </w:t>
      </w:r>
      <w:r>
        <w:rPr>
          <w:sz w:val="20"/>
        </w:rPr>
        <w:t>for</w:t>
      </w:r>
      <w:r>
        <w:rPr>
          <w:spacing w:val="-13"/>
          <w:sz w:val="20"/>
        </w:rPr>
        <w:t xml:space="preserve"> </w:t>
      </w:r>
      <w:r>
        <w:rPr>
          <w:sz w:val="20"/>
        </w:rPr>
        <w:t>this</w:t>
      </w:r>
      <w:r>
        <w:rPr>
          <w:spacing w:val="-13"/>
          <w:sz w:val="20"/>
        </w:rPr>
        <w:t xml:space="preserve"> </w:t>
      </w:r>
      <w:r>
        <w:rPr>
          <w:sz w:val="20"/>
        </w:rPr>
        <w:t>work</w:t>
      </w:r>
      <w:r>
        <w:rPr>
          <w:spacing w:val="-14"/>
          <w:sz w:val="20"/>
        </w:rPr>
        <w:t xml:space="preserve"> </w:t>
      </w:r>
      <w:r>
        <w:rPr>
          <w:sz w:val="20"/>
        </w:rPr>
        <w:t>must</w:t>
      </w:r>
      <w:r>
        <w:rPr>
          <w:spacing w:val="-13"/>
          <w:sz w:val="20"/>
        </w:rPr>
        <w:t xml:space="preserve"> </w:t>
      </w:r>
      <w:r>
        <w:rPr>
          <w:sz w:val="20"/>
        </w:rPr>
        <w:t>be</w:t>
      </w:r>
      <w:r>
        <w:rPr>
          <w:spacing w:val="-14"/>
          <w:sz w:val="20"/>
        </w:rPr>
        <w:t xml:space="preserve"> </w:t>
      </w:r>
      <w:r>
        <w:rPr>
          <w:sz w:val="20"/>
        </w:rPr>
        <w:t>paid</w:t>
      </w:r>
      <w:r>
        <w:rPr>
          <w:spacing w:val="-14"/>
          <w:sz w:val="20"/>
        </w:rPr>
        <w:t xml:space="preserve"> </w:t>
      </w:r>
      <w:r>
        <w:rPr>
          <w:sz w:val="20"/>
        </w:rPr>
        <w:t>from</w:t>
      </w:r>
      <w:r>
        <w:rPr>
          <w:spacing w:val="-14"/>
          <w:sz w:val="20"/>
        </w:rPr>
        <w:t xml:space="preserve"> </w:t>
      </w:r>
      <w:del w:id="70" w:author="Taylor, Christine [HHS]" w:date="2025-07-16T10:01:00Z" w16du:dateUtc="2025-07-16T15:01:00Z">
        <w:r w:rsidDel="004612F9">
          <w:rPr>
            <w:sz w:val="20"/>
          </w:rPr>
          <w:delText>other</w:delText>
        </w:r>
        <w:r w:rsidDel="004612F9">
          <w:rPr>
            <w:spacing w:val="-13"/>
            <w:sz w:val="20"/>
          </w:rPr>
          <w:delText xml:space="preserve"> </w:delText>
        </w:r>
      </w:del>
      <w:ins w:id="71" w:author="Taylor, Christine [HHS]" w:date="2025-07-16T10:01:00Z" w16du:dateUtc="2025-07-16T15:01:00Z">
        <w:r w:rsidR="004612F9">
          <w:rPr>
            <w:sz w:val="20"/>
          </w:rPr>
          <w:t>non-weatherization program</w:t>
        </w:r>
        <w:r w:rsidR="004612F9">
          <w:rPr>
            <w:spacing w:val="-13"/>
            <w:sz w:val="20"/>
          </w:rPr>
          <w:t xml:space="preserve"> </w:t>
        </w:r>
      </w:ins>
      <w:r>
        <w:rPr>
          <w:sz w:val="20"/>
        </w:rPr>
        <w:t>funds</w:t>
      </w:r>
      <w:r>
        <w:rPr>
          <w:spacing w:val="-14"/>
          <w:sz w:val="20"/>
        </w:rPr>
        <w:t xml:space="preserve"> </w:t>
      </w:r>
      <w:r>
        <w:rPr>
          <w:sz w:val="20"/>
        </w:rPr>
        <w:t>(not</w:t>
      </w:r>
      <w:r>
        <w:rPr>
          <w:spacing w:val="-14"/>
          <w:sz w:val="20"/>
        </w:rPr>
        <w:t xml:space="preserve"> </w:t>
      </w:r>
      <w:r>
        <w:rPr>
          <w:sz w:val="20"/>
        </w:rPr>
        <w:t>HEAP,</w:t>
      </w:r>
      <w:r>
        <w:rPr>
          <w:spacing w:val="-13"/>
          <w:sz w:val="20"/>
        </w:rPr>
        <w:t xml:space="preserve"> </w:t>
      </w:r>
      <w:r>
        <w:rPr>
          <w:sz w:val="20"/>
        </w:rPr>
        <w:t>DOE,</w:t>
      </w:r>
      <w:r>
        <w:rPr>
          <w:spacing w:val="-14"/>
          <w:sz w:val="20"/>
        </w:rPr>
        <w:t xml:space="preserve"> </w:t>
      </w:r>
      <w:r>
        <w:rPr>
          <w:sz w:val="20"/>
        </w:rPr>
        <w:t>DOE-BIL</w:t>
      </w:r>
      <w:ins w:id="72" w:author="Taylor, Christine [HHS]" w:date="2025-07-16T10:02:00Z" w16du:dateUtc="2025-07-16T15:02:00Z">
        <w:r w:rsidR="004B5DB9">
          <w:rPr>
            <w:sz w:val="20"/>
          </w:rPr>
          <w:t xml:space="preserve"> (IIJA)</w:t>
        </w:r>
      </w:ins>
      <w:r>
        <w:rPr>
          <w:spacing w:val="-14"/>
          <w:sz w:val="20"/>
        </w:rPr>
        <w:t xml:space="preserve"> </w:t>
      </w:r>
      <w:r>
        <w:rPr>
          <w:sz w:val="20"/>
        </w:rPr>
        <w:t>or</w:t>
      </w:r>
      <w:r>
        <w:rPr>
          <w:spacing w:val="-14"/>
          <w:sz w:val="20"/>
        </w:rPr>
        <w:t xml:space="preserve"> </w:t>
      </w:r>
      <w:r>
        <w:rPr>
          <w:sz w:val="20"/>
        </w:rPr>
        <w:t xml:space="preserve">Utility </w:t>
      </w:r>
      <w:r>
        <w:rPr>
          <w:spacing w:val="-2"/>
          <w:sz w:val="20"/>
        </w:rPr>
        <w:t>funds).</w:t>
      </w:r>
    </w:p>
    <w:p w14:paraId="2127B39F" w14:textId="77777777" w:rsidR="00A3066C" w:rsidRDefault="000A1F0C">
      <w:pPr>
        <w:spacing w:before="228"/>
        <w:ind w:left="360"/>
        <w:jc w:val="both"/>
        <w:rPr>
          <w:sz w:val="20"/>
        </w:rPr>
      </w:pPr>
      <w:r>
        <w:rPr>
          <w:b/>
          <w:sz w:val="20"/>
        </w:rPr>
        <w:t>Weatherization</w:t>
      </w:r>
      <w:r>
        <w:rPr>
          <w:b/>
          <w:spacing w:val="-6"/>
          <w:sz w:val="20"/>
        </w:rPr>
        <w:t xml:space="preserve"> </w:t>
      </w:r>
      <w:r>
        <w:rPr>
          <w:b/>
          <w:sz w:val="20"/>
        </w:rPr>
        <w:t>Readiness</w:t>
      </w:r>
      <w:r>
        <w:rPr>
          <w:b/>
          <w:spacing w:val="-4"/>
          <w:sz w:val="20"/>
        </w:rPr>
        <w:t xml:space="preserve"> </w:t>
      </w:r>
      <w:r>
        <w:rPr>
          <w:b/>
          <w:sz w:val="20"/>
        </w:rPr>
        <w:t>Funds</w:t>
      </w:r>
      <w:r>
        <w:rPr>
          <w:b/>
          <w:spacing w:val="-3"/>
          <w:sz w:val="20"/>
        </w:rPr>
        <w:t xml:space="preserve"> </w:t>
      </w:r>
      <w:r>
        <w:rPr>
          <w:sz w:val="20"/>
        </w:rPr>
        <w:t>(based</w:t>
      </w:r>
      <w:r>
        <w:rPr>
          <w:spacing w:val="-4"/>
          <w:sz w:val="20"/>
        </w:rPr>
        <w:t xml:space="preserve"> </w:t>
      </w:r>
      <w:r>
        <w:rPr>
          <w:sz w:val="20"/>
        </w:rPr>
        <w:t>upon</w:t>
      </w:r>
      <w:r>
        <w:rPr>
          <w:spacing w:val="-4"/>
          <w:sz w:val="20"/>
        </w:rPr>
        <w:t xml:space="preserve"> </w:t>
      </w:r>
      <w:r>
        <w:rPr>
          <w:sz w:val="20"/>
        </w:rPr>
        <w:t>available</w:t>
      </w:r>
      <w:r>
        <w:rPr>
          <w:spacing w:val="-3"/>
          <w:sz w:val="20"/>
        </w:rPr>
        <w:t xml:space="preserve"> </w:t>
      </w:r>
      <w:r>
        <w:rPr>
          <w:spacing w:val="-2"/>
          <w:sz w:val="20"/>
        </w:rPr>
        <w:t>funding)</w:t>
      </w:r>
    </w:p>
    <w:p w14:paraId="2127B3A0" w14:textId="1FA0A729" w:rsidR="00A3066C" w:rsidRDefault="000A1F0C">
      <w:pPr>
        <w:pStyle w:val="ListParagraph"/>
        <w:numPr>
          <w:ilvl w:val="0"/>
          <w:numId w:val="9"/>
        </w:numPr>
        <w:tabs>
          <w:tab w:val="left" w:pos="720"/>
        </w:tabs>
        <w:ind w:hanging="360"/>
        <w:jc w:val="both"/>
        <w:rPr>
          <w:sz w:val="20"/>
        </w:rPr>
      </w:pPr>
      <w:r>
        <w:rPr>
          <w:sz w:val="20"/>
        </w:rPr>
        <w:t>DOE Readiness funds will</w:t>
      </w:r>
      <w:r>
        <w:rPr>
          <w:spacing w:val="-2"/>
          <w:sz w:val="20"/>
        </w:rPr>
        <w:t xml:space="preserve"> </w:t>
      </w:r>
      <w:r>
        <w:rPr>
          <w:sz w:val="20"/>
        </w:rPr>
        <w:t>be allocated</w:t>
      </w:r>
      <w:r>
        <w:rPr>
          <w:spacing w:val="-2"/>
          <w:sz w:val="20"/>
        </w:rPr>
        <w:t xml:space="preserve"> </w:t>
      </w:r>
      <w:r>
        <w:rPr>
          <w:sz w:val="20"/>
        </w:rPr>
        <w:t>to Subgrantees, when approved by the</w:t>
      </w:r>
      <w:r>
        <w:rPr>
          <w:spacing w:val="-2"/>
          <w:sz w:val="20"/>
        </w:rPr>
        <w:t xml:space="preserve"> </w:t>
      </w:r>
      <w:r>
        <w:rPr>
          <w:sz w:val="20"/>
        </w:rPr>
        <w:t>Grantee using the Application for Readiness Funds form, on a case-by-case basis to provide necessary repairs</w:t>
      </w:r>
      <w:r>
        <w:rPr>
          <w:spacing w:val="-13"/>
          <w:sz w:val="20"/>
        </w:rPr>
        <w:t xml:space="preserve"> </w:t>
      </w:r>
      <w:r>
        <w:rPr>
          <w:sz w:val="20"/>
        </w:rPr>
        <w:t>to</w:t>
      </w:r>
      <w:r>
        <w:rPr>
          <w:spacing w:val="-13"/>
          <w:sz w:val="20"/>
        </w:rPr>
        <w:t xml:space="preserve"> </w:t>
      </w:r>
      <w:r>
        <w:rPr>
          <w:sz w:val="20"/>
        </w:rPr>
        <w:t>a</w:t>
      </w:r>
      <w:r>
        <w:rPr>
          <w:spacing w:val="-13"/>
          <w:sz w:val="20"/>
        </w:rPr>
        <w:t xml:space="preserve"> </w:t>
      </w:r>
      <w:r>
        <w:rPr>
          <w:sz w:val="20"/>
        </w:rPr>
        <w:t>home</w:t>
      </w:r>
      <w:r>
        <w:rPr>
          <w:spacing w:val="-13"/>
          <w:sz w:val="20"/>
        </w:rPr>
        <w:t xml:space="preserve"> </w:t>
      </w:r>
      <w:r>
        <w:rPr>
          <w:sz w:val="20"/>
        </w:rPr>
        <w:t>to</w:t>
      </w:r>
      <w:r>
        <w:rPr>
          <w:spacing w:val="-13"/>
          <w:sz w:val="20"/>
        </w:rPr>
        <w:t xml:space="preserve"> </w:t>
      </w:r>
      <w:del w:id="73" w:author="Taylor, Christine [HHS]" w:date="2025-07-16T10:20:00Z" w16du:dateUtc="2025-07-16T15:20:00Z">
        <w:r w:rsidDel="000A1F0C">
          <w:rPr>
            <w:sz w:val="20"/>
          </w:rPr>
          <w:delText>avoid</w:delText>
        </w:r>
        <w:r w:rsidDel="000A1F0C">
          <w:rPr>
            <w:spacing w:val="-14"/>
            <w:sz w:val="20"/>
          </w:rPr>
          <w:delText xml:space="preserve"> </w:delText>
        </w:r>
        <w:r w:rsidDel="000A1F0C">
          <w:rPr>
            <w:sz w:val="20"/>
          </w:rPr>
          <w:delText>a</w:delText>
        </w:r>
      </w:del>
      <w:ins w:id="74" w:author="Taylor, Christine [HHS]" w:date="2025-07-16T10:20:00Z" w16du:dateUtc="2025-07-16T15:20:00Z">
        <w:r>
          <w:rPr>
            <w:sz w:val="20"/>
          </w:rPr>
          <w:t>eliminate the conditions causing the</w:t>
        </w:r>
      </w:ins>
      <w:r>
        <w:rPr>
          <w:spacing w:val="-13"/>
          <w:sz w:val="20"/>
        </w:rPr>
        <w:t xml:space="preserve"> </w:t>
      </w:r>
      <w:r>
        <w:rPr>
          <w:sz w:val="20"/>
        </w:rPr>
        <w:t>weatherization</w:t>
      </w:r>
      <w:r>
        <w:rPr>
          <w:spacing w:val="-13"/>
          <w:sz w:val="20"/>
        </w:rPr>
        <w:t xml:space="preserve"> </w:t>
      </w:r>
      <w:r>
        <w:rPr>
          <w:sz w:val="20"/>
        </w:rPr>
        <w:t>deferral.</w:t>
      </w:r>
      <w:r>
        <w:rPr>
          <w:spacing w:val="-13"/>
          <w:sz w:val="20"/>
        </w:rPr>
        <w:t xml:space="preserve"> </w:t>
      </w:r>
      <w:r>
        <w:rPr>
          <w:sz w:val="20"/>
        </w:rPr>
        <w:t>The</w:t>
      </w:r>
      <w:r>
        <w:rPr>
          <w:spacing w:val="-13"/>
          <w:sz w:val="20"/>
        </w:rPr>
        <w:t xml:space="preserve"> </w:t>
      </w:r>
      <w:r>
        <w:rPr>
          <w:sz w:val="20"/>
        </w:rPr>
        <w:t>maximum</w:t>
      </w:r>
      <w:r>
        <w:rPr>
          <w:spacing w:val="-13"/>
          <w:sz w:val="20"/>
        </w:rPr>
        <w:t xml:space="preserve"> </w:t>
      </w:r>
      <w:r>
        <w:rPr>
          <w:sz w:val="20"/>
        </w:rPr>
        <w:t>expenditure</w:t>
      </w:r>
      <w:r>
        <w:rPr>
          <w:spacing w:val="-13"/>
          <w:sz w:val="20"/>
        </w:rPr>
        <w:t xml:space="preserve"> </w:t>
      </w:r>
      <w:r>
        <w:rPr>
          <w:sz w:val="20"/>
        </w:rPr>
        <w:t>limit</w:t>
      </w:r>
      <w:r>
        <w:rPr>
          <w:spacing w:val="-13"/>
          <w:sz w:val="20"/>
        </w:rPr>
        <w:t xml:space="preserve"> </w:t>
      </w:r>
      <w:r>
        <w:rPr>
          <w:sz w:val="20"/>
        </w:rPr>
        <w:t>is</w:t>
      </w:r>
      <w:r>
        <w:rPr>
          <w:spacing w:val="-13"/>
          <w:sz w:val="20"/>
        </w:rPr>
        <w:t xml:space="preserve"> </w:t>
      </w:r>
      <w:r>
        <w:rPr>
          <w:sz w:val="20"/>
        </w:rPr>
        <w:t xml:space="preserve">$20,000 per home. Costs exceeding the expenditure limit must be covered by other funding sources unless a waiver is granted by </w:t>
      </w:r>
      <w:r>
        <w:rPr>
          <w:sz w:val="20"/>
        </w:rPr>
        <w:t xml:space="preserve">the </w:t>
      </w:r>
      <w:r w:rsidR="00A37407">
        <w:rPr>
          <w:sz w:val="20"/>
        </w:rPr>
        <w:t>Iowa Weatherization Assistance Program</w:t>
      </w:r>
      <w:r>
        <w:rPr>
          <w:sz w:val="20"/>
        </w:rPr>
        <w:t xml:space="preserve"> to </w:t>
      </w:r>
      <w:r>
        <w:rPr>
          <w:sz w:val="20"/>
        </w:rPr>
        <w:t>exceed the expenditure limit. Homes on which Readiness funds are used must result in a DOE or DOE-BIL22</w:t>
      </w:r>
      <w:ins w:id="75" w:author="Taylor, Christine [HHS]" w:date="2025-07-16T10:11:00Z" w16du:dateUtc="2025-07-16T15:11:00Z">
        <w:r w:rsidR="00A37407">
          <w:rPr>
            <w:sz w:val="20"/>
          </w:rPr>
          <w:t xml:space="preserve"> (IIJA)</w:t>
        </w:r>
      </w:ins>
      <w:r>
        <w:rPr>
          <w:sz w:val="20"/>
        </w:rPr>
        <w:t xml:space="preserve"> completion (federal requirement). Landlords are required to contribute 50% of the costs prior to Readiness funds being used on a rental property. If the landlord is unwilling to contribute, the home will be deferred.</w:t>
      </w:r>
      <w:r>
        <w:rPr>
          <w:spacing w:val="-6"/>
          <w:sz w:val="20"/>
        </w:rPr>
        <w:t xml:space="preserve"> </w:t>
      </w:r>
      <w:r>
        <w:rPr>
          <w:sz w:val="20"/>
        </w:rPr>
        <w:t>Readiness</w:t>
      </w:r>
      <w:r>
        <w:rPr>
          <w:spacing w:val="-6"/>
          <w:sz w:val="20"/>
        </w:rPr>
        <w:t xml:space="preserve"> </w:t>
      </w:r>
      <w:r>
        <w:rPr>
          <w:sz w:val="20"/>
        </w:rPr>
        <w:t>funds</w:t>
      </w:r>
      <w:r>
        <w:rPr>
          <w:spacing w:val="-8"/>
          <w:sz w:val="20"/>
        </w:rPr>
        <w:t xml:space="preserve"> </w:t>
      </w:r>
      <w:r>
        <w:rPr>
          <w:sz w:val="20"/>
        </w:rPr>
        <w:t>will</w:t>
      </w:r>
      <w:r>
        <w:rPr>
          <w:spacing w:val="-6"/>
          <w:sz w:val="20"/>
        </w:rPr>
        <w:t xml:space="preserve"> </w:t>
      </w:r>
      <w:r>
        <w:rPr>
          <w:sz w:val="20"/>
        </w:rPr>
        <w:t>be</w:t>
      </w:r>
      <w:r>
        <w:rPr>
          <w:spacing w:val="-6"/>
          <w:sz w:val="20"/>
        </w:rPr>
        <w:t xml:space="preserve"> </w:t>
      </w:r>
      <w:r>
        <w:rPr>
          <w:sz w:val="20"/>
        </w:rPr>
        <w:t>allocated</w:t>
      </w:r>
      <w:r>
        <w:rPr>
          <w:spacing w:val="-7"/>
          <w:sz w:val="20"/>
        </w:rPr>
        <w:t xml:space="preserve"> </w:t>
      </w:r>
      <w:r>
        <w:rPr>
          <w:sz w:val="20"/>
        </w:rPr>
        <w:t>to</w:t>
      </w:r>
      <w:r>
        <w:rPr>
          <w:spacing w:val="-7"/>
          <w:sz w:val="20"/>
        </w:rPr>
        <w:t xml:space="preserve"> </w:t>
      </w:r>
      <w:r>
        <w:rPr>
          <w:sz w:val="20"/>
        </w:rPr>
        <w:t>the</w:t>
      </w:r>
      <w:r>
        <w:rPr>
          <w:spacing w:val="-7"/>
          <w:sz w:val="20"/>
        </w:rPr>
        <w:t xml:space="preserve"> </w:t>
      </w:r>
      <w:r>
        <w:rPr>
          <w:sz w:val="20"/>
        </w:rPr>
        <w:t>Subgrantee's</w:t>
      </w:r>
      <w:r>
        <w:rPr>
          <w:spacing w:val="-7"/>
          <w:sz w:val="20"/>
        </w:rPr>
        <w:t xml:space="preserve"> </w:t>
      </w:r>
      <w:r>
        <w:rPr>
          <w:sz w:val="20"/>
        </w:rPr>
        <w:t>regular</w:t>
      </w:r>
      <w:r>
        <w:rPr>
          <w:spacing w:val="-8"/>
          <w:sz w:val="20"/>
        </w:rPr>
        <w:t xml:space="preserve"> </w:t>
      </w:r>
      <w:r>
        <w:rPr>
          <w:sz w:val="20"/>
        </w:rPr>
        <w:t>DOE</w:t>
      </w:r>
      <w:r>
        <w:rPr>
          <w:spacing w:val="-6"/>
          <w:sz w:val="20"/>
        </w:rPr>
        <w:t xml:space="preserve"> </w:t>
      </w:r>
      <w:r>
        <w:rPr>
          <w:sz w:val="20"/>
        </w:rPr>
        <w:t>contract</w:t>
      </w:r>
      <w:r>
        <w:rPr>
          <w:spacing w:val="-6"/>
          <w:sz w:val="20"/>
        </w:rPr>
        <w:t xml:space="preserve"> </w:t>
      </w:r>
      <w:r>
        <w:rPr>
          <w:sz w:val="20"/>
        </w:rPr>
        <w:t>that</w:t>
      </w:r>
      <w:r>
        <w:rPr>
          <w:spacing w:val="-6"/>
          <w:sz w:val="20"/>
        </w:rPr>
        <w:t xml:space="preserve"> </w:t>
      </w:r>
      <w:r>
        <w:rPr>
          <w:sz w:val="20"/>
        </w:rPr>
        <w:t>is</w:t>
      </w:r>
      <w:r>
        <w:rPr>
          <w:spacing w:val="-6"/>
          <w:sz w:val="20"/>
        </w:rPr>
        <w:t xml:space="preserve"> </w:t>
      </w:r>
      <w:r>
        <w:rPr>
          <w:sz w:val="20"/>
        </w:rPr>
        <w:t xml:space="preserve">in force when the home is reported as complete, and Readiness costs must be reported to the regular DOE contract regardless of whether the completion and other weatherization work is reported to the regular DOE or DOE-BIL22 </w:t>
      </w:r>
      <w:ins w:id="76" w:author="Taylor, Christine [HHS]" w:date="2025-07-16T10:12:00Z" w16du:dateUtc="2025-07-16T15:12:00Z">
        <w:r w:rsidR="00A37407">
          <w:rPr>
            <w:sz w:val="20"/>
          </w:rPr>
          <w:t xml:space="preserve">(IIJA) </w:t>
        </w:r>
      </w:ins>
      <w:r>
        <w:rPr>
          <w:sz w:val="20"/>
        </w:rPr>
        <w:t>contract. The Grantee reserves the right to adjust the Readiness cost limit per home.</w:t>
      </w:r>
    </w:p>
    <w:p w14:paraId="2127B3A1" w14:textId="77777777" w:rsidR="00A3066C" w:rsidRDefault="00A3066C">
      <w:pPr>
        <w:pStyle w:val="ListParagraph"/>
        <w:jc w:val="both"/>
        <w:rPr>
          <w:sz w:val="20"/>
        </w:rPr>
        <w:sectPr w:rsidR="00A3066C">
          <w:pgSz w:w="12240" w:h="15840"/>
          <w:pgMar w:top="1360" w:right="1440" w:bottom="880" w:left="1440" w:header="0" w:footer="698" w:gutter="0"/>
          <w:cols w:space="720"/>
        </w:sectPr>
      </w:pPr>
    </w:p>
    <w:p w14:paraId="2127B3A2" w14:textId="395AD139" w:rsidR="00A3066C" w:rsidRPr="00085D34" w:rsidRDefault="000A1F0C">
      <w:pPr>
        <w:spacing w:before="71" w:after="47"/>
        <w:ind w:left="181"/>
        <w:jc w:val="center"/>
        <w:rPr>
          <w:b/>
          <w:color w:val="FF0000"/>
          <w:sz w:val="28"/>
          <w:rPrChange w:id="77" w:author="Taylor, Christine [HHS]" w:date="2025-07-18T13:03:00Z" w16du:dateUtc="2025-07-18T18:03:00Z">
            <w:rPr>
              <w:b/>
              <w:sz w:val="28"/>
            </w:rPr>
          </w:rPrChange>
        </w:rPr>
      </w:pPr>
      <w:bookmarkStart w:id="78" w:name="WX_Measure_Expenditure_Limits_table_upda"/>
      <w:bookmarkStart w:id="79" w:name="updated_06-17-2024"/>
      <w:bookmarkEnd w:id="78"/>
      <w:bookmarkEnd w:id="79"/>
      <w:r>
        <w:rPr>
          <w:b/>
          <w:sz w:val="28"/>
        </w:rPr>
        <w:lastRenderedPageBreak/>
        <w:t>WEATHERIZATION</w:t>
      </w:r>
      <w:r>
        <w:rPr>
          <w:b/>
          <w:spacing w:val="-20"/>
          <w:sz w:val="28"/>
        </w:rPr>
        <w:t xml:space="preserve"> </w:t>
      </w:r>
      <w:r>
        <w:rPr>
          <w:b/>
          <w:sz w:val="28"/>
        </w:rPr>
        <w:t>MEASURES</w:t>
      </w:r>
      <w:r>
        <w:rPr>
          <w:b/>
          <w:spacing w:val="-19"/>
          <w:sz w:val="28"/>
        </w:rPr>
        <w:t xml:space="preserve"> </w:t>
      </w:r>
      <w:r>
        <w:rPr>
          <w:b/>
          <w:sz w:val="28"/>
        </w:rPr>
        <w:t>-</w:t>
      </w:r>
      <w:r>
        <w:rPr>
          <w:b/>
          <w:spacing w:val="-20"/>
          <w:sz w:val="28"/>
        </w:rPr>
        <w:t xml:space="preserve"> </w:t>
      </w:r>
      <w:r>
        <w:rPr>
          <w:b/>
          <w:sz w:val="28"/>
        </w:rPr>
        <w:t>EXPENDITURE</w:t>
      </w:r>
      <w:r>
        <w:rPr>
          <w:b/>
          <w:spacing w:val="-19"/>
          <w:sz w:val="28"/>
        </w:rPr>
        <w:t xml:space="preserve"> </w:t>
      </w:r>
      <w:r>
        <w:rPr>
          <w:b/>
          <w:sz w:val="28"/>
        </w:rPr>
        <w:t>LIMITS</w:t>
      </w:r>
      <w:r>
        <w:rPr>
          <w:b/>
          <w:spacing w:val="-19"/>
          <w:sz w:val="28"/>
        </w:rPr>
        <w:t xml:space="preserve"> </w:t>
      </w:r>
      <w:r>
        <w:rPr>
          <w:b/>
          <w:sz w:val="28"/>
        </w:rPr>
        <w:t>--</w:t>
      </w:r>
      <w:r>
        <w:rPr>
          <w:b/>
          <w:spacing w:val="-19"/>
          <w:sz w:val="28"/>
        </w:rPr>
        <w:t xml:space="preserve"> </w:t>
      </w:r>
      <w:r>
        <w:rPr>
          <w:b/>
          <w:sz w:val="28"/>
        </w:rPr>
        <w:t>updated</w:t>
      </w:r>
      <w:r>
        <w:rPr>
          <w:b/>
          <w:spacing w:val="-19"/>
          <w:sz w:val="28"/>
        </w:rPr>
        <w:t xml:space="preserve"> </w:t>
      </w:r>
      <w:r w:rsidRPr="00085D34">
        <w:rPr>
          <w:b/>
          <w:strike/>
          <w:spacing w:val="-2"/>
          <w:sz w:val="28"/>
          <w:rPrChange w:id="80" w:author="Taylor, Christine [HHS]" w:date="2025-07-18T13:03:00Z" w16du:dateUtc="2025-07-18T18:03:00Z">
            <w:rPr>
              <w:b/>
              <w:spacing w:val="-2"/>
              <w:sz w:val="28"/>
            </w:rPr>
          </w:rPrChange>
        </w:rPr>
        <w:t>06/17/2024</w:t>
      </w:r>
      <w:ins w:id="81" w:author="Taylor, Christine [HHS]" w:date="2025-07-18T13:03:00Z" w16du:dateUtc="2025-07-18T18:03:00Z">
        <w:r w:rsidR="00085D34">
          <w:rPr>
            <w:b/>
            <w:color w:val="FF0000"/>
            <w:spacing w:val="-2"/>
            <w:sz w:val="28"/>
          </w:rPr>
          <w:t xml:space="preserve"> 07/</w:t>
        </w:r>
      </w:ins>
      <w:ins w:id="82" w:author="Taylor, Christine [HHS]" w:date="2025-07-22T18:06:00Z" w16du:dateUtc="2025-07-22T23:06:00Z">
        <w:r w:rsidR="00766DB1">
          <w:rPr>
            <w:b/>
            <w:color w:val="FF0000"/>
            <w:spacing w:val="-2"/>
            <w:sz w:val="28"/>
          </w:rPr>
          <w:t>22</w:t>
        </w:r>
      </w:ins>
      <w:ins w:id="83" w:author="Taylor, Christine [HHS]" w:date="2025-07-18T13:04:00Z" w16du:dateUtc="2025-07-18T18:04:00Z">
        <w:r w:rsidR="00085D34">
          <w:rPr>
            <w:b/>
            <w:color w:val="FF0000"/>
            <w:spacing w:val="-2"/>
            <w:sz w:val="28"/>
          </w:rPr>
          <w:t>/2025</w:t>
        </w:r>
      </w:ins>
    </w:p>
    <w:tbl>
      <w:tblPr>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9"/>
        <w:gridCol w:w="2237"/>
        <w:gridCol w:w="96"/>
        <w:gridCol w:w="2237"/>
        <w:gridCol w:w="96"/>
        <w:gridCol w:w="1118"/>
        <w:gridCol w:w="96"/>
        <w:gridCol w:w="1262"/>
        <w:gridCol w:w="96"/>
        <w:gridCol w:w="1277"/>
        <w:tblGridChange w:id="84">
          <w:tblGrid>
            <w:gridCol w:w="10"/>
            <w:gridCol w:w="6379"/>
            <w:gridCol w:w="10"/>
            <w:gridCol w:w="2227"/>
            <w:gridCol w:w="10"/>
            <w:gridCol w:w="86"/>
            <w:gridCol w:w="10"/>
            <w:gridCol w:w="2227"/>
            <w:gridCol w:w="10"/>
            <w:gridCol w:w="86"/>
            <w:gridCol w:w="10"/>
            <w:gridCol w:w="1108"/>
            <w:gridCol w:w="10"/>
            <w:gridCol w:w="86"/>
            <w:gridCol w:w="10"/>
            <w:gridCol w:w="1252"/>
            <w:gridCol w:w="10"/>
            <w:gridCol w:w="86"/>
            <w:gridCol w:w="10"/>
            <w:gridCol w:w="1267"/>
            <w:gridCol w:w="10"/>
          </w:tblGrid>
        </w:tblGridChange>
      </w:tblGrid>
      <w:tr w:rsidR="00A3066C" w14:paraId="2127B3B5" w14:textId="77777777">
        <w:trPr>
          <w:trHeight w:val="1218"/>
        </w:trPr>
        <w:tc>
          <w:tcPr>
            <w:tcW w:w="6389" w:type="dxa"/>
            <w:tcBorders>
              <w:top w:val="nil"/>
              <w:left w:val="nil"/>
            </w:tcBorders>
            <w:shd w:val="clear" w:color="auto" w:fill="FFFF00"/>
          </w:tcPr>
          <w:p w14:paraId="2127B3A3" w14:textId="77777777" w:rsidR="00A3066C" w:rsidRDefault="000A1F0C">
            <w:pPr>
              <w:pStyle w:val="TableParagraph"/>
              <w:spacing w:before="119"/>
              <w:ind w:right="50"/>
              <w:jc w:val="center"/>
              <w:rPr>
                <w:b/>
                <w:sz w:val="20"/>
              </w:rPr>
            </w:pPr>
            <w:r>
              <w:rPr>
                <w:b/>
                <w:spacing w:val="-2"/>
                <w:sz w:val="20"/>
              </w:rPr>
              <w:t>MEASURE</w:t>
            </w:r>
          </w:p>
        </w:tc>
        <w:tc>
          <w:tcPr>
            <w:tcW w:w="2237" w:type="dxa"/>
            <w:shd w:val="clear" w:color="auto" w:fill="FFFF00"/>
          </w:tcPr>
          <w:p w14:paraId="2127B3A4" w14:textId="77777777" w:rsidR="00A3066C" w:rsidRDefault="000A1F0C">
            <w:pPr>
              <w:pStyle w:val="TableParagraph"/>
              <w:spacing w:before="119"/>
              <w:ind w:left="35" w:right="1"/>
              <w:jc w:val="center"/>
              <w:rPr>
                <w:b/>
                <w:sz w:val="20"/>
              </w:rPr>
            </w:pPr>
            <w:r>
              <w:rPr>
                <w:b/>
                <w:spacing w:val="-5"/>
                <w:sz w:val="20"/>
              </w:rPr>
              <w:t>MEC</w:t>
            </w:r>
          </w:p>
          <w:p w14:paraId="2127B3A5" w14:textId="77777777" w:rsidR="00A3066C" w:rsidRDefault="00A3066C">
            <w:pPr>
              <w:pStyle w:val="TableParagraph"/>
              <w:spacing w:before="14"/>
              <w:rPr>
                <w:b/>
                <w:sz w:val="20"/>
              </w:rPr>
            </w:pPr>
          </w:p>
          <w:p w14:paraId="2127B3A6" w14:textId="77777777" w:rsidR="00A3066C" w:rsidRDefault="000A1F0C">
            <w:pPr>
              <w:pStyle w:val="TableParagraph"/>
              <w:ind w:left="1492"/>
              <w:rPr>
                <w:b/>
                <w:sz w:val="16"/>
              </w:rPr>
            </w:pPr>
            <w:r>
              <w:rPr>
                <w:b/>
                <w:sz w:val="16"/>
              </w:rPr>
              <w:t>S19</w:t>
            </w:r>
            <w:r>
              <w:rPr>
                <w:b/>
                <w:spacing w:val="-9"/>
                <w:sz w:val="16"/>
              </w:rPr>
              <w:t xml:space="preserve"> </w:t>
            </w:r>
            <w:r>
              <w:rPr>
                <w:b/>
                <w:spacing w:val="-10"/>
                <w:sz w:val="16"/>
              </w:rPr>
              <w:t>-</w:t>
            </w:r>
          </w:p>
          <w:p w14:paraId="2127B3A7" w14:textId="77777777" w:rsidR="00A3066C" w:rsidRDefault="000A1F0C">
            <w:pPr>
              <w:pStyle w:val="TableParagraph"/>
              <w:tabs>
                <w:tab w:val="left" w:pos="1285"/>
                <w:tab w:val="left" w:pos="1477"/>
              </w:tabs>
              <w:spacing w:before="7" w:line="200" w:lineRule="atLeast"/>
              <w:ind w:left="373" w:right="145" w:hanging="312"/>
              <w:rPr>
                <w:b/>
                <w:sz w:val="16"/>
              </w:rPr>
            </w:pPr>
            <w:r>
              <w:rPr>
                <w:b/>
                <w:sz w:val="16"/>
              </w:rPr>
              <w:t>P19 - primary</w:t>
            </w:r>
            <w:r>
              <w:rPr>
                <w:b/>
                <w:sz w:val="16"/>
              </w:rPr>
              <w:tab/>
            </w:r>
            <w:r>
              <w:rPr>
                <w:b/>
                <w:spacing w:val="-4"/>
                <w:sz w:val="16"/>
              </w:rPr>
              <w:t xml:space="preserve">secondary </w:t>
            </w:r>
            <w:r>
              <w:rPr>
                <w:b/>
                <w:spacing w:val="-2"/>
                <w:sz w:val="16"/>
              </w:rPr>
              <w:t>(gas)</w:t>
            </w:r>
            <w:r>
              <w:rPr>
                <w:b/>
                <w:sz w:val="16"/>
              </w:rPr>
              <w:tab/>
            </w:r>
            <w:r>
              <w:rPr>
                <w:b/>
                <w:sz w:val="16"/>
              </w:rPr>
              <w:tab/>
            </w:r>
            <w:r>
              <w:rPr>
                <w:b/>
                <w:spacing w:val="-2"/>
                <w:sz w:val="16"/>
              </w:rPr>
              <w:t>(elec)</w:t>
            </w:r>
          </w:p>
        </w:tc>
        <w:tc>
          <w:tcPr>
            <w:tcW w:w="96" w:type="dxa"/>
            <w:tcBorders>
              <w:top w:val="nil"/>
            </w:tcBorders>
            <w:shd w:val="clear" w:color="auto" w:fill="FFFF00"/>
          </w:tcPr>
          <w:p w14:paraId="2127B3A8" w14:textId="77777777" w:rsidR="00A3066C" w:rsidRDefault="00A3066C">
            <w:pPr>
              <w:pStyle w:val="TableParagraph"/>
              <w:rPr>
                <w:rFonts w:ascii="Times New Roman"/>
                <w:sz w:val="18"/>
              </w:rPr>
            </w:pPr>
          </w:p>
        </w:tc>
        <w:tc>
          <w:tcPr>
            <w:tcW w:w="2237" w:type="dxa"/>
            <w:shd w:val="clear" w:color="auto" w:fill="FFFF00"/>
          </w:tcPr>
          <w:p w14:paraId="2127B3A9" w14:textId="77777777" w:rsidR="00A3066C" w:rsidRDefault="000A1F0C">
            <w:pPr>
              <w:pStyle w:val="TableParagraph"/>
              <w:spacing w:before="119"/>
              <w:ind w:left="35"/>
              <w:jc w:val="center"/>
              <w:rPr>
                <w:b/>
                <w:sz w:val="20"/>
              </w:rPr>
            </w:pPr>
            <w:r>
              <w:rPr>
                <w:b/>
                <w:spacing w:val="-5"/>
                <w:sz w:val="20"/>
              </w:rPr>
              <w:t>IPL</w:t>
            </w:r>
          </w:p>
          <w:p w14:paraId="2127B3AA" w14:textId="77777777" w:rsidR="00A3066C" w:rsidRDefault="00A3066C">
            <w:pPr>
              <w:pStyle w:val="TableParagraph"/>
              <w:spacing w:before="14"/>
              <w:rPr>
                <w:b/>
                <w:sz w:val="20"/>
              </w:rPr>
            </w:pPr>
          </w:p>
          <w:p w14:paraId="2127B3AB" w14:textId="77777777" w:rsidR="00A3066C" w:rsidRDefault="000A1F0C">
            <w:pPr>
              <w:pStyle w:val="TableParagraph"/>
              <w:ind w:left="1491"/>
              <w:rPr>
                <w:b/>
                <w:sz w:val="16"/>
              </w:rPr>
            </w:pPr>
            <w:r>
              <w:rPr>
                <w:b/>
                <w:sz w:val="16"/>
              </w:rPr>
              <w:t>S12</w:t>
            </w:r>
            <w:r>
              <w:rPr>
                <w:b/>
                <w:spacing w:val="-9"/>
                <w:sz w:val="16"/>
              </w:rPr>
              <w:t xml:space="preserve"> </w:t>
            </w:r>
            <w:r>
              <w:rPr>
                <w:b/>
                <w:spacing w:val="-10"/>
                <w:sz w:val="16"/>
              </w:rPr>
              <w:t>-</w:t>
            </w:r>
          </w:p>
          <w:p w14:paraId="2127B3AC" w14:textId="77777777" w:rsidR="00A3066C" w:rsidRDefault="000A1F0C">
            <w:pPr>
              <w:pStyle w:val="TableParagraph"/>
              <w:tabs>
                <w:tab w:val="left" w:pos="1285"/>
                <w:tab w:val="left" w:pos="1477"/>
              </w:tabs>
              <w:spacing w:before="7" w:line="200" w:lineRule="atLeast"/>
              <w:ind w:left="373" w:right="145" w:hanging="313"/>
              <w:rPr>
                <w:b/>
                <w:sz w:val="16"/>
              </w:rPr>
            </w:pPr>
            <w:r>
              <w:rPr>
                <w:b/>
                <w:sz w:val="16"/>
              </w:rPr>
              <w:t>P12 - primary</w:t>
            </w:r>
            <w:r>
              <w:rPr>
                <w:b/>
                <w:sz w:val="16"/>
              </w:rPr>
              <w:tab/>
            </w:r>
            <w:r>
              <w:rPr>
                <w:b/>
                <w:spacing w:val="-4"/>
                <w:sz w:val="16"/>
              </w:rPr>
              <w:t>secondary (gas)</w:t>
            </w:r>
            <w:r>
              <w:rPr>
                <w:b/>
                <w:sz w:val="16"/>
              </w:rPr>
              <w:tab/>
            </w:r>
            <w:r>
              <w:rPr>
                <w:b/>
                <w:sz w:val="16"/>
              </w:rPr>
              <w:tab/>
            </w:r>
            <w:r>
              <w:rPr>
                <w:b/>
                <w:spacing w:val="-2"/>
                <w:sz w:val="16"/>
              </w:rPr>
              <w:t>(elec)</w:t>
            </w:r>
          </w:p>
        </w:tc>
        <w:tc>
          <w:tcPr>
            <w:tcW w:w="96" w:type="dxa"/>
            <w:tcBorders>
              <w:top w:val="nil"/>
            </w:tcBorders>
            <w:shd w:val="clear" w:color="auto" w:fill="FFFF00"/>
          </w:tcPr>
          <w:p w14:paraId="2127B3AD" w14:textId="77777777" w:rsidR="00A3066C" w:rsidRDefault="00A3066C">
            <w:pPr>
              <w:pStyle w:val="TableParagraph"/>
              <w:rPr>
                <w:rFonts w:ascii="Times New Roman"/>
                <w:sz w:val="18"/>
              </w:rPr>
            </w:pPr>
          </w:p>
        </w:tc>
        <w:tc>
          <w:tcPr>
            <w:tcW w:w="1118" w:type="dxa"/>
            <w:shd w:val="clear" w:color="auto" w:fill="FFFF00"/>
          </w:tcPr>
          <w:p w14:paraId="2127B3AE" w14:textId="77777777" w:rsidR="00A3066C" w:rsidRDefault="000A1F0C">
            <w:pPr>
              <w:pStyle w:val="TableParagraph"/>
              <w:spacing w:before="128"/>
              <w:ind w:left="37" w:right="6"/>
              <w:jc w:val="center"/>
              <w:rPr>
                <w:b/>
                <w:sz w:val="20"/>
              </w:rPr>
            </w:pPr>
            <w:r>
              <w:rPr>
                <w:b/>
                <w:spacing w:val="-5"/>
                <w:sz w:val="20"/>
              </w:rPr>
              <w:t>BHE</w:t>
            </w:r>
          </w:p>
          <w:p w14:paraId="2127B3AF" w14:textId="77777777" w:rsidR="00A3066C" w:rsidRDefault="00A3066C">
            <w:pPr>
              <w:pStyle w:val="TableParagraph"/>
              <w:spacing w:before="195"/>
              <w:rPr>
                <w:b/>
                <w:sz w:val="20"/>
              </w:rPr>
            </w:pPr>
          </w:p>
          <w:p w14:paraId="2127B3B0" w14:textId="77777777" w:rsidR="00A3066C" w:rsidRDefault="000A1F0C">
            <w:pPr>
              <w:pStyle w:val="TableParagraph"/>
              <w:spacing w:before="1" w:line="200" w:lineRule="atLeast"/>
              <w:ind w:left="37" w:right="20"/>
              <w:jc w:val="center"/>
              <w:rPr>
                <w:b/>
                <w:sz w:val="16"/>
              </w:rPr>
            </w:pPr>
            <w:r>
              <w:rPr>
                <w:b/>
                <w:spacing w:val="-2"/>
                <w:sz w:val="16"/>
              </w:rPr>
              <w:t>P16</w:t>
            </w:r>
            <w:r>
              <w:rPr>
                <w:b/>
                <w:spacing w:val="-10"/>
                <w:sz w:val="16"/>
              </w:rPr>
              <w:t xml:space="preserve"> </w:t>
            </w:r>
            <w:r>
              <w:rPr>
                <w:b/>
                <w:spacing w:val="-2"/>
                <w:sz w:val="16"/>
              </w:rPr>
              <w:t>-</w:t>
            </w:r>
            <w:r>
              <w:rPr>
                <w:b/>
                <w:spacing w:val="-9"/>
                <w:sz w:val="16"/>
              </w:rPr>
              <w:t xml:space="preserve"> </w:t>
            </w:r>
            <w:r>
              <w:rPr>
                <w:b/>
                <w:spacing w:val="-2"/>
                <w:sz w:val="16"/>
              </w:rPr>
              <w:t>primary (gas)</w:t>
            </w:r>
          </w:p>
        </w:tc>
        <w:tc>
          <w:tcPr>
            <w:tcW w:w="96" w:type="dxa"/>
            <w:tcBorders>
              <w:top w:val="nil"/>
            </w:tcBorders>
            <w:shd w:val="clear" w:color="auto" w:fill="FFFF00"/>
          </w:tcPr>
          <w:p w14:paraId="2127B3B1" w14:textId="77777777" w:rsidR="00A3066C" w:rsidRDefault="00A3066C">
            <w:pPr>
              <w:pStyle w:val="TableParagraph"/>
              <w:rPr>
                <w:rFonts w:ascii="Times New Roman"/>
                <w:sz w:val="18"/>
              </w:rPr>
            </w:pPr>
          </w:p>
        </w:tc>
        <w:tc>
          <w:tcPr>
            <w:tcW w:w="1262" w:type="dxa"/>
            <w:shd w:val="clear" w:color="auto" w:fill="FFFF00"/>
          </w:tcPr>
          <w:p w14:paraId="2127B3B2" w14:textId="46D690DB" w:rsidR="00A3066C" w:rsidRDefault="000A1F0C">
            <w:pPr>
              <w:pStyle w:val="TableParagraph"/>
              <w:spacing w:before="4" w:line="271" w:lineRule="auto"/>
              <w:ind w:left="469" w:hanging="365"/>
              <w:rPr>
                <w:b/>
                <w:sz w:val="20"/>
              </w:rPr>
            </w:pPr>
            <w:r>
              <w:rPr>
                <w:b/>
                <w:sz w:val="20"/>
              </w:rPr>
              <w:t>DOE/</w:t>
            </w:r>
            <w:r>
              <w:rPr>
                <w:b/>
                <w:spacing w:val="-14"/>
                <w:sz w:val="20"/>
              </w:rPr>
              <w:t xml:space="preserve"> </w:t>
            </w:r>
            <w:del w:id="85" w:author="Taylor, Christine [HHS]" w:date="2025-07-18T13:13:00Z" w16du:dateUtc="2025-07-18T18:13:00Z">
              <w:r w:rsidDel="0057479C">
                <w:rPr>
                  <w:b/>
                  <w:sz w:val="20"/>
                </w:rPr>
                <w:delText xml:space="preserve">DOE- </w:delText>
              </w:r>
              <w:r w:rsidDel="0057479C">
                <w:rPr>
                  <w:b/>
                  <w:spacing w:val="-4"/>
                  <w:sz w:val="20"/>
                </w:rPr>
                <w:delText>BIL</w:delText>
              </w:r>
            </w:del>
            <w:ins w:id="86" w:author="Taylor, Christine [HHS]" w:date="2025-07-18T13:13:00Z" w16du:dateUtc="2025-07-18T18:13:00Z">
              <w:r w:rsidR="0057479C">
                <w:rPr>
                  <w:b/>
                  <w:sz w:val="20"/>
                </w:rPr>
                <w:t>IIJA</w:t>
              </w:r>
            </w:ins>
          </w:p>
        </w:tc>
        <w:tc>
          <w:tcPr>
            <w:tcW w:w="96" w:type="dxa"/>
            <w:tcBorders>
              <w:top w:val="nil"/>
            </w:tcBorders>
            <w:shd w:val="clear" w:color="auto" w:fill="FFFF00"/>
          </w:tcPr>
          <w:p w14:paraId="2127B3B3" w14:textId="77777777" w:rsidR="00A3066C" w:rsidRDefault="00A3066C">
            <w:pPr>
              <w:pStyle w:val="TableParagraph"/>
              <w:rPr>
                <w:rFonts w:ascii="Times New Roman"/>
                <w:sz w:val="18"/>
              </w:rPr>
            </w:pPr>
          </w:p>
        </w:tc>
        <w:tc>
          <w:tcPr>
            <w:tcW w:w="1277" w:type="dxa"/>
            <w:shd w:val="clear" w:color="auto" w:fill="FFFF00"/>
          </w:tcPr>
          <w:p w14:paraId="2127B3B4" w14:textId="77777777" w:rsidR="00A3066C" w:rsidRDefault="000A1F0C">
            <w:pPr>
              <w:pStyle w:val="TableParagraph"/>
              <w:spacing w:before="4" w:line="271" w:lineRule="auto"/>
              <w:ind w:left="206" w:right="184" w:firstLine="129"/>
              <w:rPr>
                <w:b/>
                <w:sz w:val="20"/>
              </w:rPr>
            </w:pPr>
            <w:r>
              <w:rPr>
                <w:b/>
                <w:spacing w:val="-2"/>
                <w:sz w:val="20"/>
              </w:rPr>
              <w:t>HEAP/ HEAP-3E</w:t>
            </w:r>
          </w:p>
        </w:tc>
      </w:tr>
      <w:tr w:rsidR="00A3066C" w14:paraId="2127B3C0" w14:textId="77777777">
        <w:trPr>
          <w:trHeight w:val="341"/>
        </w:trPr>
        <w:tc>
          <w:tcPr>
            <w:tcW w:w="6389" w:type="dxa"/>
            <w:tcBorders>
              <w:bottom w:val="nil"/>
            </w:tcBorders>
          </w:tcPr>
          <w:p w14:paraId="2127B3B6" w14:textId="77777777" w:rsidR="00A3066C" w:rsidRDefault="000A1F0C">
            <w:pPr>
              <w:pStyle w:val="TableParagraph"/>
              <w:spacing w:line="271" w:lineRule="exact"/>
              <w:ind w:left="42"/>
              <w:rPr>
                <w:b/>
                <w:sz w:val="24"/>
              </w:rPr>
            </w:pPr>
            <w:r>
              <w:rPr>
                <w:b/>
                <w:sz w:val="24"/>
              </w:rPr>
              <w:t>HEATING</w:t>
            </w:r>
            <w:r>
              <w:rPr>
                <w:b/>
                <w:spacing w:val="-3"/>
                <w:sz w:val="24"/>
              </w:rPr>
              <w:t xml:space="preserve"> </w:t>
            </w:r>
            <w:r>
              <w:rPr>
                <w:b/>
                <w:sz w:val="24"/>
              </w:rPr>
              <w:t>SYSTEMS</w:t>
            </w:r>
            <w:r>
              <w:rPr>
                <w:b/>
                <w:spacing w:val="-6"/>
                <w:sz w:val="24"/>
              </w:rPr>
              <w:t xml:space="preserve"> </w:t>
            </w:r>
            <w:r>
              <w:rPr>
                <w:b/>
                <w:sz w:val="24"/>
              </w:rPr>
              <w:t>&amp;</w:t>
            </w:r>
            <w:r>
              <w:rPr>
                <w:b/>
                <w:spacing w:val="-4"/>
                <w:sz w:val="24"/>
              </w:rPr>
              <w:t xml:space="preserve"> </w:t>
            </w:r>
            <w:r>
              <w:rPr>
                <w:b/>
                <w:sz w:val="24"/>
              </w:rPr>
              <w:t>RELATED</w:t>
            </w:r>
            <w:r>
              <w:rPr>
                <w:b/>
                <w:spacing w:val="-3"/>
                <w:sz w:val="24"/>
              </w:rPr>
              <w:t xml:space="preserve"> </w:t>
            </w:r>
            <w:r>
              <w:rPr>
                <w:b/>
                <w:spacing w:val="-2"/>
                <w:sz w:val="24"/>
              </w:rPr>
              <w:t>MEASURES</w:t>
            </w:r>
          </w:p>
        </w:tc>
        <w:tc>
          <w:tcPr>
            <w:tcW w:w="2237" w:type="dxa"/>
            <w:tcBorders>
              <w:bottom w:val="nil"/>
            </w:tcBorders>
          </w:tcPr>
          <w:p w14:paraId="2127B3B7" w14:textId="77777777" w:rsidR="00A3066C" w:rsidRDefault="00A3066C">
            <w:pPr>
              <w:pStyle w:val="TableParagraph"/>
              <w:rPr>
                <w:rFonts w:ascii="Times New Roman"/>
                <w:sz w:val="18"/>
              </w:rPr>
            </w:pPr>
          </w:p>
        </w:tc>
        <w:tc>
          <w:tcPr>
            <w:tcW w:w="96" w:type="dxa"/>
            <w:vMerge w:val="restart"/>
          </w:tcPr>
          <w:p w14:paraId="2127B3B8" w14:textId="77777777" w:rsidR="00A3066C" w:rsidRDefault="00A3066C">
            <w:pPr>
              <w:pStyle w:val="TableParagraph"/>
              <w:rPr>
                <w:rFonts w:ascii="Times New Roman"/>
                <w:sz w:val="18"/>
              </w:rPr>
            </w:pPr>
          </w:p>
        </w:tc>
        <w:tc>
          <w:tcPr>
            <w:tcW w:w="2237" w:type="dxa"/>
            <w:tcBorders>
              <w:bottom w:val="nil"/>
            </w:tcBorders>
          </w:tcPr>
          <w:p w14:paraId="2127B3B9" w14:textId="77777777" w:rsidR="00A3066C" w:rsidRDefault="00A3066C">
            <w:pPr>
              <w:pStyle w:val="TableParagraph"/>
              <w:rPr>
                <w:rFonts w:ascii="Times New Roman"/>
                <w:sz w:val="18"/>
              </w:rPr>
            </w:pPr>
          </w:p>
        </w:tc>
        <w:tc>
          <w:tcPr>
            <w:tcW w:w="96" w:type="dxa"/>
            <w:vMerge w:val="restart"/>
          </w:tcPr>
          <w:p w14:paraId="2127B3BA" w14:textId="77777777" w:rsidR="00A3066C" w:rsidRDefault="00A3066C">
            <w:pPr>
              <w:pStyle w:val="TableParagraph"/>
              <w:rPr>
                <w:rFonts w:ascii="Times New Roman"/>
                <w:sz w:val="18"/>
              </w:rPr>
            </w:pPr>
          </w:p>
        </w:tc>
        <w:tc>
          <w:tcPr>
            <w:tcW w:w="1118" w:type="dxa"/>
            <w:tcBorders>
              <w:bottom w:val="nil"/>
            </w:tcBorders>
          </w:tcPr>
          <w:p w14:paraId="2127B3BB" w14:textId="77777777" w:rsidR="00A3066C" w:rsidRDefault="00A3066C">
            <w:pPr>
              <w:pStyle w:val="TableParagraph"/>
              <w:rPr>
                <w:rFonts w:ascii="Times New Roman"/>
                <w:sz w:val="18"/>
              </w:rPr>
            </w:pPr>
          </w:p>
        </w:tc>
        <w:tc>
          <w:tcPr>
            <w:tcW w:w="96" w:type="dxa"/>
            <w:vMerge w:val="restart"/>
          </w:tcPr>
          <w:p w14:paraId="2127B3BC" w14:textId="77777777" w:rsidR="00A3066C" w:rsidRDefault="00A3066C">
            <w:pPr>
              <w:pStyle w:val="TableParagraph"/>
              <w:rPr>
                <w:rFonts w:ascii="Times New Roman"/>
                <w:sz w:val="18"/>
              </w:rPr>
            </w:pPr>
          </w:p>
        </w:tc>
        <w:tc>
          <w:tcPr>
            <w:tcW w:w="1262" w:type="dxa"/>
            <w:tcBorders>
              <w:bottom w:val="nil"/>
            </w:tcBorders>
          </w:tcPr>
          <w:p w14:paraId="2127B3BD" w14:textId="77777777" w:rsidR="00A3066C" w:rsidRDefault="00A3066C">
            <w:pPr>
              <w:pStyle w:val="TableParagraph"/>
              <w:rPr>
                <w:rFonts w:ascii="Times New Roman"/>
                <w:sz w:val="18"/>
              </w:rPr>
            </w:pPr>
          </w:p>
        </w:tc>
        <w:tc>
          <w:tcPr>
            <w:tcW w:w="96" w:type="dxa"/>
            <w:vMerge w:val="restart"/>
          </w:tcPr>
          <w:p w14:paraId="2127B3BE" w14:textId="77777777" w:rsidR="00A3066C" w:rsidRDefault="00A3066C">
            <w:pPr>
              <w:pStyle w:val="TableParagraph"/>
              <w:rPr>
                <w:rFonts w:ascii="Times New Roman"/>
                <w:sz w:val="18"/>
              </w:rPr>
            </w:pPr>
          </w:p>
        </w:tc>
        <w:tc>
          <w:tcPr>
            <w:tcW w:w="1277" w:type="dxa"/>
            <w:tcBorders>
              <w:bottom w:val="nil"/>
            </w:tcBorders>
          </w:tcPr>
          <w:p w14:paraId="2127B3BF" w14:textId="77777777" w:rsidR="00A3066C" w:rsidRDefault="00A3066C">
            <w:pPr>
              <w:pStyle w:val="TableParagraph"/>
              <w:rPr>
                <w:rFonts w:ascii="Times New Roman"/>
                <w:sz w:val="18"/>
              </w:rPr>
            </w:pPr>
          </w:p>
        </w:tc>
      </w:tr>
      <w:tr w:rsidR="00A3066C" w14:paraId="2127B3CB" w14:textId="77777777">
        <w:trPr>
          <w:trHeight w:val="342"/>
        </w:trPr>
        <w:tc>
          <w:tcPr>
            <w:tcW w:w="6389" w:type="dxa"/>
            <w:tcBorders>
              <w:top w:val="nil"/>
              <w:bottom w:val="nil"/>
            </w:tcBorders>
          </w:tcPr>
          <w:p w14:paraId="2127B3C1" w14:textId="638D860C" w:rsidR="00A3066C" w:rsidRDefault="000A1F0C">
            <w:pPr>
              <w:pStyle w:val="TableParagraph"/>
              <w:spacing w:before="65"/>
              <w:ind w:left="354"/>
              <w:rPr>
                <w:b/>
                <w:sz w:val="20"/>
              </w:rPr>
            </w:pPr>
            <w:r>
              <w:rPr>
                <w:b/>
                <w:sz w:val="20"/>
              </w:rPr>
              <w:t>Heating</w:t>
            </w:r>
            <w:r>
              <w:rPr>
                <w:b/>
                <w:spacing w:val="-3"/>
                <w:sz w:val="20"/>
              </w:rPr>
              <w:t xml:space="preserve"> </w:t>
            </w:r>
            <w:r>
              <w:rPr>
                <w:b/>
                <w:sz w:val="20"/>
              </w:rPr>
              <w:t>System</w:t>
            </w:r>
            <w:r>
              <w:rPr>
                <w:b/>
                <w:spacing w:val="-5"/>
                <w:sz w:val="20"/>
              </w:rPr>
              <w:t xml:space="preserve"> </w:t>
            </w:r>
            <w:r>
              <w:rPr>
                <w:b/>
                <w:spacing w:val="-2"/>
                <w:sz w:val="20"/>
              </w:rPr>
              <w:t>Replacement</w:t>
            </w:r>
            <w:ins w:id="87" w:author="Taylor, Christine [HHS]" w:date="2025-07-18T13:20:00Z" w16du:dateUtc="2025-07-18T18:20:00Z">
              <w:r w:rsidR="009A4400">
                <w:rPr>
                  <w:b/>
                  <w:spacing w:val="-2"/>
                  <w:sz w:val="20"/>
                </w:rPr>
                <w:t xml:space="preserve"> (electric or gas)</w:t>
              </w:r>
            </w:ins>
          </w:p>
        </w:tc>
        <w:tc>
          <w:tcPr>
            <w:tcW w:w="2237" w:type="dxa"/>
            <w:tcBorders>
              <w:top w:val="nil"/>
              <w:bottom w:val="nil"/>
            </w:tcBorders>
          </w:tcPr>
          <w:p w14:paraId="2127B3C2" w14:textId="77777777" w:rsidR="00A3066C" w:rsidRDefault="000A1F0C">
            <w:pPr>
              <w:pStyle w:val="TableParagraph"/>
              <w:tabs>
                <w:tab w:val="left" w:pos="1118"/>
              </w:tabs>
              <w:spacing w:before="89"/>
              <w:ind w:right="232"/>
              <w:jc w:val="right"/>
              <w:rPr>
                <w:b/>
                <w:sz w:val="20"/>
              </w:rPr>
            </w:pPr>
            <w:r>
              <w:rPr>
                <w:b/>
                <w:spacing w:val="-2"/>
                <w:sz w:val="20"/>
              </w:rPr>
              <w:t>$7,000</w:t>
            </w:r>
            <w:r>
              <w:rPr>
                <w:b/>
                <w:sz w:val="20"/>
              </w:rPr>
              <w:tab/>
            </w:r>
            <w:r>
              <w:rPr>
                <w:b/>
                <w:spacing w:val="-2"/>
                <w:sz w:val="20"/>
              </w:rPr>
              <w:t>$7,000</w:t>
            </w:r>
          </w:p>
        </w:tc>
        <w:tc>
          <w:tcPr>
            <w:tcW w:w="96" w:type="dxa"/>
            <w:vMerge/>
            <w:tcBorders>
              <w:top w:val="nil"/>
            </w:tcBorders>
          </w:tcPr>
          <w:p w14:paraId="2127B3C3" w14:textId="77777777" w:rsidR="00A3066C" w:rsidRDefault="00A3066C">
            <w:pPr>
              <w:rPr>
                <w:sz w:val="2"/>
                <w:szCs w:val="2"/>
              </w:rPr>
            </w:pPr>
          </w:p>
        </w:tc>
        <w:tc>
          <w:tcPr>
            <w:tcW w:w="2237" w:type="dxa"/>
            <w:tcBorders>
              <w:top w:val="nil"/>
              <w:bottom w:val="nil"/>
            </w:tcBorders>
          </w:tcPr>
          <w:p w14:paraId="2127B3C4" w14:textId="77777777" w:rsidR="00A3066C" w:rsidRDefault="000A1F0C">
            <w:pPr>
              <w:pStyle w:val="TableParagraph"/>
              <w:tabs>
                <w:tab w:val="left" w:pos="1372"/>
              </w:tabs>
              <w:spacing w:before="89"/>
              <w:ind w:left="253"/>
              <w:rPr>
                <w:b/>
                <w:sz w:val="20"/>
              </w:rPr>
            </w:pPr>
            <w:r>
              <w:rPr>
                <w:b/>
                <w:spacing w:val="-2"/>
                <w:sz w:val="20"/>
              </w:rPr>
              <w:t>$7,000</w:t>
            </w:r>
            <w:r>
              <w:rPr>
                <w:b/>
                <w:sz w:val="20"/>
              </w:rPr>
              <w:tab/>
            </w:r>
            <w:r>
              <w:rPr>
                <w:b/>
                <w:spacing w:val="-2"/>
                <w:sz w:val="20"/>
              </w:rPr>
              <w:t>$7,000</w:t>
            </w:r>
          </w:p>
        </w:tc>
        <w:tc>
          <w:tcPr>
            <w:tcW w:w="96" w:type="dxa"/>
            <w:vMerge/>
            <w:tcBorders>
              <w:top w:val="nil"/>
            </w:tcBorders>
          </w:tcPr>
          <w:p w14:paraId="2127B3C5" w14:textId="77777777" w:rsidR="00A3066C" w:rsidRDefault="00A3066C">
            <w:pPr>
              <w:rPr>
                <w:sz w:val="2"/>
                <w:szCs w:val="2"/>
              </w:rPr>
            </w:pPr>
          </w:p>
        </w:tc>
        <w:tc>
          <w:tcPr>
            <w:tcW w:w="1118" w:type="dxa"/>
            <w:tcBorders>
              <w:top w:val="nil"/>
              <w:bottom w:val="nil"/>
            </w:tcBorders>
          </w:tcPr>
          <w:p w14:paraId="2127B3C6" w14:textId="77777777" w:rsidR="00A3066C" w:rsidRDefault="000A1F0C">
            <w:pPr>
              <w:pStyle w:val="TableParagraph"/>
              <w:spacing w:before="89"/>
              <w:ind w:left="37" w:right="18"/>
              <w:jc w:val="center"/>
              <w:rPr>
                <w:b/>
                <w:sz w:val="20"/>
              </w:rPr>
            </w:pPr>
            <w:r>
              <w:rPr>
                <w:b/>
                <w:spacing w:val="-2"/>
                <w:sz w:val="20"/>
              </w:rPr>
              <w:t>$7,000</w:t>
            </w:r>
          </w:p>
        </w:tc>
        <w:tc>
          <w:tcPr>
            <w:tcW w:w="96" w:type="dxa"/>
            <w:vMerge/>
            <w:tcBorders>
              <w:top w:val="nil"/>
            </w:tcBorders>
          </w:tcPr>
          <w:p w14:paraId="2127B3C7" w14:textId="77777777" w:rsidR="00A3066C" w:rsidRDefault="00A3066C">
            <w:pPr>
              <w:rPr>
                <w:sz w:val="2"/>
                <w:szCs w:val="2"/>
              </w:rPr>
            </w:pPr>
          </w:p>
        </w:tc>
        <w:tc>
          <w:tcPr>
            <w:tcW w:w="1262" w:type="dxa"/>
            <w:tcBorders>
              <w:top w:val="nil"/>
              <w:bottom w:val="nil"/>
            </w:tcBorders>
          </w:tcPr>
          <w:p w14:paraId="2127B3C8" w14:textId="77777777" w:rsidR="00A3066C" w:rsidRDefault="000A1F0C">
            <w:pPr>
              <w:pStyle w:val="TableParagraph"/>
              <w:spacing w:before="89"/>
              <w:ind w:left="33" w:right="9"/>
              <w:jc w:val="center"/>
              <w:rPr>
                <w:b/>
                <w:sz w:val="20"/>
              </w:rPr>
            </w:pPr>
            <w:r>
              <w:rPr>
                <w:b/>
                <w:spacing w:val="-5"/>
                <w:sz w:val="20"/>
              </w:rPr>
              <w:t>Yes</w:t>
            </w:r>
          </w:p>
        </w:tc>
        <w:tc>
          <w:tcPr>
            <w:tcW w:w="96" w:type="dxa"/>
            <w:vMerge/>
            <w:tcBorders>
              <w:top w:val="nil"/>
            </w:tcBorders>
          </w:tcPr>
          <w:p w14:paraId="2127B3C9" w14:textId="77777777" w:rsidR="00A3066C" w:rsidRDefault="00A3066C">
            <w:pPr>
              <w:rPr>
                <w:sz w:val="2"/>
                <w:szCs w:val="2"/>
              </w:rPr>
            </w:pPr>
          </w:p>
        </w:tc>
        <w:tc>
          <w:tcPr>
            <w:tcW w:w="1277" w:type="dxa"/>
            <w:tcBorders>
              <w:top w:val="nil"/>
              <w:bottom w:val="nil"/>
            </w:tcBorders>
          </w:tcPr>
          <w:p w14:paraId="2127B3CA" w14:textId="77777777" w:rsidR="00A3066C" w:rsidRDefault="000A1F0C">
            <w:pPr>
              <w:pStyle w:val="TableParagraph"/>
              <w:spacing w:before="89"/>
              <w:ind w:left="38" w:right="19"/>
              <w:jc w:val="center"/>
              <w:rPr>
                <w:b/>
                <w:sz w:val="20"/>
              </w:rPr>
            </w:pPr>
            <w:r>
              <w:rPr>
                <w:b/>
                <w:spacing w:val="-5"/>
                <w:sz w:val="20"/>
              </w:rPr>
              <w:t>Yes</w:t>
            </w:r>
          </w:p>
        </w:tc>
      </w:tr>
      <w:tr w:rsidR="00A3066C" w14:paraId="2127B3D6" w14:textId="77777777">
        <w:trPr>
          <w:trHeight w:val="265"/>
        </w:trPr>
        <w:tc>
          <w:tcPr>
            <w:tcW w:w="6389" w:type="dxa"/>
            <w:tcBorders>
              <w:top w:val="nil"/>
              <w:bottom w:val="nil"/>
            </w:tcBorders>
          </w:tcPr>
          <w:p w14:paraId="2127B3CC" w14:textId="6FEF7E16" w:rsidR="00A3066C" w:rsidRDefault="000A1F0C">
            <w:pPr>
              <w:pStyle w:val="TableParagraph"/>
              <w:spacing w:before="19"/>
              <w:ind w:left="354"/>
              <w:rPr>
                <w:i/>
                <w:sz w:val="18"/>
              </w:rPr>
            </w:pPr>
            <w:r>
              <w:rPr>
                <w:i/>
                <w:sz w:val="18"/>
              </w:rPr>
              <w:t>*</w:t>
            </w:r>
            <w:r>
              <w:rPr>
                <w:i/>
                <w:spacing w:val="2"/>
                <w:sz w:val="18"/>
              </w:rPr>
              <w:t xml:space="preserve"> </w:t>
            </w:r>
            <w:r>
              <w:rPr>
                <w:i/>
                <w:sz w:val="18"/>
              </w:rPr>
              <w:t>DOE/HEAP</w:t>
            </w:r>
            <w:r>
              <w:rPr>
                <w:i/>
                <w:spacing w:val="1"/>
                <w:sz w:val="18"/>
              </w:rPr>
              <w:t xml:space="preserve"> </w:t>
            </w:r>
            <w:del w:id="88" w:author="Taylor, Christine [HHS]" w:date="2025-07-18T13:19:00Z" w16du:dateUtc="2025-07-18T18:19:00Z">
              <w:r w:rsidDel="00841568">
                <w:rPr>
                  <w:i/>
                  <w:sz w:val="18"/>
                </w:rPr>
                <w:delText>-</w:delText>
              </w:r>
            </w:del>
            <w:ins w:id="89" w:author="Taylor, Christine [HHS]" w:date="2025-07-18T13:19:00Z" w16du:dateUtc="2025-07-18T18:19:00Z">
              <w:r w:rsidR="00841568">
                <w:rPr>
                  <w:i/>
                  <w:sz w:val="18"/>
                </w:rPr>
                <w:t>–</w:t>
              </w:r>
            </w:ins>
            <w:r>
              <w:rPr>
                <w:i/>
                <w:spacing w:val="3"/>
                <w:sz w:val="18"/>
              </w:rPr>
              <w:t xml:space="preserve"> </w:t>
            </w:r>
            <w:ins w:id="90" w:author="Taylor, Christine [HHS]" w:date="2025-07-18T13:19:00Z" w16du:dateUtc="2025-07-18T18:19:00Z">
              <w:r w:rsidR="00841568">
                <w:rPr>
                  <w:i/>
                  <w:spacing w:val="3"/>
                  <w:sz w:val="18"/>
                </w:rPr>
                <w:t xml:space="preserve">natural gas </w:t>
              </w:r>
            </w:ins>
            <w:ins w:id="91" w:author="Taylor, Christine [HHS]" w:date="2025-07-18T13:20:00Z" w16du:dateUtc="2025-07-18T18:20:00Z">
              <w:r w:rsidR="009A4400">
                <w:rPr>
                  <w:i/>
                  <w:spacing w:val="3"/>
                  <w:sz w:val="18"/>
                </w:rPr>
                <w:t xml:space="preserve">or propane heating system replacement </w:t>
              </w:r>
            </w:ins>
            <w:r>
              <w:rPr>
                <w:i/>
                <w:sz w:val="18"/>
              </w:rPr>
              <w:t>must</w:t>
            </w:r>
            <w:r>
              <w:rPr>
                <w:i/>
                <w:spacing w:val="4"/>
                <w:sz w:val="18"/>
              </w:rPr>
              <w:t xml:space="preserve"> </w:t>
            </w:r>
            <w:r>
              <w:rPr>
                <w:i/>
                <w:sz w:val="18"/>
              </w:rPr>
              <w:t>be</w:t>
            </w:r>
            <w:r>
              <w:rPr>
                <w:i/>
                <w:spacing w:val="2"/>
                <w:sz w:val="18"/>
              </w:rPr>
              <w:t xml:space="preserve"> </w:t>
            </w:r>
            <w:r>
              <w:rPr>
                <w:i/>
                <w:sz w:val="18"/>
              </w:rPr>
              <w:t>95+%</w:t>
            </w:r>
            <w:r>
              <w:rPr>
                <w:i/>
                <w:spacing w:val="2"/>
                <w:sz w:val="18"/>
              </w:rPr>
              <w:t xml:space="preserve"> </w:t>
            </w:r>
            <w:del w:id="92" w:author="Taylor, Christine [HHS]" w:date="2025-07-18T13:11:00Z" w16du:dateUtc="2025-07-18T18:11:00Z">
              <w:r w:rsidDel="0057479C">
                <w:rPr>
                  <w:i/>
                  <w:sz w:val="18"/>
                </w:rPr>
                <w:delText>EF</w:delText>
              </w:r>
              <w:r w:rsidDel="0057479C">
                <w:rPr>
                  <w:i/>
                  <w:spacing w:val="1"/>
                  <w:sz w:val="18"/>
                </w:rPr>
                <w:delText xml:space="preserve"> </w:delText>
              </w:r>
            </w:del>
            <w:ins w:id="93" w:author="Taylor, Christine [HHS]" w:date="2025-07-18T13:11:00Z" w16du:dateUtc="2025-07-18T18:11:00Z">
              <w:r w:rsidR="0057479C">
                <w:rPr>
                  <w:i/>
                  <w:sz w:val="18"/>
                </w:rPr>
                <w:t>AFUE</w:t>
              </w:r>
              <w:r w:rsidR="0057479C">
                <w:rPr>
                  <w:i/>
                  <w:spacing w:val="1"/>
                  <w:sz w:val="18"/>
                </w:rPr>
                <w:t xml:space="preserve"> </w:t>
              </w:r>
            </w:ins>
            <w:r>
              <w:rPr>
                <w:i/>
                <w:sz w:val="18"/>
              </w:rPr>
              <w:t>(90+%</w:t>
            </w:r>
            <w:r>
              <w:rPr>
                <w:i/>
                <w:spacing w:val="2"/>
                <w:sz w:val="18"/>
              </w:rPr>
              <w:t xml:space="preserve"> </w:t>
            </w:r>
            <w:r>
              <w:rPr>
                <w:i/>
                <w:sz w:val="18"/>
              </w:rPr>
              <w:t>for</w:t>
            </w:r>
            <w:r>
              <w:rPr>
                <w:i/>
                <w:spacing w:val="4"/>
                <w:sz w:val="18"/>
              </w:rPr>
              <w:t xml:space="preserve"> </w:t>
            </w:r>
            <w:r w:rsidR="007113BE">
              <w:rPr>
                <w:i/>
                <w:sz w:val="18"/>
              </w:rPr>
              <w:t>manufactured</w:t>
            </w:r>
            <w:r w:rsidR="007113BE">
              <w:rPr>
                <w:i/>
                <w:spacing w:val="2"/>
                <w:sz w:val="18"/>
              </w:rPr>
              <w:t xml:space="preserve"> </w:t>
            </w:r>
            <w:r>
              <w:rPr>
                <w:i/>
                <w:spacing w:val="-2"/>
                <w:sz w:val="18"/>
              </w:rPr>
              <w:t>home)</w:t>
            </w:r>
          </w:p>
        </w:tc>
        <w:tc>
          <w:tcPr>
            <w:tcW w:w="2237" w:type="dxa"/>
            <w:tcBorders>
              <w:top w:val="nil"/>
              <w:bottom w:val="nil"/>
            </w:tcBorders>
          </w:tcPr>
          <w:p w14:paraId="2127B3CD" w14:textId="77777777" w:rsidR="00A3066C" w:rsidRDefault="00A3066C">
            <w:pPr>
              <w:pStyle w:val="TableParagraph"/>
              <w:rPr>
                <w:rFonts w:ascii="Times New Roman"/>
                <w:sz w:val="18"/>
              </w:rPr>
            </w:pPr>
          </w:p>
        </w:tc>
        <w:tc>
          <w:tcPr>
            <w:tcW w:w="96" w:type="dxa"/>
            <w:vMerge/>
            <w:tcBorders>
              <w:top w:val="nil"/>
            </w:tcBorders>
          </w:tcPr>
          <w:p w14:paraId="2127B3CE" w14:textId="77777777" w:rsidR="00A3066C" w:rsidRDefault="00A3066C">
            <w:pPr>
              <w:rPr>
                <w:sz w:val="2"/>
                <w:szCs w:val="2"/>
              </w:rPr>
            </w:pPr>
          </w:p>
        </w:tc>
        <w:tc>
          <w:tcPr>
            <w:tcW w:w="2237" w:type="dxa"/>
            <w:tcBorders>
              <w:top w:val="nil"/>
              <w:bottom w:val="nil"/>
            </w:tcBorders>
          </w:tcPr>
          <w:p w14:paraId="2127B3CF" w14:textId="77777777" w:rsidR="00A3066C" w:rsidRDefault="00A3066C">
            <w:pPr>
              <w:pStyle w:val="TableParagraph"/>
              <w:rPr>
                <w:rFonts w:ascii="Times New Roman"/>
                <w:sz w:val="18"/>
              </w:rPr>
            </w:pPr>
          </w:p>
        </w:tc>
        <w:tc>
          <w:tcPr>
            <w:tcW w:w="96" w:type="dxa"/>
            <w:vMerge/>
            <w:tcBorders>
              <w:top w:val="nil"/>
            </w:tcBorders>
          </w:tcPr>
          <w:p w14:paraId="2127B3D0" w14:textId="77777777" w:rsidR="00A3066C" w:rsidRDefault="00A3066C">
            <w:pPr>
              <w:rPr>
                <w:sz w:val="2"/>
                <w:szCs w:val="2"/>
              </w:rPr>
            </w:pPr>
          </w:p>
        </w:tc>
        <w:tc>
          <w:tcPr>
            <w:tcW w:w="1118" w:type="dxa"/>
            <w:tcBorders>
              <w:top w:val="nil"/>
              <w:bottom w:val="nil"/>
            </w:tcBorders>
          </w:tcPr>
          <w:p w14:paraId="2127B3D1" w14:textId="77777777" w:rsidR="00A3066C" w:rsidRDefault="00A3066C">
            <w:pPr>
              <w:pStyle w:val="TableParagraph"/>
              <w:rPr>
                <w:rFonts w:ascii="Times New Roman"/>
                <w:sz w:val="18"/>
              </w:rPr>
            </w:pPr>
          </w:p>
        </w:tc>
        <w:tc>
          <w:tcPr>
            <w:tcW w:w="96" w:type="dxa"/>
            <w:vMerge/>
            <w:tcBorders>
              <w:top w:val="nil"/>
            </w:tcBorders>
          </w:tcPr>
          <w:p w14:paraId="2127B3D2" w14:textId="77777777" w:rsidR="00A3066C" w:rsidRDefault="00A3066C">
            <w:pPr>
              <w:rPr>
                <w:sz w:val="2"/>
                <w:szCs w:val="2"/>
              </w:rPr>
            </w:pPr>
          </w:p>
        </w:tc>
        <w:tc>
          <w:tcPr>
            <w:tcW w:w="1262" w:type="dxa"/>
            <w:tcBorders>
              <w:top w:val="nil"/>
              <w:bottom w:val="nil"/>
            </w:tcBorders>
          </w:tcPr>
          <w:p w14:paraId="2127B3D3" w14:textId="77777777" w:rsidR="00A3066C" w:rsidRDefault="00A3066C">
            <w:pPr>
              <w:pStyle w:val="TableParagraph"/>
              <w:rPr>
                <w:rFonts w:ascii="Times New Roman"/>
                <w:sz w:val="18"/>
              </w:rPr>
            </w:pPr>
          </w:p>
        </w:tc>
        <w:tc>
          <w:tcPr>
            <w:tcW w:w="96" w:type="dxa"/>
            <w:vMerge/>
            <w:tcBorders>
              <w:top w:val="nil"/>
            </w:tcBorders>
          </w:tcPr>
          <w:p w14:paraId="2127B3D4" w14:textId="77777777" w:rsidR="00A3066C" w:rsidRDefault="00A3066C">
            <w:pPr>
              <w:rPr>
                <w:sz w:val="2"/>
                <w:szCs w:val="2"/>
              </w:rPr>
            </w:pPr>
          </w:p>
        </w:tc>
        <w:tc>
          <w:tcPr>
            <w:tcW w:w="1277" w:type="dxa"/>
            <w:tcBorders>
              <w:top w:val="nil"/>
              <w:bottom w:val="nil"/>
            </w:tcBorders>
          </w:tcPr>
          <w:p w14:paraId="2127B3D5" w14:textId="77777777" w:rsidR="00A3066C" w:rsidRDefault="00A3066C">
            <w:pPr>
              <w:pStyle w:val="TableParagraph"/>
              <w:rPr>
                <w:rFonts w:ascii="Times New Roman"/>
                <w:sz w:val="18"/>
              </w:rPr>
            </w:pPr>
          </w:p>
        </w:tc>
      </w:tr>
      <w:tr w:rsidR="00A3066C" w14:paraId="2127B3E1" w14:textId="77777777">
        <w:trPr>
          <w:trHeight w:val="326"/>
        </w:trPr>
        <w:tc>
          <w:tcPr>
            <w:tcW w:w="6389" w:type="dxa"/>
            <w:tcBorders>
              <w:top w:val="nil"/>
              <w:bottom w:val="nil"/>
            </w:tcBorders>
          </w:tcPr>
          <w:p w14:paraId="2127B3D7" w14:textId="76168337" w:rsidR="00A3066C" w:rsidRDefault="000A1F0C">
            <w:pPr>
              <w:pStyle w:val="TableParagraph"/>
              <w:spacing w:before="35"/>
              <w:ind w:left="354"/>
              <w:rPr>
                <w:i/>
                <w:sz w:val="18"/>
              </w:rPr>
            </w:pPr>
            <w:r>
              <w:rPr>
                <w:i/>
                <w:sz w:val="18"/>
              </w:rPr>
              <w:t>* Utilities</w:t>
            </w:r>
            <w:r>
              <w:rPr>
                <w:i/>
                <w:spacing w:val="-1"/>
                <w:sz w:val="18"/>
              </w:rPr>
              <w:t xml:space="preserve"> </w:t>
            </w:r>
            <w:del w:id="94" w:author="Taylor, Christine [HHS]" w:date="2025-07-18T13:19:00Z" w16du:dateUtc="2025-07-18T18:19:00Z">
              <w:r w:rsidDel="00841568">
                <w:rPr>
                  <w:i/>
                  <w:sz w:val="18"/>
                </w:rPr>
                <w:delText>-</w:delText>
              </w:r>
            </w:del>
            <w:ins w:id="95" w:author="Taylor, Christine [HHS]" w:date="2025-07-18T13:19:00Z" w16du:dateUtc="2025-07-18T18:19:00Z">
              <w:r w:rsidR="00841568">
                <w:rPr>
                  <w:i/>
                  <w:sz w:val="18"/>
                </w:rPr>
                <w:t>–</w:t>
              </w:r>
            </w:ins>
            <w:r>
              <w:rPr>
                <w:i/>
                <w:spacing w:val="1"/>
                <w:sz w:val="18"/>
              </w:rPr>
              <w:t xml:space="preserve"> </w:t>
            </w:r>
            <w:ins w:id="96" w:author="Taylor, Christine [HHS]" w:date="2025-07-18T13:19:00Z" w16du:dateUtc="2025-07-18T18:19:00Z">
              <w:r w:rsidR="00841568">
                <w:rPr>
                  <w:i/>
                  <w:spacing w:val="1"/>
                  <w:sz w:val="18"/>
                </w:rPr>
                <w:t>natural g</w:t>
              </w:r>
            </w:ins>
            <w:ins w:id="97" w:author="Taylor, Christine [HHS]" w:date="2025-07-18T13:21:00Z" w16du:dateUtc="2025-07-18T18:21:00Z">
              <w:r w:rsidR="009A4400">
                <w:rPr>
                  <w:i/>
                  <w:spacing w:val="1"/>
                  <w:sz w:val="18"/>
                </w:rPr>
                <w:t>as heating system replacement</w:t>
              </w:r>
            </w:ins>
            <w:ins w:id="98" w:author="Taylor, Christine [HHS]" w:date="2025-07-18T13:19:00Z" w16du:dateUtc="2025-07-18T18:19:00Z">
              <w:r w:rsidR="00841568">
                <w:rPr>
                  <w:i/>
                  <w:spacing w:val="1"/>
                  <w:sz w:val="18"/>
                </w:rPr>
                <w:t xml:space="preserve"> </w:t>
              </w:r>
            </w:ins>
            <w:r>
              <w:rPr>
                <w:i/>
                <w:sz w:val="18"/>
              </w:rPr>
              <w:t>must be 95+% AFUE</w:t>
            </w:r>
            <w:r>
              <w:rPr>
                <w:i/>
                <w:spacing w:val="-2"/>
                <w:sz w:val="18"/>
              </w:rPr>
              <w:t xml:space="preserve"> </w:t>
            </w:r>
            <w:r>
              <w:rPr>
                <w:i/>
                <w:sz w:val="18"/>
              </w:rPr>
              <w:t>(90+% for</w:t>
            </w:r>
            <w:r>
              <w:rPr>
                <w:i/>
                <w:spacing w:val="1"/>
                <w:sz w:val="18"/>
              </w:rPr>
              <w:t xml:space="preserve"> </w:t>
            </w:r>
            <w:r w:rsidR="007113BE">
              <w:rPr>
                <w:i/>
                <w:sz w:val="18"/>
              </w:rPr>
              <w:t>manufactured</w:t>
            </w:r>
            <w:r w:rsidR="007113BE">
              <w:rPr>
                <w:i/>
                <w:spacing w:val="-1"/>
                <w:sz w:val="18"/>
              </w:rPr>
              <w:t xml:space="preserve"> </w:t>
            </w:r>
            <w:r>
              <w:rPr>
                <w:i/>
                <w:spacing w:val="-4"/>
                <w:sz w:val="18"/>
              </w:rPr>
              <w:t>home)</w:t>
            </w:r>
            <w:ins w:id="99" w:author="Taylor, Christine [HHS]" w:date="2025-07-18T13:10:00Z" w16du:dateUtc="2025-07-18T18:10:00Z">
              <w:r w:rsidR="00033924">
                <w:rPr>
                  <w:i/>
                  <w:spacing w:val="-4"/>
                  <w:sz w:val="18"/>
                </w:rPr>
                <w:t xml:space="preserve"> – max one per dwelling</w:t>
              </w:r>
            </w:ins>
          </w:p>
        </w:tc>
        <w:tc>
          <w:tcPr>
            <w:tcW w:w="2237" w:type="dxa"/>
            <w:tcBorders>
              <w:top w:val="nil"/>
              <w:bottom w:val="nil"/>
            </w:tcBorders>
          </w:tcPr>
          <w:p w14:paraId="2127B3D8" w14:textId="77777777" w:rsidR="00A3066C" w:rsidRDefault="00A3066C">
            <w:pPr>
              <w:pStyle w:val="TableParagraph"/>
              <w:rPr>
                <w:rFonts w:ascii="Times New Roman"/>
                <w:sz w:val="18"/>
              </w:rPr>
            </w:pPr>
          </w:p>
        </w:tc>
        <w:tc>
          <w:tcPr>
            <w:tcW w:w="96" w:type="dxa"/>
            <w:vMerge/>
            <w:tcBorders>
              <w:top w:val="nil"/>
            </w:tcBorders>
          </w:tcPr>
          <w:p w14:paraId="2127B3D9" w14:textId="77777777" w:rsidR="00A3066C" w:rsidRDefault="00A3066C">
            <w:pPr>
              <w:rPr>
                <w:sz w:val="2"/>
                <w:szCs w:val="2"/>
              </w:rPr>
            </w:pPr>
          </w:p>
        </w:tc>
        <w:tc>
          <w:tcPr>
            <w:tcW w:w="2237" w:type="dxa"/>
            <w:tcBorders>
              <w:top w:val="nil"/>
              <w:bottom w:val="nil"/>
            </w:tcBorders>
          </w:tcPr>
          <w:p w14:paraId="2127B3DA" w14:textId="77777777" w:rsidR="00A3066C" w:rsidRDefault="00A3066C">
            <w:pPr>
              <w:pStyle w:val="TableParagraph"/>
              <w:rPr>
                <w:rFonts w:ascii="Times New Roman"/>
                <w:sz w:val="18"/>
              </w:rPr>
            </w:pPr>
          </w:p>
        </w:tc>
        <w:tc>
          <w:tcPr>
            <w:tcW w:w="96" w:type="dxa"/>
            <w:vMerge/>
            <w:tcBorders>
              <w:top w:val="nil"/>
            </w:tcBorders>
          </w:tcPr>
          <w:p w14:paraId="2127B3DB" w14:textId="77777777" w:rsidR="00A3066C" w:rsidRDefault="00A3066C">
            <w:pPr>
              <w:rPr>
                <w:sz w:val="2"/>
                <w:szCs w:val="2"/>
              </w:rPr>
            </w:pPr>
          </w:p>
        </w:tc>
        <w:tc>
          <w:tcPr>
            <w:tcW w:w="1118" w:type="dxa"/>
            <w:tcBorders>
              <w:top w:val="nil"/>
              <w:bottom w:val="nil"/>
            </w:tcBorders>
          </w:tcPr>
          <w:p w14:paraId="2127B3DC" w14:textId="77777777" w:rsidR="00A3066C" w:rsidRDefault="00A3066C">
            <w:pPr>
              <w:pStyle w:val="TableParagraph"/>
              <w:rPr>
                <w:rFonts w:ascii="Times New Roman"/>
                <w:sz w:val="18"/>
              </w:rPr>
            </w:pPr>
          </w:p>
        </w:tc>
        <w:tc>
          <w:tcPr>
            <w:tcW w:w="96" w:type="dxa"/>
            <w:vMerge/>
            <w:tcBorders>
              <w:top w:val="nil"/>
            </w:tcBorders>
          </w:tcPr>
          <w:p w14:paraId="2127B3DD" w14:textId="77777777" w:rsidR="00A3066C" w:rsidRDefault="00A3066C">
            <w:pPr>
              <w:rPr>
                <w:sz w:val="2"/>
                <w:szCs w:val="2"/>
              </w:rPr>
            </w:pPr>
          </w:p>
        </w:tc>
        <w:tc>
          <w:tcPr>
            <w:tcW w:w="1262" w:type="dxa"/>
            <w:tcBorders>
              <w:top w:val="nil"/>
              <w:bottom w:val="nil"/>
            </w:tcBorders>
          </w:tcPr>
          <w:p w14:paraId="2127B3DE" w14:textId="77777777" w:rsidR="00A3066C" w:rsidRDefault="00A3066C">
            <w:pPr>
              <w:pStyle w:val="TableParagraph"/>
              <w:rPr>
                <w:rFonts w:ascii="Times New Roman"/>
                <w:sz w:val="18"/>
              </w:rPr>
            </w:pPr>
          </w:p>
        </w:tc>
        <w:tc>
          <w:tcPr>
            <w:tcW w:w="96" w:type="dxa"/>
            <w:vMerge/>
            <w:tcBorders>
              <w:top w:val="nil"/>
            </w:tcBorders>
          </w:tcPr>
          <w:p w14:paraId="2127B3DF" w14:textId="77777777" w:rsidR="00A3066C" w:rsidRDefault="00A3066C">
            <w:pPr>
              <w:rPr>
                <w:sz w:val="2"/>
                <w:szCs w:val="2"/>
              </w:rPr>
            </w:pPr>
          </w:p>
        </w:tc>
        <w:tc>
          <w:tcPr>
            <w:tcW w:w="1277" w:type="dxa"/>
            <w:tcBorders>
              <w:top w:val="nil"/>
              <w:bottom w:val="nil"/>
            </w:tcBorders>
          </w:tcPr>
          <w:p w14:paraId="2127B3E0" w14:textId="77777777" w:rsidR="00A3066C" w:rsidRDefault="00A3066C">
            <w:pPr>
              <w:pStyle w:val="TableParagraph"/>
              <w:rPr>
                <w:rFonts w:ascii="Times New Roman"/>
                <w:sz w:val="18"/>
              </w:rPr>
            </w:pPr>
          </w:p>
        </w:tc>
      </w:tr>
      <w:tr w:rsidR="00A3066C" w14:paraId="2127B3EC" w14:textId="77777777" w:rsidTr="00C7590D">
        <w:tblPrEx>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ExChange w:id="100" w:author="Taylor, Christine [HHS]" w:date="2025-07-18T13:14:00Z" w16du:dateUtc="2025-07-18T18:14:00Z">
            <w:tblPrEx>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Ex>
          </w:tblPrExChange>
        </w:tblPrEx>
        <w:trPr>
          <w:trHeight w:val="344"/>
          <w:trPrChange w:id="101" w:author="Taylor, Christine [HHS]" w:date="2025-07-18T13:14:00Z" w16du:dateUtc="2025-07-18T18:14:00Z">
            <w:trPr>
              <w:gridAfter w:val="0"/>
              <w:trHeight w:val="518"/>
            </w:trPr>
          </w:trPrChange>
        </w:trPr>
        <w:tc>
          <w:tcPr>
            <w:tcW w:w="6389" w:type="dxa"/>
            <w:tcBorders>
              <w:top w:val="nil"/>
              <w:bottom w:val="nil"/>
            </w:tcBorders>
            <w:tcPrChange w:id="102" w:author="Taylor, Christine [HHS]" w:date="2025-07-18T13:14:00Z" w16du:dateUtc="2025-07-18T18:14:00Z">
              <w:tcPr>
                <w:tcW w:w="6389" w:type="dxa"/>
                <w:gridSpan w:val="2"/>
                <w:tcBorders>
                  <w:top w:val="nil"/>
                  <w:bottom w:val="nil"/>
                </w:tcBorders>
              </w:tcPr>
            </w:tcPrChange>
          </w:tcPr>
          <w:p w14:paraId="2127B3E2" w14:textId="77777777" w:rsidR="00A3066C" w:rsidRDefault="000A1F0C">
            <w:pPr>
              <w:pStyle w:val="TableParagraph"/>
              <w:spacing w:before="78"/>
              <w:ind w:left="354"/>
              <w:rPr>
                <w:b/>
                <w:i/>
                <w:sz w:val="20"/>
              </w:rPr>
            </w:pPr>
            <w:r>
              <w:rPr>
                <w:b/>
                <w:sz w:val="20"/>
              </w:rPr>
              <w:t>Heat</w:t>
            </w:r>
            <w:r>
              <w:rPr>
                <w:b/>
                <w:spacing w:val="-2"/>
                <w:sz w:val="20"/>
              </w:rPr>
              <w:t xml:space="preserve"> </w:t>
            </w:r>
            <w:r>
              <w:rPr>
                <w:b/>
                <w:sz w:val="20"/>
              </w:rPr>
              <w:t>Pump</w:t>
            </w:r>
            <w:r>
              <w:rPr>
                <w:b/>
                <w:spacing w:val="-1"/>
                <w:sz w:val="20"/>
              </w:rPr>
              <w:t xml:space="preserve"> </w:t>
            </w:r>
            <w:r>
              <w:rPr>
                <w:b/>
                <w:i/>
                <w:sz w:val="20"/>
                <w:u w:val="single"/>
              </w:rPr>
              <w:t>Replacing</w:t>
            </w:r>
            <w:r>
              <w:rPr>
                <w:b/>
                <w:i/>
                <w:spacing w:val="-1"/>
                <w:sz w:val="20"/>
                <w:u w:val="single"/>
              </w:rPr>
              <w:t xml:space="preserve"> </w:t>
            </w:r>
            <w:r>
              <w:rPr>
                <w:b/>
                <w:i/>
                <w:sz w:val="20"/>
                <w:u w:val="single"/>
              </w:rPr>
              <w:t>an</w:t>
            </w:r>
            <w:r>
              <w:rPr>
                <w:b/>
                <w:i/>
                <w:spacing w:val="-1"/>
                <w:sz w:val="20"/>
                <w:u w:val="single"/>
              </w:rPr>
              <w:t xml:space="preserve"> </w:t>
            </w:r>
            <w:r>
              <w:rPr>
                <w:b/>
                <w:i/>
                <w:sz w:val="20"/>
                <w:u w:val="single"/>
              </w:rPr>
              <w:t>Electric</w:t>
            </w:r>
            <w:r>
              <w:rPr>
                <w:b/>
                <w:i/>
                <w:spacing w:val="-3"/>
                <w:sz w:val="20"/>
                <w:u w:val="single"/>
              </w:rPr>
              <w:t xml:space="preserve"> </w:t>
            </w:r>
            <w:r>
              <w:rPr>
                <w:b/>
                <w:i/>
                <w:spacing w:val="-2"/>
                <w:sz w:val="20"/>
                <w:u w:val="single"/>
              </w:rPr>
              <w:t>Furnace</w:t>
            </w:r>
          </w:p>
        </w:tc>
        <w:tc>
          <w:tcPr>
            <w:tcW w:w="2237" w:type="dxa"/>
            <w:tcBorders>
              <w:top w:val="nil"/>
              <w:bottom w:val="nil"/>
            </w:tcBorders>
            <w:tcPrChange w:id="103" w:author="Taylor, Christine [HHS]" w:date="2025-07-18T13:14:00Z" w16du:dateUtc="2025-07-18T18:14:00Z">
              <w:tcPr>
                <w:tcW w:w="2237" w:type="dxa"/>
                <w:gridSpan w:val="2"/>
                <w:tcBorders>
                  <w:top w:val="nil"/>
                  <w:bottom w:val="nil"/>
                </w:tcBorders>
              </w:tcPr>
            </w:tcPrChange>
          </w:tcPr>
          <w:p w14:paraId="2127B3E3" w14:textId="77777777" w:rsidR="00A3066C" w:rsidRDefault="000A1F0C">
            <w:pPr>
              <w:pStyle w:val="TableParagraph"/>
              <w:tabs>
                <w:tab w:val="left" w:pos="892"/>
              </w:tabs>
              <w:spacing w:before="102"/>
              <w:ind w:right="174"/>
              <w:jc w:val="right"/>
              <w:rPr>
                <w:b/>
                <w:sz w:val="20"/>
              </w:rPr>
            </w:pPr>
            <w:r>
              <w:rPr>
                <w:b/>
                <w:spacing w:val="-5"/>
                <w:sz w:val="20"/>
              </w:rPr>
              <w:t>No</w:t>
            </w:r>
            <w:r>
              <w:rPr>
                <w:b/>
                <w:sz w:val="20"/>
              </w:rPr>
              <w:tab/>
            </w:r>
            <w:r>
              <w:rPr>
                <w:b/>
                <w:spacing w:val="-2"/>
                <w:sz w:val="20"/>
              </w:rPr>
              <w:t>$10,000</w:t>
            </w:r>
          </w:p>
        </w:tc>
        <w:tc>
          <w:tcPr>
            <w:tcW w:w="96" w:type="dxa"/>
            <w:vMerge/>
            <w:tcBorders>
              <w:top w:val="nil"/>
            </w:tcBorders>
            <w:tcPrChange w:id="104" w:author="Taylor, Christine [HHS]" w:date="2025-07-18T13:14:00Z" w16du:dateUtc="2025-07-18T18:14:00Z">
              <w:tcPr>
                <w:tcW w:w="96" w:type="dxa"/>
                <w:gridSpan w:val="2"/>
                <w:vMerge/>
                <w:tcBorders>
                  <w:top w:val="nil"/>
                </w:tcBorders>
              </w:tcPr>
            </w:tcPrChange>
          </w:tcPr>
          <w:p w14:paraId="2127B3E4" w14:textId="77777777" w:rsidR="00A3066C" w:rsidRDefault="00A3066C">
            <w:pPr>
              <w:rPr>
                <w:sz w:val="2"/>
                <w:szCs w:val="2"/>
              </w:rPr>
            </w:pPr>
          </w:p>
        </w:tc>
        <w:tc>
          <w:tcPr>
            <w:tcW w:w="2237" w:type="dxa"/>
            <w:tcBorders>
              <w:top w:val="nil"/>
              <w:bottom w:val="nil"/>
            </w:tcBorders>
            <w:tcPrChange w:id="105" w:author="Taylor, Christine [HHS]" w:date="2025-07-18T13:14:00Z" w16du:dateUtc="2025-07-18T18:14:00Z">
              <w:tcPr>
                <w:tcW w:w="2237" w:type="dxa"/>
                <w:gridSpan w:val="2"/>
                <w:tcBorders>
                  <w:top w:val="nil"/>
                  <w:bottom w:val="nil"/>
                </w:tcBorders>
              </w:tcPr>
            </w:tcPrChange>
          </w:tcPr>
          <w:p w14:paraId="2127B3E5" w14:textId="77777777" w:rsidR="00A3066C" w:rsidRDefault="000A1F0C">
            <w:pPr>
              <w:pStyle w:val="TableParagraph"/>
              <w:tabs>
                <w:tab w:val="left" w:pos="1319"/>
              </w:tabs>
              <w:spacing w:before="102"/>
              <w:ind w:left="426"/>
              <w:rPr>
                <w:b/>
                <w:sz w:val="20"/>
              </w:rPr>
            </w:pPr>
            <w:r>
              <w:rPr>
                <w:b/>
                <w:spacing w:val="-5"/>
                <w:sz w:val="20"/>
              </w:rPr>
              <w:t>No</w:t>
            </w:r>
            <w:r>
              <w:rPr>
                <w:b/>
                <w:sz w:val="20"/>
              </w:rPr>
              <w:tab/>
            </w:r>
            <w:r>
              <w:rPr>
                <w:b/>
                <w:spacing w:val="-2"/>
                <w:sz w:val="20"/>
              </w:rPr>
              <w:t>$10,000</w:t>
            </w:r>
          </w:p>
        </w:tc>
        <w:tc>
          <w:tcPr>
            <w:tcW w:w="96" w:type="dxa"/>
            <w:vMerge/>
            <w:tcBorders>
              <w:top w:val="nil"/>
            </w:tcBorders>
            <w:tcPrChange w:id="106" w:author="Taylor, Christine [HHS]" w:date="2025-07-18T13:14:00Z" w16du:dateUtc="2025-07-18T18:14:00Z">
              <w:tcPr>
                <w:tcW w:w="96" w:type="dxa"/>
                <w:gridSpan w:val="2"/>
                <w:vMerge/>
                <w:tcBorders>
                  <w:top w:val="nil"/>
                </w:tcBorders>
              </w:tcPr>
            </w:tcPrChange>
          </w:tcPr>
          <w:p w14:paraId="2127B3E6" w14:textId="77777777" w:rsidR="00A3066C" w:rsidRDefault="00A3066C">
            <w:pPr>
              <w:rPr>
                <w:sz w:val="2"/>
                <w:szCs w:val="2"/>
              </w:rPr>
            </w:pPr>
          </w:p>
        </w:tc>
        <w:tc>
          <w:tcPr>
            <w:tcW w:w="1118" w:type="dxa"/>
            <w:tcBorders>
              <w:top w:val="nil"/>
              <w:bottom w:val="nil"/>
            </w:tcBorders>
            <w:tcPrChange w:id="107" w:author="Taylor, Christine [HHS]" w:date="2025-07-18T13:14:00Z" w16du:dateUtc="2025-07-18T18:14:00Z">
              <w:tcPr>
                <w:tcW w:w="1118" w:type="dxa"/>
                <w:gridSpan w:val="2"/>
                <w:tcBorders>
                  <w:top w:val="nil"/>
                  <w:bottom w:val="nil"/>
                </w:tcBorders>
              </w:tcPr>
            </w:tcPrChange>
          </w:tcPr>
          <w:p w14:paraId="2127B3E7" w14:textId="77777777" w:rsidR="00A3066C" w:rsidRDefault="000A1F0C">
            <w:pPr>
              <w:pStyle w:val="TableParagraph"/>
              <w:spacing w:before="102"/>
              <w:ind w:left="37" w:right="17"/>
              <w:jc w:val="center"/>
              <w:rPr>
                <w:b/>
                <w:sz w:val="20"/>
              </w:rPr>
            </w:pPr>
            <w:r>
              <w:rPr>
                <w:b/>
                <w:spacing w:val="-5"/>
                <w:sz w:val="20"/>
              </w:rPr>
              <w:t>No</w:t>
            </w:r>
          </w:p>
        </w:tc>
        <w:tc>
          <w:tcPr>
            <w:tcW w:w="96" w:type="dxa"/>
            <w:vMerge/>
            <w:tcBorders>
              <w:top w:val="nil"/>
            </w:tcBorders>
            <w:tcPrChange w:id="108" w:author="Taylor, Christine [HHS]" w:date="2025-07-18T13:14:00Z" w16du:dateUtc="2025-07-18T18:14:00Z">
              <w:tcPr>
                <w:tcW w:w="96" w:type="dxa"/>
                <w:gridSpan w:val="2"/>
                <w:vMerge/>
                <w:tcBorders>
                  <w:top w:val="nil"/>
                </w:tcBorders>
              </w:tcPr>
            </w:tcPrChange>
          </w:tcPr>
          <w:p w14:paraId="2127B3E8" w14:textId="77777777" w:rsidR="00A3066C" w:rsidRDefault="00A3066C">
            <w:pPr>
              <w:rPr>
                <w:sz w:val="2"/>
                <w:szCs w:val="2"/>
              </w:rPr>
            </w:pPr>
          </w:p>
        </w:tc>
        <w:tc>
          <w:tcPr>
            <w:tcW w:w="1262" w:type="dxa"/>
            <w:tcBorders>
              <w:top w:val="nil"/>
              <w:bottom w:val="nil"/>
            </w:tcBorders>
            <w:tcPrChange w:id="109" w:author="Taylor, Christine [HHS]" w:date="2025-07-18T13:14:00Z" w16du:dateUtc="2025-07-18T18:14:00Z">
              <w:tcPr>
                <w:tcW w:w="1262" w:type="dxa"/>
                <w:gridSpan w:val="2"/>
                <w:tcBorders>
                  <w:top w:val="nil"/>
                  <w:bottom w:val="nil"/>
                </w:tcBorders>
              </w:tcPr>
            </w:tcPrChange>
          </w:tcPr>
          <w:p w14:paraId="2127B3E9" w14:textId="77777777" w:rsidR="00A3066C" w:rsidRDefault="000A1F0C">
            <w:pPr>
              <w:pStyle w:val="TableParagraph"/>
              <w:spacing w:before="102"/>
              <w:ind w:left="33" w:right="9"/>
              <w:jc w:val="center"/>
              <w:rPr>
                <w:b/>
                <w:sz w:val="20"/>
              </w:rPr>
            </w:pPr>
            <w:r>
              <w:rPr>
                <w:b/>
                <w:spacing w:val="-5"/>
                <w:sz w:val="20"/>
              </w:rPr>
              <w:t>Yes</w:t>
            </w:r>
          </w:p>
        </w:tc>
        <w:tc>
          <w:tcPr>
            <w:tcW w:w="96" w:type="dxa"/>
            <w:vMerge/>
            <w:tcBorders>
              <w:top w:val="nil"/>
            </w:tcBorders>
            <w:tcPrChange w:id="110" w:author="Taylor, Christine [HHS]" w:date="2025-07-18T13:14:00Z" w16du:dateUtc="2025-07-18T18:14:00Z">
              <w:tcPr>
                <w:tcW w:w="96" w:type="dxa"/>
                <w:gridSpan w:val="2"/>
                <w:vMerge/>
                <w:tcBorders>
                  <w:top w:val="nil"/>
                </w:tcBorders>
              </w:tcPr>
            </w:tcPrChange>
          </w:tcPr>
          <w:p w14:paraId="2127B3EA" w14:textId="77777777" w:rsidR="00A3066C" w:rsidRDefault="00A3066C">
            <w:pPr>
              <w:rPr>
                <w:sz w:val="2"/>
                <w:szCs w:val="2"/>
              </w:rPr>
            </w:pPr>
          </w:p>
        </w:tc>
        <w:tc>
          <w:tcPr>
            <w:tcW w:w="1277" w:type="dxa"/>
            <w:tcBorders>
              <w:top w:val="nil"/>
              <w:bottom w:val="nil"/>
            </w:tcBorders>
            <w:tcPrChange w:id="111" w:author="Taylor, Christine [HHS]" w:date="2025-07-18T13:14:00Z" w16du:dateUtc="2025-07-18T18:14:00Z">
              <w:tcPr>
                <w:tcW w:w="1277" w:type="dxa"/>
                <w:gridSpan w:val="2"/>
                <w:tcBorders>
                  <w:top w:val="nil"/>
                  <w:bottom w:val="nil"/>
                </w:tcBorders>
              </w:tcPr>
            </w:tcPrChange>
          </w:tcPr>
          <w:p w14:paraId="2127B3EB" w14:textId="77777777" w:rsidR="00A3066C" w:rsidRDefault="000A1F0C">
            <w:pPr>
              <w:pStyle w:val="TableParagraph"/>
              <w:spacing w:before="102"/>
              <w:ind w:left="38" w:right="18"/>
              <w:jc w:val="center"/>
              <w:rPr>
                <w:b/>
                <w:sz w:val="20"/>
              </w:rPr>
            </w:pPr>
            <w:r>
              <w:rPr>
                <w:b/>
                <w:spacing w:val="-5"/>
                <w:sz w:val="20"/>
              </w:rPr>
              <w:t>Yes</w:t>
            </w:r>
          </w:p>
        </w:tc>
      </w:tr>
      <w:tr w:rsidR="00A3066C" w14:paraId="2127B3F7" w14:textId="77777777">
        <w:trPr>
          <w:trHeight w:val="461"/>
        </w:trPr>
        <w:tc>
          <w:tcPr>
            <w:tcW w:w="6389" w:type="dxa"/>
            <w:tcBorders>
              <w:top w:val="nil"/>
              <w:bottom w:val="nil"/>
            </w:tcBorders>
          </w:tcPr>
          <w:p w14:paraId="2127B3ED" w14:textId="77777777" w:rsidR="00A3066C" w:rsidRDefault="000A1F0C">
            <w:pPr>
              <w:pStyle w:val="TableParagraph"/>
              <w:spacing w:before="182"/>
              <w:ind w:left="354"/>
              <w:rPr>
                <w:i/>
                <w:sz w:val="18"/>
              </w:rPr>
            </w:pPr>
            <w:r>
              <w:rPr>
                <w:i/>
                <w:sz w:val="18"/>
              </w:rPr>
              <w:t>* Utilities</w:t>
            </w:r>
            <w:r>
              <w:rPr>
                <w:i/>
                <w:spacing w:val="-1"/>
                <w:sz w:val="18"/>
              </w:rPr>
              <w:t xml:space="preserve"> </w:t>
            </w:r>
            <w:r>
              <w:rPr>
                <w:i/>
                <w:sz w:val="18"/>
              </w:rPr>
              <w:t>-</w:t>
            </w:r>
            <w:r>
              <w:rPr>
                <w:i/>
                <w:spacing w:val="1"/>
                <w:sz w:val="18"/>
              </w:rPr>
              <w:t xml:space="preserve"> </w:t>
            </w:r>
            <w:r>
              <w:rPr>
                <w:i/>
                <w:sz w:val="18"/>
              </w:rPr>
              <w:t>Heat</w:t>
            </w:r>
            <w:r>
              <w:rPr>
                <w:i/>
                <w:spacing w:val="1"/>
                <w:sz w:val="18"/>
              </w:rPr>
              <w:t xml:space="preserve"> </w:t>
            </w:r>
            <w:r>
              <w:rPr>
                <w:i/>
                <w:sz w:val="18"/>
              </w:rPr>
              <w:t>pumps must</w:t>
            </w:r>
            <w:r>
              <w:rPr>
                <w:i/>
                <w:spacing w:val="1"/>
                <w:sz w:val="18"/>
              </w:rPr>
              <w:t xml:space="preserve"> </w:t>
            </w:r>
            <w:r>
              <w:rPr>
                <w:i/>
                <w:sz w:val="18"/>
              </w:rPr>
              <w:t>be</w:t>
            </w:r>
            <w:r>
              <w:rPr>
                <w:i/>
                <w:spacing w:val="-1"/>
                <w:sz w:val="18"/>
              </w:rPr>
              <w:t xml:space="preserve"> </w:t>
            </w:r>
            <w:r>
              <w:rPr>
                <w:i/>
                <w:sz w:val="18"/>
              </w:rPr>
              <w:t>a minimum</w:t>
            </w:r>
            <w:r>
              <w:rPr>
                <w:i/>
                <w:spacing w:val="-4"/>
                <w:sz w:val="18"/>
              </w:rPr>
              <w:t xml:space="preserve"> </w:t>
            </w:r>
            <w:r>
              <w:rPr>
                <w:i/>
                <w:sz w:val="18"/>
              </w:rPr>
              <w:t>15</w:t>
            </w:r>
            <w:r>
              <w:rPr>
                <w:i/>
                <w:spacing w:val="-1"/>
                <w:sz w:val="18"/>
              </w:rPr>
              <w:t xml:space="preserve"> </w:t>
            </w:r>
            <w:r>
              <w:rPr>
                <w:i/>
                <w:sz w:val="18"/>
              </w:rPr>
              <w:t>SEER</w:t>
            </w:r>
            <w:r>
              <w:rPr>
                <w:i/>
                <w:spacing w:val="-2"/>
                <w:sz w:val="18"/>
              </w:rPr>
              <w:t xml:space="preserve"> </w:t>
            </w:r>
            <w:r>
              <w:rPr>
                <w:i/>
                <w:sz w:val="18"/>
              </w:rPr>
              <w:t>and</w:t>
            </w:r>
            <w:r>
              <w:rPr>
                <w:i/>
                <w:spacing w:val="-1"/>
                <w:sz w:val="18"/>
              </w:rPr>
              <w:t xml:space="preserve"> </w:t>
            </w:r>
            <w:r>
              <w:rPr>
                <w:i/>
                <w:sz w:val="18"/>
              </w:rPr>
              <w:t>8.2</w:t>
            </w:r>
            <w:r>
              <w:rPr>
                <w:i/>
                <w:spacing w:val="-1"/>
                <w:sz w:val="18"/>
              </w:rPr>
              <w:t xml:space="preserve"> </w:t>
            </w:r>
            <w:r>
              <w:rPr>
                <w:i/>
                <w:spacing w:val="-4"/>
                <w:sz w:val="18"/>
              </w:rPr>
              <w:t>HSPF</w:t>
            </w:r>
          </w:p>
        </w:tc>
        <w:tc>
          <w:tcPr>
            <w:tcW w:w="2237" w:type="dxa"/>
            <w:tcBorders>
              <w:top w:val="nil"/>
              <w:bottom w:val="nil"/>
            </w:tcBorders>
          </w:tcPr>
          <w:p w14:paraId="2127B3EE" w14:textId="77777777" w:rsidR="00A3066C" w:rsidRDefault="00A3066C">
            <w:pPr>
              <w:pStyle w:val="TableParagraph"/>
              <w:rPr>
                <w:rFonts w:ascii="Times New Roman"/>
                <w:sz w:val="18"/>
              </w:rPr>
            </w:pPr>
          </w:p>
        </w:tc>
        <w:tc>
          <w:tcPr>
            <w:tcW w:w="96" w:type="dxa"/>
            <w:vMerge/>
            <w:tcBorders>
              <w:top w:val="nil"/>
            </w:tcBorders>
          </w:tcPr>
          <w:p w14:paraId="2127B3EF" w14:textId="77777777" w:rsidR="00A3066C" w:rsidRDefault="00A3066C">
            <w:pPr>
              <w:rPr>
                <w:sz w:val="2"/>
                <w:szCs w:val="2"/>
              </w:rPr>
            </w:pPr>
          </w:p>
        </w:tc>
        <w:tc>
          <w:tcPr>
            <w:tcW w:w="2237" w:type="dxa"/>
            <w:tcBorders>
              <w:top w:val="nil"/>
              <w:bottom w:val="nil"/>
            </w:tcBorders>
          </w:tcPr>
          <w:p w14:paraId="2127B3F0" w14:textId="77777777" w:rsidR="00A3066C" w:rsidRDefault="00A3066C">
            <w:pPr>
              <w:pStyle w:val="TableParagraph"/>
              <w:rPr>
                <w:rFonts w:ascii="Times New Roman"/>
                <w:sz w:val="18"/>
              </w:rPr>
            </w:pPr>
          </w:p>
        </w:tc>
        <w:tc>
          <w:tcPr>
            <w:tcW w:w="96" w:type="dxa"/>
            <w:vMerge/>
            <w:tcBorders>
              <w:top w:val="nil"/>
            </w:tcBorders>
          </w:tcPr>
          <w:p w14:paraId="2127B3F1" w14:textId="77777777" w:rsidR="00A3066C" w:rsidRDefault="00A3066C">
            <w:pPr>
              <w:rPr>
                <w:sz w:val="2"/>
                <w:szCs w:val="2"/>
              </w:rPr>
            </w:pPr>
          </w:p>
        </w:tc>
        <w:tc>
          <w:tcPr>
            <w:tcW w:w="1118" w:type="dxa"/>
            <w:tcBorders>
              <w:top w:val="nil"/>
              <w:bottom w:val="nil"/>
            </w:tcBorders>
          </w:tcPr>
          <w:p w14:paraId="2127B3F2" w14:textId="77777777" w:rsidR="00A3066C" w:rsidRDefault="00A3066C">
            <w:pPr>
              <w:pStyle w:val="TableParagraph"/>
              <w:rPr>
                <w:rFonts w:ascii="Times New Roman"/>
                <w:sz w:val="18"/>
              </w:rPr>
            </w:pPr>
          </w:p>
        </w:tc>
        <w:tc>
          <w:tcPr>
            <w:tcW w:w="96" w:type="dxa"/>
            <w:vMerge/>
            <w:tcBorders>
              <w:top w:val="nil"/>
            </w:tcBorders>
          </w:tcPr>
          <w:p w14:paraId="2127B3F3" w14:textId="77777777" w:rsidR="00A3066C" w:rsidRDefault="00A3066C">
            <w:pPr>
              <w:rPr>
                <w:sz w:val="2"/>
                <w:szCs w:val="2"/>
              </w:rPr>
            </w:pPr>
          </w:p>
        </w:tc>
        <w:tc>
          <w:tcPr>
            <w:tcW w:w="1262" w:type="dxa"/>
            <w:tcBorders>
              <w:top w:val="nil"/>
              <w:bottom w:val="nil"/>
            </w:tcBorders>
          </w:tcPr>
          <w:p w14:paraId="2127B3F4" w14:textId="77777777" w:rsidR="00A3066C" w:rsidRDefault="00A3066C">
            <w:pPr>
              <w:pStyle w:val="TableParagraph"/>
              <w:rPr>
                <w:rFonts w:ascii="Times New Roman"/>
                <w:sz w:val="18"/>
              </w:rPr>
            </w:pPr>
          </w:p>
        </w:tc>
        <w:tc>
          <w:tcPr>
            <w:tcW w:w="96" w:type="dxa"/>
            <w:vMerge/>
            <w:tcBorders>
              <w:top w:val="nil"/>
            </w:tcBorders>
          </w:tcPr>
          <w:p w14:paraId="2127B3F5" w14:textId="77777777" w:rsidR="00A3066C" w:rsidRDefault="00A3066C">
            <w:pPr>
              <w:rPr>
                <w:sz w:val="2"/>
                <w:szCs w:val="2"/>
              </w:rPr>
            </w:pPr>
          </w:p>
        </w:tc>
        <w:tc>
          <w:tcPr>
            <w:tcW w:w="1277" w:type="dxa"/>
            <w:tcBorders>
              <w:top w:val="nil"/>
              <w:bottom w:val="nil"/>
            </w:tcBorders>
          </w:tcPr>
          <w:p w14:paraId="2127B3F6" w14:textId="77777777" w:rsidR="00A3066C" w:rsidRDefault="00A3066C">
            <w:pPr>
              <w:pStyle w:val="TableParagraph"/>
              <w:rPr>
                <w:rFonts w:ascii="Times New Roman"/>
                <w:sz w:val="18"/>
              </w:rPr>
            </w:pPr>
          </w:p>
        </w:tc>
      </w:tr>
      <w:tr w:rsidR="00A3066C" w14:paraId="2127B402" w14:textId="77777777">
        <w:trPr>
          <w:trHeight w:val="348"/>
        </w:trPr>
        <w:tc>
          <w:tcPr>
            <w:tcW w:w="6389" w:type="dxa"/>
            <w:tcBorders>
              <w:top w:val="nil"/>
              <w:bottom w:val="nil"/>
            </w:tcBorders>
          </w:tcPr>
          <w:p w14:paraId="2127B3F8" w14:textId="77777777" w:rsidR="00A3066C" w:rsidRDefault="000A1F0C">
            <w:pPr>
              <w:pStyle w:val="TableParagraph"/>
              <w:spacing w:before="66"/>
              <w:ind w:left="354"/>
              <w:rPr>
                <w:b/>
                <w:sz w:val="20"/>
              </w:rPr>
            </w:pPr>
            <w:r>
              <w:rPr>
                <w:b/>
                <w:sz w:val="20"/>
              </w:rPr>
              <w:t>Heating</w:t>
            </w:r>
            <w:r>
              <w:rPr>
                <w:b/>
                <w:spacing w:val="-3"/>
                <w:sz w:val="20"/>
              </w:rPr>
              <w:t xml:space="preserve"> </w:t>
            </w:r>
            <w:r>
              <w:rPr>
                <w:b/>
                <w:sz w:val="20"/>
              </w:rPr>
              <w:t>System</w:t>
            </w:r>
            <w:r>
              <w:rPr>
                <w:b/>
                <w:spacing w:val="-5"/>
                <w:sz w:val="20"/>
              </w:rPr>
              <w:t xml:space="preserve"> </w:t>
            </w:r>
            <w:r>
              <w:rPr>
                <w:b/>
                <w:spacing w:val="-2"/>
                <w:sz w:val="20"/>
              </w:rPr>
              <w:t>Repair</w:t>
            </w:r>
          </w:p>
        </w:tc>
        <w:tc>
          <w:tcPr>
            <w:tcW w:w="2237" w:type="dxa"/>
            <w:tcBorders>
              <w:top w:val="nil"/>
              <w:bottom w:val="nil"/>
            </w:tcBorders>
          </w:tcPr>
          <w:p w14:paraId="2127B3F9" w14:textId="77777777" w:rsidR="00A3066C" w:rsidRDefault="00A3066C">
            <w:pPr>
              <w:pStyle w:val="TableParagraph"/>
              <w:rPr>
                <w:rFonts w:ascii="Times New Roman"/>
                <w:sz w:val="18"/>
              </w:rPr>
            </w:pPr>
          </w:p>
        </w:tc>
        <w:tc>
          <w:tcPr>
            <w:tcW w:w="96" w:type="dxa"/>
            <w:vMerge/>
            <w:tcBorders>
              <w:top w:val="nil"/>
            </w:tcBorders>
          </w:tcPr>
          <w:p w14:paraId="2127B3FA" w14:textId="77777777" w:rsidR="00A3066C" w:rsidRDefault="00A3066C">
            <w:pPr>
              <w:rPr>
                <w:sz w:val="2"/>
                <w:szCs w:val="2"/>
              </w:rPr>
            </w:pPr>
          </w:p>
        </w:tc>
        <w:tc>
          <w:tcPr>
            <w:tcW w:w="2237" w:type="dxa"/>
            <w:tcBorders>
              <w:top w:val="nil"/>
              <w:bottom w:val="nil"/>
            </w:tcBorders>
          </w:tcPr>
          <w:p w14:paraId="2127B3FB" w14:textId="77777777" w:rsidR="00A3066C" w:rsidRDefault="00A3066C">
            <w:pPr>
              <w:pStyle w:val="TableParagraph"/>
              <w:rPr>
                <w:rFonts w:ascii="Times New Roman"/>
                <w:sz w:val="18"/>
              </w:rPr>
            </w:pPr>
          </w:p>
        </w:tc>
        <w:tc>
          <w:tcPr>
            <w:tcW w:w="96" w:type="dxa"/>
            <w:vMerge/>
            <w:tcBorders>
              <w:top w:val="nil"/>
            </w:tcBorders>
          </w:tcPr>
          <w:p w14:paraId="2127B3FC" w14:textId="77777777" w:rsidR="00A3066C" w:rsidRDefault="00A3066C">
            <w:pPr>
              <w:rPr>
                <w:sz w:val="2"/>
                <w:szCs w:val="2"/>
              </w:rPr>
            </w:pPr>
          </w:p>
        </w:tc>
        <w:tc>
          <w:tcPr>
            <w:tcW w:w="1118" w:type="dxa"/>
            <w:tcBorders>
              <w:top w:val="nil"/>
              <w:bottom w:val="nil"/>
            </w:tcBorders>
          </w:tcPr>
          <w:p w14:paraId="2127B3FD" w14:textId="77777777" w:rsidR="00A3066C" w:rsidRDefault="00A3066C">
            <w:pPr>
              <w:pStyle w:val="TableParagraph"/>
              <w:rPr>
                <w:rFonts w:ascii="Times New Roman"/>
                <w:sz w:val="18"/>
              </w:rPr>
            </w:pPr>
          </w:p>
        </w:tc>
        <w:tc>
          <w:tcPr>
            <w:tcW w:w="96" w:type="dxa"/>
            <w:vMerge/>
            <w:tcBorders>
              <w:top w:val="nil"/>
            </w:tcBorders>
          </w:tcPr>
          <w:p w14:paraId="2127B3FE" w14:textId="77777777" w:rsidR="00A3066C" w:rsidRDefault="00A3066C">
            <w:pPr>
              <w:rPr>
                <w:sz w:val="2"/>
                <w:szCs w:val="2"/>
              </w:rPr>
            </w:pPr>
          </w:p>
        </w:tc>
        <w:tc>
          <w:tcPr>
            <w:tcW w:w="1262" w:type="dxa"/>
            <w:tcBorders>
              <w:top w:val="nil"/>
              <w:bottom w:val="nil"/>
            </w:tcBorders>
          </w:tcPr>
          <w:p w14:paraId="2127B3FF" w14:textId="77777777" w:rsidR="00A3066C" w:rsidRDefault="00A3066C">
            <w:pPr>
              <w:pStyle w:val="TableParagraph"/>
              <w:rPr>
                <w:rFonts w:ascii="Times New Roman"/>
                <w:sz w:val="18"/>
              </w:rPr>
            </w:pPr>
          </w:p>
        </w:tc>
        <w:tc>
          <w:tcPr>
            <w:tcW w:w="96" w:type="dxa"/>
            <w:vMerge/>
            <w:tcBorders>
              <w:top w:val="nil"/>
            </w:tcBorders>
          </w:tcPr>
          <w:p w14:paraId="2127B400" w14:textId="77777777" w:rsidR="00A3066C" w:rsidRDefault="00A3066C">
            <w:pPr>
              <w:rPr>
                <w:sz w:val="2"/>
                <w:szCs w:val="2"/>
              </w:rPr>
            </w:pPr>
          </w:p>
        </w:tc>
        <w:tc>
          <w:tcPr>
            <w:tcW w:w="1277" w:type="dxa"/>
            <w:tcBorders>
              <w:top w:val="nil"/>
              <w:bottom w:val="nil"/>
            </w:tcBorders>
          </w:tcPr>
          <w:p w14:paraId="2127B401" w14:textId="77777777" w:rsidR="00A3066C" w:rsidRDefault="00A3066C">
            <w:pPr>
              <w:pStyle w:val="TableParagraph"/>
              <w:rPr>
                <w:rFonts w:ascii="Times New Roman"/>
                <w:sz w:val="18"/>
              </w:rPr>
            </w:pPr>
          </w:p>
        </w:tc>
      </w:tr>
      <w:tr w:rsidR="00A3066C" w14:paraId="2127B412" w14:textId="77777777">
        <w:trPr>
          <w:trHeight w:val="580"/>
        </w:trPr>
        <w:tc>
          <w:tcPr>
            <w:tcW w:w="6389" w:type="dxa"/>
            <w:tcBorders>
              <w:top w:val="nil"/>
              <w:bottom w:val="nil"/>
            </w:tcBorders>
          </w:tcPr>
          <w:p w14:paraId="2127B403" w14:textId="77777777" w:rsidR="00A3066C" w:rsidRDefault="000A1F0C">
            <w:pPr>
              <w:pStyle w:val="TableParagraph"/>
              <w:spacing w:before="48" w:line="273" w:lineRule="auto"/>
              <w:ind w:left="354"/>
              <w:rPr>
                <w:i/>
                <w:sz w:val="18"/>
              </w:rPr>
            </w:pPr>
            <w:r>
              <w:rPr>
                <w:i/>
                <w:sz w:val="18"/>
              </w:rPr>
              <w:t>*</w:t>
            </w:r>
            <w:r>
              <w:rPr>
                <w:i/>
                <w:spacing w:val="-1"/>
                <w:sz w:val="18"/>
              </w:rPr>
              <w:t xml:space="preserve"> </w:t>
            </w:r>
            <w:r>
              <w:rPr>
                <w:i/>
                <w:sz w:val="18"/>
              </w:rPr>
              <w:t>All</w:t>
            </w:r>
            <w:r>
              <w:rPr>
                <w:i/>
                <w:spacing w:val="-8"/>
                <w:sz w:val="18"/>
              </w:rPr>
              <w:t xml:space="preserve"> </w:t>
            </w:r>
            <w:r>
              <w:rPr>
                <w:i/>
                <w:sz w:val="18"/>
              </w:rPr>
              <w:t>systems</w:t>
            </w:r>
            <w:r>
              <w:rPr>
                <w:i/>
                <w:spacing w:val="-2"/>
                <w:sz w:val="18"/>
              </w:rPr>
              <w:t xml:space="preserve"> </w:t>
            </w:r>
            <w:r>
              <w:rPr>
                <w:i/>
                <w:sz w:val="18"/>
              </w:rPr>
              <w:t>except boilers</w:t>
            </w:r>
            <w:r>
              <w:rPr>
                <w:i/>
                <w:spacing w:val="-2"/>
                <w:sz w:val="18"/>
              </w:rPr>
              <w:t xml:space="preserve"> </w:t>
            </w:r>
            <w:r>
              <w:rPr>
                <w:i/>
                <w:sz w:val="18"/>
              </w:rPr>
              <w:t>and</w:t>
            </w:r>
            <w:r>
              <w:rPr>
                <w:i/>
                <w:spacing w:val="-2"/>
                <w:sz w:val="18"/>
              </w:rPr>
              <w:t xml:space="preserve"> </w:t>
            </w:r>
            <w:r>
              <w:rPr>
                <w:i/>
                <w:sz w:val="18"/>
              </w:rPr>
              <w:t>heat pumps</w:t>
            </w:r>
            <w:r>
              <w:rPr>
                <w:i/>
                <w:spacing w:val="-2"/>
                <w:sz w:val="18"/>
              </w:rPr>
              <w:t xml:space="preserve"> </w:t>
            </w:r>
            <w:r>
              <w:rPr>
                <w:i/>
                <w:sz w:val="18"/>
              </w:rPr>
              <w:t>- $1,000</w:t>
            </w:r>
            <w:r>
              <w:rPr>
                <w:i/>
                <w:spacing w:val="-2"/>
                <w:sz w:val="18"/>
              </w:rPr>
              <w:t xml:space="preserve"> </w:t>
            </w:r>
            <w:r>
              <w:rPr>
                <w:i/>
                <w:sz w:val="18"/>
              </w:rPr>
              <w:t xml:space="preserve">limit per dwelling </w:t>
            </w:r>
            <w:r>
              <w:rPr>
                <w:i/>
                <w:sz w:val="18"/>
                <w:u w:val="single"/>
              </w:rPr>
              <w:t>excluding duct work</w:t>
            </w:r>
            <w:r>
              <w:rPr>
                <w:i/>
                <w:spacing w:val="40"/>
                <w:sz w:val="18"/>
              </w:rPr>
              <w:t xml:space="preserve"> </w:t>
            </w:r>
            <w:r>
              <w:rPr>
                <w:i/>
                <w:sz w:val="18"/>
              </w:rPr>
              <w:t>(make notes in WAMS)</w:t>
            </w:r>
          </w:p>
        </w:tc>
        <w:tc>
          <w:tcPr>
            <w:tcW w:w="2237" w:type="dxa"/>
            <w:tcBorders>
              <w:top w:val="nil"/>
              <w:bottom w:val="nil"/>
            </w:tcBorders>
          </w:tcPr>
          <w:p w14:paraId="2127B404" w14:textId="77777777" w:rsidR="00A3066C" w:rsidRDefault="00A3066C">
            <w:pPr>
              <w:pStyle w:val="TableParagraph"/>
              <w:spacing w:before="96"/>
              <w:rPr>
                <w:b/>
                <w:sz w:val="20"/>
              </w:rPr>
            </w:pPr>
          </w:p>
          <w:p w14:paraId="2127B405" w14:textId="77777777" w:rsidR="00A3066C" w:rsidRDefault="000A1F0C">
            <w:pPr>
              <w:pStyle w:val="TableParagraph"/>
              <w:tabs>
                <w:tab w:val="left" w:pos="1544"/>
              </w:tabs>
              <w:spacing w:before="1"/>
              <w:ind w:left="426"/>
              <w:rPr>
                <w:b/>
                <w:sz w:val="20"/>
              </w:rPr>
            </w:pPr>
            <w:r>
              <w:rPr>
                <w:b/>
                <w:spacing w:val="-5"/>
                <w:sz w:val="20"/>
              </w:rPr>
              <w:t>No</w:t>
            </w:r>
            <w:r>
              <w:rPr>
                <w:b/>
                <w:sz w:val="20"/>
              </w:rPr>
              <w:tab/>
            </w:r>
            <w:r>
              <w:rPr>
                <w:b/>
                <w:spacing w:val="-5"/>
                <w:sz w:val="20"/>
              </w:rPr>
              <w:t>No</w:t>
            </w:r>
          </w:p>
        </w:tc>
        <w:tc>
          <w:tcPr>
            <w:tcW w:w="96" w:type="dxa"/>
            <w:vMerge/>
            <w:tcBorders>
              <w:top w:val="nil"/>
            </w:tcBorders>
          </w:tcPr>
          <w:p w14:paraId="2127B406" w14:textId="77777777" w:rsidR="00A3066C" w:rsidRDefault="00A3066C">
            <w:pPr>
              <w:rPr>
                <w:sz w:val="2"/>
                <w:szCs w:val="2"/>
              </w:rPr>
            </w:pPr>
          </w:p>
        </w:tc>
        <w:tc>
          <w:tcPr>
            <w:tcW w:w="2237" w:type="dxa"/>
            <w:tcBorders>
              <w:top w:val="nil"/>
              <w:bottom w:val="nil"/>
            </w:tcBorders>
          </w:tcPr>
          <w:p w14:paraId="2127B407" w14:textId="77777777" w:rsidR="00A3066C" w:rsidRDefault="00A3066C">
            <w:pPr>
              <w:pStyle w:val="TableParagraph"/>
              <w:spacing w:before="96"/>
              <w:rPr>
                <w:b/>
                <w:sz w:val="20"/>
              </w:rPr>
            </w:pPr>
          </w:p>
          <w:p w14:paraId="2127B408" w14:textId="77777777" w:rsidR="00A3066C" w:rsidRDefault="000A1F0C">
            <w:pPr>
              <w:pStyle w:val="TableParagraph"/>
              <w:tabs>
                <w:tab w:val="left" w:pos="1544"/>
              </w:tabs>
              <w:spacing w:before="1"/>
              <w:ind w:left="426"/>
              <w:rPr>
                <w:b/>
                <w:sz w:val="20"/>
              </w:rPr>
            </w:pPr>
            <w:r>
              <w:rPr>
                <w:b/>
                <w:spacing w:val="-5"/>
                <w:sz w:val="20"/>
              </w:rPr>
              <w:t>No</w:t>
            </w:r>
            <w:r>
              <w:rPr>
                <w:b/>
                <w:sz w:val="20"/>
              </w:rPr>
              <w:tab/>
            </w:r>
            <w:r>
              <w:rPr>
                <w:b/>
                <w:spacing w:val="-5"/>
                <w:sz w:val="20"/>
              </w:rPr>
              <w:t>No</w:t>
            </w:r>
          </w:p>
        </w:tc>
        <w:tc>
          <w:tcPr>
            <w:tcW w:w="96" w:type="dxa"/>
            <w:vMerge/>
            <w:tcBorders>
              <w:top w:val="nil"/>
            </w:tcBorders>
          </w:tcPr>
          <w:p w14:paraId="2127B409" w14:textId="77777777" w:rsidR="00A3066C" w:rsidRDefault="00A3066C">
            <w:pPr>
              <w:rPr>
                <w:sz w:val="2"/>
                <w:szCs w:val="2"/>
              </w:rPr>
            </w:pPr>
          </w:p>
        </w:tc>
        <w:tc>
          <w:tcPr>
            <w:tcW w:w="1118" w:type="dxa"/>
            <w:tcBorders>
              <w:top w:val="nil"/>
              <w:bottom w:val="nil"/>
            </w:tcBorders>
          </w:tcPr>
          <w:p w14:paraId="2127B40A" w14:textId="77777777" w:rsidR="00A3066C" w:rsidRDefault="00A3066C">
            <w:pPr>
              <w:pStyle w:val="TableParagraph"/>
              <w:spacing w:before="96"/>
              <w:rPr>
                <w:b/>
                <w:sz w:val="20"/>
              </w:rPr>
            </w:pPr>
          </w:p>
          <w:p w14:paraId="2127B40B" w14:textId="77777777" w:rsidR="00A3066C" w:rsidRDefault="000A1F0C">
            <w:pPr>
              <w:pStyle w:val="TableParagraph"/>
              <w:spacing w:before="1"/>
              <w:ind w:left="37" w:right="17"/>
              <w:jc w:val="center"/>
              <w:rPr>
                <w:b/>
                <w:sz w:val="20"/>
              </w:rPr>
            </w:pPr>
            <w:r>
              <w:rPr>
                <w:b/>
                <w:spacing w:val="-5"/>
                <w:sz w:val="20"/>
              </w:rPr>
              <w:t>No</w:t>
            </w:r>
          </w:p>
        </w:tc>
        <w:tc>
          <w:tcPr>
            <w:tcW w:w="96" w:type="dxa"/>
            <w:vMerge/>
            <w:tcBorders>
              <w:top w:val="nil"/>
            </w:tcBorders>
          </w:tcPr>
          <w:p w14:paraId="2127B40C" w14:textId="77777777" w:rsidR="00A3066C" w:rsidRDefault="00A3066C">
            <w:pPr>
              <w:rPr>
                <w:sz w:val="2"/>
                <w:szCs w:val="2"/>
              </w:rPr>
            </w:pPr>
          </w:p>
        </w:tc>
        <w:tc>
          <w:tcPr>
            <w:tcW w:w="1262" w:type="dxa"/>
            <w:tcBorders>
              <w:top w:val="nil"/>
              <w:bottom w:val="nil"/>
            </w:tcBorders>
          </w:tcPr>
          <w:p w14:paraId="2127B40D" w14:textId="77777777" w:rsidR="00A3066C" w:rsidRDefault="00A3066C">
            <w:pPr>
              <w:pStyle w:val="TableParagraph"/>
              <w:spacing w:before="96"/>
              <w:rPr>
                <w:b/>
                <w:sz w:val="20"/>
              </w:rPr>
            </w:pPr>
          </w:p>
          <w:p w14:paraId="2127B40E" w14:textId="77777777" w:rsidR="00A3066C" w:rsidRDefault="000A1F0C">
            <w:pPr>
              <w:pStyle w:val="TableParagraph"/>
              <w:spacing w:before="1"/>
              <w:ind w:left="33" w:right="13"/>
              <w:jc w:val="center"/>
              <w:rPr>
                <w:b/>
                <w:sz w:val="20"/>
              </w:rPr>
            </w:pPr>
            <w:r>
              <w:rPr>
                <w:b/>
                <w:spacing w:val="-2"/>
                <w:sz w:val="20"/>
              </w:rPr>
              <w:t>$1,000</w:t>
            </w:r>
          </w:p>
        </w:tc>
        <w:tc>
          <w:tcPr>
            <w:tcW w:w="96" w:type="dxa"/>
            <w:vMerge/>
            <w:tcBorders>
              <w:top w:val="nil"/>
            </w:tcBorders>
          </w:tcPr>
          <w:p w14:paraId="2127B40F" w14:textId="77777777" w:rsidR="00A3066C" w:rsidRDefault="00A3066C">
            <w:pPr>
              <w:rPr>
                <w:sz w:val="2"/>
                <w:szCs w:val="2"/>
              </w:rPr>
            </w:pPr>
          </w:p>
        </w:tc>
        <w:tc>
          <w:tcPr>
            <w:tcW w:w="1277" w:type="dxa"/>
            <w:tcBorders>
              <w:top w:val="nil"/>
              <w:bottom w:val="nil"/>
            </w:tcBorders>
          </w:tcPr>
          <w:p w14:paraId="2127B410" w14:textId="77777777" w:rsidR="00A3066C" w:rsidRDefault="00A3066C">
            <w:pPr>
              <w:pStyle w:val="TableParagraph"/>
              <w:spacing w:before="96"/>
              <w:rPr>
                <w:b/>
                <w:sz w:val="20"/>
              </w:rPr>
            </w:pPr>
          </w:p>
          <w:p w14:paraId="2127B411" w14:textId="77777777" w:rsidR="00A3066C" w:rsidRDefault="000A1F0C">
            <w:pPr>
              <w:pStyle w:val="TableParagraph"/>
              <w:spacing w:before="1"/>
              <w:ind w:left="38" w:right="13"/>
              <w:jc w:val="center"/>
              <w:rPr>
                <w:b/>
                <w:sz w:val="20"/>
              </w:rPr>
            </w:pPr>
            <w:r>
              <w:rPr>
                <w:b/>
                <w:spacing w:val="-2"/>
                <w:sz w:val="20"/>
              </w:rPr>
              <w:t>$1,000</w:t>
            </w:r>
          </w:p>
        </w:tc>
      </w:tr>
      <w:tr w:rsidR="00A3066C" w14:paraId="2127B41D" w14:textId="77777777">
        <w:trPr>
          <w:trHeight w:val="326"/>
        </w:trPr>
        <w:tc>
          <w:tcPr>
            <w:tcW w:w="6389" w:type="dxa"/>
            <w:tcBorders>
              <w:top w:val="nil"/>
              <w:bottom w:val="nil"/>
            </w:tcBorders>
          </w:tcPr>
          <w:p w14:paraId="2127B413" w14:textId="77777777" w:rsidR="00A3066C" w:rsidRDefault="000A1F0C">
            <w:pPr>
              <w:pStyle w:val="TableParagraph"/>
              <w:spacing w:before="19"/>
              <w:ind w:left="354"/>
              <w:rPr>
                <w:i/>
                <w:sz w:val="18"/>
              </w:rPr>
            </w:pPr>
            <w:r>
              <w:rPr>
                <w:i/>
                <w:sz w:val="18"/>
              </w:rPr>
              <w:t>*</w:t>
            </w:r>
            <w:r>
              <w:rPr>
                <w:i/>
                <w:spacing w:val="-1"/>
                <w:sz w:val="18"/>
              </w:rPr>
              <w:t xml:space="preserve"> </w:t>
            </w:r>
            <w:r>
              <w:rPr>
                <w:i/>
                <w:sz w:val="18"/>
              </w:rPr>
              <w:t>Boilers</w:t>
            </w:r>
            <w:r>
              <w:rPr>
                <w:i/>
                <w:spacing w:val="-1"/>
                <w:sz w:val="18"/>
              </w:rPr>
              <w:t xml:space="preserve"> </w:t>
            </w:r>
            <w:r>
              <w:rPr>
                <w:i/>
                <w:sz w:val="18"/>
              </w:rPr>
              <w:t>and</w:t>
            </w:r>
            <w:r>
              <w:rPr>
                <w:i/>
                <w:spacing w:val="-2"/>
                <w:sz w:val="18"/>
              </w:rPr>
              <w:t xml:space="preserve"> </w:t>
            </w:r>
            <w:r>
              <w:rPr>
                <w:i/>
                <w:sz w:val="18"/>
              </w:rPr>
              <w:t>Heat</w:t>
            </w:r>
            <w:r>
              <w:rPr>
                <w:i/>
                <w:spacing w:val="1"/>
                <w:sz w:val="18"/>
              </w:rPr>
              <w:t xml:space="preserve"> </w:t>
            </w:r>
            <w:r>
              <w:rPr>
                <w:i/>
                <w:sz w:val="18"/>
              </w:rPr>
              <w:t>Pumps</w:t>
            </w:r>
            <w:r>
              <w:rPr>
                <w:i/>
                <w:spacing w:val="-1"/>
                <w:sz w:val="18"/>
              </w:rPr>
              <w:t xml:space="preserve"> </w:t>
            </w:r>
            <w:r>
              <w:rPr>
                <w:i/>
                <w:sz w:val="18"/>
              </w:rPr>
              <w:t>- $2,000</w:t>
            </w:r>
            <w:r>
              <w:rPr>
                <w:i/>
                <w:spacing w:val="-1"/>
                <w:sz w:val="18"/>
              </w:rPr>
              <w:t xml:space="preserve"> </w:t>
            </w:r>
            <w:r>
              <w:rPr>
                <w:i/>
                <w:sz w:val="18"/>
              </w:rPr>
              <w:t>limit per</w:t>
            </w:r>
            <w:r>
              <w:rPr>
                <w:i/>
                <w:spacing w:val="1"/>
                <w:sz w:val="18"/>
              </w:rPr>
              <w:t xml:space="preserve"> </w:t>
            </w:r>
            <w:r>
              <w:rPr>
                <w:i/>
                <w:spacing w:val="-2"/>
                <w:sz w:val="18"/>
              </w:rPr>
              <w:t>dwelling</w:t>
            </w:r>
          </w:p>
        </w:tc>
        <w:tc>
          <w:tcPr>
            <w:tcW w:w="2237" w:type="dxa"/>
            <w:tcBorders>
              <w:top w:val="nil"/>
              <w:bottom w:val="nil"/>
            </w:tcBorders>
          </w:tcPr>
          <w:p w14:paraId="2127B414" w14:textId="77777777" w:rsidR="00A3066C" w:rsidRDefault="000A1F0C">
            <w:pPr>
              <w:pStyle w:val="TableParagraph"/>
              <w:tabs>
                <w:tab w:val="left" w:pos="1544"/>
              </w:tabs>
              <w:spacing w:before="29"/>
              <w:ind w:left="426"/>
              <w:rPr>
                <w:b/>
                <w:sz w:val="20"/>
              </w:rPr>
            </w:pPr>
            <w:r>
              <w:rPr>
                <w:b/>
                <w:spacing w:val="-5"/>
                <w:sz w:val="20"/>
              </w:rPr>
              <w:t>No</w:t>
            </w:r>
            <w:r>
              <w:rPr>
                <w:b/>
                <w:sz w:val="20"/>
              </w:rPr>
              <w:tab/>
            </w:r>
            <w:r>
              <w:rPr>
                <w:b/>
                <w:spacing w:val="-5"/>
                <w:sz w:val="20"/>
              </w:rPr>
              <w:t>No</w:t>
            </w:r>
          </w:p>
        </w:tc>
        <w:tc>
          <w:tcPr>
            <w:tcW w:w="96" w:type="dxa"/>
            <w:vMerge/>
            <w:tcBorders>
              <w:top w:val="nil"/>
            </w:tcBorders>
          </w:tcPr>
          <w:p w14:paraId="2127B415" w14:textId="77777777" w:rsidR="00A3066C" w:rsidRDefault="00A3066C">
            <w:pPr>
              <w:rPr>
                <w:sz w:val="2"/>
                <w:szCs w:val="2"/>
              </w:rPr>
            </w:pPr>
          </w:p>
        </w:tc>
        <w:tc>
          <w:tcPr>
            <w:tcW w:w="2237" w:type="dxa"/>
            <w:tcBorders>
              <w:top w:val="nil"/>
              <w:bottom w:val="nil"/>
            </w:tcBorders>
          </w:tcPr>
          <w:p w14:paraId="2127B416" w14:textId="77777777" w:rsidR="00A3066C" w:rsidRDefault="000A1F0C">
            <w:pPr>
              <w:pStyle w:val="TableParagraph"/>
              <w:tabs>
                <w:tab w:val="left" w:pos="1544"/>
              </w:tabs>
              <w:spacing w:before="29"/>
              <w:ind w:left="426"/>
              <w:rPr>
                <w:b/>
                <w:sz w:val="20"/>
              </w:rPr>
            </w:pPr>
            <w:r>
              <w:rPr>
                <w:b/>
                <w:spacing w:val="-5"/>
                <w:sz w:val="20"/>
              </w:rPr>
              <w:t>No</w:t>
            </w:r>
            <w:r>
              <w:rPr>
                <w:b/>
                <w:sz w:val="20"/>
              </w:rPr>
              <w:tab/>
            </w:r>
            <w:r>
              <w:rPr>
                <w:b/>
                <w:spacing w:val="-5"/>
                <w:sz w:val="20"/>
              </w:rPr>
              <w:t>No</w:t>
            </w:r>
          </w:p>
        </w:tc>
        <w:tc>
          <w:tcPr>
            <w:tcW w:w="96" w:type="dxa"/>
            <w:vMerge/>
            <w:tcBorders>
              <w:top w:val="nil"/>
            </w:tcBorders>
          </w:tcPr>
          <w:p w14:paraId="2127B417" w14:textId="77777777" w:rsidR="00A3066C" w:rsidRDefault="00A3066C">
            <w:pPr>
              <w:rPr>
                <w:sz w:val="2"/>
                <w:szCs w:val="2"/>
              </w:rPr>
            </w:pPr>
          </w:p>
        </w:tc>
        <w:tc>
          <w:tcPr>
            <w:tcW w:w="1118" w:type="dxa"/>
            <w:tcBorders>
              <w:top w:val="nil"/>
              <w:bottom w:val="nil"/>
            </w:tcBorders>
          </w:tcPr>
          <w:p w14:paraId="2127B418" w14:textId="77777777" w:rsidR="00A3066C" w:rsidRDefault="000A1F0C">
            <w:pPr>
              <w:pStyle w:val="TableParagraph"/>
              <w:spacing w:before="29"/>
              <w:ind w:left="37" w:right="17"/>
              <w:jc w:val="center"/>
              <w:rPr>
                <w:b/>
                <w:sz w:val="20"/>
              </w:rPr>
            </w:pPr>
            <w:r>
              <w:rPr>
                <w:b/>
                <w:spacing w:val="-5"/>
                <w:sz w:val="20"/>
              </w:rPr>
              <w:t>No</w:t>
            </w:r>
          </w:p>
        </w:tc>
        <w:tc>
          <w:tcPr>
            <w:tcW w:w="96" w:type="dxa"/>
            <w:vMerge/>
            <w:tcBorders>
              <w:top w:val="nil"/>
            </w:tcBorders>
          </w:tcPr>
          <w:p w14:paraId="2127B419" w14:textId="77777777" w:rsidR="00A3066C" w:rsidRDefault="00A3066C">
            <w:pPr>
              <w:rPr>
                <w:sz w:val="2"/>
                <w:szCs w:val="2"/>
              </w:rPr>
            </w:pPr>
          </w:p>
        </w:tc>
        <w:tc>
          <w:tcPr>
            <w:tcW w:w="1262" w:type="dxa"/>
            <w:tcBorders>
              <w:top w:val="nil"/>
              <w:bottom w:val="nil"/>
            </w:tcBorders>
          </w:tcPr>
          <w:p w14:paraId="2127B41A" w14:textId="77777777" w:rsidR="00A3066C" w:rsidRDefault="000A1F0C">
            <w:pPr>
              <w:pStyle w:val="TableParagraph"/>
              <w:spacing w:before="29"/>
              <w:ind w:left="33" w:right="13"/>
              <w:jc w:val="center"/>
              <w:rPr>
                <w:b/>
                <w:sz w:val="20"/>
              </w:rPr>
            </w:pPr>
            <w:r>
              <w:rPr>
                <w:b/>
                <w:spacing w:val="-2"/>
                <w:sz w:val="20"/>
              </w:rPr>
              <w:t>$2,000</w:t>
            </w:r>
          </w:p>
        </w:tc>
        <w:tc>
          <w:tcPr>
            <w:tcW w:w="96" w:type="dxa"/>
            <w:vMerge/>
            <w:tcBorders>
              <w:top w:val="nil"/>
            </w:tcBorders>
          </w:tcPr>
          <w:p w14:paraId="2127B41B" w14:textId="77777777" w:rsidR="00A3066C" w:rsidRDefault="00A3066C">
            <w:pPr>
              <w:rPr>
                <w:sz w:val="2"/>
                <w:szCs w:val="2"/>
              </w:rPr>
            </w:pPr>
          </w:p>
        </w:tc>
        <w:tc>
          <w:tcPr>
            <w:tcW w:w="1277" w:type="dxa"/>
            <w:tcBorders>
              <w:top w:val="nil"/>
              <w:bottom w:val="nil"/>
            </w:tcBorders>
          </w:tcPr>
          <w:p w14:paraId="2127B41C" w14:textId="77777777" w:rsidR="00A3066C" w:rsidRDefault="000A1F0C">
            <w:pPr>
              <w:pStyle w:val="TableParagraph"/>
              <w:spacing w:before="29"/>
              <w:ind w:left="38" w:right="13"/>
              <w:jc w:val="center"/>
              <w:rPr>
                <w:b/>
                <w:sz w:val="20"/>
              </w:rPr>
            </w:pPr>
            <w:r>
              <w:rPr>
                <w:b/>
                <w:spacing w:val="-2"/>
                <w:sz w:val="20"/>
              </w:rPr>
              <w:t>$2,000</w:t>
            </w:r>
          </w:p>
        </w:tc>
      </w:tr>
      <w:tr w:rsidR="00A3066C" w14:paraId="2127B428" w14:textId="77777777">
        <w:trPr>
          <w:trHeight w:val="383"/>
        </w:trPr>
        <w:tc>
          <w:tcPr>
            <w:tcW w:w="6389" w:type="dxa"/>
            <w:tcBorders>
              <w:top w:val="nil"/>
              <w:bottom w:val="nil"/>
            </w:tcBorders>
          </w:tcPr>
          <w:p w14:paraId="2127B41E" w14:textId="77777777" w:rsidR="00A3066C" w:rsidRDefault="000A1F0C">
            <w:pPr>
              <w:pStyle w:val="TableParagraph"/>
              <w:spacing w:before="62"/>
              <w:ind w:left="354"/>
              <w:rPr>
                <w:b/>
                <w:sz w:val="20"/>
              </w:rPr>
            </w:pPr>
            <w:r>
              <w:rPr>
                <w:b/>
                <w:sz w:val="20"/>
              </w:rPr>
              <w:t>Furnace</w:t>
            </w:r>
            <w:r>
              <w:rPr>
                <w:b/>
                <w:spacing w:val="-3"/>
                <w:sz w:val="20"/>
              </w:rPr>
              <w:t xml:space="preserve"> </w:t>
            </w:r>
            <w:r>
              <w:rPr>
                <w:b/>
                <w:spacing w:val="-2"/>
                <w:sz w:val="20"/>
              </w:rPr>
              <w:t>Venting</w:t>
            </w:r>
          </w:p>
        </w:tc>
        <w:tc>
          <w:tcPr>
            <w:tcW w:w="2237" w:type="dxa"/>
            <w:tcBorders>
              <w:top w:val="nil"/>
              <w:bottom w:val="nil"/>
            </w:tcBorders>
          </w:tcPr>
          <w:p w14:paraId="2127B41F" w14:textId="77777777" w:rsidR="00A3066C" w:rsidRDefault="000A1F0C">
            <w:pPr>
              <w:pStyle w:val="TableParagraph"/>
              <w:tabs>
                <w:tab w:val="left" w:pos="1544"/>
              </w:tabs>
              <w:spacing w:before="86"/>
              <w:ind w:left="340"/>
              <w:rPr>
                <w:b/>
                <w:sz w:val="20"/>
              </w:rPr>
            </w:pPr>
            <w:r>
              <w:rPr>
                <w:b/>
                <w:spacing w:val="-4"/>
                <w:sz w:val="20"/>
              </w:rPr>
              <w:t>$500</w:t>
            </w:r>
            <w:r>
              <w:rPr>
                <w:b/>
                <w:sz w:val="20"/>
              </w:rPr>
              <w:tab/>
            </w:r>
            <w:r>
              <w:rPr>
                <w:b/>
                <w:spacing w:val="-5"/>
                <w:sz w:val="20"/>
              </w:rPr>
              <w:t>No</w:t>
            </w:r>
          </w:p>
        </w:tc>
        <w:tc>
          <w:tcPr>
            <w:tcW w:w="96" w:type="dxa"/>
            <w:vMerge/>
            <w:tcBorders>
              <w:top w:val="nil"/>
            </w:tcBorders>
          </w:tcPr>
          <w:p w14:paraId="2127B420" w14:textId="77777777" w:rsidR="00A3066C" w:rsidRDefault="00A3066C">
            <w:pPr>
              <w:rPr>
                <w:sz w:val="2"/>
                <w:szCs w:val="2"/>
              </w:rPr>
            </w:pPr>
          </w:p>
        </w:tc>
        <w:tc>
          <w:tcPr>
            <w:tcW w:w="2237" w:type="dxa"/>
            <w:tcBorders>
              <w:top w:val="nil"/>
              <w:bottom w:val="nil"/>
            </w:tcBorders>
          </w:tcPr>
          <w:p w14:paraId="2127B421" w14:textId="77777777" w:rsidR="00A3066C" w:rsidRDefault="000A1F0C">
            <w:pPr>
              <w:pStyle w:val="TableParagraph"/>
              <w:tabs>
                <w:tab w:val="left" w:pos="1544"/>
              </w:tabs>
              <w:spacing w:before="86"/>
              <w:ind w:left="339"/>
              <w:rPr>
                <w:b/>
                <w:sz w:val="20"/>
              </w:rPr>
            </w:pPr>
            <w:r>
              <w:rPr>
                <w:b/>
                <w:spacing w:val="-4"/>
                <w:sz w:val="20"/>
              </w:rPr>
              <w:t>$500</w:t>
            </w:r>
            <w:r>
              <w:rPr>
                <w:b/>
                <w:sz w:val="20"/>
              </w:rPr>
              <w:tab/>
            </w:r>
            <w:r>
              <w:rPr>
                <w:b/>
                <w:spacing w:val="-5"/>
                <w:sz w:val="20"/>
              </w:rPr>
              <w:t>No</w:t>
            </w:r>
          </w:p>
        </w:tc>
        <w:tc>
          <w:tcPr>
            <w:tcW w:w="96" w:type="dxa"/>
            <w:vMerge/>
            <w:tcBorders>
              <w:top w:val="nil"/>
            </w:tcBorders>
          </w:tcPr>
          <w:p w14:paraId="2127B422" w14:textId="77777777" w:rsidR="00A3066C" w:rsidRDefault="00A3066C">
            <w:pPr>
              <w:rPr>
                <w:sz w:val="2"/>
                <w:szCs w:val="2"/>
              </w:rPr>
            </w:pPr>
          </w:p>
        </w:tc>
        <w:tc>
          <w:tcPr>
            <w:tcW w:w="1118" w:type="dxa"/>
            <w:tcBorders>
              <w:top w:val="nil"/>
              <w:bottom w:val="nil"/>
            </w:tcBorders>
          </w:tcPr>
          <w:p w14:paraId="2127B423" w14:textId="77777777" w:rsidR="00A3066C" w:rsidRDefault="000A1F0C">
            <w:pPr>
              <w:pStyle w:val="TableParagraph"/>
              <w:spacing w:before="86"/>
              <w:ind w:left="37" w:right="14"/>
              <w:jc w:val="center"/>
              <w:rPr>
                <w:b/>
                <w:sz w:val="20"/>
              </w:rPr>
            </w:pPr>
            <w:r>
              <w:rPr>
                <w:b/>
                <w:spacing w:val="-4"/>
                <w:sz w:val="20"/>
              </w:rPr>
              <w:t>$500</w:t>
            </w:r>
          </w:p>
        </w:tc>
        <w:tc>
          <w:tcPr>
            <w:tcW w:w="96" w:type="dxa"/>
            <w:vMerge/>
            <w:tcBorders>
              <w:top w:val="nil"/>
            </w:tcBorders>
          </w:tcPr>
          <w:p w14:paraId="2127B424" w14:textId="77777777" w:rsidR="00A3066C" w:rsidRDefault="00A3066C">
            <w:pPr>
              <w:rPr>
                <w:sz w:val="2"/>
                <w:szCs w:val="2"/>
              </w:rPr>
            </w:pPr>
          </w:p>
        </w:tc>
        <w:tc>
          <w:tcPr>
            <w:tcW w:w="1262" w:type="dxa"/>
            <w:tcBorders>
              <w:top w:val="nil"/>
              <w:bottom w:val="nil"/>
            </w:tcBorders>
          </w:tcPr>
          <w:p w14:paraId="2127B425" w14:textId="77777777" w:rsidR="00A3066C" w:rsidRDefault="000A1F0C">
            <w:pPr>
              <w:pStyle w:val="TableParagraph"/>
              <w:spacing w:before="86"/>
              <w:ind w:left="33" w:right="10"/>
              <w:jc w:val="center"/>
              <w:rPr>
                <w:b/>
                <w:sz w:val="20"/>
              </w:rPr>
            </w:pPr>
            <w:r>
              <w:rPr>
                <w:b/>
                <w:spacing w:val="-5"/>
                <w:sz w:val="20"/>
              </w:rPr>
              <w:t>Yes</w:t>
            </w:r>
          </w:p>
        </w:tc>
        <w:tc>
          <w:tcPr>
            <w:tcW w:w="96" w:type="dxa"/>
            <w:vMerge/>
            <w:tcBorders>
              <w:top w:val="nil"/>
            </w:tcBorders>
          </w:tcPr>
          <w:p w14:paraId="2127B426" w14:textId="77777777" w:rsidR="00A3066C" w:rsidRDefault="00A3066C">
            <w:pPr>
              <w:rPr>
                <w:sz w:val="2"/>
                <w:szCs w:val="2"/>
              </w:rPr>
            </w:pPr>
          </w:p>
        </w:tc>
        <w:tc>
          <w:tcPr>
            <w:tcW w:w="1277" w:type="dxa"/>
            <w:tcBorders>
              <w:top w:val="nil"/>
              <w:bottom w:val="nil"/>
            </w:tcBorders>
          </w:tcPr>
          <w:p w14:paraId="2127B427" w14:textId="77777777" w:rsidR="00A3066C" w:rsidRDefault="000A1F0C">
            <w:pPr>
              <w:pStyle w:val="TableParagraph"/>
              <w:spacing w:before="86"/>
              <w:ind w:left="38" w:right="19"/>
              <w:jc w:val="center"/>
              <w:rPr>
                <w:b/>
                <w:sz w:val="20"/>
              </w:rPr>
            </w:pPr>
            <w:r>
              <w:rPr>
                <w:b/>
                <w:spacing w:val="-5"/>
                <w:sz w:val="20"/>
              </w:rPr>
              <w:t>Yes</w:t>
            </w:r>
          </w:p>
        </w:tc>
      </w:tr>
      <w:tr w:rsidR="00A3066C" w14:paraId="2127B433" w14:textId="77777777">
        <w:trPr>
          <w:trHeight w:val="327"/>
        </w:trPr>
        <w:tc>
          <w:tcPr>
            <w:tcW w:w="6389" w:type="dxa"/>
            <w:tcBorders>
              <w:top w:val="nil"/>
              <w:bottom w:val="nil"/>
            </w:tcBorders>
          </w:tcPr>
          <w:p w14:paraId="2127B429" w14:textId="77777777" w:rsidR="00A3066C" w:rsidRDefault="000A1F0C">
            <w:pPr>
              <w:pStyle w:val="TableParagraph"/>
              <w:spacing w:before="62"/>
              <w:ind w:left="354"/>
              <w:rPr>
                <w:b/>
                <w:sz w:val="20"/>
              </w:rPr>
            </w:pPr>
            <w:r>
              <w:rPr>
                <w:b/>
                <w:sz w:val="20"/>
              </w:rPr>
              <w:t>Furnace</w:t>
            </w:r>
            <w:r>
              <w:rPr>
                <w:b/>
                <w:spacing w:val="-3"/>
                <w:sz w:val="20"/>
              </w:rPr>
              <w:t xml:space="preserve"> </w:t>
            </w:r>
            <w:r>
              <w:rPr>
                <w:b/>
                <w:spacing w:val="-2"/>
                <w:sz w:val="20"/>
              </w:rPr>
              <w:t>Tune/Clean</w:t>
            </w:r>
          </w:p>
        </w:tc>
        <w:tc>
          <w:tcPr>
            <w:tcW w:w="2237" w:type="dxa"/>
            <w:tcBorders>
              <w:top w:val="nil"/>
              <w:bottom w:val="nil"/>
            </w:tcBorders>
          </w:tcPr>
          <w:p w14:paraId="2127B42A" w14:textId="77777777" w:rsidR="00A3066C" w:rsidRDefault="00A3066C">
            <w:pPr>
              <w:pStyle w:val="TableParagraph"/>
              <w:rPr>
                <w:rFonts w:ascii="Times New Roman"/>
                <w:sz w:val="18"/>
              </w:rPr>
            </w:pPr>
          </w:p>
        </w:tc>
        <w:tc>
          <w:tcPr>
            <w:tcW w:w="96" w:type="dxa"/>
            <w:vMerge/>
            <w:tcBorders>
              <w:top w:val="nil"/>
            </w:tcBorders>
          </w:tcPr>
          <w:p w14:paraId="2127B42B" w14:textId="77777777" w:rsidR="00A3066C" w:rsidRDefault="00A3066C">
            <w:pPr>
              <w:rPr>
                <w:sz w:val="2"/>
                <w:szCs w:val="2"/>
              </w:rPr>
            </w:pPr>
          </w:p>
        </w:tc>
        <w:tc>
          <w:tcPr>
            <w:tcW w:w="2237" w:type="dxa"/>
            <w:tcBorders>
              <w:top w:val="nil"/>
              <w:bottom w:val="nil"/>
            </w:tcBorders>
          </w:tcPr>
          <w:p w14:paraId="2127B42C" w14:textId="77777777" w:rsidR="00A3066C" w:rsidRDefault="00A3066C">
            <w:pPr>
              <w:pStyle w:val="TableParagraph"/>
              <w:rPr>
                <w:rFonts w:ascii="Times New Roman"/>
                <w:sz w:val="18"/>
              </w:rPr>
            </w:pPr>
          </w:p>
        </w:tc>
        <w:tc>
          <w:tcPr>
            <w:tcW w:w="96" w:type="dxa"/>
            <w:vMerge/>
            <w:tcBorders>
              <w:top w:val="nil"/>
            </w:tcBorders>
          </w:tcPr>
          <w:p w14:paraId="2127B42D" w14:textId="77777777" w:rsidR="00A3066C" w:rsidRDefault="00A3066C">
            <w:pPr>
              <w:rPr>
                <w:sz w:val="2"/>
                <w:szCs w:val="2"/>
              </w:rPr>
            </w:pPr>
          </w:p>
        </w:tc>
        <w:tc>
          <w:tcPr>
            <w:tcW w:w="1118" w:type="dxa"/>
            <w:tcBorders>
              <w:top w:val="nil"/>
              <w:bottom w:val="nil"/>
            </w:tcBorders>
          </w:tcPr>
          <w:p w14:paraId="2127B42E" w14:textId="77777777" w:rsidR="00A3066C" w:rsidRDefault="00A3066C">
            <w:pPr>
              <w:pStyle w:val="TableParagraph"/>
              <w:rPr>
                <w:rFonts w:ascii="Times New Roman"/>
                <w:sz w:val="18"/>
              </w:rPr>
            </w:pPr>
          </w:p>
        </w:tc>
        <w:tc>
          <w:tcPr>
            <w:tcW w:w="96" w:type="dxa"/>
            <w:vMerge/>
            <w:tcBorders>
              <w:top w:val="nil"/>
            </w:tcBorders>
          </w:tcPr>
          <w:p w14:paraId="2127B42F" w14:textId="77777777" w:rsidR="00A3066C" w:rsidRDefault="00A3066C">
            <w:pPr>
              <w:rPr>
                <w:sz w:val="2"/>
                <w:szCs w:val="2"/>
              </w:rPr>
            </w:pPr>
          </w:p>
        </w:tc>
        <w:tc>
          <w:tcPr>
            <w:tcW w:w="1262" w:type="dxa"/>
            <w:tcBorders>
              <w:top w:val="nil"/>
              <w:bottom w:val="nil"/>
            </w:tcBorders>
          </w:tcPr>
          <w:p w14:paraId="2127B430" w14:textId="77777777" w:rsidR="00A3066C" w:rsidRDefault="00A3066C">
            <w:pPr>
              <w:pStyle w:val="TableParagraph"/>
              <w:rPr>
                <w:rFonts w:ascii="Times New Roman"/>
                <w:sz w:val="18"/>
              </w:rPr>
            </w:pPr>
          </w:p>
        </w:tc>
        <w:tc>
          <w:tcPr>
            <w:tcW w:w="96" w:type="dxa"/>
            <w:vMerge/>
            <w:tcBorders>
              <w:top w:val="nil"/>
            </w:tcBorders>
          </w:tcPr>
          <w:p w14:paraId="2127B431" w14:textId="77777777" w:rsidR="00A3066C" w:rsidRDefault="00A3066C">
            <w:pPr>
              <w:rPr>
                <w:sz w:val="2"/>
                <w:szCs w:val="2"/>
              </w:rPr>
            </w:pPr>
          </w:p>
        </w:tc>
        <w:tc>
          <w:tcPr>
            <w:tcW w:w="1277" w:type="dxa"/>
            <w:tcBorders>
              <w:top w:val="nil"/>
              <w:bottom w:val="nil"/>
            </w:tcBorders>
          </w:tcPr>
          <w:p w14:paraId="2127B432" w14:textId="77777777" w:rsidR="00A3066C" w:rsidRDefault="00A3066C">
            <w:pPr>
              <w:pStyle w:val="TableParagraph"/>
              <w:rPr>
                <w:rFonts w:ascii="Times New Roman"/>
                <w:sz w:val="18"/>
              </w:rPr>
            </w:pPr>
          </w:p>
        </w:tc>
      </w:tr>
      <w:tr w:rsidR="00A3066C" w14:paraId="2127B43E" w14:textId="77777777">
        <w:trPr>
          <w:trHeight w:val="311"/>
        </w:trPr>
        <w:tc>
          <w:tcPr>
            <w:tcW w:w="6389" w:type="dxa"/>
            <w:tcBorders>
              <w:top w:val="nil"/>
              <w:bottom w:val="nil"/>
            </w:tcBorders>
          </w:tcPr>
          <w:p w14:paraId="2127B434" w14:textId="77777777" w:rsidR="00A3066C" w:rsidRDefault="000A1F0C">
            <w:pPr>
              <w:pStyle w:val="TableParagraph"/>
              <w:spacing w:before="31"/>
              <w:ind w:left="354"/>
              <w:rPr>
                <w:i/>
                <w:sz w:val="18"/>
              </w:rPr>
            </w:pPr>
            <w:r>
              <w:rPr>
                <w:i/>
                <w:sz w:val="18"/>
              </w:rPr>
              <w:t>Furnace Tune/Clean</w:t>
            </w:r>
            <w:r>
              <w:rPr>
                <w:i/>
                <w:spacing w:val="1"/>
                <w:sz w:val="18"/>
              </w:rPr>
              <w:t xml:space="preserve"> </w:t>
            </w:r>
            <w:r>
              <w:rPr>
                <w:i/>
                <w:sz w:val="18"/>
              </w:rPr>
              <w:t>-</w:t>
            </w:r>
            <w:r>
              <w:rPr>
                <w:i/>
                <w:spacing w:val="3"/>
                <w:sz w:val="18"/>
              </w:rPr>
              <w:t xml:space="preserve"> </w:t>
            </w:r>
            <w:r>
              <w:rPr>
                <w:i/>
                <w:sz w:val="18"/>
              </w:rPr>
              <w:t>all</w:t>
            </w:r>
            <w:r>
              <w:rPr>
                <w:i/>
                <w:spacing w:val="-6"/>
                <w:sz w:val="18"/>
              </w:rPr>
              <w:t xml:space="preserve"> </w:t>
            </w:r>
            <w:r>
              <w:rPr>
                <w:i/>
                <w:sz w:val="18"/>
              </w:rPr>
              <w:t>fuel</w:t>
            </w:r>
            <w:r>
              <w:rPr>
                <w:i/>
                <w:spacing w:val="-6"/>
                <w:sz w:val="18"/>
              </w:rPr>
              <w:t xml:space="preserve"> </w:t>
            </w:r>
            <w:r>
              <w:rPr>
                <w:i/>
                <w:spacing w:val="-2"/>
                <w:sz w:val="18"/>
              </w:rPr>
              <w:t>types</w:t>
            </w:r>
          </w:p>
        </w:tc>
        <w:tc>
          <w:tcPr>
            <w:tcW w:w="2237" w:type="dxa"/>
            <w:tcBorders>
              <w:top w:val="nil"/>
              <w:bottom w:val="nil"/>
            </w:tcBorders>
          </w:tcPr>
          <w:p w14:paraId="2127B435" w14:textId="77777777" w:rsidR="00A3066C" w:rsidRDefault="000A1F0C">
            <w:pPr>
              <w:pStyle w:val="TableParagraph"/>
              <w:tabs>
                <w:tab w:val="left" w:pos="1645"/>
              </w:tabs>
              <w:spacing w:before="41"/>
              <w:ind w:left="527"/>
              <w:rPr>
                <w:b/>
                <w:sz w:val="20"/>
              </w:rPr>
            </w:pPr>
            <w:r>
              <w:rPr>
                <w:b/>
                <w:spacing w:val="-10"/>
                <w:sz w:val="20"/>
              </w:rPr>
              <w:t>-</w:t>
            </w:r>
            <w:r>
              <w:rPr>
                <w:b/>
                <w:sz w:val="20"/>
              </w:rPr>
              <w:tab/>
            </w:r>
            <w:r>
              <w:rPr>
                <w:b/>
                <w:spacing w:val="-10"/>
                <w:sz w:val="20"/>
              </w:rPr>
              <w:t>-</w:t>
            </w:r>
          </w:p>
        </w:tc>
        <w:tc>
          <w:tcPr>
            <w:tcW w:w="96" w:type="dxa"/>
            <w:vMerge/>
            <w:tcBorders>
              <w:top w:val="nil"/>
            </w:tcBorders>
          </w:tcPr>
          <w:p w14:paraId="2127B436" w14:textId="77777777" w:rsidR="00A3066C" w:rsidRDefault="00A3066C">
            <w:pPr>
              <w:rPr>
                <w:sz w:val="2"/>
                <w:szCs w:val="2"/>
              </w:rPr>
            </w:pPr>
          </w:p>
        </w:tc>
        <w:tc>
          <w:tcPr>
            <w:tcW w:w="2237" w:type="dxa"/>
            <w:tcBorders>
              <w:top w:val="nil"/>
              <w:bottom w:val="nil"/>
            </w:tcBorders>
          </w:tcPr>
          <w:p w14:paraId="2127B437" w14:textId="77777777" w:rsidR="00A3066C" w:rsidRDefault="000A1F0C">
            <w:pPr>
              <w:pStyle w:val="TableParagraph"/>
              <w:tabs>
                <w:tab w:val="left" w:pos="1645"/>
              </w:tabs>
              <w:spacing w:before="41"/>
              <w:ind w:left="527"/>
              <w:rPr>
                <w:b/>
                <w:sz w:val="20"/>
              </w:rPr>
            </w:pPr>
            <w:r>
              <w:rPr>
                <w:b/>
                <w:spacing w:val="-10"/>
                <w:sz w:val="20"/>
              </w:rPr>
              <w:t>-</w:t>
            </w:r>
            <w:r>
              <w:rPr>
                <w:b/>
                <w:sz w:val="20"/>
              </w:rPr>
              <w:tab/>
            </w:r>
            <w:r>
              <w:rPr>
                <w:b/>
                <w:spacing w:val="-10"/>
                <w:sz w:val="20"/>
              </w:rPr>
              <w:t>-</w:t>
            </w:r>
          </w:p>
        </w:tc>
        <w:tc>
          <w:tcPr>
            <w:tcW w:w="96" w:type="dxa"/>
            <w:vMerge/>
            <w:tcBorders>
              <w:top w:val="nil"/>
            </w:tcBorders>
          </w:tcPr>
          <w:p w14:paraId="2127B438" w14:textId="77777777" w:rsidR="00A3066C" w:rsidRDefault="00A3066C">
            <w:pPr>
              <w:rPr>
                <w:sz w:val="2"/>
                <w:szCs w:val="2"/>
              </w:rPr>
            </w:pPr>
          </w:p>
        </w:tc>
        <w:tc>
          <w:tcPr>
            <w:tcW w:w="1118" w:type="dxa"/>
            <w:tcBorders>
              <w:top w:val="nil"/>
              <w:bottom w:val="nil"/>
            </w:tcBorders>
          </w:tcPr>
          <w:p w14:paraId="2127B439" w14:textId="77777777" w:rsidR="00A3066C" w:rsidRDefault="000A1F0C">
            <w:pPr>
              <w:pStyle w:val="TableParagraph"/>
              <w:spacing w:before="41"/>
              <w:ind w:left="37" w:right="14"/>
              <w:jc w:val="center"/>
              <w:rPr>
                <w:b/>
                <w:sz w:val="20"/>
              </w:rPr>
            </w:pPr>
            <w:r>
              <w:rPr>
                <w:b/>
                <w:spacing w:val="-10"/>
                <w:sz w:val="20"/>
              </w:rPr>
              <w:t>-</w:t>
            </w:r>
          </w:p>
        </w:tc>
        <w:tc>
          <w:tcPr>
            <w:tcW w:w="96" w:type="dxa"/>
            <w:vMerge/>
            <w:tcBorders>
              <w:top w:val="nil"/>
            </w:tcBorders>
          </w:tcPr>
          <w:p w14:paraId="2127B43A" w14:textId="77777777" w:rsidR="00A3066C" w:rsidRDefault="00A3066C">
            <w:pPr>
              <w:rPr>
                <w:sz w:val="2"/>
                <w:szCs w:val="2"/>
              </w:rPr>
            </w:pPr>
          </w:p>
        </w:tc>
        <w:tc>
          <w:tcPr>
            <w:tcW w:w="1262" w:type="dxa"/>
            <w:tcBorders>
              <w:top w:val="nil"/>
              <w:bottom w:val="nil"/>
            </w:tcBorders>
          </w:tcPr>
          <w:p w14:paraId="2127B43B" w14:textId="77777777" w:rsidR="00A3066C" w:rsidRDefault="000A1F0C">
            <w:pPr>
              <w:pStyle w:val="TableParagraph"/>
              <w:spacing w:before="41"/>
              <w:ind w:left="33" w:right="9"/>
              <w:jc w:val="center"/>
              <w:rPr>
                <w:b/>
                <w:sz w:val="20"/>
              </w:rPr>
            </w:pPr>
            <w:r>
              <w:rPr>
                <w:b/>
                <w:spacing w:val="-5"/>
                <w:sz w:val="20"/>
              </w:rPr>
              <w:t>Yes</w:t>
            </w:r>
          </w:p>
        </w:tc>
        <w:tc>
          <w:tcPr>
            <w:tcW w:w="96" w:type="dxa"/>
            <w:vMerge/>
            <w:tcBorders>
              <w:top w:val="nil"/>
            </w:tcBorders>
          </w:tcPr>
          <w:p w14:paraId="2127B43C" w14:textId="77777777" w:rsidR="00A3066C" w:rsidRDefault="00A3066C">
            <w:pPr>
              <w:rPr>
                <w:sz w:val="2"/>
                <w:szCs w:val="2"/>
              </w:rPr>
            </w:pPr>
          </w:p>
        </w:tc>
        <w:tc>
          <w:tcPr>
            <w:tcW w:w="1277" w:type="dxa"/>
            <w:tcBorders>
              <w:top w:val="nil"/>
              <w:bottom w:val="nil"/>
            </w:tcBorders>
          </w:tcPr>
          <w:p w14:paraId="2127B43D" w14:textId="77777777" w:rsidR="00A3066C" w:rsidRDefault="000A1F0C">
            <w:pPr>
              <w:pStyle w:val="TableParagraph"/>
              <w:spacing w:before="41"/>
              <w:ind w:left="38" w:right="18"/>
              <w:jc w:val="center"/>
              <w:rPr>
                <w:b/>
                <w:sz w:val="20"/>
              </w:rPr>
            </w:pPr>
            <w:r>
              <w:rPr>
                <w:b/>
                <w:spacing w:val="-5"/>
                <w:sz w:val="20"/>
              </w:rPr>
              <w:t>Yes</w:t>
            </w:r>
          </w:p>
        </w:tc>
      </w:tr>
      <w:tr w:rsidR="00A3066C" w14:paraId="2127B44E" w14:textId="77777777">
        <w:trPr>
          <w:trHeight w:val="584"/>
        </w:trPr>
        <w:tc>
          <w:tcPr>
            <w:tcW w:w="6389" w:type="dxa"/>
            <w:tcBorders>
              <w:top w:val="nil"/>
              <w:bottom w:val="nil"/>
            </w:tcBorders>
          </w:tcPr>
          <w:p w14:paraId="2127B43F" w14:textId="7361E764" w:rsidR="00A3066C" w:rsidRDefault="000A1F0C">
            <w:pPr>
              <w:pStyle w:val="TableParagraph"/>
              <w:spacing w:before="36" w:line="273" w:lineRule="auto"/>
              <w:ind w:left="354" w:right="211"/>
              <w:rPr>
                <w:i/>
                <w:sz w:val="18"/>
              </w:rPr>
            </w:pPr>
            <w:r>
              <w:rPr>
                <w:i/>
                <w:sz w:val="18"/>
              </w:rPr>
              <w:t xml:space="preserve">Furnace Tune/Clean </w:t>
            </w:r>
            <w:r w:rsidR="00B2682F">
              <w:rPr>
                <w:i/>
                <w:sz w:val="18"/>
              </w:rPr>
              <w:t>–</w:t>
            </w:r>
            <w:r>
              <w:rPr>
                <w:i/>
                <w:sz w:val="18"/>
              </w:rPr>
              <w:t xml:space="preserve"> </w:t>
            </w:r>
            <w:r w:rsidR="00B2682F">
              <w:rPr>
                <w:i/>
                <w:sz w:val="18"/>
              </w:rPr>
              <w:t xml:space="preserve">utilities - </w:t>
            </w:r>
            <w:r>
              <w:rPr>
                <w:i/>
                <w:sz w:val="18"/>
              </w:rPr>
              <w:t>natural</w:t>
            </w:r>
            <w:r>
              <w:rPr>
                <w:i/>
                <w:spacing w:val="-6"/>
                <w:sz w:val="18"/>
              </w:rPr>
              <w:t xml:space="preserve"> </w:t>
            </w:r>
            <w:r>
              <w:rPr>
                <w:i/>
                <w:sz w:val="18"/>
              </w:rPr>
              <w:t xml:space="preserve">gas </w:t>
            </w:r>
            <w:r>
              <w:rPr>
                <w:i/>
                <w:sz w:val="18"/>
              </w:rPr>
              <w:t>- may be performed on 1 existing unit per home</w:t>
            </w:r>
          </w:p>
        </w:tc>
        <w:tc>
          <w:tcPr>
            <w:tcW w:w="2237" w:type="dxa"/>
            <w:tcBorders>
              <w:top w:val="nil"/>
              <w:bottom w:val="nil"/>
            </w:tcBorders>
          </w:tcPr>
          <w:p w14:paraId="2127B440" w14:textId="77777777" w:rsidR="00A3066C" w:rsidRDefault="00A3066C">
            <w:pPr>
              <w:pStyle w:val="TableParagraph"/>
              <w:spacing w:before="84"/>
              <w:rPr>
                <w:b/>
                <w:sz w:val="20"/>
              </w:rPr>
            </w:pPr>
          </w:p>
          <w:p w14:paraId="2127B441" w14:textId="77777777" w:rsidR="00A3066C" w:rsidRDefault="000A1F0C">
            <w:pPr>
              <w:pStyle w:val="TableParagraph"/>
              <w:tabs>
                <w:tab w:val="left" w:pos="1544"/>
              </w:tabs>
              <w:spacing w:before="1"/>
              <w:ind w:left="340"/>
              <w:rPr>
                <w:b/>
                <w:sz w:val="20"/>
              </w:rPr>
            </w:pPr>
            <w:r>
              <w:rPr>
                <w:b/>
                <w:spacing w:val="-4"/>
                <w:sz w:val="20"/>
              </w:rPr>
              <w:t>$300</w:t>
            </w:r>
            <w:r>
              <w:rPr>
                <w:b/>
                <w:sz w:val="20"/>
              </w:rPr>
              <w:tab/>
            </w:r>
            <w:r>
              <w:rPr>
                <w:b/>
                <w:spacing w:val="-5"/>
                <w:sz w:val="20"/>
              </w:rPr>
              <w:t>No</w:t>
            </w:r>
          </w:p>
        </w:tc>
        <w:tc>
          <w:tcPr>
            <w:tcW w:w="96" w:type="dxa"/>
            <w:vMerge/>
            <w:tcBorders>
              <w:top w:val="nil"/>
            </w:tcBorders>
          </w:tcPr>
          <w:p w14:paraId="2127B442" w14:textId="77777777" w:rsidR="00A3066C" w:rsidRDefault="00A3066C">
            <w:pPr>
              <w:rPr>
                <w:sz w:val="2"/>
                <w:szCs w:val="2"/>
              </w:rPr>
            </w:pPr>
          </w:p>
        </w:tc>
        <w:tc>
          <w:tcPr>
            <w:tcW w:w="2237" w:type="dxa"/>
            <w:tcBorders>
              <w:top w:val="nil"/>
              <w:bottom w:val="nil"/>
            </w:tcBorders>
          </w:tcPr>
          <w:p w14:paraId="2127B443" w14:textId="77777777" w:rsidR="00A3066C" w:rsidRDefault="00A3066C">
            <w:pPr>
              <w:pStyle w:val="TableParagraph"/>
              <w:spacing w:before="84"/>
              <w:rPr>
                <w:b/>
                <w:sz w:val="20"/>
              </w:rPr>
            </w:pPr>
          </w:p>
          <w:p w14:paraId="2127B444" w14:textId="77777777" w:rsidR="00A3066C" w:rsidRDefault="000A1F0C">
            <w:pPr>
              <w:pStyle w:val="TableParagraph"/>
              <w:tabs>
                <w:tab w:val="left" w:pos="1544"/>
              </w:tabs>
              <w:spacing w:before="1"/>
              <w:ind w:left="339"/>
              <w:rPr>
                <w:b/>
                <w:sz w:val="20"/>
              </w:rPr>
            </w:pPr>
            <w:r>
              <w:rPr>
                <w:b/>
                <w:spacing w:val="-4"/>
                <w:sz w:val="20"/>
              </w:rPr>
              <w:t>$300</w:t>
            </w:r>
            <w:r>
              <w:rPr>
                <w:b/>
                <w:sz w:val="20"/>
              </w:rPr>
              <w:tab/>
            </w:r>
            <w:r>
              <w:rPr>
                <w:b/>
                <w:spacing w:val="-5"/>
                <w:sz w:val="20"/>
              </w:rPr>
              <w:t>No</w:t>
            </w:r>
          </w:p>
        </w:tc>
        <w:tc>
          <w:tcPr>
            <w:tcW w:w="96" w:type="dxa"/>
            <w:vMerge/>
            <w:tcBorders>
              <w:top w:val="nil"/>
            </w:tcBorders>
          </w:tcPr>
          <w:p w14:paraId="2127B445" w14:textId="77777777" w:rsidR="00A3066C" w:rsidRDefault="00A3066C">
            <w:pPr>
              <w:rPr>
                <w:sz w:val="2"/>
                <w:szCs w:val="2"/>
              </w:rPr>
            </w:pPr>
          </w:p>
        </w:tc>
        <w:tc>
          <w:tcPr>
            <w:tcW w:w="1118" w:type="dxa"/>
            <w:tcBorders>
              <w:top w:val="nil"/>
              <w:bottom w:val="nil"/>
            </w:tcBorders>
          </w:tcPr>
          <w:p w14:paraId="2127B446" w14:textId="77777777" w:rsidR="00A3066C" w:rsidRDefault="00A3066C">
            <w:pPr>
              <w:pStyle w:val="TableParagraph"/>
              <w:spacing w:before="84"/>
              <w:rPr>
                <w:b/>
                <w:sz w:val="20"/>
              </w:rPr>
            </w:pPr>
          </w:p>
          <w:p w14:paraId="2127B447" w14:textId="77777777" w:rsidR="00A3066C" w:rsidRDefault="000A1F0C">
            <w:pPr>
              <w:pStyle w:val="TableParagraph"/>
              <w:spacing w:before="1"/>
              <w:ind w:left="37" w:right="14"/>
              <w:jc w:val="center"/>
              <w:rPr>
                <w:b/>
                <w:sz w:val="20"/>
              </w:rPr>
            </w:pPr>
            <w:r>
              <w:rPr>
                <w:b/>
                <w:spacing w:val="-4"/>
                <w:sz w:val="20"/>
              </w:rPr>
              <w:t>$300</w:t>
            </w:r>
          </w:p>
        </w:tc>
        <w:tc>
          <w:tcPr>
            <w:tcW w:w="96" w:type="dxa"/>
            <w:vMerge/>
            <w:tcBorders>
              <w:top w:val="nil"/>
            </w:tcBorders>
          </w:tcPr>
          <w:p w14:paraId="2127B448" w14:textId="77777777" w:rsidR="00A3066C" w:rsidRDefault="00A3066C">
            <w:pPr>
              <w:rPr>
                <w:sz w:val="2"/>
                <w:szCs w:val="2"/>
              </w:rPr>
            </w:pPr>
          </w:p>
        </w:tc>
        <w:tc>
          <w:tcPr>
            <w:tcW w:w="1262" w:type="dxa"/>
            <w:tcBorders>
              <w:top w:val="nil"/>
              <w:bottom w:val="nil"/>
            </w:tcBorders>
          </w:tcPr>
          <w:p w14:paraId="2127B449" w14:textId="77777777" w:rsidR="00A3066C" w:rsidRDefault="00A3066C">
            <w:pPr>
              <w:pStyle w:val="TableParagraph"/>
              <w:spacing w:before="84"/>
              <w:rPr>
                <w:b/>
                <w:sz w:val="20"/>
              </w:rPr>
            </w:pPr>
          </w:p>
          <w:p w14:paraId="2127B44A" w14:textId="5DA0FBF6" w:rsidR="00A3066C" w:rsidRDefault="000A1F0C">
            <w:pPr>
              <w:pStyle w:val="TableParagraph"/>
              <w:spacing w:before="1"/>
              <w:ind w:left="33" w:right="10"/>
              <w:jc w:val="center"/>
              <w:rPr>
                <w:b/>
                <w:sz w:val="20"/>
              </w:rPr>
            </w:pPr>
            <w:del w:id="112" w:author="Taylor, Christine [HHS]" w:date="2025-07-18T13:29:00Z" w16du:dateUtc="2025-07-18T18:29:00Z">
              <w:r w:rsidDel="00B2682F">
                <w:rPr>
                  <w:b/>
                  <w:spacing w:val="-5"/>
                  <w:sz w:val="20"/>
                </w:rPr>
                <w:delText>Yes</w:delText>
              </w:r>
            </w:del>
            <w:ins w:id="113" w:author="Taylor, Christine [HHS]" w:date="2025-07-18T13:29:00Z" w16du:dateUtc="2025-07-18T18:29:00Z">
              <w:r w:rsidR="00B2682F">
                <w:rPr>
                  <w:b/>
                  <w:spacing w:val="-5"/>
                  <w:sz w:val="20"/>
                </w:rPr>
                <w:t>-</w:t>
              </w:r>
            </w:ins>
          </w:p>
        </w:tc>
        <w:tc>
          <w:tcPr>
            <w:tcW w:w="96" w:type="dxa"/>
            <w:vMerge/>
            <w:tcBorders>
              <w:top w:val="nil"/>
            </w:tcBorders>
          </w:tcPr>
          <w:p w14:paraId="2127B44B" w14:textId="77777777" w:rsidR="00A3066C" w:rsidRDefault="00A3066C">
            <w:pPr>
              <w:rPr>
                <w:sz w:val="2"/>
                <w:szCs w:val="2"/>
              </w:rPr>
            </w:pPr>
          </w:p>
        </w:tc>
        <w:tc>
          <w:tcPr>
            <w:tcW w:w="1277" w:type="dxa"/>
            <w:tcBorders>
              <w:top w:val="nil"/>
              <w:bottom w:val="nil"/>
            </w:tcBorders>
          </w:tcPr>
          <w:p w14:paraId="2127B44C" w14:textId="77777777" w:rsidR="00A3066C" w:rsidRDefault="00A3066C">
            <w:pPr>
              <w:pStyle w:val="TableParagraph"/>
              <w:spacing w:before="84"/>
              <w:rPr>
                <w:b/>
                <w:sz w:val="20"/>
              </w:rPr>
            </w:pPr>
          </w:p>
          <w:p w14:paraId="2127B44D" w14:textId="7EEE2044" w:rsidR="00A3066C" w:rsidRDefault="000A1F0C">
            <w:pPr>
              <w:pStyle w:val="TableParagraph"/>
              <w:spacing w:before="1"/>
              <w:ind w:left="38" w:right="19"/>
              <w:jc w:val="center"/>
              <w:rPr>
                <w:b/>
                <w:sz w:val="20"/>
              </w:rPr>
            </w:pPr>
            <w:del w:id="114" w:author="Taylor, Christine [HHS]" w:date="2025-07-18T13:29:00Z" w16du:dateUtc="2025-07-18T18:29:00Z">
              <w:r w:rsidDel="00B2682F">
                <w:rPr>
                  <w:b/>
                  <w:spacing w:val="-5"/>
                  <w:sz w:val="20"/>
                </w:rPr>
                <w:delText>Yes</w:delText>
              </w:r>
            </w:del>
            <w:ins w:id="115" w:author="Taylor, Christine [HHS]" w:date="2025-07-18T13:29:00Z" w16du:dateUtc="2025-07-18T18:29:00Z">
              <w:r w:rsidR="00B2682F">
                <w:rPr>
                  <w:b/>
                  <w:spacing w:val="-5"/>
                  <w:sz w:val="20"/>
                </w:rPr>
                <w:t>-</w:t>
              </w:r>
            </w:ins>
          </w:p>
        </w:tc>
      </w:tr>
      <w:tr w:rsidR="00A3066C" w14:paraId="2127B45E" w14:textId="77777777">
        <w:trPr>
          <w:trHeight w:val="612"/>
        </w:trPr>
        <w:tc>
          <w:tcPr>
            <w:tcW w:w="6389" w:type="dxa"/>
            <w:tcBorders>
              <w:top w:val="nil"/>
              <w:bottom w:val="nil"/>
            </w:tcBorders>
          </w:tcPr>
          <w:p w14:paraId="2127B44F" w14:textId="18A42CDF" w:rsidR="00A3066C" w:rsidRDefault="000A1F0C">
            <w:pPr>
              <w:pStyle w:val="TableParagraph"/>
              <w:spacing w:before="36" w:line="273" w:lineRule="auto"/>
              <w:ind w:left="354"/>
              <w:rPr>
                <w:i/>
                <w:sz w:val="18"/>
              </w:rPr>
            </w:pPr>
            <w:r>
              <w:rPr>
                <w:i/>
                <w:sz w:val="18"/>
              </w:rPr>
              <w:t>Furnace</w:t>
            </w:r>
            <w:r>
              <w:rPr>
                <w:i/>
                <w:spacing w:val="-1"/>
                <w:sz w:val="18"/>
              </w:rPr>
              <w:t xml:space="preserve"> </w:t>
            </w:r>
            <w:r>
              <w:rPr>
                <w:i/>
                <w:sz w:val="18"/>
              </w:rPr>
              <w:t>Tune/Clean</w:t>
            </w:r>
            <w:r>
              <w:rPr>
                <w:i/>
                <w:spacing w:val="-1"/>
                <w:sz w:val="18"/>
              </w:rPr>
              <w:t xml:space="preserve"> </w:t>
            </w:r>
            <w:r w:rsidR="00B2682F">
              <w:rPr>
                <w:i/>
                <w:sz w:val="18"/>
              </w:rPr>
              <w:t>–</w:t>
            </w:r>
            <w:r>
              <w:rPr>
                <w:i/>
                <w:sz w:val="18"/>
              </w:rPr>
              <w:t xml:space="preserve"> </w:t>
            </w:r>
            <w:r w:rsidR="00B2682F">
              <w:rPr>
                <w:i/>
                <w:sz w:val="18"/>
              </w:rPr>
              <w:t xml:space="preserve">utilities - </w:t>
            </w:r>
            <w:r>
              <w:rPr>
                <w:i/>
                <w:sz w:val="18"/>
              </w:rPr>
              <w:t>electric</w:t>
            </w:r>
            <w:r>
              <w:rPr>
                <w:i/>
                <w:spacing w:val="-1"/>
                <w:sz w:val="18"/>
              </w:rPr>
              <w:t xml:space="preserve"> </w:t>
            </w:r>
            <w:r>
              <w:rPr>
                <w:i/>
                <w:sz w:val="18"/>
              </w:rPr>
              <w:t xml:space="preserve">- </w:t>
            </w:r>
            <w:r>
              <w:rPr>
                <w:i/>
                <w:sz w:val="18"/>
              </w:rPr>
              <w:t>may</w:t>
            </w:r>
            <w:r>
              <w:rPr>
                <w:i/>
                <w:spacing w:val="-1"/>
                <w:sz w:val="18"/>
              </w:rPr>
              <w:t xml:space="preserve"> </w:t>
            </w:r>
            <w:r>
              <w:rPr>
                <w:i/>
                <w:sz w:val="18"/>
              </w:rPr>
              <w:t>be</w:t>
            </w:r>
            <w:r>
              <w:rPr>
                <w:i/>
                <w:spacing w:val="-1"/>
                <w:sz w:val="18"/>
              </w:rPr>
              <w:t xml:space="preserve"> </w:t>
            </w:r>
            <w:r>
              <w:rPr>
                <w:i/>
                <w:sz w:val="18"/>
              </w:rPr>
              <w:t>performed</w:t>
            </w:r>
            <w:r>
              <w:rPr>
                <w:i/>
                <w:spacing w:val="-1"/>
                <w:sz w:val="18"/>
              </w:rPr>
              <w:t xml:space="preserve"> </w:t>
            </w:r>
            <w:r>
              <w:rPr>
                <w:i/>
                <w:sz w:val="18"/>
              </w:rPr>
              <w:t>on</w:t>
            </w:r>
            <w:r>
              <w:rPr>
                <w:i/>
                <w:spacing w:val="-1"/>
                <w:sz w:val="18"/>
              </w:rPr>
              <w:t xml:space="preserve"> </w:t>
            </w:r>
            <w:r>
              <w:rPr>
                <w:i/>
                <w:sz w:val="18"/>
              </w:rPr>
              <w:t>1</w:t>
            </w:r>
            <w:r>
              <w:rPr>
                <w:i/>
                <w:spacing w:val="-1"/>
                <w:sz w:val="18"/>
              </w:rPr>
              <w:t xml:space="preserve"> </w:t>
            </w:r>
            <w:r>
              <w:rPr>
                <w:i/>
                <w:sz w:val="18"/>
              </w:rPr>
              <w:t>existing unit per home</w:t>
            </w:r>
          </w:p>
        </w:tc>
        <w:tc>
          <w:tcPr>
            <w:tcW w:w="2237" w:type="dxa"/>
            <w:tcBorders>
              <w:top w:val="nil"/>
              <w:bottom w:val="nil"/>
            </w:tcBorders>
          </w:tcPr>
          <w:p w14:paraId="2127B450" w14:textId="77777777" w:rsidR="00A3066C" w:rsidRDefault="00A3066C">
            <w:pPr>
              <w:pStyle w:val="TableParagraph"/>
              <w:spacing w:before="84"/>
              <w:rPr>
                <w:b/>
                <w:sz w:val="20"/>
              </w:rPr>
            </w:pPr>
          </w:p>
          <w:p w14:paraId="2127B451" w14:textId="77777777" w:rsidR="00A3066C" w:rsidRDefault="000A1F0C">
            <w:pPr>
              <w:pStyle w:val="TableParagraph"/>
              <w:tabs>
                <w:tab w:val="left" w:pos="1458"/>
              </w:tabs>
              <w:spacing w:before="1"/>
              <w:ind w:left="426"/>
              <w:rPr>
                <w:b/>
                <w:sz w:val="20"/>
              </w:rPr>
            </w:pPr>
            <w:r>
              <w:rPr>
                <w:b/>
                <w:spacing w:val="-5"/>
                <w:sz w:val="20"/>
              </w:rPr>
              <w:t>No</w:t>
            </w:r>
            <w:r>
              <w:rPr>
                <w:b/>
                <w:sz w:val="20"/>
              </w:rPr>
              <w:tab/>
            </w:r>
            <w:r>
              <w:rPr>
                <w:b/>
                <w:spacing w:val="-4"/>
                <w:sz w:val="20"/>
              </w:rPr>
              <w:t>$300</w:t>
            </w:r>
          </w:p>
        </w:tc>
        <w:tc>
          <w:tcPr>
            <w:tcW w:w="96" w:type="dxa"/>
            <w:vMerge/>
            <w:tcBorders>
              <w:top w:val="nil"/>
            </w:tcBorders>
          </w:tcPr>
          <w:p w14:paraId="2127B452" w14:textId="77777777" w:rsidR="00A3066C" w:rsidRDefault="00A3066C">
            <w:pPr>
              <w:rPr>
                <w:sz w:val="2"/>
                <w:szCs w:val="2"/>
              </w:rPr>
            </w:pPr>
          </w:p>
        </w:tc>
        <w:tc>
          <w:tcPr>
            <w:tcW w:w="2237" w:type="dxa"/>
            <w:tcBorders>
              <w:top w:val="nil"/>
              <w:bottom w:val="nil"/>
            </w:tcBorders>
          </w:tcPr>
          <w:p w14:paraId="2127B453" w14:textId="77777777" w:rsidR="00A3066C" w:rsidRDefault="00A3066C">
            <w:pPr>
              <w:pStyle w:val="TableParagraph"/>
              <w:spacing w:before="84"/>
              <w:rPr>
                <w:b/>
                <w:sz w:val="20"/>
              </w:rPr>
            </w:pPr>
          </w:p>
          <w:p w14:paraId="2127B454" w14:textId="77777777" w:rsidR="00A3066C" w:rsidRDefault="000A1F0C">
            <w:pPr>
              <w:pStyle w:val="TableParagraph"/>
              <w:tabs>
                <w:tab w:val="left" w:pos="1458"/>
              </w:tabs>
              <w:spacing w:before="1"/>
              <w:ind w:left="426"/>
              <w:rPr>
                <w:b/>
                <w:sz w:val="20"/>
              </w:rPr>
            </w:pPr>
            <w:r>
              <w:rPr>
                <w:b/>
                <w:spacing w:val="-5"/>
                <w:sz w:val="20"/>
              </w:rPr>
              <w:t>No</w:t>
            </w:r>
            <w:r>
              <w:rPr>
                <w:b/>
                <w:sz w:val="20"/>
              </w:rPr>
              <w:tab/>
            </w:r>
            <w:r>
              <w:rPr>
                <w:b/>
                <w:spacing w:val="-4"/>
                <w:sz w:val="20"/>
              </w:rPr>
              <w:t>$300</w:t>
            </w:r>
          </w:p>
        </w:tc>
        <w:tc>
          <w:tcPr>
            <w:tcW w:w="96" w:type="dxa"/>
            <w:vMerge/>
            <w:tcBorders>
              <w:top w:val="nil"/>
            </w:tcBorders>
          </w:tcPr>
          <w:p w14:paraId="2127B455" w14:textId="77777777" w:rsidR="00A3066C" w:rsidRDefault="00A3066C">
            <w:pPr>
              <w:rPr>
                <w:sz w:val="2"/>
                <w:szCs w:val="2"/>
              </w:rPr>
            </w:pPr>
          </w:p>
        </w:tc>
        <w:tc>
          <w:tcPr>
            <w:tcW w:w="1118" w:type="dxa"/>
            <w:tcBorders>
              <w:top w:val="nil"/>
              <w:bottom w:val="nil"/>
            </w:tcBorders>
          </w:tcPr>
          <w:p w14:paraId="2127B456" w14:textId="77777777" w:rsidR="00A3066C" w:rsidRDefault="00A3066C">
            <w:pPr>
              <w:pStyle w:val="TableParagraph"/>
              <w:spacing w:before="84"/>
              <w:rPr>
                <w:b/>
                <w:sz w:val="20"/>
              </w:rPr>
            </w:pPr>
          </w:p>
          <w:p w14:paraId="2127B457" w14:textId="77777777" w:rsidR="00A3066C" w:rsidRDefault="000A1F0C">
            <w:pPr>
              <w:pStyle w:val="TableParagraph"/>
              <w:spacing w:before="1"/>
              <w:ind w:left="37" w:right="18"/>
              <w:jc w:val="center"/>
              <w:rPr>
                <w:b/>
                <w:sz w:val="20"/>
              </w:rPr>
            </w:pPr>
            <w:r>
              <w:rPr>
                <w:b/>
                <w:spacing w:val="-5"/>
                <w:sz w:val="20"/>
              </w:rPr>
              <w:t>No</w:t>
            </w:r>
          </w:p>
        </w:tc>
        <w:tc>
          <w:tcPr>
            <w:tcW w:w="96" w:type="dxa"/>
            <w:vMerge/>
            <w:tcBorders>
              <w:top w:val="nil"/>
            </w:tcBorders>
          </w:tcPr>
          <w:p w14:paraId="2127B458" w14:textId="77777777" w:rsidR="00A3066C" w:rsidRDefault="00A3066C">
            <w:pPr>
              <w:rPr>
                <w:sz w:val="2"/>
                <w:szCs w:val="2"/>
              </w:rPr>
            </w:pPr>
          </w:p>
        </w:tc>
        <w:tc>
          <w:tcPr>
            <w:tcW w:w="1262" w:type="dxa"/>
            <w:tcBorders>
              <w:top w:val="nil"/>
              <w:bottom w:val="nil"/>
            </w:tcBorders>
          </w:tcPr>
          <w:p w14:paraId="2127B459" w14:textId="77777777" w:rsidR="00A3066C" w:rsidRDefault="00A3066C">
            <w:pPr>
              <w:pStyle w:val="TableParagraph"/>
              <w:spacing w:before="84"/>
              <w:rPr>
                <w:b/>
                <w:sz w:val="20"/>
              </w:rPr>
            </w:pPr>
          </w:p>
          <w:p w14:paraId="2127B45A" w14:textId="1C2E363F" w:rsidR="00A3066C" w:rsidRDefault="000A1F0C">
            <w:pPr>
              <w:pStyle w:val="TableParagraph"/>
              <w:spacing w:before="1"/>
              <w:ind w:left="33" w:right="10"/>
              <w:jc w:val="center"/>
              <w:rPr>
                <w:b/>
                <w:sz w:val="20"/>
              </w:rPr>
            </w:pPr>
            <w:del w:id="116" w:author="Taylor, Christine [HHS]" w:date="2025-07-18T13:29:00Z" w16du:dateUtc="2025-07-18T18:29:00Z">
              <w:r w:rsidDel="00B2682F">
                <w:rPr>
                  <w:b/>
                  <w:spacing w:val="-5"/>
                  <w:sz w:val="20"/>
                </w:rPr>
                <w:delText>Yes</w:delText>
              </w:r>
            </w:del>
            <w:ins w:id="117" w:author="Taylor, Christine [HHS]" w:date="2025-07-18T13:29:00Z" w16du:dateUtc="2025-07-18T18:29:00Z">
              <w:r w:rsidR="00B2682F">
                <w:rPr>
                  <w:b/>
                  <w:spacing w:val="-5"/>
                  <w:sz w:val="20"/>
                </w:rPr>
                <w:t>-</w:t>
              </w:r>
            </w:ins>
          </w:p>
        </w:tc>
        <w:tc>
          <w:tcPr>
            <w:tcW w:w="96" w:type="dxa"/>
            <w:vMerge/>
            <w:tcBorders>
              <w:top w:val="nil"/>
            </w:tcBorders>
          </w:tcPr>
          <w:p w14:paraId="2127B45B" w14:textId="77777777" w:rsidR="00A3066C" w:rsidRDefault="00A3066C">
            <w:pPr>
              <w:rPr>
                <w:sz w:val="2"/>
                <w:szCs w:val="2"/>
              </w:rPr>
            </w:pPr>
          </w:p>
        </w:tc>
        <w:tc>
          <w:tcPr>
            <w:tcW w:w="1277" w:type="dxa"/>
            <w:tcBorders>
              <w:top w:val="nil"/>
              <w:bottom w:val="nil"/>
            </w:tcBorders>
          </w:tcPr>
          <w:p w14:paraId="2127B45C" w14:textId="77777777" w:rsidR="00A3066C" w:rsidRDefault="00A3066C">
            <w:pPr>
              <w:pStyle w:val="TableParagraph"/>
              <w:spacing w:before="84"/>
              <w:rPr>
                <w:b/>
                <w:sz w:val="20"/>
              </w:rPr>
            </w:pPr>
          </w:p>
          <w:p w14:paraId="2127B45D" w14:textId="09102B67" w:rsidR="00A3066C" w:rsidRDefault="000A1F0C">
            <w:pPr>
              <w:pStyle w:val="TableParagraph"/>
              <w:spacing w:before="1"/>
              <w:ind w:left="38" w:right="19"/>
              <w:jc w:val="center"/>
              <w:rPr>
                <w:b/>
                <w:sz w:val="20"/>
              </w:rPr>
            </w:pPr>
            <w:del w:id="118" w:author="Taylor, Christine [HHS]" w:date="2025-07-18T13:30:00Z" w16du:dateUtc="2025-07-18T18:30:00Z">
              <w:r w:rsidDel="00B2682F">
                <w:rPr>
                  <w:b/>
                  <w:spacing w:val="-5"/>
                  <w:sz w:val="20"/>
                </w:rPr>
                <w:delText>Yes</w:delText>
              </w:r>
            </w:del>
            <w:ins w:id="119" w:author="Taylor, Christine [HHS]" w:date="2025-07-18T13:30:00Z" w16du:dateUtc="2025-07-18T18:30:00Z">
              <w:r w:rsidR="00B2682F">
                <w:rPr>
                  <w:b/>
                  <w:spacing w:val="-5"/>
                  <w:sz w:val="20"/>
                </w:rPr>
                <w:t>-</w:t>
              </w:r>
            </w:ins>
          </w:p>
        </w:tc>
      </w:tr>
      <w:tr w:rsidR="00A3066C" w14:paraId="2127B469" w14:textId="77777777">
        <w:trPr>
          <w:trHeight w:val="339"/>
        </w:trPr>
        <w:tc>
          <w:tcPr>
            <w:tcW w:w="6389" w:type="dxa"/>
            <w:tcBorders>
              <w:top w:val="nil"/>
              <w:bottom w:val="nil"/>
            </w:tcBorders>
          </w:tcPr>
          <w:p w14:paraId="2127B45F" w14:textId="77777777" w:rsidR="00A3066C" w:rsidRDefault="000A1F0C">
            <w:pPr>
              <w:pStyle w:val="TableParagraph"/>
              <w:spacing w:before="62"/>
              <w:ind w:left="354"/>
              <w:rPr>
                <w:b/>
                <w:sz w:val="20"/>
              </w:rPr>
            </w:pPr>
            <w:r>
              <w:rPr>
                <w:b/>
                <w:sz w:val="20"/>
              </w:rPr>
              <w:t>Programmable</w:t>
            </w:r>
            <w:r>
              <w:rPr>
                <w:b/>
                <w:spacing w:val="-9"/>
                <w:sz w:val="20"/>
              </w:rPr>
              <w:t xml:space="preserve"> </w:t>
            </w:r>
            <w:r>
              <w:rPr>
                <w:b/>
                <w:spacing w:val="-2"/>
                <w:sz w:val="20"/>
              </w:rPr>
              <w:t>Thermostat</w:t>
            </w:r>
          </w:p>
        </w:tc>
        <w:tc>
          <w:tcPr>
            <w:tcW w:w="2237" w:type="dxa"/>
            <w:tcBorders>
              <w:top w:val="nil"/>
              <w:bottom w:val="nil"/>
            </w:tcBorders>
          </w:tcPr>
          <w:p w14:paraId="2127B460" w14:textId="77777777" w:rsidR="00A3066C" w:rsidRDefault="000A1F0C">
            <w:pPr>
              <w:pStyle w:val="TableParagraph"/>
              <w:tabs>
                <w:tab w:val="left" w:pos="1458"/>
              </w:tabs>
              <w:spacing w:before="86"/>
              <w:ind w:left="340"/>
              <w:rPr>
                <w:b/>
                <w:sz w:val="20"/>
              </w:rPr>
            </w:pPr>
            <w:r>
              <w:rPr>
                <w:b/>
                <w:spacing w:val="-4"/>
                <w:sz w:val="20"/>
              </w:rPr>
              <w:t>$100</w:t>
            </w:r>
            <w:r>
              <w:rPr>
                <w:b/>
                <w:sz w:val="20"/>
              </w:rPr>
              <w:tab/>
            </w:r>
            <w:r>
              <w:rPr>
                <w:b/>
                <w:spacing w:val="-4"/>
                <w:sz w:val="20"/>
              </w:rPr>
              <w:t>$100</w:t>
            </w:r>
          </w:p>
        </w:tc>
        <w:tc>
          <w:tcPr>
            <w:tcW w:w="96" w:type="dxa"/>
            <w:vMerge/>
            <w:tcBorders>
              <w:top w:val="nil"/>
            </w:tcBorders>
          </w:tcPr>
          <w:p w14:paraId="2127B461" w14:textId="77777777" w:rsidR="00A3066C" w:rsidRDefault="00A3066C">
            <w:pPr>
              <w:rPr>
                <w:sz w:val="2"/>
                <w:szCs w:val="2"/>
              </w:rPr>
            </w:pPr>
          </w:p>
        </w:tc>
        <w:tc>
          <w:tcPr>
            <w:tcW w:w="2237" w:type="dxa"/>
            <w:tcBorders>
              <w:top w:val="nil"/>
              <w:bottom w:val="nil"/>
            </w:tcBorders>
          </w:tcPr>
          <w:p w14:paraId="2127B462" w14:textId="77777777" w:rsidR="00A3066C" w:rsidRDefault="000A1F0C">
            <w:pPr>
              <w:pStyle w:val="TableParagraph"/>
              <w:tabs>
                <w:tab w:val="left" w:pos="1458"/>
              </w:tabs>
              <w:spacing w:before="86"/>
              <w:ind w:left="340"/>
              <w:rPr>
                <w:b/>
                <w:sz w:val="20"/>
              </w:rPr>
            </w:pPr>
            <w:r>
              <w:rPr>
                <w:b/>
                <w:spacing w:val="-4"/>
                <w:sz w:val="20"/>
              </w:rPr>
              <w:t>$100</w:t>
            </w:r>
            <w:r>
              <w:rPr>
                <w:b/>
                <w:sz w:val="20"/>
              </w:rPr>
              <w:tab/>
            </w:r>
            <w:r>
              <w:rPr>
                <w:b/>
                <w:spacing w:val="-4"/>
                <w:sz w:val="20"/>
              </w:rPr>
              <w:t>$100</w:t>
            </w:r>
          </w:p>
        </w:tc>
        <w:tc>
          <w:tcPr>
            <w:tcW w:w="96" w:type="dxa"/>
            <w:vMerge/>
            <w:tcBorders>
              <w:top w:val="nil"/>
            </w:tcBorders>
          </w:tcPr>
          <w:p w14:paraId="2127B463" w14:textId="77777777" w:rsidR="00A3066C" w:rsidRDefault="00A3066C">
            <w:pPr>
              <w:rPr>
                <w:sz w:val="2"/>
                <w:szCs w:val="2"/>
              </w:rPr>
            </w:pPr>
          </w:p>
        </w:tc>
        <w:tc>
          <w:tcPr>
            <w:tcW w:w="1118" w:type="dxa"/>
            <w:tcBorders>
              <w:top w:val="nil"/>
              <w:bottom w:val="nil"/>
            </w:tcBorders>
          </w:tcPr>
          <w:p w14:paraId="2127B464" w14:textId="77777777" w:rsidR="00A3066C" w:rsidRDefault="000A1F0C">
            <w:pPr>
              <w:pStyle w:val="TableParagraph"/>
              <w:spacing w:before="86"/>
              <w:ind w:left="37" w:right="14"/>
              <w:jc w:val="center"/>
              <w:rPr>
                <w:b/>
                <w:sz w:val="20"/>
              </w:rPr>
            </w:pPr>
            <w:r>
              <w:rPr>
                <w:b/>
                <w:spacing w:val="-4"/>
                <w:sz w:val="20"/>
              </w:rPr>
              <w:t>$100</w:t>
            </w:r>
          </w:p>
        </w:tc>
        <w:tc>
          <w:tcPr>
            <w:tcW w:w="96" w:type="dxa"/>
            <w:vMerge/>
            <w:tcBorders>
              <w:top w:val="nil"/>
            </w:tcBorders>
          </w:tcPr>
          <w:p w14:paraId="2127B465" w14:textId="77777777" w:rsidR="00A3066C" w:rsidRDefault="00A3066C">
            <w:pPr>
              <w:rPr>
                <w:sz w:val="2"/>
                <w:szCs w:val="2"/>
              </w:rPr>
            </w:pPr>
          </w:p>
        </w:tc>
        <w:tc>
          <w:tcPr>
            <w:tcW w:w="1262" w:type="dxa"/>
            <w:tcBorders>
              <w:top w:val="nil"/>
              <w:bottom w:val="nil"/>
            </w:tcBorders>
          </w:tcPr>
          <w:p w14:paraId="2127B466" w14:textId="77777777" w:rsidR="00A3066C" w:rsidRDefault="000A1F0C">
            <w:pPr>
              <w:pStyle w:val="TableParagraph"/>
              <w:spacing w:before="86"/>
              <w:ind w:left="33" w:right="9"/>
              <w:jc w:val="center"/>
              <w:rPr>
                <w:b/>
                <w:sz w:val="20"/>
              </w:rPr>
            </w:pPr>
            <w:r>
              <w:rPr>
                <w:b/>
                <w:spacing w:val="-5"/>
                <w:sz w:val="20"/>
              </w:rPr>
              <w:t>Yes</w:t>
            </w:r>
          </w:p>
        </w:tc>
        <w:tc>
          <w:tcPr>
            <w:tcW w:w="96" w:type="dxa"/>
            <w:vMerge/>
            <w:tcBorders>
              <w:top w:val="nil"/>
            </w:tcBorders>
          </w:tcPr>
          <w:p w14:paraId="2127B467" w14:textId="77777777" w:rsidR="00A3066C" w:rsidRDefault="00A3066C">
            <w:pPr>
              <w:rPr>
                <w:sz w:val="2"/>
                <w:szCs w:val="2"/>
              </w:rPr>
            </w:pPr>
          </w:p>
        </w:tc>
        <w:tc>
          <w:tcPr>
            <w:tcW w:w="1277" w:type="dxa"/>
            <w:tcBorders>
              <w:top w:val="nil"/>
              <w:bottom w:val="nil"/>
            </w:tcBorders>
          </w:tcPr>
          <w:p w14:paraId="2127B468" w14:textId="77777777" w:rsidR="00A3066C" w:rsidRDefault="000A1F0C">
            <w:pPr>
              <w:pStyle w:val="TableParagraph"/>
              <w:spacing w:before="86"/>
              <w:ind w:left="38" w:right="19"/>
              <w:jc w:val="center"/>
              <w:rPr>
                <w:b/>
                <w:sz w:val="20"/>
              </w:rPr>
            </w:pPr>
            <w:r>
              <w:rPr>
                <w:b/>
                <w:spacing w:val="-5"/>
                <w:sz w:val="20"/>
              </w:rPr>
              <w:t>Yes</w:t>
            </w:r>
          </w:p>
        </w:tc>
      </w:tr>
      <w:tr w:rsidR="00A3066C" w14:paraId="2127B474" w14:textId="77777777">
        <w:trPr>
          <w:trHeight w:val="310"/>
        </w:trPr>
        <w:tc>
          <w:tcPr>
            <w:tcW w:w="6389" w:type="dxa"/>
            <w:tcBorders>
              <w:top w:val="nil"/>
              <w:bottom w:val="nil"/>
            </w:tcBorders>
          </w:tcPr>
          <w:p w14:paraId="2127B46A" w14:textId="77777777" w:rsidR="00A3066C" w:rsidRDefault="000A1F0C">
            <w:pPr>
              <w:pStyle w:val="TableParagraph"/>
              <w:spacing w:before="19"/>
              <w:ind w:left="354"/>
              <w:rPr>
                <w:i/>
                <w:sz w:val="18"/>
              </w:rPr>
            </w:pPr>
            <w:r>
              <w:rPr>
                <w:i/>
                <w:sz w:val="18"/>
              </w:rPr>
              <w:t>*</w:t>
            </w:r>
            <w:r>
              <w:rPr>
                <w:i/>
                <w:spacing w:val="4"/>
                <w:sz w:val="18"/>
              </w:rPr>
              <w:t xml:space="preserve"> </w:t>
            </w:r>
            <w:r>
              <w:rPr>
                <w:i/>
                <w:sz w:val="18"/>
              </w:rPr>
              <w:t>Must</w:t>
            </w:r>
            <w:r>
              <w:rPr>
                <w:i/>
                <w:spacing w:val="5"/>
                <w:sz w:val="18"/>
              </w:rPr>
              <w:t xml:space="preserve"> </w:t>
            </w:r>
            <w:r>
              <w:rPr>
                <w:i/>
                <w:sz w:val="18"/>
              </w:rPr>
              <w:t>be</w:t>
            </w:r>
            <w:r>
              <w:rPr>
                <w:i/>
                <w:spacing w:val="4"/>
                <w:sz w:val="18"/>
              </w:rPr>
              <w:t xml:space="preserve"> </w:t>
            </w:r>
            <w:r>
              <w:rPr>
                <w:i/>
                <w:sz w:val="18"/>
              </w:rPr>
              <w:t>7</w:t>
            </w:r>
            <w:r>
              <w:rPr>
                <w:i/>
                <w:spacing w:val="3"/>
                <w:sz w:val="18"/>
              </w:rPr>
              <w:t xml:space="preserve"> </w:t>
            </w:r>
            <w:r>
              <w:rPr>
                <w:i/>
                <w:sz w:val="18"/>
              </w:rPr>
              <w:t>day,</w:t>
            </w:r>
            <w:r>
              <w:rPr>
                <w:i/>
                <w:spacing w:val="5"/>
                <w:sz w:val="18"/>
              </w:rPr>
              <w:t xml:space="preserve"> </w:t>
            </w:r>
            <w:r>
              <w:rPr>
                <w:i/>
                <w:sz w:val="18"/>
              </w:rPr>
              <w:t>5+2</w:t>
            </w:r>
            <w:r>
              <w:rPr>
                <w:i/>
                <w:spacing w:val="4"/>
                <w:sz w:val="18"/>
              </w:rPr>
              <w:t xml:space="preserve"> </w:t>
            </w:r>
            <w:r>
              <w:rPr>
                <w:i/>
                <w:sz w:val="18"/>
              </w:rPr>
              <w:t>day,</w:t>
            </w:r>
            <w:r>
              <w:rPr>
                <w:i/>
                <w:spacing w:val="5"/>
                <w:sz w:val="18"/>
              </w:rPr>
              <w:t xml:space="preserve"> </w:t>
            </w:r>
            <w:r>
              <w:rPr>
                <w:i/>
                <w:sz w:val="18"/>
              </w:rPr>
              <w:t>or</w:t>
            </w:r>
            <w:r>
              <w:rPr>
                <w:i/>
                <w:spacing w:val="5"/>
                <w:sz w:val="18"/>
              </w:rPr>
              <w:t xml:space="preserve"> </w:t>
            </w:r>
            <w:r>
              <w:rPr>
                <w:i/>
                <w:sz w:val="18"/>
              </w:rPr>
              <w:t>5+1+1</w:t>
            </w:r>
            <w:r>
              <w:rPr>
                <w:i/>
                <w:spacing w:val="4"/>
                <w:sz w:val="18"/>
              </w:rPr>
              <w:t xml:space="preserve"> </w:t>
            </w:r>
            <w:r>
              <w:rPr>
                <w:i/>
                <w:spacing w:val="-5"/>
                <w:sz w:val="18"/>
              </w:rPr>
              <w:t>day</w:t>
            </w:r>
          </w:p>
        </w:tc>
        <w:tc>
          <w:tcPr>
            <w:tcW w:w="2237" w:type="dxa"/>
            <w:tcBorders>
              <w:top w:val="nil"/>
              <w:bottom w:val="nil"/>
            </w:tcBorders>
          </w:tcPr>
          <w:p w14:paraId="2127B46B" w14:textId="77777777" w:rsidR="00A3066C" w:rsidRDefault="00A3066C">
            <w:pPr>
              <w:pStyle w:val="TableParagraph"/>
              <w:rPr>
                <w:rFonts w:ascii="Times New Roman"/>
                <w:sz w:val="18"/>
              </w:rPr>
            </w:pPr>
          </w:p>
        </w:tc>
        <w:tc>
          <w:tcPr>
            <w:tcW w:w="96" w:type="dxa"/>
            <w:vMerge/>
            <w:tcBorders>
              <w:top w:val="nil"/>
            </w:tcBorders>
          </w:tcPr>
          <w:p w14:paraId="2127B46C" w14:textId="77777777" w:rsidR="00A3066C" w:rsidRDefault="00A3066C">
            <w:pPr>
              <w:rPr>
                <w:sz w:val="2"/>
                <w:szCs w:val="2"/>
              </w:rPr>
            </w:pPr>
          </w:p>
        </w:tc>
        <w:tc>
          <w:tcPr>
            <w:tcW w:w="2237" w:type="dxa"/>
            <w:tcBorders>
              <w:top w:val="nil"/>
              <w:bottom w:val="nil"/>
            </w:tcBorders>
          </w:tcPr>
          <w:p w14:paraId="2127B46D" w14:textId="77777777" w:rsidR="00A3066C" w:rsidRDefault="00A3066C">
            <w:pPr>
              <w:pStyle w:val="TableParagraph"/>
              <w:rPr>
                <w:rFonts w:ascii="Times New Roman"/>
                <w:sz w:val="18"/>
              </w:rPr>
            </w:pPr>
          </w:p>
        </w:tc>
        <w:tc>
          <w:tcPr>
            <w:tcW w:w="96" w:type="dxa"/>
            <w:vMerge/>
            <w:tcBorders>
              <w:top w:val="nil"/>
            </w:tcBorders>
          </w:tcPr>
          <w:p w14:paraId="2127B46E" w14:textId="77777777" w:rsidR="00A3066C" w:rsidRDefault="00A3066C">
            <w:pPr>
              <w:rPr>
                <w:sz w:val="2"/>
                <w:szCs w:val="2"/>
              </w:rPr>
            </w:pPr>
          </w:p>
        </w:tc>
        <w:tc>
          <w:tcPr>
            <w:tcW w:w="1118" w:type="dxa"/>
            <w:tcBorders>
              <w:top w:val="nil"/>
              <w:bottom w:val="nil"/>
            </w:tcBorders>
          </w:tcPr>
          <w:p w14:paraId="2127B46F" w14:textId="77777777" w:rsidR="00A3066C" w:rsidRDefault="00A3066C">
            <w:pPr>
              <w:pStyle w:val="TableParagraph"/>
              <w:rPr>
                <w:rFonts w:ascii="Times New Roman"/>
                <w:sz w:val="18"/>
              </w:rPr>
            </w:pPr>
          </w:p>
        </w:tc>
        <w:tc>
          <w:tcPr>
            <w:tcW w:w="96" w:type="dxa"/>
            <w:vMerge/>
            <w:tcBorders>
              <w:top w:val="nil"/>
            </w:tcBorders>
          </w:tcPr>
          <w:p w14:paraId="2127B470" w14:textId="77777777" w:rsidR="00A3066C" w:rsidRDefault="00A3066C">
            <w:pPr>
              <w:rPr>
                <w:sz w:val="2"/>
                <w:szCs w:val="2"/>
              </w:rPr>
            </w:pPr>
          </w:p>
        </w:tc>
        <w:tc>
          <w:tcPr>
            <w:tcW w:w="1262" w:type="dxa"/>
            <w:tcBorders>
              <w:top w:val="nil"/>
              <w:bottom w:val="nil"/>
            </w:tcBorders>
          </w:tcPr>
          <w:p w14:paraId="2127B471" w14:textId="77777777" w:rsidR="00A3066C" w:rsidRDefault="00A3066C">
            <w:pPr>
              <w:pStyle w:val="TableParagraph"/>
              <w:rPr>
                <w:rFonts w:ascii="Times New Roman"/>
                <w:sz w:val="18"/>
              </w:rPr>
            </w:pPr>
          </w:p>
        </w:tc>
        <w:tc>
          <w:tcPr>
            <w:tcW w:w="96" w:type="dxa"/>
            <w:vMerge/>
            <w:tcBorders>
              <w:top w:val="nil"/>
            </w:tcBorders>
          </w:tcPr>
          <w:p w14:paraId="2127B472" w14:textId="77777777" w:rsidR="00A3066C" w:rsidRDefault="00A3066C">
            <w:pPr>
              <w:rPr>
                <w:sz w:val="2"/>
                <w:szCs w:val="2"/>
              </w:rPr>
            </w:pPr>
          </w:p>
        </w:tc>
        <w:tc>
          <w:tcPr>
            <w:tcW w:w="1277" w:type="dxa"/>
            <w:tcBorders>
              <w:top w:val="nil"/>
              <w:bottom w:val="nil"/>
            </w:tcBorders>
          </w:tcPr>
          <w:p w14:paraId="2127B473" w14:textId="77777777" w:rsidR="00A3066C" w:rsidRDefault="00A3066C">
            <w:pPr>
              <w:pStyle w:val="TableParagraph"/>
              <w:rPr>
                <w:rFonts w:ascii="Times New Roman"/>
                <w:sz w:val="18"/>
              </w:rPr>
            </w:pPr>
          </w:p>
        </w:tc>
      </w:tr>
      <w:tr w:rsidR="00A3066C" w14:paraId="2127B47F" w14:textId="77777777">
        <w:trPr>
          <w:trHeight w:val="355"/>
        </w:trPr>
        <w:tc>
          <w:tcPr>
            <w:tcW w:w="6389" w:type="dxa"/>
            <w:tcBorders>
              <w:top w:val="nil"/>
              <w:bottom w:val="nil"/>
            </w:tcBorders>
          </w:tcPr>
          <w:p w14:paraId="2127B475" w14:textId="77777777" w:rsidR="00A3066C" w:rsidRDefault="000A1F0C">
            <w:pPr>
              <w:pStyle w:val="TableParagraph"/>
              <w:spacing w:before="78"/>
              <w:ind w:left="354"/>
              <w:rPr>
                <w:b/>
                <w:sz w:val="20"/>
              </w:rPr>
            </w:pPr>
            <w:r>
              <w:rPr>
                <w:b/>
                <w:sz w:val="20"/>
              </w:rPr>
              <w:t>Smart</w:t>
            </w:r>
            <w:r>
              <w:rPr>
                <w:b/>
                <w:spacing w:val="-5"/>
                <w:sz w:val="20"/>
              </w:rPr>
              <w:t xml:space="preserve"> </w:t>
            </w:r>
            <w:r>
              <w:rPr>
                <w:b/>
                <w:spacing w:val="-2"/>
                <w:sz w:val="20"/>
              </w:rPr>
              <w:t>Thermostat</w:t>
            </w:r>
          </w:p>
        </w:tc>
        <w:tc>
          <w:tcPr>
            <w:tcW w:w="2237" w:type="dxa"/>
            <w:tcBorders>
              <w:top w:val="nil"/>
              <w:bottom w:val="nil"/>
            </w:tcBorders>
          </w:tcPr>
          <w:p w14:paraId="2127B476" w14:textId="77777777" w:rsidR="00A3066C" w:rsidRDefault="000A1F0C">
            <w:pPr>
              <w:pStyle w:val="TableParagraph"/>
              <w:tabs>
                <w:tab w:val="left" w:pos="1458"/>
              </w:tabs>
              <w:spacing w:before="102"/>
              <w:ind w:left="340"/>
              <w:rPr>
                <w:b/>
                <w:sz w:val="20"/>
              </w:rPr>
            </w:pPr>
            <w:r>
              <w:rPr>
                <w:b/>
                <w:spacing w:val="-4"/>
                <w:sz w:val="20"/>
              </w:rPr>
              <w:t>$120</w:t>
            </w:r>
            <w:r>
              <w:rPr>
                <w:b/>
                <w:sz w:val="20"/>
              </w:rPr>
              <w:tab/>
            </w:r>
            <w:r>
              <w:rPr>
                <w:b/>
                <w:spacing w:val="-4"/>
                <w:sz w:val="20"/>
              </w:rPr>
              <w:t>$120</w:t>
            </w:r>
          </w:p>
        </w:tc>
        <w:tc>
          <w:tcPr>
            <w:tcW w:w="96" w:type="dxa"/>
            <w:vMerge/>
            <w:tcBorders>
              <w:top w:val="nil"/>
            </w:tcBorders>
          </w:tcPr>
          <w:p w14:paraId="2127B477" w14:textId="77777777" w:rsidR="00A3066C" w:rsidRDefault="00A3066C">
            <w:pPr>
              <w:rPr>
                <w:sz w:val="2"/>
                <w:szCs w:val="2"/>
              </w:rPr>
            </w:pPr>
          </w:p>
        </w:tc>
        <w:tc>
          <w:tcPr>
            <w:tcW w:w="2237" w:type="dxa"/>
            <w:tcBorders>
              <w:top w:val="nil"/>
              <w:bottom w:val="nil"/>
            </w:tcBorders>
          </w:tcPr>
          <w:p w14:paraId="2127B478" w14:textId="77777777" w:rsidR="00A3066C" w:rsidRDefault="000A1F0C">
            <w:pPr>
              <w:pStyle w:val="TableParagraph"/>
              <w:tabs>
                <w:tab w:val="left" w:pos="1458"/>
              </w:tabs>
              <w:spacing w:before="102"/>
              <w:ind w:left="340"/>
              <w:rPr>
                <w:b/>
                <w:sz w:val="20"/>
              </w:rPr>
            </w:pPr>
            <w:r>
              <w:rPr>
                <w:b/>
                <w:spacing w:val="-4"/>
                <w:sz w:val="20"/>
              </w:rPr>
              <w:t>$120</w:t>
            </w:r>
            <w:r>
              <w:rPr>
                <w:b/>
                <w:sz w:val="20"/>
              </w:rPr>
              <w:tab/>
            </w:r>
            <w:r>
              <w:rPr>
                <w:b/>
                <w:spacing w:val="-4"/>
                <w:sz w:val="20"/>
              </w:rPr>
              <w:t>$120</w:t>
            </w:r>
          </w:p>
        </w:tc>
        <w:tc>
          <w:tcPr>
            <w:tcW w:w="96" w:type="dxa"/>
            <w:vMerge/>
            <w:tcBorders>
              <w:top w:val="nil"/>
            </w:tcBorders>
          </w:tcPr>
          <w:p w14:paraId="2127B479" w14:textId="77777777" w:rsidR="00A3066C" w:rsidRDefault="00A3066C">
            <w:pPr>
              <w:rPr>
                <w:sz w:val="2"/>
                <w:szCs w:val="2"/>
              </w:rPr>
            </w:pPr>
          </w:p>
        </w:tc>
        <w:tc>
          <w:tcPr>
            <w:tcW w:w="1118" w:type="dxa"/>
            <w:tcBorders>
              <w:top w:val="nil"/>
              <w:bottom w:val="nil"/>
            </w:tcBorders>
          </w:tcPr>
          <w:p w14:paraId="2127B47A" w14:textId="77777777" w:rsidR="00A3066C" w:rsidRDefault="000A1F0C">
            <w:pPr>
              <w:pStyle w:val="TableParagraph"/>
              <w:spacing w:before="102"/>
              <w:ind w:left="37" w:right="14"/>
              <w:jc w:val="center"/>
              <w:rPr>
                <w:b/>
                <w:sz w:val="20"/>
              </w:rPr>
            </w:pPr>
            <w:r>
              <w:rPr>
                <w:b/>
                <w:spacing w:val="-4"/>
                <w:sz w:val="20"/>
              </w:rPr>
              <w:t>$120</w:t>
            </w:r>
          </w:p>
        </w:tc>
        <w:tc>
          <w:tcPr>
            <w:tcW w:w="96" w:type="dxa"/>
            <w:vMerge/>
            <w:tcBorders>
              <w:top w:val="nil"/>
            </w:tcBorders>
          </w:tcPr>
          <w:p w14:paraId="2127B47B" w14:textId="77777777" w:rsidR="00A3066C" w:rsidRDefault="00A3066C">
            <w:pPr>
              <w:rPr>
                <w:sz w:val="2"/>
                <w:szCs w:val="2"/>
              </w:rPr>
            </w:pPr>
          </w:p>
        </w:tc>
        <w:tc>
          <w:tcPr>
            <w:tcW w:w="1262" w:type="dxa"/>
            <w:tcBorders>
              <w:top w:val="nil"/>
              <w:bottom w:val="nil"/>
            </w:tcBorders>
          </w:tcPr>
          <w:p w14:paraId="2127B47C" w14:textId="77777777" w:rsidR="00A3066C" w:rsidRDefault="000A1F0C">
            <w:pPr>
              <w:pStyle w:val="TableParagraph"/>
              <w:spacing w:before="102"/>
              <w:ind w:left="33" w:right="12"/>
              <w:jc w:val="center"/>
              <w:rPr>
                <w:b/>
                <w:sz w:val="20"/>
              </w:rPr>
            </w:pPr>
            <w:r>
              <w:rPr>
                <w:b/>
                <w:spacing w:val="-5"/>
                <w:sz w:val="20"/>
              </w:rPr>
              <w:t>No</w:t>
            </w:r>
          </w:p>
        </w:tc>
        <w:tc>
          <w:tcPr>
            <w:tcW w:w="96" w:type="dxa"/>
            <w:vMerge/>
            <w:tcBorders>
              <w:top w:val="nil"/>
            </w:tcBorders>
          </w:tcPr>
          <w:p w14:paraId="2127B47D" w14:textId="77777777" w:rsidR="00A3066C" w:rsidRDefault="00A3066C">
            <w:pPr>
              <w:rPr>
                <w:sz w:val="2"/>
                <w:szCs w:val="2"/>
              </w:rPr>
            </w:pPr>
          </w:p>
        </w:tc>
        <w:tc>
          <w:tcPr>
            <w:tcW w:w="1277" w:type="dxa"/>
            <w:tcBorders>
              <w:top w:val="nil"/>
              <w:bottom w:val="nil"/>
            </w:tcBorders>
          </w:tcPr>
          <w:p w14:paraId="2127B47E" w14:textId="77777777" w:rsidR="00A3066C" w:rsidRDefault="000A1F0C">
            <w:pPr>
              <w:pStyle w:val="TableParagraph"/>
              <w:spacing w:before="102"/>
              <w:ind w:left="38" w:right="22"/>
              <w:jc w:val="center"/>
              <w:rPr>
                <w:b/>
                <w:sz w:val="20"/>
              </w:rPr>
            </w:pPr>
            <w:r>
              <w:rPr>
                <w:b/>
                <w:spacing w:val="-5"/>
                <w:sz w:val="20"/>
              </w:rPr>
              <w:t>No</w:t>
            </w:r>
          </w:p>
        </w:tc>
      </w:tr>
      <w:tr w:rsidR="00A3066C" w14:paraId="2127B48A" w14:textId="77777777">
        <w:trPr>
          <w:trHeight w:val="365"/>
        </w:trPr>
        <w:tc>
          <w:tcPr>
            <w:tcW w:w="6389" w:type="dxa"/>
            <w:tcBorders>
              <w:top w:val="nil"/>
              <w:bottom w:val="nil"/>
            </w:tcBorders>
          </w:tcPr>
          <w:p w14:paraId="2127B480" w14:textId="77777777" w:rsidR="00A3066C" w:rsidRDefault="000A1F0C">
            <w:pPr>
              <w:pStyle w:val="TableParagraph"/>
              <w:spacing w:before="19"/>
              <w:ind w:left="354"/>
              <w:rPr>
                <w:i/>
                <w:sz w:val="18"/>
              </w:rPr>
            </w:pPr>
            <w:r>
              <w:rPr>
                <w:i/>
                <w:sz w:val="18"/>
              </w:rPr>
              <w:t>*</w:t>
            </w:r>
            <w:r>
              <w:rPr>
                <w:i/>
                <w:spacing w:val="-1"/>
                <w:sz w:val="18"/>
              </w:rPr>
              <w:t xml:space="preserve"> </w:t>
            </w:r>
            <w:r>
              <w:rPr>
                <w:i/>
                <w:sz w:val="18"/>
              </w:rPr>
              <w:t>Utilities</w:t>
            </w:r>
            <w:r>
              <w:rPr>
                <w:i/>
                <w:spacing w:val="-1"/>
                <w:sz w:val="18"/>
              </w:rPr>
              <w:t xml:space="preserve"> </w:t>
            </w:r>
            <w:r>
              <w:rPr>
                <w:i/>
                <w:sz w:val="18"/>
              </w:rPr>
              <w:t>only</w:t>
            </w:r>
            <w:r>
              <w:rPr>
                <w:i/>
                <w:spacing w:val="-2"/>
                <w:sz w:val="18"/>
              </w:rPr>
              <w:t xml:space="preserve"> </w:t>
            </w:r>
            <w:r>
              <w:rPr>
                <w:i/>
                <w:sz w:val="18"/>
              </w:rPr>
              <w:t>-</w:t>
            </w:r>
            <w:r>
              <w:rPr>
                <w:i/>
                <w:spacing w:val="1"/>
                <w:sz w:val="18"/>
              </w:rPr>
              <w:t xml:space="preserve"> </w:t>
            </w:r>
            <w:r>
              <w:rPr>
                <w:i/>
                <w:sz w:val="18"/>
              </w:rPr>
              <w:t>ENERGY</w:t>
            </w:r>
            <w:r>
              <w:rPr>
                <w:i/>
                <w:spacing w:val="-2"/>
                <w:sz w:val="18"/>
              </w:rPr>
              <w:t xml:space="preserve"> </w:t>
            </w:r>
            <w:r>
              <w:rPr>
                <w:i/>
                <w:sz w:val="18"/>
              </w:rPr>
              <w:t>STAR</w:t>
            </w:r>
            <w:r>
              <w:rPr>
                <w:i/>
                <w:spacing w:val="-4"/>
                <w:sz w:val="18"/>
              </w:rPr>
              <w:t xml:space="preserve"> </w:t>
            </w:r>
            <w:r>
              <w:rPr>
                <w:i/>
                <w:sz w:val="18"/>
              </w:rPr>
              <w:t>certified</w:t>
            </w:r>
            <w:r>
              <w:rPr>
                <w:i/>
                <w:spacing w:val="-1"/>
                <w:sz w:val="18"/>
              </w:rPr>
              <w:t xml:space="preserve"> </w:t>
            </w:r>
            <w:r>
              <w:rPr>
                <w:i/>
                <w:sz w:val="18"/>
              </w:rPr>
              <w:t>models</w:t>
            </w:r>
            <w:r>
              <w:rPr>
                <w:i/>
                <w:spacing w:val="-1"/>
                <w:sz w:val="18"/>
              </w:rPr>
              <w:t xml:space="preserve"> </w:t>
            </w:r>
            <w:r>
              <w:rPr>
                <w:i/>
                <w:sz w:val="18"/>
              </w:rPr>
              <w:t>- max</w:t>
            </w:r>
            <w:r>
              <w:rPr>
                <w:i/>
                <w:spacing w:val="-1"/>
                <w:sz w:val="18"/>
              </w:rPr>
              <w:t xml:space="preserve"> </w:t>
            </w:r>
            <w:r>
              <w:rPr>
                <w:i/>
                <w:sz w:val="18"/>
              </w:rPr>
              <w:t>1</w:t>
            </w:r>
            <w:r>
              <w:rPr>
                <w:i/>
                <w:spacing w:val="-1"/>
                <w:sz w:val="18"/>
              </w:rPr>
              <w:t xml:space="preserve"> </w:t>
            </w:r>
            <w:r>
              <w:rPr>
                <w:i/>
                <w:sz w:val="18"/>
              </w:rPr>
              <w:t xml:space="preserve">per </w:t>
            </w:r>
            <w:r>
              <w:rPr>
                <w:i/>
                <w:spacing w:val="-4"/>
                <w:sz w:val="18"/>
              </w:rPr>
              <w:t>home</w:t>
            </w:r>
          </w:p>
        </w:tc>
        <w:tc>
          <w:tcPr>
            <w:tcW w:w="2237" w:type="dxa"/>
            <w:tcBorders>
              <w:top w:val="nil"/>
              <w:bottom w:val="nil"/>
            </w:tcBorders>
          </w:tcPr>
          <w:p w14:paraId="2127B481" w14:textId="77777777" w:rsidR="00A3066C" w:rsidRDefault="00A3066C">
            <w:pPr>
              <w:pStyle w:val="TableParagraph"/>
              <w:rPr>
                <w:rFonts w:ascii="Times New Roman"/>
                <w:sz w:val="18"/>
              </w:rPr>
            </w:pPr>
          </w:p>
        </w:tc>
        <w:tc>
          <w:tcPr>
            <w:tcW w:w="96" w:type="dxa"/>
            <w:vMerge/>
            <w:tcBorders>
              <w:top w:val="nil"/>
            </w:tcBorders>
          </w:tcPr>
          <w:p w14:paraId="2127B482" w14:textId="77777777" w:rsidR="00A3066C" w:rsidRDefault="00A3066C">
            <w:pPr>
              <w:rPr>
                <w:sz w:val="2"/>
                <w:szCs w:val="2"/>
              </w:rPr>
            </w:pPr>
          </w:p>
        </w:tc>
        <w:tc>
          <w:tcPr>
            <w:tcW w:w="2237" w:type="dxa"/>
            <w:tcBorders>
              <w:top w:val="nil"/>
              <w:bottom w:val="nil"/>
            </w:tcBorders>
          </w:tcPr>
          <w:p w14:paraId="2127B483" w14:textId="77777777" w:rsidR="00A3066C" w:rsidRDefault="00A3066C">
            <w:pPr>
              <w:pStyle w:val="TableParagraph"/>
              <w:rPr>
                <w:rFonts w:ascii="Times New Roman"/>
                <w:sz w:val="18"/>
              </w:rPr>
            </w:pPr>
          </w:p>
        </w:tc>
        <w:tc>
          <w:tcPr>
            <w:tcW w:w="96" w:type="dxa"/>
            <w:vMerge/>
            <w:tcBorders>
              <w:top w:val="nil"/>
            </w:tcBorders>
          </w:tcPr>
          <w:p w14:paraId="2127B484" w14:textId="77777777" w:rsidR="00A3066C" w:rsidRDefault="00A3066C">
            <w:pPr>
              <w:rPr>
                <w:sz w:val="2"/>
                <w:szCs w:val="2"/>
              </w:rPr>
            </w:pPr>
          </w:p>
        </w:tc>
        <w:tc>
          <w:tcPr>
            <w:tcW w:w="1118" w:type="dxa"/>
            <w:tcBorders>
              <w:top w:val="nil"/>
              <w:bottom w:val="nil"/>
            </w:tcBorders>
          </w:tcPr>
          <w:p w14:paraId="2127B485" w14:textId="77777777" w:rsidR="00A3066C" w:rsidRDefault="00A3066C">
            <w:pPr>
              <w:pStyle w:val="TableParagraph"/>
              <w:rPr>
                <w:rFonts w:ascii="Times New Roman"/>
                <w:sz w:val="18"/>
              </w:rPr>
            </w:pPr>
          </w:p>
        </w:tc>
        <w:tc>
          <w:tcPr>
            <w:tcW w:w="96" w:type="dxa"/>
            <w:vMerge/>
            <w:tcBorders>
              <w:top w:val="nil"/>
            </w:tcBorders>
          </w:tcPr>
          <w:p w14:paraId="2127B486" w14:textId="77777777" w:rsidR="00A3066C" w:rsidRDefault="00A3066C">
            <w:pPr>
              <w:rPr>
                <w:sz w:val="2"/>
                <w:szCs w:val="2"/>
              </w:rPr>
            </w:pPr>
          </w:p>
        </w:tc>
        <w:tc>
          <w:tcPr>
            <w:tcW w:w="1262" w:type="dxa"/>
            <w:tcBorders>
              <w:top w:val="nil"/>
              <w:bottom w:val="nil"/>
            </w:tcBorders>
          </w:tcPr>
          <w:p w14:paraId="2127B487" w14:textId="77777777" w:rsidR="00A3066C" w:rsidRDefault="00A3066C">
            <w:pPr>
              <w:pStyle w:val="TableParagraph"/>
              <w:rPr>
                <w:rFonts w:ascii="Times New Roman"/>
                <w:sz w:val="18"/>
              </w:rPr>
            </w:pPr>
          </w:p>
        </w:tc>
        <w:tc>
          <w:tcPr>
            <w:tcW w:w="96" w:type="dxa"/>
            <w:vMerge/>
            <w:tcBorders>
              <w:top w:val="nil"/>
            </w:tcBorders>
          </w:tcPr>
          <w:p w14:paraId="2127B488" w14:textId="77777777" w:rsidR="00A3066C" w:rsidRDefault="00A3066C">
            <w:pPr>
              <w:rPr>
                <w:sz w:val="2"/>
                <w:szCs w:val="2"/>
              </w:rPr>
            </w:pPr>
          </w:p>
        </w:tc>
        <w:tc>
          <w:tcPr>
            <w:tcW w:w="1277" w:type="dxa"/>
            <w:tcBorders>
              <w:top w:val="nil"/>
              <w:bottom w:val="nil"/>
            </w:tcBorders>
          </w:tcPr>
          <w:p w14:paraId="2127B489" w14:textId="77777777" w:rsidR="00A3066C" w:rsidRDefault="00A3066C">
            <w:pPr>
              <w:pStyle w:val="TableParagraph"/>
              <w:rPr>
                <w:rFonts w:ascii="Times New Roman"/>
                <w:sz w:val="18"/>
              </w:rPr>
            </w:pPr>
          </w:p>
        </w:tc>
      </w:tr>
      <w:tr w:rsidR="00A3066C" w14:paraId="2127B495" w14:textId="77777777">
        <w:trPr>
          <w:trHeight w:val="283"/>
        </w:trPr>
        <w:tc>
          <w:tcPr>
            <w:tcW w:w="6389" w:type="dxa"/>
            <w:tcBorders>
              <w:top w:val="nil"/>
              <w:bottom w:val="nil"/>
            </w:tcBorders>
            <w:shd w:val="clear" w:color="auto" w:fill="D9D9D9"/>
          </w:tcPr>
          <w:p w14:paraId="2127B48B" w14:textId="77777777" w:rsidR="00A3066C" w:rsidRDefault="000A1F0C">
            <w:pPr>
              <w:pStyle w:val="TableParagraph"/>
              <w:spacing w:before="13"/>
              <w:ind w:left="38"/>
              <w:rPr>
                <w:sz w:val="20"/>
              </w:rPr>
            </w:pPr>
            <w:r>
              <w:rPr>
                <w:b/>
                <w:sz w:val="20"/>
                <w:u w:val="single"/>
              </w:rPr>
              <w:t>ECIP</w:t>
            </w:r>
            <w:r>
              <w:rPr>
                <w:b/>
                <w:spacing w:val="-2"/>
                <w:sz w:val="20"/>
                <w:u w:val="single"/>
              </w:rPr>
              <w:t xml:space="preserve"> </w:t>
            </w:r>
            <w:r>
              <w:rPr>
                <w:b/>
                <w:sz w:val="20"/>
                <w:u w:val="single"/>
              </w:rPr>
              <w:t>FUNDS</w:t>
            </w:r>
            <w:r>
              <w:rPr>
                <w:b/>
                <w:spacing w:val="-1"/>
                <w:sz w:val="20"/>
              </w:rPr>
              <w:t xml:space="preserve"> </w:t>
            </w:r>
            <w:r>
              <w:rPr>
                <w:sz w:val="20"/>
              </w:rPr>
              <w:t>may</w:t>
            </w:r>
            <w:r>
              <w:rPr>
                <w:spacing w:val="-1"/>
                <w:sz w:val="20"/>
              </w:rPr>
              <w:t xml:space="preserve"> </w:t>
            </w:r>
            <w:r>
              <w:rPr>
                <w:sz w:val="20"/>
              </w:rPr>
              <w:t>be</w:t>
            </w:r>
            <w:r>
              <w:rPr>
                <w:spacing w:val="-3"/>
                <w:sz w:val="20"/>
              </w:rPr>
              <w:t xml:space="preserve"> </w:t>
            </w:r>
            <w:r>
              <w:rPr>
                <w:sz w:val="20"/>
              </w:rPr>
              <w:t>used</w:t>
            </w:r>
            <w:r>
              <w:rPr>
                <w:spacing w:val="-4"/>
                <w:sz w:val="20"/>
              </w:rPr>
              <w:t xml:space="preserve"> </w:t>
            </w:r>
            <w:r>
              <w:rPr>
                <w:sz w:val="20"/>
              </w:rPr>
              <w:t>for</w:t>
            </w:r>
            <w:r>
              <w:rPr>
                <w:spacing w:val="-1"/>
                <w:sz w:val="20"/>
              </w:rPr>
              <w:t xml:space="preserve"> </w:t>
            </w:r>
            <w:r>
              <w:rPr>
                <w:sz w:val="20"/>
              </w:rPr>
              <w:t>heating</w:t>
            </w:r>
            <w:r>
              <w:rPr>
                <w:spacing w:val="-4"/>
                <w:sz w:val="20"/>
              </w:rPr>
              <w:t xml:space="preserve"> </w:t>
            </w:r>
            <w:r>
              <w:rPr>
                <w:sz w:val="20"/>
              </w:rPr>
              <w:t>system</w:t>
            </w:r>
            <w:r>
              <w:rPr>
                <w:spacing w:val="3"/>
                <w:sz w:val="20"/>
              </w:rPr>
              <w:t xml:space="preserve"> </w:t>
            </w:r>
            <w:r>
              <w:rPr>
                <w:spacing w:val="-2"/>
                <w:sz w:val="20"/>
              </w:rPr>
              <w:t>repair/replacement:</w:t>
            </w:r>
          </w:p>
        </w:tc>
        <w:tc>
          <w:tcPr>
            <w:tcW w:w="2237" w:type="dxa"/>
            <w:tcBorders>
              <w:top w:val="nil"/>
              <w:bottom w:val="nil"/>
            </w:tcBorders>
          </w:tcPr>
          <w:p w14:paraId="2127B48C" w14:textId="77777777" w:rsidR="00A3066C" w:rsidRDefault="00A3066C">
            <w:pPr>
              <w:pStyle w:val="TableParagraph"/>
              <w:rPr>
                <w:rFonts w:ascii="Times New Roman"/>
                <w:sz w:val="18"/>
              </w:rPr>
            </w:pPr>
          </w:p>
        </w:tc>
        <w:tc>
          <w:tcPr>
            <w:tcW w:w="96" w:type="dxa"/>
            <w:vMerge/>
            <w:tcBorders>
              <w:top w:val="nil"/>
            </w:tcBorders>
          </w:tcPr>
          <w:p w14:paraId="2127B48D" w14:textId="77777777" w:rsidR="00A3066C" w:rsidRDefault="00A3066C">
            <w:pPr>
              <w:rPr>
                <w:sz w:val="2"/>
                <w:szCs w:val="2"/>
              </w:rPr>
            </w:pPr>
          </w:p>
        </w:tc>
        <w:tc>
          <w:tcPr>
            <w:tcW w:w="2237" w:type="dxa"/>
            <w:tcBorders>
              <w:top w:val="nil"/>
              <w:bottom w:val="nil"/>
            </w:tcBorders>
          </w:tcPr>
          <w:p w14:paraId="2127B48E" w14:textId="77777777" w:rsidR="00A3066C" w:rsidRDefault="00A3066C">
            <w:pPr>
              <w:pStyle w:val="TableParagraph"/>
              <w:rPr>
                <w:rFonts w:ascii="Times New Roman"/>
                <w:sz w:val="18"/>
              </w:rPr>
            </w:pPr>
          </w:p>
        </w:tc>
        <w:tc>
          <w:tcPr>
            <w:tcW w:w="96" w:type="dxa"/>
            <w:vMerge/>
            <w:tcBorders>
              <w:top w:val="nil"/>
            </w:tcBorders>
          </w:tcPr>
          <w:p w14:paraId="2127B48F" w14:textId="77777777" w:rsidR="00A3066C" w:rsidRDefault="00A3066C">
            <w:pPr>
              <w:rPr>
                <w:sz w:val="2"/>
                <w:szCs w:val="2"/>
              </w:rPr>
            </w:pPr>
          </w:p>
        </w:tc>
        <w:tc>
          <w:tcPr>
            <w:tcW w:w="1118" w:type="dxa"/>
            <w:tcBorders>
              <w:top w:val="nil"/>
              <w:bottom w:val="nil"/>
            </w:tcBorders>
          </w:tcPr>
          <w:p w14:paraId="2127B490" w14:textId="77777777" w:rsidR="00A3066C" w:rsidRDefault="00A3066C">
            <w:pPr>
              <w:pStyle w:val="TableParagraph"/>
              <w:rPr>
                <w:rFonts w:ascii="Times New Roman"/>
                <w:sz w:val="18"/>
              </w:rPr>
            </w:pPr>
          </w:p>
        </w:tc>
        <w:tc>
          <w:tcPr>
            <w:tcW w:w="96" w:type="dxa"/>
            <w:vMerge/>
            <w:tcBorders>
              <w:top w:val="nil"/>
            </w:tcBorders>
          </w:tcPr>
          <w:p w14:paraId="2127B491" w14:textId="77777777" w:rsidR="00A3066C" w:rsidRDefault="00A3066C">
            <w:pPr>
              <w:rPr>
                <w:sz w:val="2"/>
                <w:szCs w:val="2"/>
              </w:rPr>
            </w:pPr>
          </w:p>
        </w:tc>
        <w:tc>
          <w:tcPr>
            <w:tcW w:w="1262" w:type="dxa"/>
            <w:tcBorders>
              <w:top w:val="nil"/>
              <w:bottom w:val="nil"/>
            </w:tcBorders>
          </w:tcPr>
          <w:p w14:paraId="2127B492" w14:textId="77777777" w:rsidR="00A3066C" w:rsidRDefault="00A3066C">
            <w:pPr>
              <w:pStyle w:val="TableParagraph"/>
              <w:rPr>
                <w:rFonts w:ascii="Times New Roman"/>
                <w:sz w:val="18"/>
              </w:rPr>
            </w:pPr>
          </w:p>
        </w:tc>
        <w:tc>
          <w:tcPr>
            <w:tcW w:w="96" w:type="dxa"/>
            <w:vMerge/>
            <w:tcBorders>
              <w:top w:val="nil"/>
            </w:tcBorders>
          </w:tcPr>
          <w:p w14:paraId="2127B493" w14:textId="77777777" w:rsidR="00A3066C" w:rsidRDefault="00A3066C">
            <w:pPr>
              <w:rPr>
                <w:sz w:val="2"/>
                <w:szCs w:val="2"/>
              </w:rPr>
            </w:pPr>
          </w:p>
        </w:tc>
        <w:tc>
          <w:tcPr>
            <w:tcW w:w="1277" w:type="dxa"/>
            <w:tcBorders>
              <w:top w:val="nil"/>
              <w:bottom w:val="nil"/>
            </w:tcBorders>
          </w:tcPr>
          <w:p w14:paraId="2127B494" w14:textId="77777777" w:rsidR="00A3066C" w:rsidRDefault="00A3066C">
            <w:pPr>
              <w:pStyle w:val="TableParagraph"/>
              <w:rPr>
                <w:rFonts w:ascii="Times New Roman"/>
                <w:sz w:val="18"/>
              </w:rPr>
            </w:pPr>
          </w:p>
        </w:tc>
      </w:tr>
      <w:tr w:rsidR="00A3066C" w14:paraId="2127B4A0" w14:textId="77777777">
        <w:trPr>
          <w:trHeight w:val="282"/>
        </w:trPr>
        <w:tc>
          <w:tcPr>
            <w:tcW w:w="6389" w:type="dxa"/>
            <w:tcBorders>
              <w:top w:val="nil"/>
              <w:bottom w:val="nil"/>
            </w:tcBorders>
            <w:shd w:val="clear" w:color="auto" w:fill="D9D9D9"/>
          </w:tcPr>
          <w:p w14:paraId="2127B496" w14:textId="77777777" w:rsidR="00A3066C" w:rsidRDefault="000A1F0C">
            <w:pPr>
              <w:pStyle w:val="TableParagraph"/>
              <w:spacing w:before="36"/>
              <w:ind w:left="354"/>
              <w:rPr>
                <w:i/>
                <w:sz w:val="18"/>
              </w:rPr>
            </w:pPr>
            <w:r>
              <w:rPr>
                <w:i/>
                <w:sz w:val="18"/>
              </w:rPr>
              <w:t>*</w:t>
            </w:r>
            <w:r>
              <w:rPr>
                <w:i/>
                <w:spacing w:val="6"/>
                <w:sz w:val="18"/>
              </w:rPr>
              <w:t xml:space="preserve"> </w:t>
            </w:r>
            <w:r>
              <w:rPr>
                <w:i/>
                <w:sz w:val="18"/>
              </w:rPr>
              <w:t>$1,500</w:t>
            </w:r>
            <w:r>
              <w:rPr>
                <w:i/>
                <w:spacing w:val="5"/>
                <w:sz w:val="18"/>
              </w:rPr>
              <w:t xml:space="preserve"> </w:t>
            </w:r>
            <w:r>
              <w:rPr>
                <w:i/>
                <w:sz w:val="18"/>
              </w:rPr>
              <w:t>when</w:t>
            </w:r>
            <w:r>
              <w:rPr>
                <w:i/>
                <w:spacing w:val="5"/>
                <w:sz w:val="18"/>
              </w:rPr>
              <w:t xml:space="preserve"> </w:t>
            </w:r>
            <w:r>
              <w:rPr>
                <w:i/>
                <w:sz w:val="18"/>
              </w:rPr>
              <w:t>furnace</w:t>
            </w:r>
            <w:r>
              <w:rPr>
                <w:i/>
                <w:spacing w:val="5"/>
                <w:sz w:val="18"/>
              </w:rPr>
              <w:t xml:space="preserve"> </w:t>
            </w:r>
            <w:r>
              <w:rPr>
                <w:i/>
                <w:sz w:val="18"/>
              </w:rPr>
              <w:t>work</w:t>
            </w:r>
            <w:r>
              <w:rPr>
                <w:i/>
                <w:spacing w:val="5"/>
                <w:sz w:val="18"/>
              </w:rPr>
              <w:t xml:space="preserve"> </w:t>
            </w:r>
            <w:r>
              <w:rPr>
                <w:i/>
                <w:sz w:val="18"/>
              </w:rPr>
              <w:t>done</w:t>
            </w:r>
            <w:r>
              <w:rPr>
                <w:i/>
                <w:spacing w:val="5"/>
                <w:sz w:val="18"/>
              </w:rPr>
              <w:t xml:space="preserve"> </w:t>
            </w:r>
            <w:r>
              <w:rPr>
                <w:i/>
                <w:sz w:val="18"/>
              </w:rPr>
              <w:t>with</w:t>
            </w:r>
            <w:r>
              <w:rPr>
                <w:i/>
                <w:spacing w:val="5"/>
                <w:sz w:val="18"/>
              </w:rPr>
              <w:t xml:space="preserve"> </w:t>
            </w:r>
            <w:r>
              <w:rPr>
                <w:i/>
                <w:spacing w:val="-2"/>
                <w:sz w:val="18"/>
              </w:rPr>
              <w:t>Weatherization</w:t>
            </w:r>
          </w:p>
        </w:tc>
        <w:tc>
          <w:tcPr>
            <w:tcW w:w="2237" w:type="dxa"/>
            <w:tcBorders>
              <w:top w:val="nil"/>
              <w:bottom w:val="nil"/>
            </w:tcBorders>
          </w:tcPr>
          <w:p w14:paraId="2127B497" w14:textId="77777777" w:rsidR="00A3066C" w:rsidRDefault="00A3066C">
            <w:pPr>
              <w:pStyle w:val="TableParagraph"/>
              <w:rPr>
                <w:rFonts w:ascii="Times New Roman"/>
                <w:sz w:val="18"/>
              </w:rPr>
            </w:pPr>
          </w:p>
        </w:tc>
        <w:tc>
          <w:tcPr>
            <w:tcW w:w="96" w:type="dxa"/>
            <w:vMerge/>
            <w:tcBorders>
              <w:top w:val="nil"/>
            </w:tcBorders>
          </w:tcPr>
          <w:p w14:paraId="2127B498" w14:textId="77777777" w:rsidR="00A3066C" w:rsidRDefault="00A3066C">
            <w:pPr>
              <w:rPr>
                <w:sz w:val="2"/>
                <w:szCs w:val="2"/>
              </w:rPr>
            </w:pPr>
          </w:p>
        </w:tc>
        <w:tc>
          <w:tcPr>
            <w:tcW w:w="2237" w:type="dxa"/>
            <w:tcBorders>
              <w:top w:val="nil"/>
              <w:bottom w:val="nil"/>
            </w:tcBorders>
          </w:tcPr>
          <w:p w14:paraId="2127B499" w14:textId="77777777" w:rsidR="00A3066C" w:rsidRDefault="00A3066C">
            <w:pPr>
              <w:pStyle w:val="TableParagraph"/>
              <w:rPr>
                <w:rFonts w:ascii="Times New Roman"/>
                <w:sz w:val="18"/>
              </w:rPr>
            </w:pPr>
          </w:p>
        </w:tc>
        <w:tc>
          <w:tcPr>
            <w:tcW w:w="96" w:type="dxa"/>
            <w:vMerge/>
            <w:tcBorders>
              <w:top w:val="nil"/>
            </w:tcBorders>
          </w:tcPr>
          <w:p w14:paraId="2127B49A" w14:textId="77777777" w:rsidR="00A3066C" w:rsidRDefault="00A3066C">
            <w:pPr>
              <w:rPr>
                <w:sz w:val="2"/>
                <w:szCs w:val="2"/>
              </w:rPr>
            </w:pPr>
          </w:p>
        </w:tc>
        <w:tc>
          <w:tcPr>
            <w:tcW w:w="1118" w:type="dxa"/>
            <w:tcBorders>
              <w:top w:val="nil"/>
              <w:bottom w:val="nil"/>
            </w:tcBorders>
          </w:tcPr>
          <w:p w14:paraId="2127B49B" w14:textId="77777777" w:rsidR="00A3066C" w:rsidRDefault="00A3066C">
            <w:pPr>
              <w:pStyle w:val="TableParagraph"/>
              <w:rPr>
                <w:rFonts w:ascii="Times New Roman"/>
                <w:sz w:val="18"/>
              </w:rPr>
            </w:pPr>
          </w:p>
        </w:tc>
        <w:tc>
          <w:tcPr>
            <w:tcW w:w="96" w:type="dxa"/>
            <w:vMerge/>
            <w:tcBorders>
              <w:top w:val="nil"/>
            </w:tcBorders>
          </w:tcPr>
          <w:p w14:paraId="2127B49C" w14:textId="77777777" w:rsidR="00A3066C" w:rsidRDefault="00A3066C">
            <w:pPr>
              <w:rPr>
                <w:sz w:val="2"/>
                <w:szCs w:val="2"/>
              </w:rPr>
            </w:pPr>
          </w:p>
        </w:tc>
        <w:tc>
          <w:tcPr>
            <w:tcW w:w="1262" w:type="dxa"/>
            <w:tcBorders>
              <w:top w:val="nil"/>
              <w:bottom w:val="nil"/>
            </w:tcBorders>
          </w:tcPr>
          <w:p w14:paraId="2127B49D" w14:textId="77777777" w:rsidR="00A3066C" w:rsidRDefault="00A3066C">
            <w:pPr>
              <w:pStyle w:val="TableParagraph"/>
              <w:rPr>
                <w:rFonts w:ascii="Times New Roman"/>
                <w:sz w:val="18"/>
              </w:rPr>
            </w:pPr>
          </w:p>
        </w:tc>
        <w:tc>
          <w:tcPr>
            <w:tcW w:w="96" w:type="dxa"/>
            <w:vMerge/>
            <w:tcBorders>
              <w:top w:val="nil"/>
            </w:tcBorders>
          </w:tcPr>
          <w:p w14:paraId="2127B49E" w14:textId="77777777" w:rsidR="00A3066C" w:rsidRDefault="00A3066C">
            <w:pPr>
              <w:rPr>
                <w:sz w:val="2"/>
                <w:szCs w:val="2"/>
              </w:rPr>
            </w:pPr>
          </w:p>
        </w:tc>
        <w:tc>
          <w:tcPr>
            <w:tcW w:w="1277" w:type="dxa"/>
            <w:tcBorders>
              <w:top w:val="nil"/>
              <w:bottom w:val="nil"/>
            </w:tcBorders>
          </w:tcPr>
          <w:p w14:paraId="2127B49F" w14:textId="77777777" w:rsidR="00A3066C" w:rsidRDefault="00A3066C">
            <w:pPr>
              <w:pStyle w:val="TableParagraph"/>
              <w:rPr>
                <w:rFonts w:ascii="Times New Roman"/>
                <w:sz w:val="18"/>
              </w:rPr>
            </w:pPr>
          </w:p>
        </w:tc>
      </w:tr>
      <w:tr w:rsidR="00A3066C" w14:paraId="2127B4AB" w14:textId="77777777">
        <w:trPr>
          <w:trHeight w:val="280"/>
        </w:trPr>
        <w:tc>
          <w:tcPr>
            <w:tcW w:w="6389" w:type="dxa"/>
            <w:tcBorders>
              <w:top w:val="nil"/>
            </w:tcBorders>
            <w:shd w:val="clear" w:color="auto" w:fill="D9D9D9"/>
          </w:tcPr>
          <w:p w14:paraId="2127B4A1" w14:textId="77777777" w:rsidR="00A3066C" w:rsidRDefault="000A1F0C">
            <w:pPr>
              <w:pStyle w:val="TableParagraph"/>
              <w:spacing w:before="35"/>
              <w:ind w:left="354"/>
              <w:rPr>
                <w:i/>
                <w:sz w:val="18"/>
              </w:rPr>
            </w:pPr>
            <w:r>
              <w:rPr>
                <w:i/>
                <w:sz w:val="18"/>
              </w:rPr>
              <w:t>*</w:t>
            </w:r>
            <w:r>
              <w:rPr>
                <w:i/>
                <w:spacing w:val="6"/>
                <w:sz w:val="18"/>
              </w:rPr>
              <w:t xml:space="preserve"> </w:t>
            </w:r>
            <w:r>
              <w:rPr>
                <w:i/>
                <w:sz w:val="18"/>
              </w:rPr>
              <w:t>$4,000</w:t>
            </w:r>
            <w:r>
              <w:rPr>
                <w:i/>
                <w:spacing w:val="5"/>
                <w:sz w:val="18"/>
              </w:rPr>
              <w:t xml:space="preserve"> </w:t>
            </w:r>
            <w:r>
              <w:rPr>
                <w:i/>
                <w:sz w:val="18"/>
              </w:rPr>
              <w:t>when</w:t>
            </w:r>
            <w:r>
              <w:rPr>
                <w:i/>
                <w:spacing w:val="5"/>
                <w:sz w:val="18"/>
              </w:rPr>
              <w:t xml:space="preserve"> </w:t>
            </w:r>
            <w:r>
              <w:rPr>
                <w:i/>
                <w:sz w:val="18"/>
              </w:rPr>
              <w:t>furnace</w:t>
            </w:r>
            <w:r>
              <w:rPr>
                <w:i/>
                <w:spacing w:val="4"/>
                <w:sz w:val="18"/>
              </w:rPr>
              <w:t xml:space="preserve"> </w:t>
            </w:r>
            <w:r>
              <w:rPr>
                <w:i/>
                <w:sz w:val="18"/>
              </w:rPr>
              <w:t>work</w:t>
            </w:r>
            <w:r>
              <w:rPr>
                <w:i/>
                <w:spacing w:val="5"/>
                <w:sz w:val="18"/>
              </w:rPr>
              <w:t xml:space="preserve"> </w:t>
            </w:r>
            <w:r>
              <w:rPr>
                <w:i/>
                <w:sz w:val="18"/>
              </w:rPr>
              <w:t>done</w:t>
            </w:r>
            <w:r>
              <w:rPr>
                <w:i/>
                <w:spacing w:val="5"/>
                <w:sz w:val="18"/>
              </w:rPr>
              <w:t xml:space="preserve"> </w:t>
            </w:r>
            <w:r>
              <w:rPr>
                <w:i/>
                <w:sz w:val="18"/>
              </w:rPr>
              <w:t>without</w:t>
            </w:r>
            <w:r>
              <w:rPr>
                <w:i/>
                <w:spacing w:val="8"/>
                <w:sz w:val="18"/>
              </w:rPr>
              <w:t xml:space="preserve"> </w:t>
            </w:r>
            <w:r>
              <w:rPr>
                <w:i/>
                <w:spacing w:val="-2"/>
                <w:sz w:val="18"/>
              </w:rPr>
              <w:t>Weatherization</w:t>
            </w:r>
          </w:p>
        </w:tc>
        <w:tc>
          <w:tcPr>
            <w:tcW w:w="2237" w:type="dxa"/>
            <w:tcBorders>
              <w:top w:val="nil"/>
            </w:tcBorders>
          </w:tcPr>
          <w:p w14:paraId="2127B4A2" w14:textId="77777777" w:rsidR="00A3066C" w:rsidRDefault="00A3066C">
            <w:pPr>
              <w:pStyle w:val="TableParagraph"/>
              <w:rPr>
                <w:rFonts w:ascii="Times New Roman"/>
                <w:sz w:val="18"/>
              </w:rPr>
            </w:pPr>
          </w:p>
        </w:tc>
        <w:tc>
          <w:tcPr>
            <w:tcW w:w="96" w:type="dxa"/>
            <w:vMerge/>
            <w:tcBorders>
              <w:top w:val="nil"/>
            </w:tcBorders>
          </w:tcPr>
          <w:p w14:paraId="2127B4A3" w14:textId="77777777" w:rsidR="00A3066C" w:rsidRDefault="00A3066C">
            <w:pPr>
              <w:rPr>
                <w:sz w:val="2"/>
                <w:szCs w:val="2"/>
              </w:rPr>
            </w:pPr>
          </w:p>
        </w:tc>
        <w:tc>
          <w:tcPr>
            <w:tcW w:w="2237" w:type="dxa"/>
            <w:tcBorders>
              <w:top w:val="nil"/>
            </w:tcBorders>
          </w:tcPr>
          <w:p w14:paraId="2127B4A4" w14:textId="77777777" w:rsidR="00A3066C" w:rsidRDefault="00A3066C">
            <w:pPr>
              <w:pStyle w:val="TableParagraph"/>
              <w:rPr>
                <w:rFonts w:ascii="Times New Roman"/>
                <w:sz w:val="18"/>
              </w:rPr>
            </w:pPr>
          </w:p>
        </w:tc>
        <w:tc>
          <w:tcPr>
            <w:tcW w:w="96" w:type="dxa"/>
            <w:vMerge/>
            <w:tcBorders>
              <w:top w:val="nil"/>
            </w:tcBorders>
          </w:tcPr>
          <w:p w14:paraId="2127B4A5" w14:textId="77777777" w:rsidR="00A3066C" w:rsidRDefault="00A3066C">
            <w:pPr>
              <w:rPr>
                <w:sz w:val="2"/>
                <w:szCs w:val="2"/>
              </w:rPr>
            </w:pPr>
          </w:p>
        </w:tc>
        <w:tc>
          <w:tcPr>
            <w:tcW w:w="1118" w:type="dxa"/>
            <w:tcBorders>
              <w:top w:val="nil"/>
            </w:tcBorders>
          </w:tcPr>
          <w:p w14:paraId="2127B4A6" w14:textId="77777777" w:rsidR="00A3066C" w:rsidRDefault="00A3066C">
            <w:pPr>
              <w:pStyle w:val="TableParagraph"/>
              <w:rPr>
                <w:rFonts w:ascii="Times New Roman"/>
                <w:sz w:val="18"/>
              </w:rPr>
            </w:pPr>
          </w:p>
        </w:tc>
        <w:tc>
          <w:tcPr>
            <w:tcW w:w="96" w:type="dxa"/>
            <w:vMerge/>
            <w:tcBorders>
              <w:top w:val="nil"/>
            </w:tcBorders>
          </w:tcPr>
          <w:p w14:paraId="2127B4A7" w14:textId="77777777" w:rsidR="00A3066C" w:rsidRDefault="00A3066C">
            <w:pPr>
              <w:rPr>
                <w:sz w:val="2"/>
                <w:szCs w:val="2"/>
              </w:rPr>
            </w:pPr>
          </w:p>
        </w:tc>
        <w:tc>
          <w:tcPr>
            <w:tcW w:w="1262" w:type="dxa"/>
            <w:tcBorders>
              <w:top w:val="nil"/>
            </w:tcBorders>
          </w:tcPr>
          <w:p w14:paraId="2127B4A8" w14:textId="77777777" w:rsidR="00A3066C" w:rsidRDefault="00A3066C">
            <w:pPr>
              <w:pStyle w:val="TableParagraph"/>
              <w:rPr>
                <w:rFonts w:ascii="Times New Roman"/>
                <w:sz w:val="18"/>
              </w:rPr>
            </w:pPr>
          </w:p>
        </w:tc>
        <w:tc>
          <w:tcPr>
            <w:tcW w:w="96" w:type="dxa"/>
            <w:vMerge/>
            <w:tcBorders>
              <w:top w:val="nil"/>
            </w:tcBorders>
          </w:tcPr>
          <w:p w14:paraId="2127B4A9" w14:textId="77777777" w:rsidR="00A3066C" w:rsidRDefault="00A3066C">
            <w:pPr>
              <w:rPr>
                <w:sz w:val="2"/>
                <w:szCs w:val="2"/>
              </w:rPr>
            </w:pPr>
          </w:p>
        </w:tc>
        <w:tc>
          <w:tcPr>
            <w:tcW w:w="1277" w:type="dxa"/>
            <w:tcBorders>
              <w:top w:val="nil"/>
            </w:tcBorders>
          </w:tcPr>
          <w:p w14:paraId="2127B4AA" w14:textId="77777777" w:rsidR="00A3066C" w:rsidRDefault="00A3066C">
            <w:pPr>
              <w:pStyle w:val="TableParagraph"/>
              <w:rPr>
                <w:rFonts w:ascii="Times New Roman"/>
                <w:sz w:val="18"/>
              </w:rPr>
            </w:pPr>
          </w:p>
        </w:tc>
      </w:tr>
    </w:tbl>
    <w:p w14:paraId="2127B4AC" w14:textId="77777777" w:rsidR="00A3066C" w:rsidRDefault="00A3066C">
      <w:pPr>
        <w:pStyle w:val="TableParagraph"/>
        <w:rPr>
          <w:rFonts w:ascii="Times New Roman"/>
          <w:sz w:val="18"/>
        </w:rPr>
        <w:sectPr w:rsidR="00A3066C">
          <w:footerReference w:type="default" r:id="rId11"/>
          <w:pgSz w:w="15840" w:h="12240" w:orient="landscape"/>
          <w:pgMar w:top="1040" w:right="360" w:bottom="740" w:left="0" w:header="0" w:footer="551" w:gutter="0"/>
          <w:pgNumType w:start="1"/>
          <w:cols w:space="720"/>
        </w:sectPr>
      </w:pPr>
    </w:p>
    <w:tbl>
      <w:tblPr>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9"/>
        <w:gridCol w:w="1128"/>
        <w:gridCol w:w="1109"/>
        <w:gridCol w:w="96"/>
        <w:gridCol w:w="1128"/>
        <w:gridCol w:w="1109"/>
        <w:gridCol w:w="96"/>
        <w:gridCol w:w="1118"/>
        <w:gridCol w:w="96"/>
        <w:gridCol w:w="1262"/>
        <w:gridCol w:w="96"/>
        <w:gridCol w:w="1277"/>
      </w:tblGrid>
      <w:tr w:rsidR="00A3066C" w14:paraId="2127B4BF" w14:textId="77777777">
        <w:trPr>
          <w:trHeight w:val="1319"/>
        </w:trPr>
        <w:tc>
          <w:tcPr>
            <w:tcW w:w="6389" w:type="dxa"/>
            <w:tcBorders>
              <w:top w:val="nil"/>
              <w:left w:val="nil"/>
            </w:tcBorders>
          </w:tcPr>
          <w:p w14:paraId="2127B4AD" w14:textId="77777777" w:rsidR="00A3066C" w:rsidRDefault="000A1F0C">
            <w:pPr>
              <w:pStyle w:val="TableParagraph"/>
              <w:spacing w:before="119"/>
              <w:ind w:right="50"/>
              <w:jc w:val="center"/>
              <w:rPr>
                <w:b/>
                <w:sz w:val="20"/>
              </w:rPr>
            </w:pPr>
            <w:r>
              <w:rPr>
                <w:b/>
                <w:spacing w:val="-2"/>
                <w:sz w:val="20"/>
              </w:rPr>
              <w:lastRenderedPageBreak/>
              <w:t>MEASURE</w:t>
            </w:r>
          </w:p>
        </w:tc>
        <w:tc>
          <w:tcPr>
            <w:tcW w:w="2237" w:type="dxa"/>
            <w:gridSpan w:val="2"/>
          </w:tcPr>
          <w:p w14:paraId="2127B4AE" w14:textId="77777777" w:rsidR="00A3066C" w:rsidRDefault="000A1F0C">
            <w:pPr>
              <w:pStyle w:val="TableParagraph"/>
              <w:spacing w:before="119"/>
              <w:ind w:left="35" w:right="1"/>
              <w:jc w:val="center"/>
              <w:rPr>
                <w:b/>
                <w:sz w:val="20"/>
              </w:rPr>
            </w:pPr>
            <w:r>
              <w:rPr>
                <w:b/>
                <w:spacing w:val="-5"/>
                <w:sz w:val="20"/>
              </w:rPr>
              <w:t>MEC</w:t>
            </w:r>
          </w:p>
          <w:p w14:paraId="2127B4AF" w14:textId="77777777" w:rsidR="00A3066C" w:rsidRDefault="00A3066C">
            <w:pPr>
              <w:pStyle w:val="TableParagraph"/>
              <w:spacing w:before="14"/>
              <w:rPr>
                <w:b/>
                <w:sz w:val="20"/>
              </w:rPr>
            </w:pPr>
          </w:p>
          <w:p w14:paraId="2127B4B0" w14:textId="77777777" w:rsidR="00A3066C" w:rsidRDefault="000A1F0C">
            <w:pPr>
              <w:pStyle w:val="TableParagraph"/>
              <w:ind w:left="1492"/>
              <w:rPr>
                <w:b/>
                <w:sz w:val="16"/>
              </w:rPr>
            </w:pPr>
            <w:r>
              <w:rPr>
                <w:b/>
                <w:sz w:val="16"/>
              </w:rPr>
              <w:t>S19</w:t>
            </w:r>
            <w:r>
              <w:rPr>
                <w:b/>
                <w:spacing w:val="-9"/>
                <w:sz w:val="16"/>
              </w:rPr>
              <w:t xml:space="preserve"> </w:t>
            </w:r>
            <w:r>
              <w:rPr>
                <w:b/>
                <w:spacing w:val="-10"/>
                <w:sz w:val="16"/>
              </w:rPr>
              <w:t>-</w:t>
            </w:r>
          </w:p>
          <w:p w14:paraId="2127B4B1" w14:textId="77777777" w:rsidR="00A3066C" w:rsidRDefault="000A1F0C">
            <w:pPr>
              <w:pStyle w:val="TableParagraph"/>
              <w:tabs>
                <w:tab w:val="left" w:pos="1285"/>
                <w:tab w:val="left" w:pos="1477"/>
              </w:tabs>
              <w:spacing w:before="23" w:line="268" w:lineRule="auto"/>
              <w:ind w:left="373" w:right="145" w:hanging="312"/>
              <w:rPr>
                <w:b/>
                <w:sz w:val="16"/>
              </w:rPr>
            </w:pPr>
            <w:r>
              <w:rPr>
                <w:b/>
                <w:sz w:val="16"/>
              </w:rPr>
              <w:t>P19 - primary</w:t>
            </w:r>
            <w:r>
              <w:rPr>
                <w:b/>
                <w:sz w:val="16"/>
              </w:rPr>
              <w:tab/>
            </w:r>
            <w:r>
              <w:rPr>
                <w:b/>
                <w:spacing w:val="-4"/>
                <w:sz w:val="16"/>
              </w:rPr>
              <w:t xml:space="preserve">secondary </w:t>
            </w:r>
            <w:r>
              <w:rPr>
                <w:b/>
                <w:spacing w:val="-2"/>
                <w:sz w:val="16"/>
              </w:rPr>
              <w:t>(gas)</w:t>
            </w:r>
            <w:r>
              <w:rPr>
                <w:b/>
                <w:sz w:val="16"/>
              </w:rPr>
              <w:tab/>
            </w:r>
            <w:r>
              <w:rPr>
                <w:b/>
                <w:sz w:val="16"/>
              </w:rPr>
              <w:tab/>
            </w:r>
            <w:r>
              <w:rPr>
                <w:b/>
                <w:spacing w:val="-2"/>
                <w:sz w:val="16"/>
              </w:rPr>
              <w:t>(elec)</w:t>
            </w:r>
          </w:p>
        </w:tc>
        <w:tc>
          <w:tcPr>
            <w:tcW w:w="96" w:type="dxa"/>
            <w:tcBorders>
              <w:top w:val="nil"/>
            </w:tcBorders>
          </w:tcPr>
          <w:p w14:paraId="2127B4B2" w14:textId="77777777" w:rsidR="00A3066C" w:rsidRDefault="00A3066C">
            <w:pPr>
              <w:pStyle w:val="TableParagraph"/>
              <w:rPr>
                <w:rFonts w:ascii="Times New Roman"/>
                <w:sz w:val="18"/>
              </w:rPr>
            </w:pPr>
          </w:p>
        </w:tc>
        <w:tc>
          <w:tcPr>
            <w:tcW w:w="2237" w:type="dxa"/>
            <w:gridSpan w:val="2"/>
          </w:tcPr>
          <w:p w14:paraId="2127B4B3" w14:textId="77777777" w:rsidR="00A3066C" w:rsidRDefault="000A1F0C">
            <w:pPr>
              <w:pStyle w:val="TableParagraph"/>
              <w:spacing w:before="119"/>
              <w:ind w:left="35"/>
              <w:jc w:val="center"/>
              <w:rPr>
                <w:b/>
                <w:sz w:val="20"/>
              </w:rPr>
            </w:pPr>
            <w:r>
              <w:rPr>
                <w:b/>
                <w:spacing w:val="-5"/>
                <w:sz w:val="20"/>
              </w:rPr>
              <w:t>IPL</w:t>
            </w:r>
          </w:p>
          <w:p w14:paraId="2127B4B4" w14:textId="77777777" w:rsidR="00A3066C" w:rsidRDefault="00A3066C">
            <w:pPr>
              <w:pStyle w:val="TableParagraph"/>
              <w:spacing w:before="14"/>
              <w:rPr>
                <w:b/>
                <w:sz w:val="20"/>
              </w:rPr>
            </w:pPr>
          </w:p>
          <w:p w14:paraId="2127B4B5" w14:textId="77777777" w:rsidR="00A3066C" w:rsidRDefault="000A1F0C">
            <w:pPr>
              <w:pStyle w:val="TableParagraph"/>
              <w:ind w:left="1492"/>
              <w:rPr>
                <w:b/>
                <w:sz w:val="16"/>
              </w:rPr>
            </w:pPr>
            <w:r>
              <w:rPr>
                <w:b/>
                <w:sz w:val="16"/>
              </w:rPr>
              <w:t>S12</w:t>
            </w:r>
            <w:r>
              <w:rPr>
                <w:b/>
                <w:spacing w:val="-9"/>
                <w:sz w:val="16"/>
              </w:rPr>
              <w:t xml:space="preserve"> </w:t>
            </w:r>
            <w:r>
              <w:rPr>
                <w:b/>
                <w:spacing w:val="-10"/>
                <w:sz w:val="16"/>
              </w:rPr>
              <w:t>-</w:t>
            </w:r>
          </w:p>
          <w:p w14:paraId="2127B4B6" w14:textId="77777777" w:rsidR="00A3066C" w:rsidRDefault="000A1F0C">
            <w:pPr>
              <w:pStyle w:val="TableParagraph"/>
              <w:tabs>
                <w:tab w:val="left" w:pos="1285"/>
                <w:tab w:val="left" w:pos="1477"/>
              </w:tabs>
              <w:spacing w:before="23" w:line="268" w:lineRule="auto"/>
              <w:ind w:left="373" w:right="145" w:hanging="313"/>
              <w:rPr>
                <w:b/>
                <w:sz w:val="16"/>
              </w:rPr>
            </w:pPr>
            <w:r>
              <w:rPr>
                <w:b/>
                <w:sz w:val="16"/>
              </w:rPr>
              <w:t>P12 - primary</w:t>
            </w:r>
            <w:r>
              <w:rPr>
                <w:b/>
                <w:sz w:val="16"/>
              </w:rPr>
              <w:tab/>
            </w:r>
            <w:r>
              <w:rPr>
                <w:b/>
                <w:spacing w:val="-4"/>
                <w:sz w:val="16"/>
              </w:rPr>
              <w:t>secondary (gas)</w:t>
            </w:r>
            <w:r>
              <w:rPr>
                <w:b/>
                <w:sz w:val="16"/>
              </w:rPr>
              <w:tab/>
            </w:r>
            <w:r>
              <w:rPr>
                <w:b/>
                <w:sz w:val="16"/>
              </w:rPr>
              <w:tab/>
            </w:r>
            <w:r>
              <w:rPr>
                <w:b/>
                <w:spacing w:val="-2"/>
                <w:sz w:val="16"/>
              </w:rPr>
              <w:t>(elec)</w:t>
            </w:r>
          </w:p>
        </w:tc>
        <w:tc>
          <w:tcPr>
            <w:tcW w:w="96" w:type="dxa"/>
            <w:tcBorders>
              <w:top w:val="nil"/>
            </w:tcBorders>
          </w:tcPr>
          <w:p w14:paraId="2127B4B7" w14:textId="77777777" w:rsidR="00A3066C" w:rsidRDefault="00A3066C">
            <w:pPr>
              <w:pStyle w:val="TableParagraph"/>
              <w:rPr>
                <w:rFonts w:ascii="Times New Roman"/>
                <w:sz w:val="18"/>
              </w:rPr>
            </w:pPr>
          </w:p>
        </w:tc>
        <w:tc>
          <w:tcPr>
            <w:tcW w:w="1118" w:type="dxa"/>
          </w:tcPr>
          <w:p w14:paraId="2127B4B8" w14:textId="77777777" w:rsidR="00A3066C" w:rsidRDefault="000A1F0C">
            <w:pPr>
              <w:pStyle w:val="TableParagraph"/>
              <w:spacing w:before="129"/>
              <w:ind w:left="37" w:right="6"/>
              <w:jc w:val="center"/>
              <w:rPr>
                <w:b/>
                <w:sz w:val="20"/>
              </w:rPr>
            </w:pPr>
            <w:r>
              <w:rPr>
                <w:b/>
                <w:spacing w:val="-5"/>
                <w:sz w:val="20"/>
              </w:rPr>
              <w:t>BHE</w:t>
            </w:r>
          </w:p>
          <w:p w14:paraId="2127B4B9" w14:textId="77777777" w:rsidR="00A3066C" w:rsidRDefault="00A3066C">
            <w:pPr>
              <w:pStyle w:val="TableParagraph"/>
              <w:spacing w:before="210"/>
              <w:rPr>
                <w:b/>
                <w:sz w:val="20"/>
              </w:rPr>
            </w:pPr>
          </w:p>
          <w:p w14:paraId="2127B4BA" w14:textId="77777777" w:rsidR="00A3066C" w:rsidRDefault="000A1F0C">
            <w:pPr>
              <w:pStyle w:val="TableParagraph"/>
              <w:spacing w:before="1" w:line="268" w:lineRule="auto"/>
              <w:ind w:left="37" w:right="20"/>
              <w:jc w:val="center"/>
              <w:rPr>
                <w:b/>
                <w:sz w:val="16"/>
              </w:rPr>
            </w:pPr>
            <w:r>
              <w:rPr>
                <w:b/>
                <w:spacing w:val="-2"/>
                <w:sz w:val="16"/>
              </w:rPr>
              <w:t>P16</w:t>
            </w:r>
            <w:r>
              <w:rPr>
                <w:b/>
                <w:spacing w:val="-10"/>
                <w:sz w:val="16"/>
              </w:rPr>
              <w:t xml:space="preserve"> </w:t>
            </w:r>
            <w:r>
              <w:rPr>
                <w:b/>
                <w:spacing w:val="-2"/>
                <w:sz w:val="16"/>
              </w:rPr>
              <w:t>-</w:t>
            </w:r>
            <w:r>
              <w:rPr>
                <w:b/>
                <w:spacing w:val="-9"/>
                <w:sz w:val="16"/>
              </w:rPr>
              <w:t xml:space="preserve"> </w:t>
            </w:r>
            <w:r>
              <w:rPr>
                <w:b/>
                <w:spacing w:val="-2"/>
                <w:sz w:val="16"/>
              </w:rPr>
              <w:t>primary (gas)</w:t>
            </w:r>
          </w:p>
        </w:tc>
        <w:tc>
          <w:tcPr>
            <w:tcW w:w="96" w:type="dxa"/>
            <w:tcBorders>
              <w:top w:val="nil"/>
            </w:tcBorders>
          </w:tcPr>
          <w:p w14:paraId="2127B4BB" w14:textId="77777777" w:rsidR="00A3066C" w:rsidRDefault="00A3066C">
            <w:pPr>
              <w:pStyle w:val="TableParagraph"/>
              <w:rPr>
                <w:rFonts w:ascii="Times New Roman"/>
                <w:sz w:val="18"/>
              </w:rPr>
            </w:pPr>
          </w:p>
        </w:tc>
        <w:tc>
          <w:tcPr>
            <w:tcW w:w="1262" w:type="dxa"/>
          </w:tcPr>
          <w:p w14:paraId="2127B4BC" w14:textId="27489545" w:rsidR="00A3066C" w:rsidRDefault="000A1F0C">
            <w:pPr>
              <w:pStyle w:val="TableParagraph"/>
              <w:spacing w:before="4" w:line="271" w:lineRule="auto"/>
              <w:ind w:left="469" w:hanging="365"/>
              <w:rPr>
                <w:b/>
                <w:sz w:val="20"/>
              </w:rPr>
            </w:pPr>
            <w:r>
              <w:rPr>
                <w:b/>
                <w:sz w:val="20"/>
              </w:rPr>
              <w:t>DOE/</w:t>
            </w:r>
            <w:r>
              <w:rPr>
                <w:b/>
                <w:spacing w:val="-14"/>
                <w:sz w:val="20"/>
              </w:rPr>
              <w:t xml:space="preserve"> </w:t>
            </w:r>
            <w:del w:id="124" w:author="Taylor, Christine [HHS]" w:date="2025-07-18T13:35:00Z" w16du:dateUtc="2025-07-18T18:35:00Z">
              <w:r w:rsidDel="001F0895">
                <w:rPr>
                  <w:b/>
                  <w:sz w:val="20"/>
                </w:rPr>
                <w:delText xml:space="preserve">DOE- </w:delText>
              </w:r>
              <w:r w:rsidDel="001F0895">
                <w:rPr>
                  <w:b/>
                  <w:spacing w:val="-4"/>
                  <w:sz w:val="20"/>
                </w:rPr>
                <w:delText>BIL</w:delText>
              </w:r>
            </w:del>
            <w:ins w:id="125" w:author="Taylor, Christine [HHS]" w:date="2025-07-18T13:35:00Z" w16du:dateUtc="2025-07-18T18:35:00Z">
              <w:r w:rsidR="001F0895">
                <w:rPr>
                  <w:b/>
                  <w:sz w:val="20"/>
                </w:rPr>
                <w:t>IIJA</w:t>
              </w:r>
            </w:ins>
          </w:p>
        </w:tc>
        <w:tc>
          <w:tcPr>
            <w:tcW w:w="96" w:type="dxa"/>
            <w:tcBorders>
              <w:top w:val="nil"/>
            </w:tcBorders>
          </w:tcPr>
          <w:p w14:paraId="2127B4BD" w14:textId="77777777" w:rsidR="00A3066C" w:rsidRDefault="00A3066C">
            <w:pPr>
              <w:pStyle w:val="TableParagraph"/>
              <w:rPr>
                <w:rFonts w:ascii="Times New Roman"/>
                <w:sz w:val="18"/>
              </w:rPr>
            </w:pPr>
          </w:p>
        </w:tc>
        <w:tc>
          <w:tcPr>
            <w:tcW w:w="1277" w:type="dxa"/>
          </w:tcPr>
          <w:p w14:paraId="2127B4BE" w14:textId="77777777" w:rsidR="00A3066C" w:rsidRDefault="000A1F0C">
            <w:pPr>
              <w:pStyle w:val="TableParagraph"/>
              <w:spacing w:before="4" w:line="271" w:lineRule="auto"/>
              <w:ind w:left="206" w:right="184" w:firstLine="129"/>
              <w:rPr>
                <w:b/>
                <w:sz w:val="20"/>
              </w:rPr>
            </w:pPr>
            <w:r>
              <w:rPr>
                <w:b/>
                <w:spacing w:val="-2"/>
                <w:sz w:val="20"/>
              </w:rPr>
              <w:t>HEAP/ HEAP-3E</w:t>
            </w:r>
          </w:p>
        </w:tc>
      </w:tr>
      <w:tr w:rsidR="00A3066C" w14:paraId="2127B4F0" w14:textId="77777777">
        <w:trPr>
          <w:trHeight w:val="290"/>
        </w:trPr>
        <w:tc>
          <w:tcPr>
            <w:tcW w:w="6389" w:type="dxa"/>
            <w:tcBorders>
              <w:bottom w:val="nil"/>
            </w:tcBorders>
          </w:tcPr>
          <w:p w14:paraId="2127B4C0" w14:textId="77777777" w:rsidR="00A3066C" w:rsidRDefault="000A1F0C">
            <w:pPr>
              <w:pStyle w:val="TableParagraph"/>
              <w:spacing w:line="271" w:lineRule="exact"/>
              <w:ind w:left="42"/>
              <w:rPr>
                <w:b/>
                <w:sz w:val="24"/>
              </w:rPr>
            </w:pPr>
            <w:r>
              <w:rPr>
                <w:b/>
                <w:noProof/>
                <w:sz w:val="24"/>
              </w:rPr>
              <mc:AlternateContent>
                <mc:Choice Requires="wpg">
                  <w:drawing>
                    <wp:anchor distT="0" distB="0" distL="0" distR="0" simplePos="0" relativeHeight="486274560" behindDoc="1" locked="0" layoutInCell="1" allowOverlap="1" wp14:anchorId="2127B89A" wp14:editId="2127B89B">
                      <wp:simplePos x="0" y="0"/>
                      <wp:positionH relativeFrom="column">
                        <wp:posOffset>6102</wp:posOffset>
                      </wp:positionH>
                      <wp:positionV relativeFrom="paragraph">
                        <wp:posOffset>-850658</wp:posOffset>
                      </wp:positionV>
                      <wp:extent cx="9461500" cy="78359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461500" cy="783590"/>
                                <a:chOff x="0" y="0"/>
                                <a:chExt cx="9461500" cy="783590"/>
                              </a:xfrm>
                            </wpg:grpSpPr>
                            <wps:wsp>
                              <wps:cNvPr id="6" name="Graphic 6"/>
                              <wps:cNvSpPr/>
                              <wps:spPr>
                                <a:xfrm>
                                  <a:off x="0" y="0"/>
                                  <a:ext cx="9461500" cy="783590"/>
                                </a:xfrm>
                                <a:custGeom>
                                  <a:avLst/>
                                  <a:gdLst/>
                                  <a:ahLst/>
                                  <a:cxnLst/>
                                  <a:rect l="l" t="t" r="r" b="b"/>
                                  <a:pathLst>
                                    <a:path w="9461500" h="783590">
                                      <a:moveTo>
                                        <a:pt x="9461004" y="0"/>
                                      </a:moveTo>
                                      <a:lnTo>
                                        <a:pt x="0" y="0"/>
                                      </a:lnTo>
                                      <a:lnTo>
                                        <a:pt x="0" y="783348"/>
                                      </a:lnTo>
                                      <a:lnTo>
                                        <a:pt x="9461004" y="783348"/>
                                      </a:lnTo>
                                      <a:lnTo>
                                        <a:pt x="9461004"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360D008E" id="Group 5" o:spid="_x0000_s1026" style="position:absolute;margin-left:.5pt;margin-top:-67pt;width:745pt;height:61.7pt;z-index:-17041920;mso-wrap-distance-left:0;mso-wrap-distance-right:0" coordsize="94615,7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">
                      <v:shape id="Graphic 6" o:spid="_x0000_s1027" style="position:absolute;width:94615;height:7835;visibility:visible;mso-wrap-style:square;v-text-anchor:top" coordsize="9461500,783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" path="m9461004,l,,,783348r9461004,l9461004,xe" fillcolor="yellow" stroked="f">
                        <v:path arrowok="t"/>
                      </v:shape>
                    </v:group>
                  </w:pict>
                </mc:Fallback>
              </mc:AlternateContent>
            </w:r>
            <w:r>
              <w:rPr>
                <w:b/>
                <w:sz w:val="24"/>
              </w:rPr>
              <w:t>WATER</w:t>
            </w:r>
            <w:r>
              <w:rPr>
                <w:b/>
                <w:spacing w:val="-3"/>
                <w:sz w:val="24"/>
              </w:rPr>
              <w:t xml:space="preserve"> </w:t>
            </w:r>
            <w:r>
              <w:rPr>
                <w:b/>
                <w:sz w:val="24"/>
              </w:rPr>
              <w:t>HEATERS</w:t>
            </w:r>
            <w:r>
              <w:rPr>
                <w:b/>
                <w:spacing w:val="-4"/>
                <w:sz w:val="24"/>
              </w:rPr>
              <w:t xml:space="preserve"> </w:t>
            </w:r>
            <w:r>
              <w:rPr>
                <w:b/>
                <w:sz w:val="24"/>
              </w:rPr>
              <w:t>&amp;</w:t>
            </w:r>
            <w:r>
              <w:rPr>
                <w:b/>
                <w:spacing w:val="-2"/>
                <w:sz w:val="24"/>
              </w:rPr>
              <w:t xml:space="preserve"> </w:t>
            </w:r>
            <w:r>
              <w:rPr>
                <w:b/>
                <w:sz w:val="24"/>
              </w:rPr>
              <w:t>RELATED</w:t>
            </w:r>
            <w:r>
              <w:rPr>
                <w:b/>
                <w:spacing w:val="-2"/>
                <w:sz w:val="24"/>
              </w:rPr>
              <w:t xml:space="preserve"> MEASURES</w:t>
            </w:r>
          </w:p>
        </w:tc>
        <w:tc>
          <w:tcPr>
            <w:tcW w:w="1128" w:type="dxa"/>
            <w:tcBorders>
              <w:bottom w:val="nil"/>
              <w:right w:val="nil"/>
            </w:tcBorders>
          </w:tcPr>
          <w:p w14:paraId="2127B4C1" w14:textId="77777777" w:rsidR="00A3066C" w:rsidRDefault="00A3066C">
            <w:pPr>
              <w:pStyle w:val="TableParagraph"/>
              <w:rPr>
                <w:rFonts w:ascii="Times New Roman"/>
                <w:sz w:val="18"/>
              </w:rPr>
            </w:pPr>
          </w:p>
        </w:tc>
        <w:tc>
          <w:tcPr>
            <w:tcW w:w="1109" w:type="dxa"/>
            <w:tcBorders>
              <w:left w:val="nil"/>
              <w:bottom w:val="nil"/>
            </w:tcBorders>
          </w:tcPr>
          <w:p w14:paraId="2127B4C2" w14:textId="77777777" w:rsidR="00A3066C" w:rsidRDefault="00A3066C">
            <w:pPr>
              <w:pStyle w:val="TableParagraph"/>
              <w:rPr>
                <w:rFonts w:ascii="Times New Roman"/>
                <w:sz w:val="18"/>
              </w:rPr>
            </w:pPr>
          </w:p>
        </w:tc>
        <w:tc>
          <w:tcPr>
            <w:tcW w:w="96" w:type="dxa"/>
            <w:vMerge w:val="restart"/>
          </w:tcPr>
          <w:p w14:paraId="2127B4C3" w14:textId="77777777" w:rsidR="00A3066C" w:rsidRDefault="00A3066C">
            <w:pPr>
              <w:pStyle w:val="TableParagraph"/>
              <w:rPr>
                <w:rFonts w:ascii="Times New Roman"/>
                <w:sz w:val="18"/>
              </w:rPr>
            </w:pPr>
          </w:p>
        </w:tc>
        <w:tc>
          <w:tcPr>
            <w:tcW w:w="1128" w:type="dxa"/>
            <w:vMerge w:val="restart"/>
            <w:tcBorders>
              <w:right w:val="nil"/>
            </w:tcBorders>
          </w:tcPr>
          <w:p w14:paraId="2127B4C4" w14:textId="77777777" w:rsidR="00A3066C" w:rsidRDefault="00A3066C">
            <w:pPr>
              <w:pStyle w:val="TableParagraph"/>
              <w:spacing w:before="119"/>
              <w:rPr>
                <w:b/>
                <w:sz w:val="20"/>
              </w:rPr>
            </w:pPr>
          </w:p>
          <w:p w14:paraId="2127B4C5" w14:textId="77777777" w:rsidR="00A3066C" w:rsidRDefault="000A1F0C">
            <w:pPr>
              <w:pStyle w:val="TableParagraph"/>
              <w:ind w:left="38" w:right="38"/>
              <w:jc w:val="center"/>
              <w:rPr>
                <w:b/>
                <w:sz w:val="20"/>
              </w:rPr>
            </w:pPr>
            <w:r>
              <w:rPr>
                <w:b/>
                <w:spacing w:val="-5"/>
                <w:sz w:val="20"/>
              </w:rPr>
              <w:t>No</w:t>
            </w:r>
          </w:p>
          <w:p w14:paraId="2127B4C6" w14:textId="77777777" w:rsidR="00A3066C" w:rsidRDefault="00A3066C">
            <w:pPr>
              <w:pStyle w:val="TableParagraph"/>
              <w:rPr>
                <w:b/>
                <w:sz w:val="20"/>
              </w:rPr>
            </w:pPr>
          </w:p>
          <w:p w14:paraId="2127B4C7" w14:textId="77777777" w:rsidR="00A3066C" w:rsidRDefault="00A3066C">
            <w:pPr>
              <w:pStyle w:val="TableParagraph"/>
              <w:rPr>
                <w:b/>
                <w:sz w:val="20"/>
              </w:rPr>
            </w:pPr>
          </w:p>
          <w:p w14:paraId="2127B4C8" w14:textId="77777777" w:rsidR="00A3066C" w:rsidRDefault="00A3066C">
            <w:pPr>
              <w:pStyle w:val="TableParagraph"/>
              <w:spacing w:before="88"/>
              <w:rPr>
                <w:b/>
                <w:sz w:val="20"/>
              </w:rPr>
            </w:pPr>
          </w:p>
          <w:p w14:paraId="2127B4C9" w14:textId="77777777" w:rsidR="00A3066C" w:rsidRDefault="000A1F0C">
            <w:pPr>
              <w:pStyle w:val="TableParagraph"/>
              <w:ind w:left="38" w:right="38"/>
              <w:jc w:val="center"/>
              <w:rPr>
                <w:b/>
                <w:sz w:val="20"/>
              </w:rPr>
            </w:pPr>
            <w:r>
              <w:rPr>
                <w:b/>
                <w:spacing w:val="-5"/>
                <w:sz w:val="20"/>
              </w:rPr>
              <w:t>No</w:t>
            </w:r>
          </w:p>
          <w:p w14:paraId="2127B4CA" w14:textId="77777777" w:rsidR="00A3066C" w:rsidRDefault="00A3066C">
            <w:pPr>
              <w:pStyle w:val="TableParagraph"/>
              <w:rPr>
                <w:b/>
                <w:sz w:val="20"/>
              </w:rPr>
            </w:pPr>
          </w:p>
          <w:p w14:paraId="2127B4CB" w14:textId="77777777" w:rsidR="00A3066C" w:rsidRDefault="00A3066C">
            <w:pPr>
              <w:pStyle w:val="TableParagraph"/>
              <w:rPr>
                <w:b/>
                <w:sz w:val="20"/>
              </w:rPr>
            </w:pPr>
          </w:p>
          <w:p w14:paraId="2127B4CC" w14:textId="77777777" w:rsidR="00A3066C" w:rsidRDefault="00A3066C">
            <w:pPr>
              <w:pStyle w:val="TableParagraph"/>
              <w:spacing w:before="88"/>
              <w:rPr>
                <w:b/>
                <w:sz w:val="20"/>
              </w:rPr>
            </w:pPr>
          </w:p>
          <w:p w14:paraId="2127B4CD" w14:textId="77777777" w:rsidR="00A3066C" w:rsidRDefault="000A1F0C">
            <w:pPr>
              <w:pStyle w:val="TableParagraph"/>
              <w:ind w:left="38" w:right="38"/>
              <w:jc w:val="center"/>
              <w:rPr>
                <w:b/>
                <w:sz w:val="20"/>
              </w:rPr>
            </w:pPr>
            <w:r>
              <w:rPr>
                <w:b/>
                <w:spacing w:val="-5"/>
                <w:sz w:val="20"/>
              </w:rPr>
              <w:t>No</w:t>
            </w:r>
          </w:p>
          <w:p w14:paraId="2127B4CE" w14:textId="77777777" w:rsidR="00A3066C" w:rsidRDefault="00A3066C">
            <w:pPr>
              <w:pStyle w:val="TableParagraph"/>
              <w:rPr>
                <w:b/>
                <w:sz w:val="20"/>
              </w:rPr>
            </w:pPr>
          </w:p>
          <w:p w14:paraId="2127B4CF" w14:textId="77777777" w:rsidR="00A3066C" w:rsidRDefault="00A3066C">
            <w:pPr>
              <w:pStyle w:val="TableParagraph"/>
              <w:spacing w:before="16"/>
              <w:rPr>
                <w:b/>
                <w:sz w:val="20"/>
              </w:rPr>
            </w:pPr>
          </w:p>
          <w:p w14:paraId="2127B4D0" w14:textId="77777777" w:rsidR="00A3066C" w:rsidRDefault="000A1F0C">
            <w:pPr>
              <w:pStyle w:val="TableParagraph"/>
              <w:ind w:left="38" w:right="38"/>
              <w:jc w:val="center"/>
              <w:rPr>
                <w:b/>
                <w:sz w:val="20"/>
              </w:rPr>
            </w:pPr>
            <w:r>
              <w:rPr>
                <w:b/>
                <w:spacing w:val="-5"/>
                <w:sz w:val="20"/>
              </w:rPr>
              <w:t>No</w:t>
            </w:r>
          </w:p>
          <w:p w14:paraId="2127B4D1" w14:textId="77777777" w:rsidR="00A3066C" w:rsidRDefault="00A3066C">
            <w:pPr>
              <w:pStyle w:val="TableParagraph"/>
              <w:rPr>
                <w:b/>
                <w:sz w:val="20"/>
              </w:rPr>
            </w:pPr>
          </w:p>
          <w:p w14:paraId="2127B4D2" w14:textId="77777777" w:rsidR="00A3066C" w:rsidRDefault="00A3066C">
            <w:pPr>
              <w:pStyle w:val="TableParagraph"/>
              <w:rPr>
                <w:b/>
                <w:sz w:val="20"/>
              </w:rPr>
            </w:pPr>
          </w:p>
          <w:p w14:paraId="2127B4D3" w14:textId="77777777" w:rsidR="00A3066C" w:rsidRDefault="00A3066C">
            <w:pPr>
              <w:pStyle w:val="TableParagraph"/>
              <w:spacing w:before="88"/>
              <w:rPr>
                <w:b/>
                <w:sz w:val="20"/>
              </w:rPr>
            </w:pPr>
          </w:p>
          <w:p w14:paraId="2127B4D4" w14:textId="77777777" w:rsidR="00A3066C" w:rsidRDefault="000A1F0C">
            <w:pPr>
              <w:pStyle w:val="TableParagraph"/>
              <w:ind w:left="38" w:right="37"/>
              <w:jc w:val="center"/>
              <w:rPr>
                <w:b/>
                <w:sz w:val="20"/>
              </w:rPr>
            </w:pPr>
            <w:r>
              <w:rPr>
                <w:b/>
                <w:spacing w:val="-2"/>
                <w:sz w:val="20"/>
              </w:rPr>
              <w:t>$20/each</w:t>
            </w:r>
          </w:p>
          <w:p w14:paraId="2127B4D5" w14:textId="77777777" w:rsidR="00A3066C" w:rsidRDefault="000A1F0C">
            <w:pPr>
              <w:pStyle w:val="TableParagraph"/>
              <w:spacing w:before="73"/>
              <w:ind w:left="38" w:right="39"/>
              <w:jc w:val="center"/>
              <w:rPr>
                <w:b/>
                <w:sz w:val="20"/>
              </w:rPr>
            </w:pPr>
            <w:r>
              <w:rPr>
                <w:b/>
                <w:spacing w:val="-2"/>
                <w:sz w:val="20"/>
              </w:rPr>
              <w:t>$5/each</w:t>
            </w:r>
          </w:p>
          <w:p w14:paraId="0DDD469E" w14:textId="77777777" w:rsidR="0057681F" w:rsidRDefault="0057681F">
            <w:pPr>
              <w:pStyle w:val="TableParagraph"/>
              <w:spacing w:line="300" w:lineRule="atLeast"/>
              <w:ind w:left="38" w:right="35"/>
              <w:jc w:val="center"/>
              <w:rPr>
                <w:ins w:id="126" w:author="Taylor, Christine [HHS]" w:date="2025-07-18T13:38:00Z" w16du:dateUtc="2025-07-18T18:38:00Z"/>
                <w:b/>
                <w:spacing w:val="-2"/>
                <w:sz w:val="20"/>
              </w:rPr>
            </w:pPr>
          </w:p>
          <w:p w14:paraId="2127B4D6" w14:textId="522C704E" w:rsidR="00A3066C" w:rsidRDefault="000A1F0C">
            <w:pPr>
              <w:pStyle w:val="TableParagraph"/>
              <w:spacing w:line="300" w:lineRule="atLeast"/>
              <w:ind w:left="38" w:right="35"/>
              <w:jc w:val="center"/>
              <w:rPr>
                <w:b/>
                <w:sz w:val="20"/>
              </w:rPr>
            </w:pPr>
            <w:r>
              <w:rPr>
                <w:b/>
                <w:spacing w:val="-2"/>
                <w:sz w:val="20"/>
              </w:rPr>
              <w:t xml:space="preserve">$10/each </w:t>
            </w:r>
            <w:r>
              <w:rPr>
                <w:b/>
                <w:spacing w:val="-6"/>
                <w:sz w:val="20"/>
              </w:rPr>
              <w:t>No</w:t>
            </w:r>
          </w:p>
        </w:tc>
        <w:tc>
          <w:tcPr>
            <w:tcW w:w="1109" w:type="dxa"/>
            <w:vMerge w:val="restart"/>
            <w:tcBorders>
              <w:left w:val="nil"/>
            </w:tcBorders>
          </w:tcPr>
          <w:p w14:paraId="2127B4D7" w14:textId="77777777" w:rsidR="00A3066C" w:rsidRDefault="00A3066C">
            <w:pPr>
              <w:pStyle w:val="TableParagraph"/>
              <w:spacing w:before="119"/>
              <w:rPr>
                <w:b/>
                <w:sz w:val="20"/>
              </w:rPr>
            </w:pPr>
          </w:p>
          <w:p w14:paraId="2127B4D8" w14:textId="77777777" w:rsidR="00A3066C" w:rsidRDefault="000A1F0C">
            <w:pPr>
              <w:pStyle w:val="TableParagraph"/>
              <w:ind w:left="39" w:right="19"/>
              <w:jc w:val="center"/>
              <w:rPr>
                <w:b/>
                <w:sz w:val="20"/>
              </w:rPr>
            </w:pPr>
            <w:r>
              <w:rPr>
                <w:b/>
                <w:spacing w:val="-5"/>
                <w:sz w:val="20"/>
              </w:rPr>
              <w:t>No</w:t>
            </w:r>
          </w:p>
          <w:p w14:paraId="2127B4D9" w14:textId="77777777" w:rsidR="00A3066C" w:rsidRDefault="00A3066C">
            <w:pPr>
              <w:pStyle w:val="TableParagraph"/>
              <w:rPr>
                <w:b/>
                <w:sz w:val="20"/>
              </w:rPr>
            </w:pPr>
          </w:p>
          <w:p w14:paraId="2127B4DA" w14:textId="77777777" w:rsidR="00A3066C" w:rsidRDefault="00A3066C">
            <w:pPr>
              <w:pStyle w:val="TableParagraph"/>
              <w:rPr>
                <w:b/>
                <w:sz w:val="20"/>
              </w:rPr>
            </w:pPr>
          </w:p>
          <w:p w14:paraId="2127B4DB" w14:textId="77777777" w:rsidR="00A3066C" w:rsidRDefault="00A3066C">
            <w:pPr>
              <w:pStyle w:val="TableParagraph"/>
              <w:spacing w:before="88"/>
              <w:rPr>
                <w:b/>
                <w:sz w:val="20"/>
              </w:rPr>
            </w:pPr>
          </w:p>
          <w:p w14:paraId="2127B4DC" w14:textId="77777777" w:rsidR="00A3066C" w:rsidRDefault="000A1F0C">
            <w:pPr>
              <w:pStyle w:val="TableParagraph"/>
              <w:ind w:left="39" w:right="21"/>
              <w:jc w:val="center"/>
              <w:rPr>
                <w:b/>
                <w:sz w:val="20"/>
              </w:rPr>
            </w:pPr>
            <w:r>
              <w:rPr>
                <w:b/>
                <w:spacing w:val="-2"/>
                <w:sz w:val="20"/>
              </w:rPr>
              <w:t>$3,500</w:t>
            </w:r>
          </w:p>
          <w:p w14:paraId="2127B4DD" w14:textId="77777777" w:rsidR="00A3066C" w:rsidRDefault="00A3066C">
            <w:pPr>
              <w:pStyle w:val="TableParagraph"/>
              <w:rPr>
                <w:b/>
                <w:sz w:val="20"/>
              </w:rPr>
            </w:pPr>
          </w:p>
          <w:p w14:paraId="2127B4DE" w14:textId="77777777" w:rsidR="00A3066C" w:rsidRDefault="00A3066C">
            <w:pPr>
              <w:pStyle w:val="TableParagraph"/>
              <w:rPr>
                <w:b/>
                <w:sz w:val="20"/>
              </w:rPr>
            </w:pPr>
          </w:p>
          <w:p w14:paraId="2127B4DF" w14:textId="77777777" w:rsidR="00A3066C" w:rsidRDefault="00A3066C">
            <w:pPr>
              <w:pStyle w:val="TableParagraph"/>
              <w:spacing w:before="88"/>
              <w:rPr>
                <w:b/>
                <w:sz w:val="20"/>
              </w:rPr>
            </w:pPr>
          </w:p>
          <w:p w14:paraId="2127B4E0" w14:textId="77777777" w:rsidR="00A3066C" w:rsidRDefault="000A1F0C">
            <w:pPr>
              <w:pStyle w:val="TableParagraph"/>
              <w:ind w:left="39" w:right="19"/>
              <w:jc w:val="center"/>
              <w:rPr>
                <w:b/>
                <w:sz w:val="20"/>
              </w:rPr>
            </w:pPr>
            <w:r>
              <w:rPr>
                <w:b/>
                <w:spacing w:val="-5"/>
                <w:sz w:val="20"/>
              </w:rPr>
              <w:t>No</w:t>
            </w:r>
          </w:p>
          <w:p w14:paraId="2127B4E1" w14:textId="77777777" w:rsidR="00A3066C" w:rsidRDefault="00A3066C">
            <w:pPr>
              <w:pStyle w:val="TableParagraph"/>
              <w:rPr>
                <w:b/>
                <w:sz w:val="20"/>
              </w:rPr>
            </w:pPr>
          </w:p>
          <w:p w14:paraId="2127B4E2" w14:textId="77777777" w:rsidR="00A3066C" w:rsidRDefault="00A3066C">
            <w:pPr>
              <w:pStyle w:val="TableParagraph"/>
              <w:spacing w:before="16"/>
              <w:rPr>
                <w:b/>
                <w:sz w:val="20"/>
              </w:rPr>
            </w:pPr>
          </w:p>
          <w:p w14:paraId="2127B4E3" w14:textId="77777777" w:rsidR="00A3066C" w:rsidRDefault="000A1F0C">
            <w:pPr>
              <w:pStyle w:val="TableParagraph"/>
              <w:ind w:left="39" w:right="19"/>
              <w:jc w:val="center"/>
              <w:rPr>
                <w:b/>
                <w:sz w:val="20"/>
              </w:rPr>
            </w:pPr>
            <w:r>
              <w:rPr>
                <w:b/>
                <w:spacing w:val="-5"/>
                <w:sz w:val="20"/>
              </w:rPr>
              <w:t>No</w:t>
            </w:r>
          </w:p>
          <w:p w14:paraId="2127B4E4" w14:textId="77777777" w:rsidR="00A3066C" w:rsidRDefault="00A3066C">
            <w:pPr>
              <w:pStyle w:val="TableParagraph"/>
              <w:rPr>
                <w:b/>
                <w:sz w:val="20"/>
              </w:rPr>
            </w:pPr>
          </w:p>
          <w:p w14:paraId="2127B4E5" w14:textId="77777777" w:rsidR="00A3066C" w:rsidRDefault="00A3066C">
            <w:pPr>
              <w:pStyle w:val="TableParagraph"/>
              <w:rPr>
                <w:b/>
                <w:sz w:val="20"/>
              </w:rPr>
            </w:pPr>
          </w:p>
          <w:p w14:paraId="2127B4E6" w14:textId="77777777" w:rsidR="00A3066C" w:rsidRDefault="00A3066C">
            <w:pPr>
              <w:pStyle w:val="TableParagraph"/>
              <w:spacing w:before="88"/>
              <w:rPr>
                <w:b/>
                <w:sz w:val="20"/>
              </w:rPr>
            </w:pPr>
          </w:p>
          <w:p w14:paraId="2127B4E7" w14:textId="77777777" w:rsidR="00A3066C" w:rsidRDefault="000A1F0C">
            <w:pPr>
              <w:pStyle w:val="TableParagraph"/>
              <w:ind w:left="39" w:right="18"/>
              <w:jc w:val="center"/>
              <w:rPr>
                <w:b/>
                <w:sz w:val="20"/>
              </w:rPr>
            </w:pPr>
            <w:r>
              <w:rPr>
                <w:b/>
                <w:spacing w:val="-2"/>
                <w:sz w:val="20"/>
              </w:rPr>
              <w:t>$20/each</w:t>
            </w:r>
          </w:p>
          <w:p w14:paraId="2127B4E8" w14:textId="77777777" w:rsidR="00A3066C" w:rsidRDefault="000A1F0C">
            <w:pPr>
              <w:pStyle w:val="TableParagraph"/>
              <w:spacing w:before="73"/>
              <w:ind w:left="39" w:right="23"/>
              <w:jc w:val="center"/>
              <w:rPr>
                <w:b/>
                <w:sz w:val="20"/>
              </w:rPr>
            </w:pPr>
            <w:r>
              <w:rPr>
                <w:b/>
                <w:spacing w:val="-2"/>
                <w:sz w:val="20"/>
              </w:rPr>
              <w:t>$5/each</w:t>
            </w:r>
          </w:p>
          <w:p w14:paraId="70883501" w14:textId="77777777" w:rsidR="0057681F" w:rsidRDefault="0057681F">
            <w:pPr>
              <w:pStyle w:val="TableParagraph"/>
              <w:spacing w:line="300" w:lineRule="atLeast"/>
              <w:ind w:left="39" w:right="16"/>
              <w:jc w:val="center"/>
              <w:rPr>
                <w:ins w:id="127" w:author="Taylor, Christine [HHS]" w:date="2025-07-18T13:38:00Z" w16du:dateUtc="2025-07-18T18:38:00Z"/>
                <w:b/>
                <w:spacing w:val="-2"/>
                <w:sz w:val="20"/>
              </w:rPr>
            </w:pPr>
          </w:p>
          <w:p w14:paraId="2127B4E9" w14:textId="7AD8F6FD" w:rsidR="00A3066C" w:rsidRDefault="000A1F0C">
            <w:pPr>
              <w:pStyle w:val="TableParagraph"/>
              <w:spacing w:line="300" w:lineRule="atLeast"/>
              <w:ind w:left="39" w:right="16"/>
              <w:jc w:val="center"/>
              <w:rPr>
                <w:b/>
                <w:sz w:val="20"/>
              </w:rPr>
            </w:pPr>
            <w:r>
              <w:rPr>
                <w:b/>
                <w:spacing w:val="-2"/>
                <w:sz w:val="20"/>
              </w:rPr>
              <w:t xml:space="preserve">$10/each </w:t>
            </w:r>
            <w:r>
              <w:rPr>
                <w:b/>
                <w:spacing w:val="-6"/>
                <w:sz w:val="20"/>
              </w:rPr>
              <w:t>No</w:t>
            </w:r>
          </w:p>
        </w:tc>
        <w:tc>
          <w:tcPr>
            <w:tcW w:w="96" w:type="dxa"/>
            <w:vMerge w:val="restart"/>
          </w:tcPr>
          <w:p w14:paraId="2127B4EA" w14:textId="77777777" w:rsidR="00A3066C" w:rsidRDefault="00A3066C">
            <w:pPr>
              <w:pStyle w:val="TableParagraph"/>
              <w:rPr>
                <w:rFonts w:ascii="Times New Roman"/>
                <w:sz w:val="18"/>
              </w:rPr>
            </w:pPr>
          </w:p>
        </w:tc>
        <w:tc>
          <w:tcPr>
            <w:tcW w:w="1118" w:type="dxa"/>
            <w:tcBorders>
              <w:bottom w:val="nil"/>
            </w:tcBorders>
          </w:tcPr>
          <w:p w14:paraId="2127B4EB" w14:textId="77777777" w:rsidR="00A3066C" w:rsidRDefault="00A3066C">
            <w:pPr>
              <w:pStyle w:val="TableParagraph"/>
              <w:rPr>
                <w:rFonts w:ascii="Times New Roman"/>
                <w:sz w:val="18"/>
              </w:rPr>
            </w:pPr>
          </w:p>
        </w:tc>
        <w:tc>
          <w:tcPr>
            <w:tcW w:w="96" w:type="dxa"/>
            <w:vMerge w:val="restart"/>
          </w:tcPr>
          <w:p w14:paraId="2127B4EC" w14:textId="77777777" w:rsidR="00A3066C" w:rsidRDefault="00A3066C">
            <w:pPr>
              <w:pStyle w:val="TableParagraph"/>
              <w:rPr>
                <w:rFonts w:ascii="Times New Roman"/>
                <w:sz w:val="18"/>
              </w:rPr>
            </w:pPr>
          </w:p>
        </w:tc>
        <w:tc>
          <w:tcPr>
            <w:tcW w:w="1262" w:type="dxa"/>
            <w:tcBorders>
              <w:bottom w:val="nil"/>
            </w:tcBorders>
          </w:tcPr>
          <w:p w14:paraId="2127B4ED" w14:textId="77777777" w:rsidR="00A3066C" w:rsidRDefault="00A3066C">
            <w:pPr>
              <w:pStyle w:val="TableParagraph"/>
              <w:rPr>
                <w:rFonts w:ascii="Times New Roman"/>
                <w:sz w:val="18"/>
              </w:rPr>
            </w:pPr>
          </w:p>
        </w:tc>
        <w:tc>
          <w:tcPr>
            <w:tcW w:w="96" w:type="dxa"/>
            <w:vMerge w:val="restart"/>
          </w:tcPr>
          <w:p w14:paraId="2127B4EE" w14:textId="77777777" w:rsidR="00A3066C" w:rsidRDefault="00A3066C">
            <w:pPr>
              <w:pStyle w:val="TableParagraph"/>
              <w:rPr>
                <w:rFonts w:ascii="Times New Roman"/>
                <w:sz w:val="18"/>
              </w:rPr>
            </w:pPr>
          </w:p>
        </w:tc>
        <w:tc>
          <w:tcPr>
            <w:tcW w:w="1277" w:type="dxa"/>
            <w:tcBorders>
              <w:bottom w:val="nil"/>
            </w:tcBorders>
          </w:tcPr>
          <w:p w14:paraId="2127B4EF" w14:textId="77777777" w:rsidR="00A3066C" w:rsidRDefault="00A3066C">
            <w:pPr>
              <w:pStyle w:val="TableParagraph"/>
              <w:rPr>
                <w:rFonts w:ascii="Times New Roman"/>
                <w:sz w:val="18"/>
              </w:rPr>
            </w:pPr>
          </w:p>
        </w:tc>
      </w:tr>
      <w:tr w:rsidR="00A3066C" w14:paraId="2127B4FD" w14:textId="77777777">
        <w:trPr>
          <w:trHeight w:val="308"/>
        </w:trPr>
        <w:tc>
          <w:tcPr>
            <w:tcW w:w="6389" w:type="dxa"/>
            <w:tcBorders>
              <w:top w:val="nil"/>
              <w:bottom w:val="nil"/>
            </w:tcBorders>
          </w:tcPr>
          <w:p w14:paraId="2127B4F1" w14:textId="77777777" w:rsidR="00A3066C" w:rsidRDefault="000A1F0C">
            <w:pPr>
              <w:pStyle w:val="TableParagraph"/>
              <w:spacing w:before="14"/>
              <w:ind w:left="354"/>
              <w:rPr>
                <w:b/>
                <w:sz w:val="20"/>
              </w:rPr>
            </w:pPr>
            <w:r>
              <w:rPr>
                <w:b/>
                <w:sz w:val="20"/>
              </w:rPr>
              <w:t>Water</w:t>
            </w:r>
            <w:r>
              <w:rPr>
                <w:b/>
                <w:spacing w:val="-8"/>
                <w:sz w:val="20"/>
              </w:rPr>
              <w:t xml:space="preserve"> </w:t>
            </w:r>
            <w:r>
              <w:rPr>
                <w:b/>
                <w:sz w:val="20"/>
              </w:rPr>
              <w:t>Heater</w:t>
            </w:r>
            <w:r>
              <w:rPr>
                <w:b/>
                <w:spacing w:val="-8"/>
                <w:sz w:val="20"/>
              </w:rPr>
              <w:t xml:space="preserve"> </w:t>
            </w:r>
            <w:r>
              <w:rPr>
                <w:b/>
                <w:spacing w:val="-2"/>
                <w:sz w:val="20"/>
              </w:rPr>
              <w:t>Replacement</w:t>
            </w:r>
          </w:p>
        </w:tc>
        <w:tc>
          <w:tcPr>
            <w:tcW w:w="1128" w:type="dxa"/>
            <w:tcBorders>
              <w:top w:val="nil"/>
              <w:bottom w:val="nil"/>
              <w:right w:val="nil"/>
            </w:tcBorders>
          </w:tcPr>
          <w:p w14:paraId="2127B4F2" w14:textId="77777777" w:rsidR="00A3066C" w:rsidRDefault="000A1F0C">
            <w:pPr>
              <w:pStyle w:val="TableParagraph"/>
              <w:spacing w:before="38"/>
              <w:ind w:left="17" w:right="17"/>
              <w:jc w:val="center"/>
              <w:rPr>
                <w:b/>
                <w:sz w:val="20"/>
              </w:rPr>
            </w:pPr>
            <w:r>
              <w:rPr>
                <w:b/>
                <w:spacing w:val="-5"/>
                <w:sz w:val="20"/>
              </w:rPr>
              <w:t>No</w:t>
            </w:r>
          </w:p>
        </w:tc>
        <w:tc>
          <w:tcPr>
            <w:tcW w:w="1109" w:type="dxa"/>
            <w:tcBorders>
              <w:top w:val="nil"/>
              <w:left w:val="nil"/>
              <w:bottom w:val="nil"/>
            </w:tcBorders>
          </w:tcPr>
          <w:p w14:paraId="2127B4F3" w14:textId="77777777" w:rsidR="00A3066C" w:rsidRDefault="000A1F0C">
            <w:pPr>
              <w:pStyle w:val="TableParagraph"/>
              <w:spacing w:before="38"/>
              <w:ind w:left="36" w:right="16"/>
              <w:jc w:val="center"/>
              <w:rPr>
                <w:b/>
                <w:sz w:val="20"/>
              </w:rPr>
            </w:pPr>
            <w:r>
              <w:rPr>
                <w:b/>
                <w:spacing w:val="-5"/>
                <w:sz w:val="20"/>
              </w:rPr>
              <w:t>No</w:t>
            </w:r>
          </w:p>
        </w:tc>
        <w:tc>
          <w:tcPr>
            <w:tcW w:w="96" w:type="dxa"/>
            <w:vMerge/>
            <w:tcBorders>
              <w:top w:val="nil"/>
            </w:tcBorders>
          </w:tcPr>
          <w:p w14:paraId="2127B4F4" w14:textId="77777777" w:rsidR="00A3066C" w:rsidRDefault="00A3066C">
            <w:pPr>
              <w:rPr>
                <w:sz w:val="2"/>
                <w:szCs w:val="2"/>
              </w:rPr>
            </w:pPr>
          </w:p>
        </w:tc>
        <w:tc>
          <w:tcPr>
            <w:tcW w:w="1128" w:type="dxa"/>
            <w:vMerge/>
            <w:tcBorders>
              <w:top w:val="nil"/>
              <w:right w:val="nil"/>
            </w:tcBorders>
          </w:tcPr>
          <w:p w14:paraId="2127B4F5" w14:textId="77777777" w:rsidR="00A3066C" w:rsidRDefault="00A3066C">
            <w:pPr>
              <w:rPr>
                <w:sz w:val="2"/>
                <w:szCs w:val="2"/>
              </w:rPr>
            </w:pPr>
          </w:p>
        </w:tc>
        <w:tc>
          <w:tcPr>
            <w:tcW w:w="1109" w:type="dxa"/>
            <w:vMerge/>
            <w:tcBorders>
              <w:top w:val="nil"/>
              <w:left w:val="nil"/>
            </w:tcBorders>
          </w:tcPr>
          <w:p w14:paraId="2127B4F6" w14:textId="77777777" w:rsidR="00A3066C" w:rsidRDefault="00A3066C">
            <w:pPr>
              <w:rPr>
                <w:sz w:val="2"/>
                <w:szCs w:val="2"/>
              </w:rPr>
            </w:pPr>
          </w:p>
        </w:tc>
        <w:tc>
          <w:tcPr>
            <w:tcW w:w="96" w:type="dxa"/>
            <w:vMerge/>
            <w:tcBorders>
              <w:top w:val="nil"/>
            </w:tcBorders>
          </w:tcPr>
          <w:p w14:paraId="2127B4F7" w14:textId="77777777" w:rsidR="00A3066C" w:rsidRDefault="00A3066C">
            <w:pPr>
              <w:rPr>
                <w:sz w:val="2"/>
                <w:szCs w:val="2"/>
              </w:rPr>
            </w:pPr>
          </w:p>
        </w:tc>
        <w:tc>
          <w:tcPr>
            <w:tcW w:w="1118" w:type="dxa"/>
            <w:tcBorders>
              <w:top w:val="nil"/>
              <w:bottom w:val="nil"/>
            </w:tcBorders>
          </w:tcPr>
          <w:p w14:paraId="2127B4F8" w14:textId="77777777" w:rsidR="00A3066C" w:rsidRDefault="000A1F0C">
            <w:pPr>
              <w:pStyle w:val="TableParagraph"/>
              <w:spacing w:before="38"/>
              <w:ind w:left="37" w:right="17"/>
              <w:jc w:val="center"/>
              <w:rPr>
                <w:b/>
                <w:sz w:val="20"/>
              </w:rPr>
            </w:pPr>
            <w:r>
              <w:rPr>
                <w:b/>
                <w:spacing w:val="-5"/>
                <w:sz w:val="20"/>
              </w:rPr>
              <w:t>No</w:t>
            </w:r>
          </w:p>
        </w:tc>
        <w:tc>
          <w:tcPr>
            <w:tcW w:w="96" w:type="dxa"/>
            <w:vMerge/>
            <w:tcBorders>
              <w:top w:val="nil"/>
            </w:tcBorders>
          </w:tcPr>
          <w:p w14:paraId="2127B4F9" w14:textId="77777777" w:rsidR="00A3066C" w:rsidRDefault="00A3066C">
            <w:pPr>
              <w:rPr>
                <w:sz w:val="2"/>
                <w:szCs w:val="2"/>
              </w:rPr>
            </w:pPr>
          </w:p>
        </w:tc>
        <w:tc>
          <w:tcPr>
            <w:tcW w:w="1262" w:type="dxa"/>
            <w:tcBorders>
              <w:top w:val="nil"/>
              <w:bottom w:val="nil"/>
            </w:tcBorders>
          </w:tcPr>
          <w:p w14:paraId="2127B4FA" w14:textId="77777777" w:rsidR="00A3066C" w:rsidRDefault="000A1F0C">
            <w:pPr>
              <w:pStyle w:val="TableParagraph"/>
              <w:spacing w:before="38"/>
              <w:ind w:left="33" w:right="9"/>
              <w:jc w:val="center"/>
              <w:rPr>
                <w:b/>
                <w:sz w:val="20"/>
              </w:rPr>
            </w:pPr>
            <w:r>
              <w:rPr>
                <w:b/>
                <w:spacing w:val="-5"/>
                <w:sz w:val="20"/>
              </w:rPr>
              <w:t>Yes</w:t>
            </w:r>
          </w:p>
        </w:tc>
        <w:tc>
          <w:tcPr>
            <w:tcW w:w="96" w:type="dxa"/>
            <w:vMerge/>
            <w:tcBorders>
              <w:top w:val="nil"/>
            </w:tcBorders>
          </w:tcPr>
          <w:p w14:paraId="2127B4FB" w14:textId="77777777" w:rsidR="00A3066C" w:rsidRDefault="00A3066C">
            <w:pPr>
              <w:rPr>
                <w:sz w:val="2"/>
                <w:szCs w:val="2"/>
              </w:rPr>
            </w:pPr>
          </w:p>
        </w:tc>
        <w:tc>
          <w:tcPr>
            <w:tcW w:w="1277" w:type="dxa"/>
            <w:tcBorders>
              <w:top w:val="nil"/>
              <w:bottom w:val="nil"/>
            </w:tcBorders>
          </w:tcPr>
          <w:p w14:paraId="2127B4FC" w14:textId="77777777" w:rsidR="00A3066C" w:rsidRDefault="000A1F0C">
            <w:pPr>
              <w:pStyle w:val="TableParagraph"/>
              <w:spacing w:before="38"/>
              <w:ind w:left="38" w:right="18"/>
              <w:jc w:val="center"/>
              <w:rPr>
                <w:b/>
                <w:sz w:val="20"/>
              </w:rPr>
            </w:pPr>
            <w:r>
              <w:rPr>
                <w:b/>
                <w:spacing w:val="-5"/>
                <w:sz w:val="20"/>
              </w:rPr>
              <w:t>Yes</w:t>
            </w:r>
          </w:p>
        </w:tc>
      </w:tr>
      <w:tr w:rsidR="00A3066C" w14:paraId="2127B50A" w14:textId="77777777">
        <w:trPr>
          <w:trHeight w:val="590"/>
        </w:trPr>
        <w:tc>
          <w:tcPr>
            <w:tcW w:w="6389" w:type="dxa"/>
            <w:tcBorders>
              <w:top w:val="nil"/>
              <w:bottom w:val="nil"/>
            </w:tcBorders>
          </w:tcPr>
          <w:p w14:paraId="2127B4FE" w14:textId="77777777" w:rsidR="00A3066C" w:rsidRDefault="000A1F0C">
            <w:pPr>
              <w:pStyle w:val="TableParagraph"/>
              <w:spacing w:before="36" w:line="273" w:lineRule="auto"/>
              <w:ind w:left="354"/>
              <w:rPr>
                <w:i/>
                <w:sz w:val="18"/>
              </w:rPr>
            </w:pPr>
            <w:r>
              <w:rPr>
                <w:i/>
                <w:sz w:val="18"/>
              </w:rPr>
              <w:t>* Must be ENERGY STAR rated (.67 EF for natural</w:t>
            </w:r>
            <w:r>
              <w:rPr>
                <w:i/>
                <w:spacing w:val="-5"/>
                <w:sz w:val="18"/>
              </w:rPr>
              <w:t xml:space="preserve"> </w:t>
            </w:r>
            <w:r>
              <w:rPr>
                <w:i/>
                <w:sz w:val="18"/>
              </w:rPr>
              <w:t>gas) except mobile home water heaters - limit 1 per home</w:t>
            </w:r>
          </w:p>
        </w:tc>
        <w:tc>
          <w:tcPr>
            <w:tcW w:w="1128" w:type="dxa"/>
            <w:tcBorders>
              <w:top w:val="nil"/>
              <w:bottom w:val="nil"/>
              <w:right w:val="nil"/>
            </w:tcBorders>
          </w:tcPr>
          <w:p w14:paraId="2127B4FF" w14:textId="77777777" w:rsidR="00A3066C" w:rsidRDefault="00A3066C">
            <w:pPr>
              <w:pStyle w:val="TableParagraph"/>
              <w:rPr>
                <w:rFonts w:ascii="Times New Roman"/>
                <w:sz w:val="18"/>
              </w:rPr>
            </w:pPr>
          </w:p>
        </w:tc>
        <w:tc>
          <w:tcPr>
            <w:tcW w:w="1109" w:type="dxa"/>
            <w:tcBorders>
              <w:top w:val="nil"/>
              <w:left w:val="nil"/>
              <w:bottom w:val="nil"/>
            </w:tcBorders>
          </w:tcPr>
          <w:p w14:paraId="2127B500" w14:textId="77777777" w:rsidR="00A3066C" w:rsidRDefault="00A3066C">
            <w:pPr>
              <w:pStyle w:val="TableParagraph"/>
              <w:rPr>
                <w:rFonts w:ascii="Times New Roman"/>
                <w:sz w:val="18"/>
              </w:rPr>
            </w:pPr>
          </w:p>
        </w:tc>
        <w:tc>
          <w:tcPr>
            <w:tcW w:w="96" w:type="dxa"/>
            <w:vMerge/>
            <w:tcBorders>
              <w:top w:val="nil"/>
            </w:tcBorders>
          </w:tcPr>
          <w:p w14:paraId="2127B501" w14:textId="77777777" w:rsidR="00A3066C" w:rsidRDefault="00A3066C">
            <w:pPr>
              <w:rPr>
                <w:sz w:val="2"/>
                <w:szCs w:val="2"/>
              </w:rPr>
            </w:pPr>
          </w:p>
        </w:tc>
        <w:tc>
          <w:tcPr>
            <w:tcW w:w="1128" w:type="dxa"/>
            <w:vMerge/>
            <w:tcBorders>
              <w:top w:val="nil"/>
              <w:right w:val="nil"/>
            </w:tcBorders>
          </w:tcPr>
          <w:p w14:paraId="2127B502" w14:textId="77777777" w:rsidR="00A3066C" w:rsidRDefault="00A3066C">
            <w:pPr>
              <w:rPr>
                <w:sz w:val="2"/>
                <w:szCs w:val="2"/>
              </w:rPr>
            </w:pPr>
          </w:p>
        </w:tc>
        <w:tc>
          <w:tcPr>
            <w:tcW w:w="1109" w:type="dxa"/>
            <w:vMerge/>
            <w:tcBorders>
              <w:top w:val="nil"/>
              <w:left w:val="nil"/>
            </w:tcBorders>
          </w:tcPr>
          <w:p w14:paraId="2127B503" w14:textId="77777777" w:rsidR="00A3066C" w:rsidRDefault="00A3066C">
            <w:pPr>
              <w:rPr>
                <w:sz w:val="2"/>
                <w:szCs w:val="2"/>
              </w:rPr>
            </w:pPr>
          </w:p>
        </w:tc>
        <w:tc>
          <w:tcPr>
            <w:tcW w:w="96" w:type="dxa"/>
            <w:vMerge/>
            <w:tcBorders>
              <w:top w:val="nil"/>
            </w:tcBorders>
          </w:tcPr>
          <w:p w14:paraId="2127B504" w14:textId="77777777" w:rsidR="00A3066C" w:rsidRDefault="00A3066C">
            <w:pPr>
              <w:rPr>
                <w:sz w:val="2"/>
                <w:szCs w:val="2"/>
              </w:rPr>
            </w:pPr>
          </w:p>
        </w:tc>
        <w:tc>
          <w:tcPr>
            <w:tcW w:w="1118" w:type="dxa"/>
            <w:tcBorders>
              <w:top w:val="nil"/>
              <w:bottom w:val="nil"/>
            </w:tcBorders>
          </w:tcPr>
          <w:p w14:paraId="2127B505" w14:textId="77777777" w:rsidR="00A3066C" w:rsidRDefault="00A3066C">
            <w:pPr>
              <w:pStyle w:val="TableParagraph"/>
              <w:rPr>
                <w:rFonts w:ascii="Times New Roman"/>
                <w:sz w:val="18"/>
              </w:rPr>
            </w:pPr>
          </w:p>
        </w:tc>
        <w:tc>
          <w:tcPr>
            <w:tcW w:w="96" w:type="dxa"/>
            <w:vMerge/>
            <w:tcBorders>
              <w:top w:val="nil"/>
            </w:tcBorders>
          </w:tcPr>
          <w:p w14:paraId="2127B506" w14:textId="77777777" w:rsidR="00A3066C" w:rsidRDefault="00A3066C">
            <w:pPr>
              <w:rPr>
                <w:sz w:val="2"/>
                <w:szCs w:val="2"/>
              </w:rPr>
            </w:pPr>
          </w:p>
        </w:tc>
        <w:tc>
          <w:tcPr>
            <w:tcW w:w="1262" w:type="dxa"/>
            <w:tcBorders>
              <w:top w:val="nil"/>
              <w:bottom w:val="nil"/>
            </w:tcBorders>
          </w:tcPr>
          <w:p w14:paraId="2127B507" w14:textId="77777777" w:rsidR="00A3066C" w:rsidRDefault="00A3066C">
            <w:pPr>
              <w:pStyle w:val="TableParagraph"/>
              <w:rPr>
                <w:rFonts w:ascii="Times New Roman"/>
                <w:sz w:val="18"/>
              </w:rPr>
            </w:pPr>
          </w:p>
        </w:tc>
        <w:tc>
          <w:tcPr>
            <w:tcW w:w="96" w:type="dxa"/>
            <w:vMerge/>
            <w:tcBorders>
              <w:top w:val="nil"/>
            </w:tcBorders>
          </w:tcPr>
          <w:p w14:paraId="2127B508" w14:textId="77777777" w:rsidR="00A3066C" w:rsidRDefault="00A3066C">
            <w:pPr>
              <w:rPr>
                <w:sz w:val="2"/>
                <w:szCs w:val="2"/>
              </w:rPr>
            </w:pPr>
          </w:p>
        </w:tc>
        <w:tc>
          <w:tcPr>
            <w:tcW w:w="1277" w:type="dxa"/>
            <w:tcBorders>
              <w:top w:val="nil"/>
              <w:bottom w:val="nil"/>
            </w:tcBorders>
          </w:tcPr>
          <w:p w14:paraId="2127B509" w14:textId="77777777" w:rsidR="00A3066C" w:rsidRDefault="00A3066C">
            <w:pPr>
              <w:pStyle w:val="TableParagraph"/>
              <w:rPr>
                <w:rFonts w:ascii="Times New Roman"/>
                <w:sz w:val="18"/>
              </w:rPr>
            </w:pPr>
          </w:p>
        </w:tc>
      </w:tr>
      <w:tr w:rsidR="00A3066C" w14:paraId="2127B517" w14:textId="77777777">
        <w:trPr>
          <w:trHeight w:val="718"/>
        </w:trPr>
        <w:tc>
          <w:tcPr>
            <w:tcW w:w="6389" w:type="dxa"/>
            <w:tcBorders>
              <w:top w:val="nil"/>
              <w:bottom w:val="nil"/>
            </w:tcBorders>
          </w:tcPr>
          <w:p w14:paraId="2127B50B" w14:textId="77777777" w:rsidR="00A3066C" w:rsidRDefault="00A3066C">
            <w:pPr>
              <w:pStyle w:val="TableParagraph"/>
              <w:rPr>
                <w:rFonts w:ascii="Times New Roman"/>
                <w:sz w:val="18"/>
              </w:rPr>
            </w:pPr>
          </w:p>
        </w:tc>
        <w:tc>
          <w:tcPr>
            <w:tcW w:w="1128" w:type="dxa"/>
            <w:tcBorders>
              <w:top w:val="nil"/>
              <w:bottom w:val="nil"/>
              <w:right w:val="nil"/>
            </w:tcBorders>
          </w:tcPr>
          <w:p w14:paraId="2127B50C" w14:textId="77777777" w:rsidR="00A3066C" w:rsidRDefault="00A3066C">
            <w:pPr>
              <w:pStyle w:val="TableParagraph"/>
              <w:rPr>
                <w:rFonts w:ascii="Times New Roman"/>
                <w:sz w:val="18"/>
              </w:rPr>
            </w:pPr>
          </w:p>
        </w:tc>
        <w:tc>
          <w:tcPr>
            <w:tcW w:w="1109" w:type="dxa"/>
            <w:tcBorders>
              <w:top w:val="nil"/>
              <w:left w:val="nil"/>
              <w:bottom w:val="nil"/>
            </w:tcBorders>
          </w:tcPr>
          <w:p w14:paraId="2127B50D" w14:textId="77777777" w:rsidR="00A3066C" w:rsidRDefault="00A3066C">
            <w:pPr>
              <w:pStyle w:val="TableParagraph"/>
              <w:rPr>
                <w:rFonts w:ascii="Times New Roman"/>
                <w:sz w:val="18"/>
              </w:rPr>
            </w:pPr>
          </w:p>
        </w:tc>
        <w:tc>
          <w:tcPr>
            <w:tcW w:w="96" w:type="dxa"/>
            <w:vMerge/>
            <w:tcBorders>
              <w:top w:val="nil"/>
            </w:tcBorders>
          </w:tcPr>
          <w:p w14:paraId="2127B50E" w14:textId="77777777" w:rsidR="00A3066C" w:rsidRDefault="00A3066C">
            <w:pPr>
              <w:rPr>
                <w:sz w:val="2"/>
                <w:szCs w:val="2"/>
              </w:rPr>
            </w:pPr>
          </w:p>
        </w:tc>
        <w:tc>
          <w:tcPr>
            <w:tcW w:w="1128" w:type="dxa"/>
            <w:vMerge/>
            <w:tcBorders>
              <w:top w:val="nil"/>
              <w:right w:val="nil"/>
            </w:tcBorders>
          </w:tcPr>
          <w:p w14:paraId="2127B50F" w14:textId="77777777" w:rsidR="00A3066C" w:rsidRDefault="00A3066C">
            <w:pPr>
              <w:rPr>
                <w:sz w:val="2"/>
                <w:szCs w:val="2"/>
              </w:rPr>
            </w:pPr>
          </w:p>
        </w:tc>
        <w:tc>
          <w:tcPr>
            <w:tcW w:w="1109" w:type="dxa"/>
            <w:vMerge/>
            <w:tcBorders>
              <w:top w:val="nil"/>
              <w:left w:val="nil"/>
            </w:tcBorders>
          </w:tcPr>
          <w:p w14:paraId="2127B510" w14:textId="77777777" w:rsidR="00A3066C" w:rsidRDefault="00A3066C">
            <w:pPr>
              <w:rPr>
                <w:sz w:val="2"/>
                <w:szCs w:val="2"/>
              </w:rPr>
            </w:pPr>
          </w:p>
        </w:tc>
        <w:tc>
          <w:tcPr>
            <w:tcW w:w="96" w:type="dxa"/>
            <w:vMerge/>
            <w:tcBorders>
              <w:top w:val="nil"/>
            </w:tcBorders>
          </w:tcPr>
          <w:p w14:paraId="2127B511" w14:textId="77777777" w:rsidR="00A3066C" w:rsidRDefault="00A3066C">
            <w:pPr>
              <w:rPr>
                <w:sz w:val="2"/>
                <w:szCs w:val="2"/>
              </w:rPr>
            </w:pPr>
          </w:p>
        </w:tc>
        <w:tc>
          <w:tcPr>
            <w:tcW w:w="1118" w:type="dxa"/>
            <w:tcBorders>
              <w:top w:val="nil"/>
              <w:bottom w:val="nil"/>
            </w:tcBorders>
          </w:tcPr>
          <w:p w14:paraId="2127B512" w14:textId="77777777" w:rsidR="00A3066C" w:rsidRDefault="000A1F0C">
            <w:pPr>
              <w:pStyle w:val="TableParagraph"/>
              <w:spacing w:before="107"/>
              <w:ind w:left="37" w:right="18"/>
              <w:jc w:val="center"/>
              <w:rPr>
                <w:b/>
                <w:sz w:val="20"/>
              </w:rPr>
            </w:pPr>
            <w:r>
              <w:rPr>
                <w:b/>
                <w:spacing w:val="-5"/>
                <w:sz w:val="20"/>
              </w:rPr>
              <w:t>No</w:t>
            </w:r>
          </w:p>
        </w:tc>
        <w:tc>
          <w:tcPr>
            <w:tcW w:w="96" w:type="dxa"/>
            <w:vMerge/>
            <w:tcBorders>
              <w:top w:val="nil"/>
            </w:tcBorders>
          </w:tcPr>
          <w:p w14:paraId="2127B513" w14:textId="77777777" w:rsidR="00A3066C" w:rsidRDefault="00A3066C">
            <w:pPr>
              <w:rPr>
                <w:sz w:val="2"/>
                <w:szCs w:val="2"/>
              </w:rPr>
            </w:pPr>
          </w:p>
        </w:tc>
        <w:tc>
          <w:tcPr>
            <w:tcW w:w="1262" w:type="dxa"/>
            <w:tcBorders>
              <w:top w:val="nil"/>
              <w:bottom w:val="nil"/>
            </w:tcBorders>
          </w:tcPr>
          <w:p w14:paraId="2127B514" w14:textId="77777777" w:rsidR="00A3066C" w:rsidRDefault="000A1F0C">
            <w:pPr>
              <w:pStyle w:val="TableParagraph"/>
              <w:spacing w:before="107"/>
              <w:ind w:left="33" w:right="9"/>
              <w:jc w:val="center"/>
              <w:rPr>
                <w:b/>
                <w:sz w:val="20"/>
              </w:rPr>
            </w:pPr>
            <w:r>
              <w:rPr>
                <w:b/>
                <w:spacing w:val="-5"/>
                <w:sz w:val="20"/>
              </w:rPr>
              <w:t>Yes</w:t>
            </w:r>
          </w:p>
        </w:tc>
        <w:tc>
          <w:tcPr>
            <w:tcW w:w="96" w:type="dxa"/>
            <w:vMerge/>
            <w:tcBorders>
              <w:top w:val="nil"/>
            </w:tcBorders>
          </w:tcPr>
          <w:p w14:paraId="2127B515" w14:textId="77777777" w:rsidR="00A3066C" w:rsidRDefault="00A3066C">
            <w:pPr>
              <w:rPr>
                <w:sz w:val="2"/>
                <w:szCs w:val="2"/>
              </w:rPr>
            </w:pPr>
          </w:p>
        </w:tc>
        <w:tc>
          <w:tcPr>
            <w:tcW w:w="1277" w:type="dxa"/>
            <w:tcBorders>
              <w:top w:val="nil"/>
              <w:bottom w:val="nil"/>
            </w:tcBorders>
          </w:tcPr>
          <w:p w14:paraId="2127B516" w14:textId="77777777" w:rsidR="00A3066C" w:rsidRDefault="000A1F0C">
            <w:pPr>
              <w:pStyle w:val="TableParagraph"/>
              <w:spacing w:before="107"/>
              <w:ind w:left="38" w:right="19"/>
              <w:jc w:val="center"/>
              <w:rPr>
                <w:b/>
                <w:sz w:val="20"/>
              </w:rPr>
            </w:pPr>
            <w:r>
              <w:rPr>
                <w:b/>
                <w:spacing w:val="-5"/>
                <w:sz w:val="20"/>
              </w:rPr>
              <w:t>Yes</w:t>
            </w:r>
          </w:p>
        </w:tc>
      </w:tr>
      <w:tr w:rsidR="00A3066C" w14:paraId="2127B527" w14:textId="77777777">
        <w:trPr>
          <w:trHeight w:val="824"/>
        </w:trPr>
        <w:tc>
          <w:tcPr>
            <w:tcW w:w="6389" w:type="dxa"/>
            <w:tcBorders>
              <w:top w:val="nil"/>
              <w:bottom w:val="nil"/>
            </w:tcBorders>
          </w:tcPr>
          <w:p w14:paraId="2127B518" w14:textId="77777777" w:rsidR="00A3066C" w:rsidRDefault="00A3066C">
            <w:pPr>
              <w:pStyle w:val="TableParagraph"/>
              <w:rPr>
                <w:rFonts w:ascii="Times New Roman"/>
                <w:sz w:val="18"/>
              </w:rPr>
            </w:pPr>
          </w:p>
        </w:tc>
        <w:tc>
          <w:tcPr>
            <w:tcW w:w="1128" w:type="dxa"/>
            <w:tcBorders>
              <w:top w:val="nil"/>
              <w:bottom w:val="nil"/>
              <w:right w:val="nil"/>
            </w:tcBorders>
          </w:tcPr>
          <w:p w14:paraId="2127B519" w14:textId="77777777" w:rsidR="00A3066C" w:rsidRDefault="00A3066C">
            <w:pPr>
              <w:pStyle w:val="TableParagraph"/>
              <w:rPr>
                <w:rFonts w:ascii="Times New Roman"/>
                <w:sz w:val="18"/>
              </w:rPr>
            </w:pPr>
          </w:p>
        </w:tc>
        <w:tc>
          <w:tcPr>
            <w:tcW w:w="1109" w:type="dxa"/>
            <w:tcBorders>
              <w:top w:val="nil"/>
              <w:left w:val="nil"/>
              <w:bottom w:val="nil"/>
            </w:tcBorders>
          </w:tcPr>
          <w:p w14:paraId="2127B51A" w14:textId="77777777" w:rsidR="00A3066C" w:rsidRDefault="00A3066C">
            <w:pPr>
              <w:pStyle w:val="TableParagraph"/>
              <w:rPr>
                <w:rFonts w:ascii="Times New Roman"/>
                <w:sz w:val="18"/>
              </w:rPr>
            </w:pPr>
          </w:p>
        </w:tc>
        <w:tc>
          <w:tcPr>
            <w:tcW w:w="96" w:type="dxa"/>
            <w:vMerge/>
            <w:tcBorders>
              <w:top w:val="nil"/>
            </w:tcBorders>
          </w:tcPr>
          <w:p w14:paraId="2127B51B" w14:textId="77777777" w:rsidR="00A3066C" w:rsidRDefault="00A3066C">
            <w:pPr>
              <w:rPr>
                <w:sz w:val="2"/>
                <w:szCs w:val="2"/>
              </w:rPr>
            </w:pPr>
          </w:p>
        </w:tc>
        <w:tc>
          <w:tcPr>
            <w:tcW w:w="1128" w:type="dxa"/>
            <w:vMerge/>
            <w:tcBorders>
              <w:top w:val="nil"/>
              <w:right w:val="nil"/>
            </w:tcBorders>
          </w:tcPr>
          <w:p w14:paraId="2127B51C" w14:textId="77777777" w:rsidR="00A3066C" w:rsidRDefault="00A3066C">
            <w:pPr>
              <w:rPr>
                <w:sz w:val="2"/>
                <w:szCs w:val="2"/>
              </w:rPr>
            </w:pPr>
          </w:p>
        </w:tc>
        <w:tc>
          <w:tcPr>
            <w:tcW w:w="1109" w:type="dxa"/>
            <w:vMerge/>
            <w:tcBorders>
              <w:top w:val="nil"/>
              <w:left w:val="nil"/>
            </w:tcBorders>
          </w:tcPr>
          <w:p w14:paraId="2127B51D" w14:textId="77777777" w:rsidR="00A3066C" w:rsidRDefault="00A3066C">
            <w:pPr>
              <w:rPr>
                <w:sz w:val="2"/>
                <w:szCs w:val="2"/>
              </w:rPr>
            </w:pPr>
          </w:p>
        </w:tc>
        <w:tc>
          <w:tcPr>
            <w:tcW w:w="96" w:type="dxa"/>
            <w:vMerge/>
            <w:tcBorders>
              <w:top w:val="nil"/>
            </w:tcBorders>
          </w:tcPr>
          <w:p w14:paraId="2127B51E" w14:textId="77777777" w:rsidR="00A3066C" w:rsidRDefault="00A3066C">
            <w:pPr>
              <w:rPr>
                <w:sz w:val="2"/>
                <w:szCs w:val="2"/>
              </w:rPr>
            </w:pPr>
          </w:p>
        </w:tc>
        <w:tc>
          <w:tcPr>
            <w:tcW w:w="1118" w:type="dxa"/>
            <w:tcBorders>
              <w:top w:val="nil"/>
              <w:bottom w:val="nil"/>
            </w:tcBorders>
          </w:tcPr>
          <w:p w14:paraId="2127B51F" w14:textId="77777777" w:rsidR="00A3066C" w:rsidRDefault="00A3066C">
            <w:pPr>
              <w:pStyle w:val="TableParagraph"/>
              <w:spacing w:before="146"/>
              <w:rPr>
                <w:b/>
                <w:sz w:val="20"/>
              </w:rPr>
            </w:pPr>
          </w:p>
          <w:p w14:paraId="2127B520" w14:textId="77777777" w:rsidR="00A3066C" w:rsidRDefault="000A1F0C">
            <w:pPr>
              <w:pStyle w:val="TableParagraph"/>
              <w:ind w:left="37" w:right="17"/>
              <w:jc w:val="center"/>
              <w:rPr>
                <w:b/>
                <w:sz w:val="20"/>
              </w:rPr>
            </w:pPr>
            <w:r>
              <w:rPr>
                <w:b/>
                <w:spacing w:val="-5"/>
                <w:sz w:val="20"/>
              </w:rPr>
              <w:t>No</w:t>
            </w:r>
          </w:p>
        </w:tc>
        <w:tc>
          <w:tcPr>
            <w:tcW w:w="96" w:type="dxa"/>
            <w:vMerge/>
            <w:tcBorders>
              <w:top w:val="nil"/>
            </w:tcBorders>
          </w:tcPr>
          <w:p w14:paraId="2127B521" w14:textId="77777777" w:rsidR="00A3066C" w:rsidRDefault="00A3066C">
            <w:pPr>
              <w:rPr>
                <w:sz w:val="2"/>
                <w:szCs w:val="2"/>
              </w:rPr>
            </w:pPr>
          </w:p>
        </w:tc>
        <w:tc>
          <w:tcPr>
            <w:tcW w:w="1262" w:type="dxa"/>
            <w:tcBorders>
              <w:top w:val="nil"/>
              <w:bottom w:val="nil"/>
            </w:tcBorders>
          </w:tcPr>
          <w:p w14:paraId="2127B522" w14:textId="77777777" w:rsidR="00A3066C" w:rsidRDefault="00A3066C">
            <w:pPr>
              <w:pStyle w:val="TableParagraph"/>
              <w:spacing w:before="146"/>
              <w:rPr>
                <w:b/>
                <w:sz w:val="20"/>
              </w:rPr>
            </w:pPr>
          </w:p>
          <w:p w14:paraId="2127B523" w14:textId="77777777" w:rsidR="00A3066C" w:rsidRDefault="000A1F0C">
            <w:pPr>
              <w:pStyle w:val="TableParagraph"/>
              <w:ind w:left="33" w:right="9"/>
              <w:jc w:val="center"/>
              <w:rPr>
                <w:b/>
                <w:sz w:val="20"/>
              </w:rPr>
            </w:pPr>
            <w:r>
              <w:rPr>
                <w:b/>
                <w:spacing w:val="-5"/>
                <w:sz w:val="20"/>
              </w:rPr>
              <w:t>Yes</w:t>
            </w:r>
          </w:p>
        </w:tc>
        <w:tc>
          <w:tcPr>
            <w:tcW w:w="96" w:type="dxa"/>
            <w:vMerge/>
            <w:tcBorders>
              <w:top w:val="nil"/>
            </w:tcBorders>
          </w:tcPr>
          <w:p w14:paraId="2127B524" w14:textId="77777777" w:rsidR="00A3066C" w:rsidRDefault="00A3066C">
            <w:pPr>
              <w:rPr>
                <w:sz w:val="2"/>
                <w:szCs w:val="2"/>
              </w:rPr>
            </w:pPr>
          </w:p>
        </w:tc>
        <w:tc>
          <w:tcPr>
            <w:tcW w:w="1277" w:type="dxa"/>
            <w:tcBorders>
              <w:top w:val="nil"/>
              <w:bottom w:val="nil"/>
            </w:tcBorders>
          </w:tcPr>
          <w:p w14:paraId="2127B525" w14:textId="77777777" w:rsidR="00A3066C" w:rsidRDefault="00A3066C">
            <w:pPr>
              <w:pStyle w:val="TableParagraph"/>
              <w:spacing w:before="146"/>
              <w:rPr>
                <w:b/>
                <w:sz w:val="20"/>
              </w:rPr>
            </w:pPr>
          </w:p>
          <w:p w14:paraId="2127B526" w14:textId="77777777" w:rsidR="00A3066C" w:rsidRDefault="000A1F0C">
            <w:pPr>
              <w:pStyle w:val="TableParagraph"/>
              <w:ind w:left="38" w:right="18"/>
              <w:jc w:val="center"/>
              <w:rPr>
                <w:b/>
                <w:sz w:val="20"/>
              </w:rPr>
            </w:pPr>
            <w:r>
              <w:rPr>
                <w:b/>
                <w:spacing w:val="-5"/>
                <w:sz w:val="20"/>
              </w:rPr>
              <w:t>Yes</w:t>
            </w:r>
          </w:p>
        </w:tc>
      </w:tr>
      <w:tr w:rsidR="00A3066C" w14:paraId="2127B537" w14:textId="77777777">
        <w:trPr>
          <w:trHeight w:val="534"/>
        </w:trPr>
        <w:tc>
          <w:tcPr>
            <w:tcW w:w="6389" w:type="dxa"/>
            <w:tcBorders>
              <w:top w:val="nil"/>
              <w:bottom w:val="nil"/>
            </w:tcBorders>
          </w:tcPr>
          <w:p w14:paraId="2127B528" w14:textId="77777777" w:rsidR="00A3066C" w:rsidRDefault="000A1F0C">
            <w:pPr>
              <w:pStyle w:val="TableParagraph"/>
              <w:spacing w:before="213"/>
              <w:ind w:left="354"/>
              <w:rPr>
                <w:b/>
                <w:sz w:val="20"/>
              </w:rPr>
            </w:pPr>
            <w:r>
              <w:rPr>
                <w:b/>
                <w:sz w:val="20"/>
              </w:rPr>
              <w:t>Water</w:t>
            </w:r>
            <w:r>
              <w:rPr>
                <w:b/>
                <w:spacing w:val="-8"/>
                <w:sz w:val="20"/>
              </w:rPr>
              <w:t xml:space="preserve"> </w:t>
            </w:r>
            <w:r>
              <w:rPr>
                <w:b/>
                <w:sz w:val="20"/>
              </w:rPr>
              <w:t>Heater</w:t>
            </w:r>
            <w:r>
              <w:rPr>
                <w:b/>
                <w:spacing w:val="-8"/>
                <w:sz w:val="20"/>
              </w:rPr>
              <w:t xml:space="preserve"> </w:t>
            </w:r>
            <w:r>
              <w:rPr>
                <w:b/>
                <w:spacing w:val="-2"/>
                <w:sz w:val="20"/>
              </w:rPr>
              <w:t>Venting</w:t>
            </w:r>
          </w:p>
        </w:tc>
        <w:tc>
          <w:tcPr>
            <w:tcW w:w="1128" w:type="dxa"/>
            <w:tcBorders>
              <w:top w:val="nil"/>
              <w:bottom w:val="nil"/>
              <w:right w:val="nil"/>
            </w:tcBorders>
          </w:tcPr>
          <w:p w14:paraId="2127B529" w14:textId="77777777" w:rsidR="00A3066C" w:rsidRDefault="00A3066C">
            <w:pPr>
              <w:pStyle w:val="TableParagraph"/>
              <w:rPr>
                <w:rFonts w:ascii="Times New Roman"/>
                <w:sz w:val="18"/>
              </w:rPr>
            </w:pPr>
          </w:p>
        </w:tc>
        <w:tc>
          <w:tcPr>
            <w:tcW w:w="1109" w:type="dxa"/>
            <w:tcBorders>
              <w:top w:val="nil"/>
              <w:left w:val="nil"/>
              <w:bottom w:val="nil"/>
            </w:tcBorders>
          </w:tcPr>
          <w:p w14:paraId="2127B52A" w14:textId="77777777" w:rsidR="00A3066C" w:rsidRDefault="00A3066C">
            <w:pPr>
              <w:pStyle w:val="TableParagraph"/>
              <w:rPr>
                <w:rFonts w:ascii="Times New Roman"/>
                <w:sz w:val="18"/>
              </w:rPr>
            </w:pPr>
          </w:p>
        </w:tc>
        <w:tc>
          <w:tcPr>
            <w:tcW w:w="96" w:type="dxa"/>
            <w:vMerge/>
            <w:tcBorders>
              <w:top w:val="nil"/>
            </w:tcBorders>
          </w:tcPr>
          <w:p w14:paraId="2127B52B" w14:textId="77777777" w:rsidR="00A3066C" w:rsidRDefault="00A3066C">
            <w:pPr>
              <w:rPr>
                <w:sz w:val="2"/>
                <w:szCs w:val="2"/>
              </w:rPr>
            </w:pPr>
          </w:p>
        </w:tc>
        <w:tc>
          <w:tcPr>
            <w:tcW w:w="1128" w:type="dxa"/>
            <w:vMerge/>
            <w:tcBorders>
              <w:top w:val="nil"/>
              <w:right w:val="nil"/>
            </w:tcBorders>
          </w:tcPr>
          <w:p w14:paraId="2127B52C" w14:textId="77777777" w:rsidR="00A3066C" w:rsidRDefault="00A3066C">
            <w:pPr>
              <w:rPr>
                <w:sz w:val="2"/>
                <w:szCs w:val="2"/>
              </w:rPr>
            </w:pPr>
          </w:p>
        </w:tc>
        <w:tc>
          <w:tcPr>
            <w:tcW w:w="1109" w:type="dxa"/>
            <w:vMerge/>
            <w:tcBorders>
              <w:top w:val="nil"/>
              <w:left w:val="nil"/>
            </w:tcBorders>
          </w:tcPr>
          <w:p w14:paraId="2127B52D" w14:textId="77777777" w:rsidR="00A3066C" w:rsidRDefault="00A3066C">
            <w:pPr>
              <w:rPr>
                <w:sz w:val="2"/>
                <w:szCs w:val="2"/>
              </w:rPr>
            </w:pPr>
          </w:p>
        </w:tc>
        <w:tc>
          <w:tcPr>
            <w:tcW w:w="96" w:type="dxa"/>
            <w:vMerge/>
            <w:tcBorders>
              <w:top w:val="nil"/>
            </w:tcBorders>
          </w:tcPr>
          <w:p w14:paraId="2127B52E" w14:textId="77777777" w:rsidR="00A3066C" w:rsidRDefault="00A3066C">
            <w:pPr>
              <w:rPr>
                <w:sz w:val="2"/>
                <w:szCs w:val="2"/>
              </w:rPr>
            </w:pPr>
          </w:p>
        </w:tc>
        <w:tc>
          <w:tcPr>
            <w:tcW w:w="1118" w:type="dxa"/>
            <w:tcBorders>
              <w:top w:val="nil"/>
              <w:bottom w:val="nil"/>
            </w:tcBorders>
          </w:tcPr>
          <w:p w14:paraId="2127B52F" w14:textId="77777777" w:rsidR="00A3066C" w:rsidRDefault="00A3066C">
            <w:pPr>
              <w:pStyle w:val="TableParagraph"/>
              <w:spacing w:before="7"/>
              <w:rPr>
                <w:b/>
                <w:sz w:val="20"/>
              </w:rPr>
            </w:pPr>
          </w:p>
          <w:p w14:paraId="2127B530" w14:textId="77777777" w:rsidR="00A3066C" w:rsidRDefault="000A1F0C">
            <w:pPr>
              <w:pStyle w:val="TableParagraph"/>
              <w:ind w:left="37" w:right="17"/>
              <w:jc w:val="center"/>
              <w:rPr>
                <w:b/>
                <w:sz w:val="20"/>
              </w:rPr>
            </w:pPr>
            <w:r>
              <w:rPr>
                <w:b/>
                <w:spacing w:val="-5"/>
                <w:sz w:val="20"/>
              </w:rPr>
              <w:t>No</w:t>
            </w:r>
          </w:p>
        </w:tc>
        <w:tc>
          <w:tcPr>
            <w:tcW w:w="96" w:type="dxa"/>
            <w:vMerge/>
            <w:tcBorders>
              <w:top w:val="nil"/>
            </w:tcBorders>
          </w:tcPr>
          <w:p w14:paraId="2127B531" w14:textId="77777777" w:rsidR="00A3066C" w:rsidRDefault="00A3066C">
            <w:pPr>
              <w:rPr>
                <w:sz w:val="2"/>
                <w:szCs w:val="2"/>
              </w:rPr>
            </w:pPr>
          </w:p>
        </w:tc>
        <w:tc>
          <w:tcPr>
            <w:tcW w:w="1262" w:type="dxa"/>
            <w:tcBorders>
              <w:top w:val="nil"/>
              <w:bottom w:val="nil"/>
            </w:tcBorders>
          </w:tcPr>
          <w:p w14:paraId="2127B532" w14:textId="77777777" w:rsidR="00A3066C" w:rsidRDefault="00A3066C">
            <w:pPr>
              <w:pStyle w:val="TableParagraph"/>
              <w:spacing w:before="7"/>
              <w:rPr>
                <w:b/>
                <w:sz w:val="20"/>
              </w:rPr>
            </w:pPr>
          </w:p>
          <w:p w14:paraId="2127B533" w14:textId="77777777" w:rsidR="00A3066C" w:rsidRDefault="000A1F0C">
            <w:pPr>
              <w:pStyle w:val="TableParagraph"/>
              <w:ind w:left="33" w:right="9"/>
              <w:jc w:val="center"/>
              <w:rPr>
                <w:b/>
                <w:sz w:val="20"/>
              </w:rPr>
            </w:pPr>
            <w:r>
              <w:rPr>
                <w:b/>
                <w:spacing w:val="-5"/>
                <w:sz w:val="20"/>
              </w:rPr>
              <w:t>Yes</w:t>
            </w:r>
          </w:p>
        </w:tc>
        <w:tc>
          <w:tcPr>
            <w:tcW w:w="96" w:type="dxa"/>
            <w:vMerge/>
            <w:tcBorders>
              <w:top w:val="nil"/>
            </w:tcBorders>
          </w:tcPr>
          <w:p w14:paraId="2127B534" w14:textId="77777777" w:rsidR="00A3066C" w:rsidRDefault="00A3066C">
            <w:pPr>
              <w:rPr>
                <w:sz w:val="2"/>
                <w:szCs w:val="2"/>
              </w:rPr>
            </w:pPr>
          </w:p>
        </w:tc>
        <w:tc>
          <w:tcPr>
            <w:tcW w:w="1277" w:type="dxa"/>
            <w:tcBorders>
              <w:top w:val="nil"/>
              <w:bottom w:val="nil"/>
            </w:tcBorders>
          </w:tcPr>
          <w:p w14:paraId="2127B535" w14:textId="77777777" w:rsidR="00A3066C" w:rsidRDefault="00A3066C">
            <w:pPr>
              <w:pStyle w:val="TableParagraph"/>
              <w:spacing w:before="7"/>
              <w:rPr>
                <w:b/>
                <w:sz w:val="20"/>
              </w:rPr>
            </w:pPr>
          </w:p>
          <w:p w14:paraId="2127B536" w14:textId="77777777" w:rsidR="00A3066C" w:rsidRDefault="000A1F0C">
            <w:pPr>
              <w:pStyle w:val="TableParagraph"/>
              <w:ind w:left="38" w:right="18"/>
              <w:jc w:val="center"/>
              <w:rPr>
                <w:b/>
                <w:sz w:val="20"/>
              </w:rPr>
            </w:pPr>
            <w:r>
              <w:rPr>
                <w:b/>
                <w:spacing w:val="-5"/>
                <w:sz w:val="20"/>
              </w:rPr>
              <w:t>Yes</w:t>
            </w:r>
          </w:p>
        </w:tc>
      </w:tr>
      <w:tr w:rsidR="00A3066C" w14:paraId="2127B544" w14:textId="77777777">
        <w:trPr>
          <w:trHeight w:val="401"/>
        </w:trPr>
        <w:tc>
          <w:tcPr>
            <w:tcW w:w="6389" w:type="dxa"/>
            <w:tcBorders>
              <w:top w:val="nil"/>
              <w:bottom w:val="nil"/>
            </w:tcBorders>
          </w:tcPr>
          <w:p w14:paraId="2127B538" w14:textId="77777777" w:rsidR="00A3066C" w:rsidRDefault="000A1F0C">
            <w:pPr>
              <w:pStyle w:val="TableParagraph"/>
              <w:spacing w:before="62"/>
              <w:ind w:left="354"/>
              <w:rPr>
                <w:b/>
                <w:sz w:val="20"/>
              </w:rPr>
            </w:pPr>
            <w:r>
              <w:rPr>
                <w:b/>
                <w:sz w:val="20"/>
              </w:rPr>
              <w:t>Water</w:t>
            </w:r>
            <w:r>
              <w:rPr>
                <w:b/>
                <w:spacing w:val="-6"/>
                <w:sz w:val="20"/>
              </w:rPr>
              <w:t xml:space="preserve"> </w:t>
            </w:r>
            <w:r>
              <w:rPr>
                <w:b/>
                <w:sz w:val="20"/>
              </w:rPr>
              <w:t>Heating</w:t>
            </w:r>
            <w:r>
              <w:rPr>
                <w:b/>
                <w:spacing w:val="-3"/>
                <w:sz w:val="20"/>
              </w:rPr>
              <w:t xml:space="preserve"> </w:t>
            </w:r>
            <w:r>
              <w:rPr>
                <w:b/>
                <w:spacing w:val="-2"/>
                <w:sz w:val="20"/>
              </w:rPr>
              <w:t>Measures</w:t>
            </w:r>
          </w:p>
        </w:tc>
        <w:tc>
          <w:tcPr>
            <w:tcW w:w="1128" w:type="dxa"/>
            <w:tcBorders>
              <w:top w:val="nil"/>
              <w:bottom w:val="nil"/>
              <w:right w:val="nil"/>
            </w:tcBorders>
          </w:tcPr>
          <w:p w14:paraId="2127B539" w14:textId="77777777" w:rsidR="00A3066C" w:rsidRDefault="00A3066C">
            <w:pPr>
              <w:pStyle w:val="TableParagraph"/>
              <w:rPr>
                <w:rFonts w:ascii="Times New Roman"/>
                <w:sz w:val="18"/>
              </w:rPr>
            </w:pPr>
          </w:p>
        </w:tc>
        <w:tc>
          <w:tcPr>
            <w:tcW w:w="1109" w:type="dxa"/>
            <w:tcBorders>
              <w:top w:val="nil"/>
              <w:left w:val="nil"/>
              <w:bottom w:val="nil"/>
            </w:tcBorders>
          </w:tcPr>
          <w:p w14:paraId="2127B53A" w14:textId="77777777" w:rsidR="00A3066C" w:rsidRDefault="00A3066C">
            <w:pPr>
              <w:pStyle w:val="TableParagraph"/>
              <w:rPr>
                <w:rFonts w:ascii="Times New Roman"/>
                <w:sz w:val="18"/>
              </w:rPr>
            </w:pPr>
          </w:p>
        </w:tc>
        <w:tc>
          <w:tcPr>
            <w:tcW w:w="96" w:type="dxa"/>
            <w:vMerge/>
            <w:tcBorders>
              <w:top w:val="nil"/>
            </w:tcBorders>
          </w:tcPr>
          <w:p w14:paraId="2127B53B" w14:textId="77777777" w:rsidR="00A3066C" w:rsidRDefault="00A3066C">
            <w:pPr>
              <w:rPr>
                <w:sz w:val="2"/>
                <w:szCs w:val="2"/>
              </w:rPr>
            </w:pPr>
          </w:p>
        </w:tc>
        <w:tc>
          <w:tcPr>
            <w:tcW w:w="1128" w:type="dxa"/>
            <w:vMerge/>
            <w:tcBorders>
              <w:top w:val="nil"/>
              <w:right w:val="nil"/>
            </w:tcBorders>
          </w:tcPr>
          <w:p w14:paraId="2127B53C" w14:textId="77777777" w:rsidR="00A3066C" w:rsidRDefault="00A3066C">
            <w:pPr>
              <w:rPr>
                <w:sz w:val="2"/>
                <w:szCs w:val="2"/>
              </w:rPr>
            </w:pPr>
          </w:p>
        </w:tc>
        <w:tc>
          <w:tcPr>
            <w:tcW w:w="1109" w:type="dxa"/>
            <w:vMerge/>
            <w:tcBorders>
              <w:top w:val="nil"/>
              <w:left w:val="nil"/>
            </w:tcBorders>
          </w:tcPr>
          <w:p w14:paraId="2127B53D" w14:textId="77777777" w:rsidR="00A3066C" w:rsidRDefault="00A3066C">
            <w:pPr>
              <w:rPr>
                <w:sz w:val="2"/>
                <w:szCs w:val="2"/>
              </w:rPr>
            </w:pPr>
          </w:p>
        </w:tc>
        <w:tc>
          <w:tcPr>
            <w:tcW w:w="96" w:type="dxa"/>
            <w:vMerge/>
            <w:tcBorders>
              <w:top w:val="nil"/>
            </w:tcBorders>
          </w:tcPr>
          <w:p w14:paraId="2127B53E" w14:textId="77777777" w:rsidR="00A3066C" w:rsidRDefault="00A3066C">
            <w:pPr>
              <w:rPr>
                <w:sz w:val="2"/>
                <w:szCs w:val="2"/>
              </w:rPr>
            </w:pPr>
          </w:p>
        </w:tc>
        <w:tc>
          <w:tcPr>
            <w:tcW w:w="1118" w:type="dxa"/>
            <w:tcBorders>
              <w:top w:val="nil"/>
              <w:bottom w:val="nil"/>
            </w:tcBorders>
          </w:tcPr>
          <w:p w14:paraId="2127B53F" w14:textId="77777777" w:rsidR="00A3066C" w:rsidRDefault="00A3066C">
            <w:pPr>
              <w:pStyle w:val="TableParagraph"/>
              <w:rPr>
                <w:rFonts w:ascii="Times New Roman"/>
                <w:sz w:val="18"/>
              </w:rPr>
            </w:pPr>
          </w:p>
        </w:tc>
        <w:tc>
          <w:tcPr>
            <w:tcW w:w="96" w:type="dxa"/>
            <w:vMerge/>
            <w:tcBorders>
              <w:top w:val="nil"/>
            </w:tcBorders>
          </w:tcPr>
          <w:p w14:paraId="2127B540" w14:textId="77777777" w:rsidR="00A3066C" w:rsidRDefault="00A3066C">
            <w:pPr>
              <w:rPr>
                <w:sz w:val="2"/>
                <w:szCs w:val="2"/>
              </w:rPr>
            </w:pPr>
          </w:p>
        </w:tc>
        <w:tc>
          <w:tcPr>
            <w:tcW w:w="1262" w:type="dxa"/>
            <w:tcBorders>
              <w:top w:val="nil"/>
              <w:bottom w:val="nil"/>
            </w:tcBorders>
          </w:tcPr>
          <w:p w14:paraId="2127B541" w14:textId="77777777" w:rsidR="00A3066C" w:rsidRDefault="00A3066C">
            <w:pPr>
              <w:pStyle w:val="TableParagraph"/>
              <w:rPr>
                <w:rFonts w:ascii="Times New Roman"/>
                <w:sz w:val="18"/>
              </w:rPr>
            </w:pPr>
          </w:p>
        </w:tc>
        <w:tc>
          <w:tcPr>
            <w:tcW w:w="96" w:type="dxa"/>
            <w:vMerge/>
            <w:tcBorders>
              <w:top w:val="nil"/>
            </w:tcBorders>
          </w:tcPr>
          <w:p w14:paraId="2127B542" w14:textId="77777777" w:rsidR="00A3066C" w:rsidRDefault="00A3066C">
            <w:pPr>
              <w:rPr>
                <w:sz w:val="2"/>
                <w:szCs w:val="2"/>
              </w:rPr>
            </w:pPr>
          </w:p>
        </w:tc>
        <w:tc>
          <w:tcPr>
            <w:tcW w:w="1277" w:type="dxa"/>
            <w:tcBorders>
              <w:top w:val="nil"/>
              <w:bottom w:val="nil"/>
            </w:tcBorders>
          </w:tcPr>
          <w:p w14:paraId="2127B543" w14:textId="77777777" w:rsidR="00A3066C" w:rsidRDefault="00A3066C">
            <w:pPr>
              <w:pStyle w:val="TableParagraph"/>
              <w:rPr>
                <w:rFonts w:ascii="Times New Roman"/>
                <w:sz w:val="18"/>
              </w:rPr>
            </w:pPr>
          </w:p>
        </w:tc>
      </w:tr>
      <w:tr w:rsidR="00A3066C" w14:paraId="2127B556" w14:textId="77777777">
        <w:trPr>
          <w:trHeight w:val="522"/>
        </w:trPr>
        <w:tc>
          <w:tcPr>
            <w:tcW w:w="6389" w:type="dxa"/>
            <w:tcBorders>
              <w:top w:val="nil"/>
              <w:bottom w:val="nil"/>
            </w:tcBorders>
          </w:tcPr>
          <w:p w14:paraId="2127B545" w14:textId="18D4C796" w:rsidR="00A3066C" w:rsidRDefault="000A1F0C">
            <w:pPr>
              <w:pStyle w:val="TableParagraph"/>
              <w:spacing w:before="105"/>
              <w:ind w:left="354"/>
              <w:rPr>
                <w:i/>
                <w:sz w:val="18"/>
              </w:rPr>
            </w:pPr>
            <w:r>
              <w:rPr>
                <w:i/>
                <w:sz w:val="18"/>
              </w:rPr>
              <w:t>Pipe Wrap</w:t>
            </w:r>
            <w:r>
              <w:rPr>
                <w:i/>
                <w:spacing w:val="1"/>
                <w:sz w:val="18"/>
              </w:rPr>
              <w:t xml:space="preserve"> </w:t>
            </w:r>
            <w:r>
              <w:rPr>
                <w:i/>
                <w:sz w:val="18"/>
              </w:rPr>
              <w:t>-</w:t>
            </w:r>
            <w:r>
              <w:rPr>
                <w:i/>
                <w:spacing w:val="2"/>
                <w:sz w:val="18"/>
              </w:rPr>
              <w:t xml:space="preserve"> </w:t>
            </w:r>
            <w:del w:id="128" w:author="Taylor, Christine [HHS]" w:date="2025-07-18T13:05:00Z" w16du:dateUtc="2025-07-18T18:05:00Z">
              <w:r w:rsidDel="00085D34">
                <w:rPr>
                  <w:i/>
                  <w:sz w:val="18"/>
                </w:rPr>
                <w:delText>limit</w:delText>
              </w:r>
              <w:r w:rsidDel="00085D34">
                <w:rPr>
                  <w:i/>
                  <w:spacing w:val="2"/>
                  <w:sz w:val="18"/>
                </w:rPr>
                <w:delText xml:space="preserve"> </w:delText>
              </w:r>
              <w:r w:rsidDel="00085D34">
                <w:rPr>
                  <w:i/>
                  <w:sz w:val="18"/>
                </w:rPr>
                <w:delText>2</w:delText>
              </w:r>
              <w:r w:rsidDel="00085D34">
                <w:rPr>
                  <w:i/>
                  <w:spacing w:val="1"/>
                  <w:sz w:val="18"/>
                </w:rPr>
                <w:delText xml:space="preserve"> </w:delText>
              </w:r>
              <w:r w:rsidDel="00085D34">
                <w:rPr>
                  <w:i/>
                  <w:sz w:val="18"/>
                </w:rPr>
                <w:delText>six foot</w:delText>
              </w:r>
              <w:r w:rsidDel="00085D34">
                <w:rPr>
                  <w:i/>
                  <w:spacing w:val="3"/>
                  <w:sz w:val="18"/>
                </w:rPr>
                <w:delText xml:space="preserve"> </w:delText>
              </w:r>
              <w:r w:rsidDel="00085D34">
                <w:rPr>
                  <w:i/>
                  <w:sz w:val="18"/>
                </w:rPr>
                <w:delText>sections per</w:delText>
              </w:r>
              <w:r w:rsidDel="00085D34">
                <w:rPr>
                  <w:i/>
                  <w:spacing w:val="3"/>
                  <w:sz w:val="18"/>
                </w:rPr>
                <w:delText xml:space="preserve"> </w:delText>
              </w:r>
              <w:r w:rsidDel="00085D34">
                <w:rPr>
                  <w:i/>
                  <w:sz w:val="18"/>
                </w:rPr>
                <w:delText>home,</w:delText>
              </w:r>
              <w:r w:rsidDel="00085D34">
                <w:rPr>
                  <w:i/>
                  <w:spacing w:val="2"/>
                  <w:sz w:val="18"/>
                </w:rPr>
                <w:delText xml:space="preserve"> </w:delText>
              </w:r>
              <w:r w:rsidDel="00085D34">
                <w:rPr>
                  <w:i/>
                  <w:sz w:val="18"/>
                </w:rPr>
                <w:delText>up</w:delText>
              </w:r>
              <w:r w:rsidDel="00085D34">
                <w:rPr>
                  <w:i/>
                  <w:spacing w:val="1"/>
                  <w:sz w:val="18"/>
                </w:rPr>
                <w:delText xml:space="preserve"> </w:delText>
              </w:r>
              <w:r w:rsidDel="00085D34">
                <w:rPr>
                  <w:i/>
                  <w:sz w:val="18"/>
                </w:rPr>
                <w:delText>to $20/side</w:delText>
              </w:r>
              <w:r w:rsidDel="00085D34">
                <w:rPr>
                  <w:i/>
                  <w:spacing w:val="1"/>
                  <w:sz w:val="18"/>
                </w:rPr>
                <w:delText xml:space="preserve"> </w:delText>
              </w:r>
              <w:r w:rsidDel="00085D34">
                <w:rPr>
                  <w:i/>
                  <w:spacing w:val="-2"/>
                  <w:sz w:val="18"/>
                </w:rPr>
                <w:delText>(hot/cold)</w:delText>
              </w:r>
            </w:del>
            <w:ins w:id="129" w:author="Taylor, Christine [HHS]" w:date="2025-07-18T13:06:00Z" w16du:dateUtc="2025-07-18T18:06:00Z">
              <w:r w:rsidR="00085D34">
                <w:rPr>
                  <w:i/>
                  <w:spacing w:val="-2"/>
                  <w:sz w:val="18"/>
                </w:rPr>
                <w:t xml:space="preserve"> -</w:t>
              </w:r>
              <w:r w:rsidR="00085D34">
                <w:t xml:space="preserve"> </w:t>
              </w:r>
              <w:r w:rsidR="00085D34" w:rsidRPr="00085D34">
                <w:rPr>
                  <w:i/>
                  <w:spacing w:val="-2"/>
                  <w:sz w:val="18"/>
                </w:rPr>
                <w:t>max 2 six foot sections per home, up to $20/section</w:t>
              </w:r>
            </w:ins>
          </w:p>
        </w:tc>
        <w:tc>
          <w:tcPr>
            <w:tcW w:w="1128" w:type="dxa"/>
            <w:tcBorders>
              <w:top w:val="nil"/>
              <w:bottom w:val="nil"/>
              <w:right w:val="nil"/>
            </w:tcBorders>
          </w:tcPr>
          <w:p w14:paraId="2127B546" w14:textId="77777777" w:rsidR="00A3066C" w:rsidRDefault="00A3066C">
            <w:pPr>
              <w:pStyle w:val="TableParagraph"/>
              <w:spacing w:before="39"/>
              <w:rPr>
                <w:b/>
                <w:sz w:val="20"/>
              </w:rPr>
            </w:pPr>
          </w:p>
          <w:p w14:paraId="2127B547" w14:textId="77777777" w:rsidR="00A3066C" w:rsidRDefault="000A1F0C">
            <w:pPr>
              <w:pStyle w:val="TableParagraph"/>
              <w:ind w:left="17" w:right="16"/>
              <w:jc w:val="center"/>
              <w:rPr>
                <w:b/>
                <w:sz w:val="20"/>
              </w:rPr>
            </w:pPr>
            <w:r>
              <w:rPr>
                <w:b/>
                <w:spacing w:val="-2"/>
                <w:sz w:val="20"/>
              </w:rPr>
              <w:t>$20/each</w:t>
            </w:r>
          </w:p>
        </w:tc>
        <w:tc>
          <w:tcPr>
            <w:tcW w:w="1109" w:type="dxa"/>
            <w:tcBorders>
              <w:top w:val="nil"/>
              <w:left w:val="nil"/>
              <w:bottom w:val="nil"/>
            </w:tcBorders>
          </w:tcPr>
          <w:p w14:paraId="2127B548" w14:textId="77777777" w:rsidR="00A3066C" w:rsidRDefault="00A3066C">
            <w:pPr>
              <w:pStyle w:val="TableParagraph"/>
              <w:spacing w:before="39"/>
              <w:rPr>
                <w:b/>
                <w:sz w:val="20"/>
              </w:rPr>
            </w:pPr>
          </w:p>
          <w:p w14:paraId="2127B549" w14:textId="77777777" w:rsidR="00A3066C" w:rsidRDefault="000A1F0C">
            <w:pPr>
              <w:pStyle w:val="TableParagraph"/>
              <w:ind w:left="36" w:right="15"/>
              <w:jc w:val="center"/>
              <w:rPr>
                <w:b/>
                <w:sz w:val="20"/>
              </w:rPr>
            </w:pPr>
            <w:r>
              <w:rPr>
                <w:b/>
                <w:spacing w:val="-2"/>
                <w:sz w:val="20"/>
              </w:rPr>
              <w:t>$20/each</w:t>
            </w:r>
          </w:p>
        </w:tc>
        <w:tc>
          <w:tcPr>
            <w:tcW w:w="96" w:type="dxa"/>
            <w:vMerge/>
            <w:tcBorders>
              <w:top w:val="nil"/>
            </w:tcBorders>
          </w:tcPr>
          <w:p w14:paraId="2127B54A" w14:textId="77777777" w:rsidR="00A3066C" w:rsidRDefault="00A3066C">
            <w:pPr>
              <w:rPr>
                <w:sz w:val="2"/>
                <w:szCs w:val="2"/>
              </w:rPr>
            </w:pPr>
          </w:p>
        </w:tc>
        <w:tc>
          <w:tcPr>
            <w:tcW w:w="1128" w:type="dxa"/>
            <w:vMerge/>
            <w:tcBorders>
              <w:top w:val="nil"/>
              <w:right w:val="nil"/>
            </w:tcBorders>
          </w:tcPr>
          <w:p w14:paraId="2127B54B" w14:textId="77777777" w:rsidR="00A3066C" w:rsidRDefault="00A3066C">
            <w:pPr>
              <w:rPr>
                <w:sz w:val="2"/>
                <w:szCs w:val="2"/>
              </w:rPr>
            </w:pPr>
          </w:p>
        </w:tc>
        <w:tc>
          <w:tcPr>
            <w:tcW w:w="1109" w:type="dxa"/>
            <w:vMerge/>
            <w:tcBorders>
              <w:top w:val="nil"/>
              <w:left w:val="nil"/>
            </w:tcBorders>
          </w:tcPr>
          <w:p w14:paraId="2127B54C" w14:textId="77777777" w:rsidR="00A3066C" w:rsidRDefault="00A3066C">
            <w:pPr>
              <w:rPr>
                <w:sz w:val="2"/>
                <w:szCs w:val="2"/>
              </w:rPr>
            </w:pPr>
          </w:p>
        </w:tc>
        <w:tc>
          <w:tcPr>
            <w:tcW w:w="96" w:type="dxa"/>
            <w:vMerge/>
            <w:tcBorders>
              <w:top w:val="nil"/>
            </w:tcBorders>
          </w:tcPr>
          <w:p w14:paraId="2127B54D" w14:textId="77777777" w:rsidR="00A3066C" w:rsidRDefault="00A3066C">
            <w:pPr>
              <w:rPr>
                <w:sz w:val="2"/>
                <w:szCs w:val="2"/>
              </w:rPr>
            </w:pPr>
          </w:p>
        </w:tc>
        <w:tc>
          <w:tcPr>
            <w:tcW w:w="1118" w:type="dxa"/>
            <w:tcBorders>
              <w:top w:val="nil"/>
              <w:bottom w:val="nil"/>
            </w:tcBorders>
          </w:tcPr>
          <w:p w14:paraId="2127B54E" w14:textId="77777777" w:rsidR="00A3066C" w:rsidRDefault="00A3066C">
            <w:pPr>
              <w:pStyle w:val="TableParagraph"/>
              <w:spacing w:before="39"/>
              <w:rPr>
                <w:b/>
                <w:sz w:val="20"/>
              </w:rPr>
            </w:pPr>
          </w:p>
          <w:p w14:paraId="2127B54F" w14:textId="77777777" w:rsidR="00A3066C" w:rsidRDefault="000A1F0C">
            <w:pPr>
              <w:pStyle w:val="TableParagraph"/>
              <w:ind w:left="37" w:right="16"/>
              <w:jc w:val="center"/>
              <w:rPr>
                <w:b/>
                <w:sz w:val="20"/>
              </w:rPr>
            </w:pPr>
            <w:r>
              <w:rPr>
                <w:b/>
                <w:spacing w:val="-2"/>
                <w:sz w:val="20"/>
              </w:rPr>
              <w:t>$20/each</w:t>
            </w:r>
          </w:p>
        </w:tc>
        <w:tc>
          <w:tcPr>
            <w:tcW w:w="96" w:type="dxa"/>
            <w:vMerge/>
            <w:tcBorders>
              <w:top w:val="nil"/>
            </w:tcBorders>
          </w:tcPr>
          <w:p w14:paraId="2127B550" w14:textId="77777777" w:rsidR="00A3066C" w:rsidRDefault="00A3066C">
            <w:pPr>
              <w:rPr>
                <w:sz w:val="2"/>
                <w:szCs w:val="2"/>
              </w:rPr>
            </w:pPr>
          </w:p>
        </w:tc>
        <w:tc>
          <w:tcPr>
            <w:tcW w:w="1262" w:type="dxa"/>
            <w:tcBorders>
              <w:top w:val="nil"/>
              <w:bottom w:val="nil"/>
            </w:tcBorders>
          </w:tcPr>
          <w:p w14:paraId="2127B551" w14:textId="77777777" w:rsidR="00A3066C" w:rsidRDefault="00A3066C">
            <w:pPr>
              <w:pStyle w:val="TableParagraph"/>
              <w:spacing w:before="39"/>
              <w:rPr>
                <w:b/>
                <w:sz w:val="20"/>
              </w:rPr>
            </w:pPr>
          </w:p>
          <w:p w14:paraId="2127B552" w14:textId="77777777" w:rsidR="00A3066C" w:rsidRDefault="000A1F0C">
            <w:pPr>
              <w:pStyle w:val="TableParagraph"/>
              <w:ind w:left="33" w:right="12"/>
              <w:jc w:val="center"/>
              <w:rPr>
                <w:b/>
                <w:sz w:val="20"/>
              </w:rPr>
            </w:pPr>
            <w:r>
              <w:rPr>
                <w:b/>
                <w:spacing w:val="-2"/>
                <w:sz w:val="20"/>
              </w:rPr>
              <w:t>$20/each</w:t>
            </w:r>
          </w:p>
        </w:tc>
        <w:tc>
          <w:tcPr>
            <w:tcW w:w="96" w:type="dxa"/>
            <w:vMerge/>
            <w:tcBorders>
              <w:top w:val="nil"/>
            </w:tcBorders>
          </w:tcPr>
          <w:p w14:paraId="2127B553" w14:textId="77777777" w:rsidR="00A3066C" w:rsidRDefault="00A3066C">
            <w:pPr>
              <w:rPr>
                <w:sz w:val="2"/>
                <w:szCs w:val="2"/>
              </w:rPr>
            </w:pPr>
          </w:p>
        </w:tc>
        <w:tc>
          <w:tcPr>
            <w:tcW w:w="1277" w:type="dxa"/>
            <w:tcBorders>
              <w:top w:val="nil"/>
              <w:bottom w:val="nil"/>
            </w:tcBorders>
          </w:tcPr>
          <w:p w14:paraId="2127B554" w14:textId="77777777" w:rsidR="00A3066C" w:rsidRDefault="00A3066C">
            <w:pPr>
              <w:pStyle w:val="TableParagraph"/>
              <w:spacing w:before="39"/>
              <w:rPr>
                <w:b/>
                <w:sz w:val="20"/>
              </w:rPr>
            </w:pPr>
          </w:p>
          <w:p w14:paraId="2127B555" w14:textId="77777777" w:rsidR="00A3066C" w:rsidRDefault="000A1F0C">
            <w:pPr>
              <w:pStyle w:val="TableParagraph"/>
              <w:ind w:left="38" w:right="21"/>
              <w:jc w:val="center"/>
              <w:rPr>
                <w:b/>
                <w:sz w:val="20"/>
              </w:rPr>
            </w:pPr>
            <w:r>
              <w:rPr>
                <w:b/>
                <w:spacing w:val="-2"/>
                <w:sz w:val="20"/>
              </w:rPr>
              <w:t>$20/each</w:t>
            </w:r>
          </w:p>
        </w:tc>
      </w:tr>
      <w:tr w:rsidR="00A3066C" w14:paraId="2127B563" w14:textId="77777777">
        <w:trPr>
          <w:trHeight w:val="282"/>
        </w:trPr>
        <w:tc>
          <w:tcPr>
            <w:tcW w:w="6389" w:type="dxa"/>
            <w:tcBorders>
              <w:top w:val="nil"/>
              <w:bottom w:val="nil"/>
            </w:tcBorders>
          </w:tcPr>
          <w:p w14:paraId="2127B557" w14:textId="77777777" w:rsidR="00A3066C" w:rsidRDefault="000A1F0C">
            <w:pPr>
              <w:pStyle w:val="TableParagraph"/>
              <w:spacing w:before="19"/>
              <w:ind w:left="354"/>
              <w:rPr>
                <w:i/>
                <w:sz w:val="18"/>
              </w:rPr>
            </w:pPr>
            <w:r>
              <w:rPr>
                <w:i/>
                <w:sz w:val="18"/>
              </w:rPr>
              <w:t>Faucet</w:t>
            </w:r>
            <w:r>
              <w:rPr>
                <w:i/>
                <w:spacing w:val="1"/>
                <w:sz w:val="18"/>
              </w:rPr>
              <w:t xml:space="preserve"> </w:t>
            </w:r>
            <w:r>
              <w:rPr>
                <w:i/>
                <w:sz w:val="18"/>
              </w:rPr>
              <w:t>Aerators -</w:t>
            </w:r>
            <w:r>
              <w:rPr>
                <w:i/>
                <w:spacing w:val="1"/>
                <w:sz w:val="18"/>
              </w:rPr>
              <w:t xml:space="preserve"> </w:t>
            </w:r>
            <w:r>
              <w:rPr>
                <w:i/>
                <w:sz w:val="18"/>
              </w:rPr>
              <w:t>limit</w:t>
            </w:r>
            <w:r>
              <w:rPr>
                <w:i/>
                <w:spacing w:val="2"/>
                <w:sz w:val="18"/>
              </w:rPr>
              <w:t xml:space="preserve"> </w:t>
            </w:r>
            <w:r>
              <w:rPr>
                <w:i/>
                <w:sz w:val="18"/>
              </w:rPr>
              <w:t>3 per</w:t>
            </w:r>
            <w:r>
              <w:rPr>
                <w:i/>
                <w:spacing w:val="1"/>
                <w:sz w:val="18"/>
              </w:rPr>
              <w:t xml:space="preserve"> </w:t>
            </w:r>
            <w:r>
              <w:rPr>
                <w:i/>
                <w:spacing w:val="-4"/>
                <w:sz w:val="18"/>
              </w:rPr>
              <w:t>home</w:t>
            </w:r>
          </w:p>
        </w:tc>
        <w:tc>
          <w:tcPr>
            <w:tcW w:w="1128" w:type="dxa"/>
            <w:tcBorders>
              <w:top w:val="nil"/>
              <w:bottom w:val="nil"/>
              <w:right w:val="nil"/>
            </w:tcBorders>
          </w:tcPr>
          <w:p w14:paraId="2127B558" w14:textId="77777777" w:rsidR="00A3066C" w:rsidRDefault="000A1F0C">
            <w:pPr>
              <w:pStyle w:val="TableParagraph"/>
              <w:spacing w:before="29"/>
              <w:ind w:left="17" w:right="18"/>
              <w:jc w:val="center"/>
              <w:rPr>
                <w:b/>
                <w:sz w:val="20"/>
              </w:rPr>
            </w:pPr>
            <w:r>
              <w:rPr>
                <w:b/>
                <w:spacing w:val="-2"/>
                <w:sz w:val="20"/>
              </w:rPr>
              <w:t>$5/each</w:t>
            </w:r>
          </w:p>
        </w:tc>
        <w:tc>
          <w:tcPr>
            <w:tcW w:w="1109" w:type="dxa"/>
            <w:tcBorders>
              <w:top w:val="nil"/>
              <w:left w:val="nil"/>
              <w:bottom w:val="nil"/>
            </w:tcBorders>
          </w:tcPr>
          <w:p w14:paraId="2127B559" w14:textId="77777777" w:rsidR="00A3066C" w:rsidRDefault="000A1F0C">
            <w:pPr>
              <w:pStyle w:val="TableParagraph"/>
              <w:spacing w:before="29"/>
              <w:ind w:left="36" w:right="20"/>
              <w:jc w:val="center"/>
              <w:rPr>
                <w:b/>
                <w:sz w:val="20"/>
              </w:rPr>
            </w:pPr>
            <w:r>
              <w:rPr>
                <w:b/>
                <w:spacing w:val="-2"/>
                <w:sz w:val="20"/>
              </w:rPr>
              <w:t>$5/each</w:t>
            </w:r>
          </w:p>
        </w:tc>
        <w:tc>
          <w:tcPr>
            <w:tcW w:w="96" w:type="dxa"/>
            <w:vMerge/>
            <w:tcBorders>
              <w:top w:val="nil"/>
            </w:tcBorders>
          </w:tcPr>
          <w:p w14:paraId="2127B55A" w14:textId="77777777" w:rsidR="00A3066C" w:rsidRDefault="00A3066C">
            <w:pPr>
              <w:rPr>
                <w:sz w:val="2"/>
                <w:szCs w:val="2"/>
              </w:rPr>
            </w:pPr>
          </w:p>
        </w:tc>
        <w:tc>
          <w:tcPr>
            <w:tcW w:w="1128" w:type="dxa"/>
            <w:vMerge/>
            <w:tcBorders>
              <w:top w:val="nil"/>
              <w:right w:val="nil"/>
            </w:tcBorders>
          </w:tcPr>
          <w:p w14:paraId="2127B55B" w14:textId="77777777" w:rsidR="00A3066C" w:rsidRDefault="00A3066C">
            <w:pPr>
              <w:rPr>
                <w:sz w:val="2"/>
                <w:szCs w:val="2"/>
              </w:rPr>
            </w:pPr>
          </w:p>
        </w:tc>
        <w:tc>
          <w:tcPr>
            <w:tcW w:w="1109" w:type="dxa"/>
            <w:vMerge/>
            <w:tcBorders>
              <w:top w:val="nil"/>
              <w:left w:val="nil"/>
            </w:tcBorders>
          </w:tcPr>
          <w:p w14:paraId="2127B55C" w14:textId="77777777" w:rsidR="00A3066C" w:rsidRDefault="00A3066C">
            <w:pPr>
              <w:rPr>
                <w:sz w:val="2"/>
                <w:szCs w:val="2"/>
              </w:rPr>
            </w:pPr>
          </w:p>
        </w:tc>
        <w:tc>
          <w:tcPr>
            <w:tcW w:w="96" w:type="dxa"/>
            <w:vMerge/>
            <w:tcBorders>
              <w:top w:val="nil"/>
            </w:tcBorders>
          </w:tcPr>
          <w:p w14:paraId="2127B55D" w14:textId="77777777" w:rsidR="00A3066C" w:rsidRDefault="00A3066C">
            <w:pPr>
              <w:rPr>
                <w:sz w:val="2"/>
                <w:szCs w:val="2"/>
              </w:rPr>
            </w:pPr>
          </w:p>
        </w:tc>
        <w:tc>
          <w:tcPr>
            <w:tcW w:w="1118" w:type="dxa"/>
            <w:tcBorders>
              <w:top w:val="nil"/>
              <w:bottom w:val="nil"/>
            </w:tcBorders>
          </w:tcPr>
          <w:p w14:paraId="2127B55E" w14:textId="77777777" w:rsidR="00A3066C" w:rsidRDefault="000A1F0C">
            <w:pPr>
              <w:pStyle w:val="TableParagraph"/>
              <w:spacing w:before="29"/>
              <w:ind w:left="37" w:right="21"/>
              <w:jc w:val="center"/>
              <w:rPr>
                <w:b/>
                <w:sz w:val="20"/>
              </w:rPr>
            </w:pPr>
            <w:r>
              <w:rPr>
                <w:b/>
                <w:spacing w:val="-2"/>
                <w:sz w:val="20"/>
              </w:rPr>
              <w:t>$5/each</w:t>
            </w:r>
          </w:p>
        </w:tc>
        <w:tc>
          <w:tcPr>
            <w:tcW w:w="96" w:type="dxa"/>
            <w:vMerge/>
            <w:tcBorders>
              <w:top w:val="nil"/>
            </w:tcBorders>
          </w:tcPr>
          <w:p w14:paraId="2127B55F" w14:textId="77777777" w:rsidR="00A3066C" w:rsidRDefault="00A3066C">
            <w:pPr>
              <w:rPr>
                <w:sz w:val="2"/>
                <w:szCs w:val="2"/>
              </w:rPr>
            </w:pPr>
          </w:p>
        </w:tc>
        <w:tc>
          <w:tcPr>
            <w:tcW w:w="1262" w:type="dxa"/>
            <w:tcBorders>
              <w:top w:val="nil"/>
              <w:bottom w:val="nil"/>
            </w:tcBorders>
          </w:tcPr>
          <w:p w14:paraId="2127B560" w14:textId="43B3DA08" w:rsidR="00A3066C" w:rsidRDefault="000A1F0C">
            <w:pPr>
              <w:pStyle w:val="TableParagraph"/>
              <w:spacing w:before="29"/>
              <w:ind w:left="33" w:right="12"/>
              <w:jc w:val="center"/>
              <w:rPr>
                <w:b/>
                <w:sz w:val="20"/>
              </w:rPr>
            </w:pPr>
            <w:del w:id="130" w:author="Taylor, Christine [HHS]" w:date="2025-07-18T13:06:00Z" w16du:dateUtc="2025-07-18T18:06:00Z">
              <w:r w:rsidDel="00085D34">
                <w:rPr>
                  <w:b/>
                  <w:spacing w:val="-5"/>
                  <w:sz w:val="20"/>
                </w:rPr>
                <w:delText>No</w:delText>
              </w:r>
            </w:del>
            <w:ins w:id="131" w:author="Taylor, Christine [HHS]" w:date="2025-07-18T13:06:00Z" w16du:dateUtc="2025-07-18T18:06:00Z">
              <w:r w:rsidR="00085D34">
                <w:rPr>
                  <w:b/>
                  <w:spacing w:val="-5"/>
                  <w:sz w:val="20"/>
                </w:rPr>
                <w:t xml:space="preserve"> Yes $27.75/ea</w:t>
              </w:r>
            </w:ins>
          </w:p>
        </w:tc>
        <w:tc>
          <w:tcPr>
            <w:tcW w:w="96" w:type="dxa"/>
            <w:vMerge/>
            <w:tcBorders>
              <w:top w:val="nil"/>
            </w:tcBorders>
          </w:tcPr>
          <w:p w14:paraId="2127B561" w14:textId="77777777" w:rsidR="00A3066C" w:rsidRDefault="00A3066C">
            <w:pPr>
              <w:rPr>
                <w:sz w:val="2"/>
                <w:szCs w:val="2"/>
              </w:rPr>
            </w:pPr>
          </w:p>
        </w:tc>
        <w:tc>
          <w:tcPr>
            <w:tcW w:w="1277" w:type="dxa"/>
            <w:tcBorders>
              <w:top w:val="nil"/>
              <w:bottom w:val="nil"/>
            </w:tcBorders>
          </w:tcPr>
          <w:p w14:paraId="2127B562" w14:textId="4DEB5EB1" w:rsidR="00A3066C" w:rsidRDefault="000A1F0C">
            <w:pPr>
              <w:pStyle w:val="TableParagraph"/>
              <w:spacing w:before="29"/>
              <w:ind w:left="38" w:right="16"/>
              <w:jc w:val="center"/>
              <w:rPr>
                <w:b/>
                <w:sz w:val="20"/>
              </w:rPr>
            </w:pPr>
            <w:r>
              <w:rPr>
                <w:b/>
                <w:spacing w:val="-2"/>
                <w:sz w:val="20"/>
              </w:rPr>
              <w:t>$</w:t>
            </w:r>
            <w:ins w:id="132" w:author="Taylor, Christine [HHS]" w:date="2025-07-18T13:06:00Z" w16du:dateUtc="2025-07-18T18:06:00Z">
              <w:r w:rsidR="00085D34">
                <w:rPr>
                  <w:b/>
                  <w:spacing w:val="-2"/>
                  <w:sz w:val="20"/>
                </w:rPr>
                <w:t>27.7</w:t>
              </w:r>
            </w:ins>
            <w:r>
              <w:rPr>
                <w:b/>
                <w:spacing w:val="-2"/>
                <w:sz w:val="20"/>
              </w:rPr>
              <w:t>5/each</w:t>
            </w:r>
          </w:p>
        </w:tc>
      </w:tr>
      <w:tr w:rsidR="00A3066C" w14:paraId="2127B570" w14:textId="77777777">
        <w:trPr>
          <w:trHeight w:val="288"/>
        </w:trPr>
        <w:tc>
          <w:tcPr>
            <w:tcW w:w="6389" w:type="dxa"/>
            <w:tcBorders>
              <w:top w:val="nil"/>
              <w:bottom w:val="nil"/>
            </w:tcBorders>
          </w:tcPr>
          <w:p w14:paraId="2127B564" w14:textId="77777777" w:rsidR="00A3066C" w:rsidRDefault="000A1F0C">
            <w:pPr>
              <w:pStyle w:val="TableParagraph"/>
              <w:spacing w:before="19"/>
              <w:ind w:left="354"/>
              <w:rPr>
                <w:i/>
                <w:sz w:val="18"/>
              </w:rPr>
            </w:pPr>
            <w:r>
              <w:rPr>
                <w:i/>
                <w:sz w:val="18"/>
              </w:rPr>
              <w:t>Low-flow</w:t>
            </w:r>
            <w:r>
              <w:rPr>
                <w:i/>
                <w:spacing w:val="1"/>
                <w:sz w:val="18"/>
              </w:rPr>
              <w:t xml:space="preserve"> </w:t>
            </w:r>
            <w:r>
              <w:rPr>
                <w:i/>
                <w:sz w:val="18"/>
              </w:rPr>
              <w:t>Showerheads</w:t>
            </w:r>
            <w:r>
              <w:rPr>
                <w:i/>
                <w:spacing w:val="-1"/>
                <w:sz w:val="18"/>
              </w:rPr>
              <w:t xml:space="preserve"> </w:t>
            </w:r>
            <w:r>
              <w:rPr>
                <w:i/>
                <w:sz w:val="18"/>
              </w:rPr>
              <w:t>-</w:t>
            </w:r>
            <w:r>
              <w:rPr>
                <w:i/>
                <w:spacing w:val="1"/>
                <w:sz w:val="18"/>
              </w:rPr>
              <w:t xml:space="preserve"> </w:t>
            </w:r>
            <w:r>
              <w:rPr>
                <w:i/>
                <w:sz w:val="18"/>
              </w:rPr>
              <w:t>limit 2</w:t>
            </w:r>
            <w:r>
              <w:rPr>
                <w:i/>
                <w:spacing w:val="-1"/>
                <w:sz w:val="18"/>
              </w:rPr>
              <w:t xml:space="preserve"> </w:t>
            </w:r>
            <w:r>
              <w:rPr>
                <w:i/>
                <w:sz w:val="18"/>
              </w:rPr>
              <w:t>per</w:t>
            </w:r>
            <w:r>
              <w:rPr>
                <w:i/>
                <w:spacing w:val="1"/>
                <w:sz w:val="18"/>
              </w:rPr>
              <w:t xml:space="preserve"> </w:t>
            </w:r>
            <w:r>
              <w:rPr>
                <w:i/>
                <w:sz w:val="18"/>
              </w:rPr>
              <w:t>home,</w:t>
            </w:r>
            <w:r>
              <w:rPr>
                <w:i/>
                <w:spacing w:val="1"/>
                <w:sz w:val="18"/>
              </w:rPr>
              <w:t xml:space="preserve"> </w:t>
            </w:r>
            <w:r>
              <w:rPr>
                <w:i/>
                <w:sz w:val="18"/>
              </w:rPr>
              <w:t>includes</w:t>
            </w:r>
            <w:r>
              <w:rPr>
                <w:i/>
                <w:spacing w:val="-1"/>
                <w:sz w:val="18"/>
              </w:rPr>
              <w:t xml:space="preserve"> </w:t>
            </w:r>
            <w:r>
              <w:rPr>
                <w:i/>
                <w:spacing w:val="-2"/>
                <w:sz w:val="18"/>
              </w:rPr>
              <w:t>handheld</w:t>
            </w:r>
          </w:p>
        </w:tc>
        <w:tc>
          <w:tcPr>
            <w:tcW w:w="1128" w:type="dxa"/>
            <w:tcBorders>
              <w:top w:val="nil"/>
              <w:bottom w:val="nil"/>
              <w:right w:val="nil"/>
            </w:tcBorders>
          </w:tcPr>
          <w:p w14:paraId="2127B565" w14:textId="77777777" w:rsidR="00A3066C" w:rsidRDefault="000A1F0C">
            <w:pPr>
              <w:pStyle w:val="TableParagraph"/>
              <w:spacing w:before="29"/>
              <w:ind w:left="17" w:right="16"/>
              <w:jc w:val="center"/>
              <w:rPr>
                <w:b/>
                <w:sz w:val="20"/>
              </w:rPr>
            </w:pPr>
            <w:r>
              <w:rPr>
                <w:b/>
                <w:spacing w:val="-2"/>
                <w:sz w:val="20"/>
              </w:rPr>
              <w:t>$10/each</w:t>
            </w:r>
          </w:p>
        </w:tc>
        <w:tc>
          <w:tcPr>
            <w:tcW w:w="1109" w:type="dxa"/>
            <w:tcBorders>
              <w:top w:val="nil"/>
              <w:left w:val="nil"/>
              <w:bottom w:val="nil"/>
            </w:tcBorders>
          </w:tcPr>
          <w:p w14:paraId="2127B566" w14:textId="77777777" w:rsidR="00A3066C" w:rsidRDefault="000A1F0C">
            <w:pPr>
              <w:pStyle w:val="TableParagraph"/>
              <w:spacing w:before="29"/>
              <w:ind w:left="36" w:right="15"/>
              <w:jc w:val="center"/>
              <w:rPr>
                <w:b/>
                <w:sz w:val="20"/>
              </w:rPr>
            </w:pPr>
            <w:r>
              <w:rPr>
                <w:b/>
                <w:spacing w:val="-2"/>
                <w:sz w:val="20"/>
              </w:rPr>
              <w:t>$10/each</w:t>
            </w:r>
          </w:p>
        </w:tc>
        <w:tc>
          <w:tcPr>
            <w:tcW w:w="96" w:type="dxa"/>
            <w:vMerge/>
            <w:tcBorders>
              <w:top w:val="nil"/>
            </w:tcBorders>
          </w:tcPr>
          <w:p w14:paraId="2127B567" w14:textId="77777777" w:rsidR="00A3066C" w:rsidRDefault="00A3066C">
            <w:pPr>
              <w:rPr>
                <w:sz w:val="2"/>
                <w:szCs w:val="2"/>
              </w:rPr>
            </w:pPr>
          </w:p>
        </w:tc>
        <w:tc>
          <w:tcPr>
            <w:tcW w:w="1128" w:type="dxa"/>
            <w:vMerge/>
            <w:tcBorders>
              <w:top w:val="nil"/>
              <w:right w:val="nil"/>
            </w:tcBorders>
          </w:tcPr>
          <w:p w14:paraId="2127B568" w14:textId="77777777" w:rsidR="00A3066C" w:rsidRDefault="00A3066C">
            <w:pPr>
              <w:rPr>
                <w:sz w:val="2"/>
                <w:szCs w:val="2"/>
              </w:rPr>
            </w:pPr>
          </w:p>
        </w:tc>
        <w:tc>
          <w:tcPr>
            <w:tcW w:w="1109" w:type="dxa"/>
            <w:vMerge/>
            <w:tcBorders>
              <w:top w:val="nil"/>
              <w:left w:val="nil"/>
            </w:tcBorders>
          </w:tcPr>
          <w:p w14:paraId="2127B569" w14:textId="77777777" w:rsidR="00A3066C" w:rsidRDefault="00A3066C">
            <w:pPr>
              <w:rPr>
                <w:sz w:val="2"/>
                <w:szCs w:val="2"/>
              </w:rPr>
            </w:pPr>
          </w:p>
        </w:tc>
        <w:tc>
          <w:tcPr>
            <w:tcW w:w="96" w:type="dxa"/>
            <w:vMerge/>
            <w:tcBorders>
              <w:top w:val="nil"/>
            </w:tcBorders>
          </w:tcPr>
          <w:p w14:paraId="2127B56A" w14:textId="77777777" w:rsidR="00A3066C" w:rsidRDefault="00A3066C">
            <w:pPr>
              <w:rPr>
                <w:sz w:val="2"/>
                <w:szCs w:val="2"/>
              </w:rPr>
            </w:pPr>
          </w:p>
        </w:tc>
        <w:tc>
          <w:tcPr>
            <w:tcW w:w="1118" w:type="dxa"/>
            <w:tcBorders>
              <w:top w:val="nil"/>
              <w:bottom w:val="nil"/>
            </w:tcBorders>
          </w:tcPr>
          <w:p w14:paraId="2127B56B" w14:textId="77777777" w:rsidR="00A3066C" w:rsidRDefault="000A1F0C">
            <w:pPr>
              <w:pStyle w:val="TableParagraph"/>
              <w:spacing w:before="29"/>
              <w:ind w:left="37" w:right="16"/>
              <w:jc w:val="center"/>
              <w:rPr>
                <w:b/>
                <w:sz w:val="20"/>
              </w:rPr>
            </w:pPr>
            <w:r>
              <w:rPr>
                <w:b/>
                <w:spacing w:val="-2"/>
                <w:sz w:val="20"/>
              </w:rPr>
              <w:t>$10/each</w:t>
            </w:r>
          </w:p>
        </w:tc>
        <w:tc>
          <w:tcPr>
            <w:tcW w:w="96" w:type="dxa"/>
            <w:vMerge/>
            <w:tcBorders>
              <w:top w:val="nil"/>
            </w:tcBorders>
          </w:tcPr>
          <w:p w14:paraId="2127B56C" w14:textId="77777777" w:rsidR="00A3066C" w:rsidRDefault="00A3066C">
            <w:pPr>
              <w:rPr>
                <w:sz w:val="2"/>
                <w:szCs w:val="2"/>
              </w:rPr>
            </w:pPr>
          </w:p>
        </w:tc>
        <w:tc>
          <w:tcPr>
            <w:tcW w:w="1262" w:type="dxa"/>
            <w:tcBorders>
              <w:top w:val="nil"/>
              <w:bottom w:val="nil"/>
            </w:tcBorders>
          </w:tcPr>
          <w:p w14:paraId="2127B56D" w14:textId="7D037CB1" w:rsidR="00A3066C" w:rsidRDefault="000A1F0C">
            <w:pPr>
              <w:pStyle w:val="TableParagraph"/>
              <w:spacing w:before="29"/>
              <w:ind w:left="33" w:right="12"/>
              <w:jc w:val="center"/>
              <w:rPr>
                <w:b/>
                <w:sz w:val="20"/>
              </w:rPr>
            </w:pPr>
            <w:r>
              <w:rPr>
                <w:b/>
                <w:spacing w:val="-5"/>
                <w:sz w:val="20"/>
              </w:rPr>
              <w:t>No</w:t>
            </w:r>
            <w:ins w:id="133" w:author="Taylor, Christine [HHS]" w:date="2025-07-18T13:06:00Z" w16du:dateUtc="2025-07-18T18:06:00Z">
              <w:r w:rsidR="00085D34">
                <w:rPr>
                  <w:b/>
                  <w:spacing w:val="-5"/>
                  <w:sz w:val="20"/>
                </w:rPr>
                <w:t xml:space="preserve"> (ask Bob)</w:t>
              </w:r>
            </w:ins>
          </w:p>
        </w:tc>
        <w:tc>
          <w:tcPr>
            <w:tcW w:w="96" w:type="dxa"/>
            <w:vMerge/>
            <w:tcBorders>
              <w:top w:val="nil"/>
            </w:tcBorders>
          </w:tcPr>
          <w:p w14:paraId="2127B56E" w14:textId="77777777" w:rsidR="00A3066C" w:rsidRDefault="00A3066C">
            <w:pPr>
              <w:rPr>
                <w:sz w:val="2"/>
                <w:szCs w:val="2"/>
              </w:rPr>
            </w:pPr>
          </w:p>
        </w:tc>
        <w:tc>
          <w:tcPr>
            <w:tcW w:w="1277" w:type="dxa"/>
            <w:tcBorders>
              <w:top w:val="nil"/>
              <w:bottom w:val="nil"/>
            </w:tcBorders>
          </w:tcPr>
          <w:p w14:paraId="2127B56F" w14:textId="15925CF8" w:rsidR="00A3066C" w:rsidRDefault="000A1F0C">
            <w:pPr>
              <w:pStyle w:val="TableParagraph"/>
              <w:spacing w:before="29"/>
              <w:ind w:left="38" w:right="21"/>
              <w:jc w:val="center"/>
              <w:rPr>
                <w:b/>
                <w:sz w:val="20"/>
              </w:rPr>
            </w:pPr>
            <w:r>
              <w:rPr>
                <w:b/>
                <w:spacing w:val="-2"/>
                <w:sz w:val="20"/>
              </w:rPr>
              <w:t>$</w:t>
            </w:r>
            <w:del w:id="134" w:author="Taylor, Christine [HHS]" w:date="2025-07-18T13:06:00Z" w16du:dateUtc="2025-07-18T18:06:00Z">
              <w:r w:rsidDel="00085D34">
                <w:rPr>
                  <w:b/>
                  <w:spacing w:val="-2"/>
                  <w:sz w:val="20"/>
                </w:rPr>
                <w:delText>10</w:delText>
              </w:r>
            </w:del>
            <w:ins w:id="135" w:author="Taylor, Christine [HHS]" w:date="2025-07-18T13:06:00Z" w16du:dateUtc="2025-07-18T18:06:00Z">
              <w:r w:rsidR="00085D34">
                <w:rPr>
                  <w:b/>
                  <w:spacing w:val="-2"/>
                  <w:sz w:val="20"/>
                </w:rPr>
                <w:t>28.75</w:t>
              </w:r>
            </w:ins>
            <w:r>
              <w:rPr>
                <w:b/>
                <w:spacing w:val="-2"/>
                <w:sz w:val="20"/>
              </w:rPr>
              <w:t>/each</w:t>
            </w:r>
          </w:p>
        </w:tc>
      </w:tr>
      <w:tr w:rsidR="00A3066C" w14:paraId="2127B57D" w14:textId="77777777">
        <w:trPr>
          <w:trHeight w:val="258"/>
        </w:trPr>
        <w:tc>
          <w:tcPr>
            <w:tcW w:w="6389" w:type="dxa"/>
            <w:tcBorders>
              <w:top w:val="nil"/>
            </w:tcBorders>
          </w:tcPr>
          <w:p w14:paraId="2127B571" w14:textId="77777777" w:rsidR="00A3066C" w:rsidRDefault="000A1F0C">
            <w:pPr>
              <w:pStyle w:val="TableParagraph"/>
              <w:spacing w:before="37" w:line="201" w:lineRule="exact"/>
              <w:ind w:left="354"/>
              <w:rPr>
                <w:i/>
                <w:sz w:val="18"/>
              </w:rPr>
            </w:pPr>
            <w:r>
              <w:rPr>
                <w:i/>
                <w:sz w:val="18"/>
              </w:rPr>
              <w:t>Water</w:t>
            </w:r>
            <w:r>
              <w:rPr>
                <w:i/>
                <w:spacing w:val="9"/>
                <w:sz w:val="18"/>
              </w:rPr>
              <w:t xml:space="preserve"> </w:t>
            </w:r>
            <w:r>
              <w:rPr>
                <w:i/>
                <w:sz w:val="18"/>
              </w:rPr>
              <w:t>Heater</w:t>
            </w:r>
            <w:r>
              <w:rPr>
                <w:i/>
                <w:spacing w:val="10"/>
                <w:sz w:val="18"/>
              </w:rPr>
              <w:t xml:space="preserve"> </w:t>
            </w:r>
            <w:r>
              <w:rPr>
                <w:i/>
                <w:spacing w:val="-4"/>
                <w:sz w:val="18"/>
              </w:rPr>
              <w:t>Wrap</w:t>
            </w:r>
          </w:p>
        </w:tc>
        <w:tc>
          <w:tcPr>
            <w:tcW w:w="1128" w:type="dxa"/>
            <w:tcBorders>
              <w:top w:val="nil"/>
              <w:right w:val="nil"/>
            </w:tcBorders>
          </w:tcPr>
          <w:p w14:paraId="2127B572" w14:textId="77777777" w:rsidR="00A3066C" w:rsidRDefault="000A1F0C">
            <w:pPr>
              <w:pStyle w:val="TableParagraph"/>
              <w:spacing w:before="23" w:line="215" w:lineRule="exact"/>
              <w:ind w:left="17" w:right="17"/>
              <w:jc w:val="center"/>
              <w:rPr>
                <w:b/>
                <w:sz w:val="20"/>
              </w:rPr>
            </w:pPr>
            <w:r>
              <w:rPr>
                <w:b/>
                <w:spacing w:val="-5"/>
                <w:sz w:val="20"/>
              </w:rPr>
              <w:t>No</w:t>
            </w:r>
          </w:p>
        </w:tc>
        <w:tc>
          <w:tcPr>
            <w:tcW w:w="1109" w:type="dxa"/>
            <w:tcBorders>
              <w:top w:val="nil"/>
              <w:left w:val="nil"/>
            </w:tcBorders>
          </w:tcPr>
          <w:p w14:paraId="2127B573" w14:textId="77777777" w:rsidR="00A3066C" w:rsidRDefault="000A1F0C">
            <w:pPr>
              <w:pStyle w:val="TableParagraph"/>
              <w:spacing w:before="23" w:line="215" w:lineRule="exact"/>
              <w:ind w:left="36" w:right="16"/>
              <w:jc w:val="center"/>
              <w:rPr>
                <w:b/>
                <w:sz w:val="20"/>
              </w:rPr>
            </w:pPr>
            <w:r>
              <w:rPr>
                <w:b/>
                <w:spacing w:val="-5"/>
                <w:sz w:val="20"/>
              </w:rPr>
              <w:t>No</w:t>
            </w:r>
          </w:p>
        </w:tc>
        <w:tc>
          <w:tcPr>
            <w:tcW w:w="96" w:type="dxa"/>
            <w:vMerge/>
            <w:tcBorders>
              <w:top w:val="nil"/>
            </w:tcBorders>
          </w:tcPr>
          <w:p w14:paraId="2127B574" w14:textId="77777777" w:rsidR="00A3066C" w:rsidRDefault="00A3066C">
            <w:pPr>
              <w:rPr>
                <w:sz w:val="2"/>
                <w:szCs w:val="2"/>
              </w:rPr>
            </w:pPr>
          </w:p>
        </w:tc>
        <w:tc>
          <w:tcPr>
            <w:tcW w:w="1128" w:type="dxa"/>
            <w:vMerge/>
            <w:tcBorders>
              <w:top w:val="nil"/>
              <w:right w:val="nil"/>
            </w:tcBorders>
          </w:tcPr>
          <w:p w14:paraId="2127B575" w14:textId="77777777" w:rsidR="00A3066C" w:rsidRDefault="00A3066C">
            <w:pPr>
              <w:rPr>
                <w:sz w:val="2"/>
                <w:szCs w:val="2"/>
              </w:rPr>
            </w:pPr>
          </w:p>
        </w:tc>
        <w:tc>
          <w:tcPr>
            <w:tcW w:w="1109" w:type="dxa"/>
            <w:vMerge/>
            <w:tcBorders>
              <w:top w:val="nil"/>
              <w:left w:val="nil"/>
            </w:tcBorders>
          </w:tcPr>
          <w:p w14:paraId="2127B576" w14:textId="77777777" w:rsidR="00A3066C" w:rsidRDefault="00A3066C">
            <w:pPr>
              <w:rPr>
                <w:sz w:val="2"/>
                <w:szCs w:val="2"/>
              </w:rPr>
            </w:pPr>
          </w:p>
        </w:tc>
        <w:tc>
          <w:tcPr>
            <w:tcW w:w="96" w:type="dxa"/>
            <w:vMerge/>
            <w:tcBorders>
              <w:top w:val="nil"/>
            </w:tcBorders>
          </w:tcPr>
          <w:p w14:paraId="2127B577" w14:textId="77777777" w:rsidR="00A3066C" w:rsidRDefault="00A3066C">
            <w:pPr>
              <w:rPr>
                <w:sz w:val="2"/>
                <w:szCs w:val="2"/>
              </w:rPr>
            </w:pPr>
          </w:p>
        </w:tc>
        <w:tc>
          <w:tcPr>
            <w:tcW w:w="1118" w:type="dxa"/>
            <w:tcBorders>
              <w:top w:val="nil"/>
            </w:tcBorders>
          </w:tcPr>
          <w:p w14:paraId="2127B578" w14:textId="77777777" w:rsidR="00A3066C" w:rsidRDefault="000A1F0C">
            <w:pPr>
              <w:pStyle w:val="TableParagraph"/>
              <w:spacing w:before="23" w:line="215" w:lineRule="exact"/>
              <w:ind w:left="37" w:right="17"/>
              <w:jc w:val="center"/>
              <w:rPr>
                <w:b/>
                <w:sz w:val="20"/>
              </w:rPr>
            </w:pPr>
            <w:r>
              <w:rPr>
                <w:b/>
                <w:spacing w:val="-5"/>
                <w:sz w:val="20"/>
              </w:rPr>
              <w:t>No</w:t>
            </w:r>
          </w:p>
        </w:tc>
        <w:tc>
          <w:tcPr>
            <w:tcW w:w="96" w:type="dxa"/>
            <w:vMerge/>
            <w:tcBorders>
              <w:top w:val="nil"/>
            </w:tcBorders>
          </w:tcPr>
          <w:p w14:paraId="2127B579" w14:textId="77777777" w:rsidR="00A3066C" w:rsidRDefault="00A3066C">
            <w:pPr>
              <w:rPr>
                <w:sz w:val="2"/>
                <w:szCs w:val="2"/>
              </w:rPr>
            </w:pPr>
          </w:p>
        </w:tc>
        <w:tc>
          <w:tcPr>
            <w:tcW w:w="1262" w:type="dxa"/>
            <w:tcBorders>
              <w:top w:val="nil"/>
            </w:tcBorders>
          </w:tcPr>
          <w:p w14:paraId="2127B57A" w14:textId="174370CC" w:rsidR="00A3066C" w:rsidRDefault="000A1F0C">
            <w:pPr>
              <w:pStyle w:val="TableParagraph"/>
              <w:spacing w:before="23" w:line="215" w:lineRule="exact"/>
              <w:ind w:left="33" w:right="9"/>
              <w:jc w:val="center"/>
              <w:rPr>
                <w:b/>
                <w:sz w:val="20"/>
              </w:rPr>
            </w:pPr>
            <w:commentRangeStart w:id="136"/>
            <w:r>
              <w:rPr>
                <w:b/>
                <w:spacing w:val="-5"/>
                <w:sz w:val="20"/>
              </w:rPr>
              <w:t>Yes</w:t>
            </w:r>
            <w:ins w:id="137" w:author="Taylor, Christine [HHS]" w:date="2025-07-18T13:36:00Z" w16du:dateUtc="2025-07-18T18:36:00Z">
              <w:r w:rsidR="001F0895">
                <w:rPr>
                  <w:b/>
                  <w:spacing w:val="-5"/>
                  <w:sz w:val="20"/>
                </w:rPr>
                <w:t xml:space="preserve"> (ask Bob</w:t>
              </w:r>
            </w:ins>
            <w:ins w:id="138" w:author="Taylor, Christine [HHS]" w:date="2025-07-18T13:37:00Z" w16du:dateUtc="2025-07-18T18:37:00Z">
              <w:r w:rsidR="001F0895">
                <w:rPr>
                  <w:b/>
                  <w:spacing w:val="-5"/>
                  <w:sz w:val="20"/>
                </w:rPr>
                <w:t>)</w:t>
              </w:r>
            </w:ins>
          </w:p>
        </w:tc>
        <w:tc>
          <w:tcPr>
            <w:tcW w:w="96" w:type="dxa"/>
            <w:vMerge/>
            <w:tcBorders>
              <w:top w:val="nil"/>
            </w:tcBorders>
          </w:tcPr>
          <w:p w14:paraId="2127B57B" w14:textId="77777777" w:rsidR="00A3066C" w:rsidRDefault="00A3066C">
            <w:pPr>
              <w:rPr>
                <w:sz w:val="2"/>
                <w:szCs w:val="2"/>
              </w:rPr>
            </w:pPr>
          </w:p>
        </w:tc>
        <w:tc>
          <w:tcPr>
            <w:tcW w:w="1277" w:type="dxa"/>
            <w:tcBorders>
              <w:top w:val="nil"/>
            </w:tcBorders>
          </w:tcPr>
          <w:p w14:paraId="2127B57C" w14:textId="77777777" w:rsidR="00A3066C" w:rsidRDefault="000A1F0C">
            <w:pPr>
              <w:pStyle w:val="TableParagraph"/>
              <w:spacing w:before="23" w:line="215" w:lineRule="exact"/>
              <w:ind w:left="38" w:right="18"/>
              <w:jc w:val="center"/>
              <w:rPr>
                <w:b/>
                <w:sz w:val="20"/>
              </w:rPr>
            </w:pPr>
            <w:r>
              <w:rPr>
                <w:b/>
                <w:spacing w:val="-5"/>
                <w:sz w:val="20"/>
              </w:rPr>
              <w:t>Yes</w:t>
            </w:r>
            <w:commentRangeEnd w:id="136"/>
            <w:r w:rsidR="00D138CF">
              <w:rPr>
                <w:rStyle w:val="CommentReference"/>
              </w:rPr>
              <w:commentReference w:id="136"/>
            </w:r>
          </w:p>
        </w:tc>
      </w:tr>
      <w:tr w:rsidR="00A3066C" w14:paraId="2127B588" w14:textId="77777777">
        <w:trPr>
          <w:trHeight w:val="80"/>
        </w:trPr>
        <w:tc>
          <w:tcPr>
            <w:tcW w:w="6389" w:type="dxa"/>
            <w:tcBorders>
              <w:left w:val="nil"/>
            </w:tcBorders>
          </w:tcPr>
          <w:p w14:paraId="2127B57E" w14:textId="77777777" w:rsidR="00A3066C" w:rsidRDefault="00A3066C">
            <w:pPr>
              <w:pStyle w:val="TableParagraph"/>
              <w:rPr>
                <w:rFonts w:ascii="Times New Roman"/>
                <w:sz w:val="2"/>
              </w:rPr>
            </w:pPr>
          </w:p>
        </w:tc>
        <w:tc>
          <w:tcPr>
            <w:tcW w:w="2237" w:type="dxa"/>
            <w:gridSpan w:val="2"/>
          </w:tcPr>
          <w:p w14:paraId="2127B57F" w14:textId="77777777" w:rsidR="00A3066C" w:rsidRDefault="00A3066C">
            <w:pPr>
              <w:pStyle w:val="TableParagraph"/>
              <w:rPr>
                <w:rFonts w:ascii="Times New Roman"/>
                <w:sz w:val="2"/>
              </w:rPr>
            </w:pPr>
          </w:p>
        </w:tc>
        <w:tc>
          <w:tcPr>
            <w:tcW w:w="96" w:type="dxa"/>
          </w:tcPr>
          <w:p w14:paraId="2127B580" w14:textId="77777777" w:rsidR="00A3066C" w:rsidRDefault="00A3066C">
            <w:pPr>
              <w:pStyle w:val="TableParagraph"/>
              <w:rPr>
                <w:rFonts w:ascii="Times New Roman"/>
                <w:sz w:val="2"/>
              </w:rPr>
            </w:pPr>
          </w:p>
        </w:tc>
        <w:tc>
          <w:tcPr>
            <w:tcW w:w="2237" w:type="dxa"/>
            <w:gridSpan w:val="2"/>
          </w:tcPr>
          <w:p w14:paraId="2127B581" w14:textId="77777777" w:rsidR="00A3066C" w:rsidRDefault="00A3066C">
            <w:pPr>
              <w:pStyle w:val="TableParagraph"/>
              <w:rPr>
                <w:rFonts w:ascii="Times New Roman"/>
                <w:sz w:val="2"/>
              </w:rPr>
            </w:pPr>
          </w:p>
        </w:tc>
        <w:tc>
          <w:tcPr>
            <w:tcW w:w="96" w:type="dxa"/>
          </w:tcPr>
          <w:p w14:paraId="2127B582" w14:textId="77777777" w:rsidR="00A3066C" w:rsidRDefault="00A3066C">
            <w:pPr>
              <w:pStyle w:val="TableParagraph"/>
              <w:rPr>
                <w:rFonts w:ascii="Times New Roman"/>
                <w:sz w:val="2"/>
              </w:rPr>
            </w:pPr>
          </w:p>
        </w:tc>
        <w:tc>
          <w:tcPr>
            <w:tcW w:w="1118" w:type="dxa"/>
          </w:tcPr>
          <w:p w14:paraId="2127B583" w14:textId="77777777" w:rsidR="00A3066C" w:rsidRDefault="00A3066C">
            <w:pPr>
              <w:pStyle w:val="TableParagraph"/>
              <w:rPr>
                <w:rFonts w:ascii="Times New Roman"/>
                <w:sz w:val="2"/>
              </w:rPr>
            </w:pPr>
          </w:p>
        </w:tc>
        <w:tc>
          <w:tcPr>
            <w:tcW w:w="96" w:type="dxa"/>
          </w:tcPr>
          <w:p w14:paraId="2127B584" w14:textId="77777777" w:rsidR="00A3066C" w:rsidRDefault="00A3066C">
            <w:pPr>
              <w:pStyle w:val="TableParagraph"/>
              <w:rPr>
                <w:rFonts w:ascii="Times New Roman"/>
                <w:sz w:val="2"/>
              </w:rPr>
            </w:pPr>
          </w:p>
        </w:tc>
        <w:tc>
          <w:tcPr>
            <w:tcW w:w="1262" w:type="dxa"/>
          </w:tcPr>
          <w:p w14:paraId="2127B585" w14:textId="77777777" w:rsidR="00A3066C" w:rsidRDefault="00A3066C">
            <w:pPr>
              <w:pStyle w:val="TableParagraph"/>
              <w:rPr>
                <w:rFonts w:ascii="Times New Roman"/>
                <w:sz w:val="2"/>
              </w:rPr>
            </w:pPr>
          </w:p>
        </w:tc>
        <w:tc>
          <w:tcPr>
            <w:tcW w:w="96" w:type="dxa"/>
          </w:tcPr>
          <w:p w14:paraId="2127B586" w14:textId="77777777" w:rsidR="00A3066C" w:rsidRDefault="00A3066C">
            <w:pPr>
              <w:pStyle w:val="TableParagraph"/>
              <w:rPr>
                <w:rFonts w:ascii="Times New Roman"/>
                <w:sz w:val="2"/>
              </w:rPr>
            </w:pPr>
          </w:p>
        </w:tc>
        <w:tc>
          <w:tcPr>
            <w:tcW w:w="1277" w:type="dxa"/>
          </w:tcPr>
          <w:p w14:paraId="0E96FAFC" w14:textId="77777777" w:rsidR="00A3066C" w:rsidRDefault="00A3066C">
            <w:pPr>
              <w:pStyle w:val="TableParagraph"/>
              <w:rPr>
                <w:rFonts w:ascii="Times New Roman"/>
                <w:sz w:val="2"/>
              </w:rPr>
            </w:pPr>
          </w:p>
          <w:p w14:paraId="6DE97D2A" w14:textId="77777777" w:rsidR="00F05A78" w:rsidRPr="00F05A78" w:rsidRDefault="00F05A78" w:rsidP="00F05A78"/>
          <w:p w14:paraId="3CF91A8C" w14:textId="77777777" w:rsidR="00F05A78" w:rsidRPr="00F05A78" w:rsidRDefault="00F05A78" w:rsidP="00F05A78"/>
          <w:p w14:paraId="26D9D36C" w14:textId="77777777" w:rsidR="00F05A78" w:rsidRPr="00F05A78" w:rsidRDefault="00F05A78" w:rsidP="00F05A78"/>
          <w:p w14:paraId="7DF431CB" w14:textId="77777777" w:rsidR="00F05A78" w:rsidRPr="00F05A78" w:rsidRDefault="00F05A78" w:rsidP="00F05A78"/>
          <w:p w14:paraId="26EEBD8B" w14:textId="77777777" w:rsidR="00F05A78" w:rsidRPr="00F05A78" w:rsidRDefault="00F05A78" w:rsidP="00F05A78"/>
          <w:p w14:paraId="47822553" w14:textId="77777777" w:rsidR="00F05A78" w:rsidRPr="00F05A78" w:rsidRDefault="00F05A78" w:rsidP="00F05A78"/>
          <w:p w14:paraId="0BC0BC8A" w14:textId="77777777" w:rsidR="00F05A78" w:rsidRPr="00F05A78" w:rsidRDefault="00F05A78" w:rsidP="00F05A78"/>
          <w:p w14:paraId="36EC0743" w14:textId="77777777" w:rsidR="00F05A78" w:rsidRPr="00F05A78" w:rsidRDefault="00F05A78" w:rsidP="00F05A78"/>
          <w:p w14:paraId="71D5C816" w14:textId="77777777" w:rsidR="00F05A78" w:rsidRPr="00F05A78" w:rsidRDefault="00F05A78" w:rsidP="00F05A78"/>
          <w:p w14:paraId="484B799A" w14:textId="77777777" w:rsidR="00F05A78" w:rsidRPr="00F05A78" w:rsidRDefault="00F05A78" w:rsidP="00F05A78"/>
          <w:p w14:paraId="0E64B18D" w14:textId="77777777" w:rsidR="00F05A78" w:rsidRPr="00F05A78" w:rsidRDefault="00F05A78" w:rsidP="00F05A78"/>
          <w:p w14:paraId="2CD116C8" w14:textId="77777777" w:rsidR="00F05A78" w:rsidRDefault="00F05A78" w:rsidP="00F05A78">
            <w:pPr>
              <w:rPr>
                <w:rFonts w:ascii="Times New Roman"/>
                <w:sz w:val="2"/>
              </w:rPr>
            </w:pPr>
          </w:p>
          <w:p w14:paraId="495FAB0C" w14:textId="77777777" w:rsidR="00F05A78" w:rsidRDefault="00F05A78" w:rsidP="00F05A78">
            <w:pPr>
              <w:rPr>
                <w:rFonts w:ascii="Times New Roman"/>
                <w:sz w:val="2"/>
              </w:rPr>
            </w:pPr>
          </w:p>
          <w:p w14:paraId="6C16E1D7" w14:textId="77777777" w:rsidR="00F05A78" w:rsidRDefault="00F05A78" w:rsidP="00F05A78">
            <w:pPr>
              <w:rPr>
                <w:rFonts w:ascii="Times New Roman"/>
                <w:sz w:val="2"/>
              </w:rPr>
            </w:pPr>
          </w:p>
          <w:p w14:paraId="4CD663E7" w14:textId="77777777" w:rsidR="00F05A78" w:rsidRDefault="00F05A78" w:rsidP="00F05A78">
            <w:pPr>
              <w:rPr>
                <w:rFonts w:ascii="Times New Roman"/>
                <w:sz w:val="2"/>
              </w:rPr>
            </w:pPr>
          </w:p>
          <w:p w14:paraId="7DE78C61" w14:textId="37016A9D" w:rsidR="00F05A78" w:rsidRPr="00F05A78" w:rsidRDefault="00F05A78" w:rsidP="00F05A78">
            <w:pPr>
              <w:tabs>
                <w:tab w:val="left" w:pos="1221"/>
              </w:tabs>
            </w:pPr>
            <w:r>
              <w:tab/>
            </w:r>
          </w:p>
          <w:p w14:paraId="2127B587" w14:textId="77777777" w:rsidR="00F05A78" w:rsidRPr="00F05A78" w:rsidRDefault="00F05A78" w:rsidP="00F05A78"/>
        </w:tc>
      </w:tr>
      <w:tr w:rsidR="00A3066C" w14:paraId="2127B59D" w14:textId="77777777">
        <w:trPr>
          <w:trHeight w:val="3215"/>
        </w:trPr>
        <w:tc>
          <w:tcPr>
            <w:tcW w:w="6389" w:type="dxa"/>
            <w:tcBorders>
              <w:bottom w:val="nil"/>
            </w:tcBorders>
          </w:tcPr>
          <w:p w14:paraId="2127B589" w14:textId="77777777" w:rsidR="00A3066C" w:rsidRDefault="000A1F0C">
            <w:pPr>
              <w:pStyle w:val="TableParagraph"/>
              <w:spacing w:line="266" w:lineRule="exact"/>
              <w:ind w:left="42"/>
              <w:rPr>
                <w:b/>
                <w:sz w:val="24"/>
              </w:rPr>
            </w:pPr>
            <w:r>
              <w:rPr>
                <w:b/>
                <w:spacing w:val="-2"/>
                <w:sz w:val="24"/>
              </w:rPr>
              <w:t>Insulation</w:t>
            </w:r>
          </w:p>
          <w:p w14:paraId="2127B58A" w14:textId="77777777" w:rsidR="00A3066C" w:rsidRDefault="000A1F0C">
            <w:pPr>
              <w:pStyle w:val="TableParagraph"/>
              <w:numPr>
                <w:ilvl w:val="0"/>
                <w:numId w:val="8"/>
              </w:numPr>
              <w:tabs>
                <w:tab w:val="left" w:pos="512"/>
              </w:tabs>
              <w:spacing w:before="20" w:line="273" w:lineRule="auto"/>
              <w:ind w:right="896" w:firstLine="0"/>
              <w:rPr>
                <w:i/>
                <w:sz w:val="18"/>
              </w:rPr>
            </w:pPr>
            <w:r>
              <w:rPr>
                <w:i/>
                <w:sz w:val="18"/>
                <w:u w:val="single"/>
              </w:rPr>
              <w:t>Utilities</w:t>
            </w:r>
            <w:r>
              <w:rPr>
                <w:i/>
                <w:spacing w:val="-5"/>
                <w:sz w:val="18"/>
                <w:u w:val="single"/>
              </w:rPr>
              <w:t xml:space="preserve"> </w:t>
            </w:r>
            <w:r>
              <w:rPr>
                <w:i/>
                <w:sz w:val="18"/>
                <w:u w:val="single"/>
              </w:rPr>
              <w:t>can</w:t>
            </w:r>
            <w:r>
              <w:rPr>
                <w:i/>
                <w:spacing w:val="-3"/>
                <w:sz w:val="18"/>
                <w:u w:val="single"/>
              </w:rPr>
              <w:t xml:space="preserve"> </w:t>
            </w:r>
            <w:r>
              <w:rPr>
                <w:i/>
                <w:sz w:val="18"/>
                <w:u w:val="single"/>
              </w:rPr>
              <w:t>pay</w:t>
            </w:r>
            <w:r>
              <w:rPr>
                <w:i/>
                <w:spacing w:val="-3"/>
                <w:sz w:val="18"/>
                <w:u w:val="single"/>
              </w:rPr>
              <w:t xml:space="preserve"> </w:t>
            </w:r>
            <w:r>
              <w:rPr>
                <w:i/>
                <w:sz w:val="18"/>
                <w:u w:val="single"/>
              </w:rPr>
              <w:t>for</w:t>
            </w:r>
            <w:r>
              <w:rPr>
                <w:i/>
                <w:spacing w:val="-1"/>
                <w:sz w:val="18"/>
                <w:u w:val="single"/>
              </w:rPr>
              <w:t xml:space="preserve"> </w:t>
            </w:r>
            <w:r>
              <w:rPr>
                <w:i/>
                <w:sz w:val="18"/>
                <w:u w:val="single"/>
              </w:rPr>
              <w:t>insulation</w:t>
            </w:r>
            <w:r>
              <w:rPr>
                <w:i/>
                <w:spacing w:val="-3"/>
                <w:sz w:val="18"/>
                <w:u w:val="single"/>
              </w:rPr>
              <w:t xml:space="preserve"> </w:t>
            </w:r>
            <w:r>
              <w:rPr>
                <w:i/>
                <w:sz w:val="18"/>
                <w:u w:val="single"/>
              </w:rPr>
              <w:t>only</w:t>
            </w:r>
            <w:r>
              <w:rPr>
                <w:i/>
                <w:spacing w:val="-18"/>
                <w:sz w:val="18"/>
              </w:rPr>
              <w:t xml:space="preserve"> </w:t>
            </w:r>
            <w:r>
              <w:rPr>
                <w:i/>
                <w:sz w:val="18"/>
              </w:rPr>
              <w:t>,</w:t>
            </w:r>
            <w:r>
              <w:rPr>
                <w:i/>
                <w:spacing w:val="-1"/>
                <w:sz w:val="18"/>
              </w:rPr>
              <w:t xml:space="preserve"> </w:t>
            </w:r>
            <w:r>
              <w:rPr>
                <w:i/>
                <w:sz w:val="18"/>
              </w:rPr>
              <w:t>not</w:t>
            </w:r>
            <w:r>
              <w:rPr>
                <w:i/>
                <w:spacing w:val="-1"/>
                <w:sz w:val="18"/>
              </w:rPr>
              <w:t xml:space="preserve"> </w:t>
            </w:r>
            <w:r>
              <w:rPr>
                <w:i/>
                <w:sz w:val="18"/>
              </w:rPr>
              <w:t>electrical</w:t>
            </w:r>
            <w:r>
              <w:rPr>
                <w:i/>
                <w:spacing w:val="-9"/>
                <w:sz w:val="18"/>
              </w:rPr>
              <w:t xml:space="preserve"> </w:t>
            </w:r>
            <w:r>
              <w:rPr>
                <w:i/>
                <w:sz w:val="18"/>
              </w:rPr>
              <w:t>box</w:t>
            </w:r>
            <w:r>
              <w:rPr>
                <w:i/>
                <w:spacing w:val="-3"/>
                <w:sz w:val="18"/>
              </w:rPr>
              <w:t xml:space="preserve"> </w:t>
            </w:r>
            <w:r>
              <w:rPr>
                <w:i/>
                <w:sz w:val="18"/>
              </w:rPr>
              <w:t>markers, insulation depth markers, soffit chutes, etc. (no MEA code = II)</w:t>
            </w:r>
          </w:p>
          <w:p w14:paraId="2127B58B" w14:textId="77777777" w:rsidR="00A3066C" w:rsidRDefault="000A1F0C">
            <w:pPr>
              <w:pStyle w:val="TableParagraph"/>
              <w:numPr>
                <w:ilvl w:val="0"/>
                <w:numId w:val="8"/>
              </w:numPr>
              <w:tabs>
                <w:tab w:val="left" w:pos="478"/>
              </w:tabs>
              <w:spacing w:before="133" w:line="273" w:lineRule="auto"/>
              <w:ind w:right="320" w:firstLine="0"/>
              <w:rPr>
                <w:i/>
                <w:sz w:val="18"/>
              </w:rPr>
            </w:pPr>
            <w:r>
              <w:rPr>
                <w:i/>
                <w:sz w:val="18"/>
              </w:rPr>
              <w:t>Utilities</w:t>
            </w:r>
            <w:r>
              <w:rPr>
                <w:i/>
                <w:spacing w:val="-2"/>
                <w:sz w:val="18"/>
              </w:rPr>
              <w:t xml:space="preserve"> </w:t>
            </w:r>
            <w:r>
              <w:rPr>
                <w:i/>
                <w:sz w:val="18"/>
              </w:rPr>
              <w:t>can pay up to</w:t>
            </w:r>
            <w:r>
              <w:rPr>
                <w:i/>
                <w:spacing w:val="-18"/>
                <w:sz w:val="18"/>
              </w:rPr>
              <w:t xml:space="preserve"> </w:t>
            </w:r>
            <w:r>
              <w:rPr>
                <w:b/>
                <w:i/>
                <w:spacing w:val="2"/>
                <w:sz w:val="18"/>
                <w:u w:val="single"/>
              </w:rPr>
              <w:t xml:space="preserve"> </w:t>
            </w:r>
            <w:r>
              <w:rPr>
                <w:b/>
                <w:i/>
                <w:sz w:val="18"/>
                <w:u w:val="single"/>
              </w:rPr>
              <w:t>$8,000.</w:t>
            </w:r>
            <w:r>
              <w:rPr>
                <w:b/>
                <w:i/>
                <w:spacing w:val="80"/>
                <w:sz w:val="18"/>
              </w:rPr>
              <w:t xml:space="preserve"> </w:t>
            </w:r>
            <w:r>
              <w:rPr>
                <w:i/>
                <w:sz w:val="18"/>
              </w:rPr>
              <w:t>May exceed that limit with approval</w:t>
            </w:r>
            <w:r>
              <w:rPr>
                <w:i/>
                <w:spacing w:val="-7"/>
                <w:sz w:val="18"/>
              </w:rPr>
              <w:t xml:space="preserve"> </w:t>
            </w:r>
            <w:r>
              <w:rPr>
                <w:i/>
                <w:sz w:val="18"/>
              </w:rPr>
              <w:t>of utility company (submit waiver).</w:t>
            </w:r>
          </w:p>
          <w:p w14:paraId="2127B58C" w14:textId="77777777" w:rsidR="00A3066C" w:rsidRDefault="00A3066C">
            <w:pPr>
              <w:pStyle w:val="TableParagraph"/>
              <w:spacing w:before="161"/>
              <w:rPr>
                <w:b/>
                <w:sz w:val="18"/>
              </w:rPr>
            </w:pPr>
          </w:p>
          <w:p w14:paraId="2127B58D" w14:textId="77777777" w:rsidR="00A3066C" w:rsidRDefault="000A1F0C">
            <w:pPr>
              <w:pStyle w:val="TableParagraph"/>
              <w:numPr>
                <w:ilvl w:val="0"/>
                <w:numId w:val="8"/>
              </w:numPr>
              <w:tabs>
                <w:tab w:val="left" w:pos="478"/>
              </w:tabs>
              <w:ind w:left="478" w:hanging="124"/>
              <w:rPr>
                <w:i/>
                <w:sz w:val="18"/>
              </w:rPr>
            </w:pPr>
            <w:r>
              <w:rPr>
                <w:i/>
                <w:sz w:val="18"/>
              </w:rPr>
              <w:t>If</w:t>
            </w:r>
            <w:r>
              <w:rPr>
                <w:i/>
                <w:spacing w:val="4"/>
                <w:sz w:val="18"/>
              </w:rPr>
              <w:t xml:space="preserve"> </w:t>
            </w:r>
            <w:r>
              <w:rPr>
                <w:i/>
                <w:sz w:val="18"/>
              </w:rPr>
              <w:t>propane</w:t>
            </w:r>
            <w:r>
              <w:rPr>
                <w:i/>
                <w:spacing w:val="2"/>
                <w:sz w:val="18"/>
              </w:rPr>
              <w:t xml:space="preserve"> </w:t>
            </w:r>
            <w:r>
              <w:rPr>
                <w:i/>
                <w:sz w:val="18"/>
              </w:rPr>
              <w:t>is</w:t>
            </w:r>
            <w:r>
              <w:rPr>
                <w:i/>
                <w:spacing w:val="2"/>
                <w:sz w:val="18"/>
              </w:rPr>
              <w:t xml:space="preserve"> </w:t>
            </w:r>
            <w:r>
              <w:rPr>
                <w:i/>
                <w:sz w:val="18"/>
              </w:rPr>
              <w:t>heat</w:t>
            </w:r>
            <w:r>
              <w:rPr>
                <w:i/>
                <w:spacing w:val="4"/>
                <w:sz w:val="18"/>
              </w:rPr>
              <w:t xml:space="preserve"> </w:t>
            </w:r>
            <w:r>
              <w:rPr>
                <w:i/>
                <w:sz w:val="18"/>
              </w:rPr>
              <w:t>fuel,</w:t>
            </w:r>
            <w:r>
              <w:rPr>
                <w:i/>
                <w:spacing w:val="5"/>
                <w:sz w:val="18"/>
              </w:rPr>
              <w:t xml:space="preserve"> </w:t>
            </w:r>
            <w:r>
              <w:rPr>
                <w:i/>
                <w:sz w:val="18"/>
              </w:rPr>
              <w:t>DOE/HEAP</w:t>
            </w:r>
            <w:r>
              <w:rPr>
                <w:i/>
                <w:spacing w:val="1"/>
                <w:sz w:val="18"/>
              </w:rPr>
              <w:t xml:space="preserve"> </w:t>
            </w:r>
            <w:r>
              <w:rPr>
                <w:i/>
                <w:sz w:val="18"/>
              </w:rPr>
              <w:t>pays</w:t>
            </w:r>
            <w:r>
              <w:rPr>
                <w:i/>
                <w:spacing w:val="2"/>
                <w:sz w:val="18"/>
              </w:rPr>
              <w:t xml:space="preserve"> </w:t>
            </w:r>
            <w:r>
              <w:rPr>
                <w:i/>
                <w:sz w:val="18"/>
              </w:rPr>
              <w:t>80%,</w:t>
            </w:r>
            <w:r>
              <w:rPr>
                <w:i/>
                <w:spacing w:val="4"/>
                <w:sz w:val="18"/>
              </w:rPr>
              <w:t xml:space="preserve"> </w:t>
            </w:r>
            <w:r>
              <w:rPr>
                <w:i/>
                <w:sz w:val="18"/>
              </w:rPr>
              <w:t>Secondary</w:t>
            </w:r>
            <w:r>
              <w:rPr>
                <w:i/>
                <w:spacing w:val="3"/>
                <w:sz w:val="18"/>
              </w:rPr>
              <w:t xml:space="preserve"> </w:t>
            </w:r>
            <w:r>
              <w:rPr>
                <w:i/>
                <w:sz w:val="18"/>
              </w:rPr>
              <w:t>pays</w:t>
            </w:r>
            <w:r>
              <w:rPr>
                <w:i/>
                <w:spacing w:val="2"/>
                <w:sz w:val="18"/>
              </w:rPr>
              <w:t xml:space="preserve"> </w:t>
            </w:r>
            <w:r>
              <w:rPr>
                <w:i/>
                <w:spacing w:val="-5"/>
                <w:sz w:val="18"/>
              </w:rPr>
              <w:t>20%</w:t>
            </w:r>
          </w:p>
          <w:p w14:paraId="2127B58E" w14:textId="43997588" w:rsidR="00A3066C" w:rsidRDefault="000A1F0C">
            <w:pPr>
              <w:pStyle w:val="TableParagraph"/>
              <w:numPr>
                <w:ilvl w:val="0"/>
                <w:numId w:val="8"/>
              </w:numPr>
              <w:tabs>
                <w:tab w:val="left" w:pos="478"/>
              </w:tabs>
              <w:spacing w:before="134"/>
              <w:ind w:left="478" w:hanging="124"/>
              <w:rPr>
                <w:i/>
                <w:sz w:val="18"/>
              </w:rPr>
            </w:pPr>
            <w:r>
              <w:rPr>
                <w:i/>
                <w:sz w:val="18"/>
              </w:rPr>
              <w:t>If</w:t>
            </w:r>
            <w:r>
              <w:rPr>
                <w:i/>
                <w:spacing w:val="2"/>
                <w:sz w:val="18"/>
              </w:rPr>
              <w:t xml:space="preserve"> </w:t>
            </w:r>
            <w:r>
              <w:rPr>
                <w:i/>
                <w:sz w:val="18"/>
              </w:rPr>
              <w:t>there</w:t>
            </w:r>
            <w:r>
              <w:rPr>
                <w:i/>
                <w:spacing w:val="1"/>
                <w:sz w:val="18"/>
              </w:rPr>
              <w:t xml:space="preserve"> </w:t>
            </w:r>
            <w:r>
              <w:rPr>
                <w:i/>
                <w:sz w:val="18"/>
              </w:rPr>
              <w:t>is</w:t>
            </w:r>
            <w:r>
              <w:rPr>
                <w:i/>
                <w:spacing w:val="1"/>
                <w:sz w:val="18"/>
              </w:rPr>
              <w:t xml:space="preserve"> </w:t>
            </w:r>
            <w:r>
              <w:rPr>
                <w:i/>
                <w:sz w:val="18"/>
              </w:rPr>
              <w:t>a Secondary</w:t>
            </w:r>
            <w:r>
              <w:rPr>
                <w:i/>
                <w:spacing w:val="1"/>
                <w:sz w:val="18"/>
              </w:rPr>
              <w:t xml:space="preserve"> </w:t>
            </w:r>
            <w:r>
              <w:rPr>
                <w:i/>
                <w:sz w:val="18"/>
              </w:rPr>
              <w:t>utility</w:t>
            </w:r>
            <w:r>
              <w:rPr>
                <w:i/>
                <w:spacing w:val="1"/>
                <w:sz w:val="18"/>
              </w:rPr>
              <w:t xml:space="preserve"> </w:t>
            </w:r>
            <w:r>
              <w:rPr>
                <w:i/>
                <w:sz w:val="18"/>
              </w:rPr>
              <w:t>to</w:t>
            </w:r>
            <w:r>
              <w:rPr>
                <w:i/>
                <w:spacing w:val="1"/>
                <w:sz w:val="18"/>
              </w:rPr>
              <w:t xml:space="preserve"> </w:t>
            </w:r>
            <w:r>
              <w:rPr>
                <w:i/>
                <w:sz w:val="18"/>
              </w:rPr>
              <w:t>pay,</w:t>
            </w:r>
            <w:r>
              <w:rPr>
                <w:i/>
                <w:spacing w:val="2"/>
                <w:sz w:val="18"/>
              </w:rPr>
              <w:t xml:space="preserve"> </w:t>
            </w:r>
            <w:r>
              <w:rPr>
                <w:i/>
                <w:sz w:val="18"/>
              </w:rPr>
              <w:t>then</w:t>
            </w:r>
            <w:r>
              <w:rPr>
                <w:i/>
                <w:spacing w:val="1"/>
                <w:sz w:val="18"/>
              </w:rPr>
              <w:t xml:space="preserve"> </w:t>
            </w:r>
            <w:r>
              <w:rPr>
                <w:i/>
                <w:sz w:val="18"/>
              </w:rPr>
              <w:t>Primary</w:t>
            </w:r>
            <w:r>
              <w:rPr>
                <w:i/>
                <w:spacing w:val="1"/>
                <w:sz w:val="18"/>
              </w:rPr>
              <w:t xml:space="preserve"> </w:t>
            </w:r>
            <w:r>
              <w:rPr>
                <w:i/>
                <w:sz w:val="18"/>
              </w:rPr>
              <w:t>only</w:t>
            </w:r>
            <w:r>
              <w:rPr>
                <w:i/>
                <w:spacing w:val="1"/>
                <w:sz w:val="18"/>
              </w:rPr>
              <w:t xml:space="preserve"> </w:t>
            </w:r>
            <w:r>
              <w:rPr>
                <w:i/>
                <w:sz w:val="18"/>
              </w:rPr>
              <w:t xml:space="preserve">pays </w:t>
            </w:r>
            <w:r>
              <w:rPr>
                <w:i/>
                <w:spacing w:val="-5"/>
                <w:sz w:val="18"/>
              </w:rPr>
              <w:t>80%</w:t>
            </w:r>
          </w:p>
          <w:p w14:paraId="2127B58F" w14:textId="3D7966D4" w:rsidR="00A3066C" w:rsidRDefault="000A1F0C">
            <w:pPr>
              <w:pStyle w:val="TableParagraph"/>
              <w:numPr>
                <w:ilvl w:val="0"/>
                <w:numId w:val="8"/>
              </w:numPr>
              <w:tabs>
                <w:tab w:val="left" w:pos="478"/>
              </w:tabs>
              <w:spacing w:before="100"/>
              <w:ind w:left="478" w:hanging="124"/>
              <w:rPr>
                <w:i/>
                <w:sz w:val="18"/>
              </w:rPr>
            </w:pPr>
            <w:r>
              <w:rPr>
                <w:i/>
                <w:sz w:val="18"/>
              </w:rPr>
              <w:t>Secondary</w:t>
            </w:r>
            <w:r>
              <w:rPr>
                <w:i/>
                <w:spacing w:val="-1"/>
                <w:sz w:val="18"/>
              </w:rPr>
              <w:t xml:space="preserve"> </w:t>
            </w:r>
            <w:r>
              <w:rPr>
                <w:i/>
                <w:sz w:val="18"/>
              </w:rPr>
              <w:t>utility pays</w:t>
            </w:r>
            <w:r>
              <w:rPr>
                <w:i/>
                <w:spacing w:val="-1"/>
                <w:sz w:val="18"/>
              </w:rPr>
              <w:t xml:space="preserve"> </w:t>
            </w:r>
            <w:r>
              <w:rPr>
                <w:i/>
                <w:sz w:val="18"/>
              </w:rPr>
              <w:t>20% only if</w:t>
            </w:r>
            <w:r>
              <w:rPr>
                <w:i/>
                <w:spacing w:val="1"/>
                <w:sz w:val="18"/>
              </w:rPr>
              <w:t xml:space="preserve"> </w:t>
            </w:r>
            <w:r>
              <w:rPr>
                <w:i/>
                <w:sz w:val="18"/>
              </w:rPr>
              <w:t>home has</w:t>
            </w:r>
            <w:r>
              <w:rPr>
                <w:i/>
                <w:spacing w:val="-1"/>
                <w:sz w:val="18"/>
              </w:rPr>
              <w:t xml:space="preserve"> </w:t>
            </w:r>
            <w:r>
              <w:rPr>
                <w:i/>
                <w:sz w:val="18"/>
              </w:rPr>
              <w:t>an air</w:t>
            </w:r>
            <w:r>
              <w:rPr>
                <w:i/>
                <w:spacing w:val="1"/>
                <w:sz w:val="18"/>
              </w:rPr>
              <w:t xml:space="preserve"> </w:t>
            </w:r>
            <w:r>
              <w:rPr>
                <w:i/>
                <w:spacing w:val="-2"/>
                <w:sz w:val="18"/>
              </w:rPr>
              <w:t>conditioner</w:t>
            </w:r>
          </w:p>
          <w:p w14:paraId="2127B590" w14:textId="341ABC9C" w:rsidR="00A3066C" w:rsidRDefault="00670F3A">
            <w:pPr>
              <w:pStyle w:val="TableParagraph"/>
              <w:spacing w:before="186"/>
              <w:rPr>
                <w:ins w:id="139" w:author="Taylor, Christine [HHS]" w:date="2025-07-18T13:40:00Z" w16du:dateUtc="2025-07-18T18:40:00Z"/>
                <w:b/>
                <w:sz w:val="18"/>
              </w:rPr>
            </w:pPr>
            <w:r>
              <w:rPr>
                <w:noProof/>
                <w:sz w:val="2"/>
                <w:szCs w:val="2"/>
              </w:rPr>
              <mc:AlternateContent>
                <mc:Choice Requires="wps">
                  <w:drawing>
                    <wp:anchor distT="0" distB="0" distL="0" distR="0" simplePos="0" relativeHeight="251659776" behindDoc="0" locked="0" layoutInCell="1" allowOverlap="1" wp14:anchorId="2127B89C" wp14:editId="547462BD">
                      <wp:simplePos x="0" y="0"/>
                      <wp:positionH relativeFrom="page">
                        <wp:posOffset>179144</wp:posOffset>
                      </wp:positionH>
                      <wp:positionV relativeFrom="page">
                        <wp:posOffset>1675029</wp:posOffset>
                      </wp:positionV>
                      <wp:extent cx="3734435" cy="4543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34435" cy="454395"/>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5761"/>
                                  </w:tblGrid>
                                  <w:tr w:rsidR="00A3066C" w14:paraId="2127B8CB" w14:textId="77777777">
                                    <w:trPr>
                                      <w:trHeight w:val="286"/>
                                    </w:trPr>
                                    <w:tc>
                                      <w:tcPr>
                                        <w:tcW w:w="5761" w:type="dxa"/>
                                      </w:tcPr>
                                      <w:p w14:paraId="2127B8CA" w14:textId="77777777" w:rsidR="00A3066C" w:rsidRDefault="000A1F0C">
                                        <w:pPr>
                                          <w:pStyle w:val="TableParagraph"/>
                                          <w:spacing w:line="225" w:lineRule="exact"/>
                                          <w:ind w:left="50"/>
                                          <w:rPr>
                                            <w:b/>
                                            <w:sz w:val="20"/>
                                          </w:rPr>
                                        </w:pPr>
                                        <w:r>
                                          <w:rPr>
                                            <w:b/>
                                            <w:sz w:val="20"/>
                                          </w:rPr>
                                          <w:t>Heat</w:t>
                                        </w:r>
                                        <w:r>
                                          <w:rPr>
                                            <w:b/>
                                            <w:spacing w:val="-4"/>
                                            <w:sz w:val="20"/>
                                          </w:rPr>
                                          <w:t xml:space="preserve"> </w:t>
                                        </w:r>
                                        <w:r>
                                          <w:rPr>
                                            <w:b/>
                                            <w:sz w:val="20"/>
                                          </w:rPr>
                                          <w:t>Pump</w:t>
                                        </w:r>
                                        <w:r>
                                          <w:rPr>
                                            <w:b/>
                                            <w:spacing w:val="-2"/>
                                            <w:sz w:val="20"/>
                                          </w:rPr>
                                          <w:t xml:space="preserve"> </w:t>
                                        </w:r>
                                        <w:r>
                                          <w:rPr>
                                            <w:b/>
                                            <w:sz w:val="20"/>
                                          </w:rPr>
                                          <w:t>Water</w:t>
                                        </w:r>
                                        <w:r>
                                          <w:rPr>
                                            <w:b/>
                                            <w:spacing w:val="-5"/>
                                            <w:sz w:val="20"/>
                                          </w:rPr>
                                          <w:t xml:space="preserve"> </w:t>
                                        </w:r>
                                        <w:r>
                                          <w:rPr>
                                            <w:b/>
                                            <w:spacing w:val="-2"/>
                                            <w:sz w:val="20"/>
                                          </w:rPr>
                                          <w:t>Heater</w:t>
                                        </w:r>
                                      </w:p>
                                    </w:tc>
                                  </w:tr>
                                  <w:tr w:rsidR="00A3066C" w14:paraId="2127B8CD" w14:textId="77777777">
                                    <w:trPr>
                                      <w:trHeight w:val="500"/>
                                    </w:trPr>
                                    <w:tc>
                                      <w:tcPr>
                                        <w:tcW w:w="5761" w:type="dxa"/>
                                      </w:tcPr>
                                      <w:p w14:paraId="2127B8CC" w14:textId="77777777" w:rsidR="00A3066C" w:rsidRDefault="000A1F0C">
                                        <w:pPr>
                                          <w:pStyle w:val="TableParagraph"/>
                                          <w:spacing w:before="20" w:line="230" w:lineRule="atLeast"/>
                                          <w:ind w:left="50"/>
                                          <w:rPr>
                                            <w:i/>
                                            <w:sz w:val="18"/>
                                          </w:rPr>
                                        </w:pPr>
                                        <w:r>
                                          <w:rPr>
                                            <w:i/>
                                            <w:sz w:val="18"/>
                                          </w:rPr>
                                          <w:t>* Utilities</w:t>
                                        </w:r>
                                        <w:r>
                                          <w:rPr>
                                            <w:i/>
                                            <w:spacing w:val="-1"/>
                                            <w:sz w:val="18"/>
                                          </w:rPr>
                                          <w:t xml:space="preserve"> </w:t>
                                        </w:r>
                                        <w:r>
                                          <w:rPr>
                                            <w:i/>
                                            <w:sz w:val="18"/>
                                          </w:rPr>
                                          <w:t>- must be</w:t>
                                        </w:r>
                                        <w:r>
                                          <w:rPr>
                                            <w:i/>
                                            <w:spacing w:val="-1"/>
                                            <w:sz w:val="18"/>
                                          </w:rPr>
                                          <w:t xml:space="preserve"> </w:t>
                                        </w:r>
                                        <w:r>
                                          <w:rPr>
                                            <w:i/>
                                            <w:sz w:val="18"/>
                                          </w:rPr>
                                          <w:t>ENERGY</w:t>
                                        </w:r>
                                        <w:r>
                                          <w:rPr>
                                            <w:i/>
                                            <w:spacing w:val="-2"/>
                                            <w:sz w:val="18"/>
                                          </w:rPr>
                                          <w:t xml:space="preserve"> </w:t>
                                        </w:r>
                                        <w:r>
                                          <w:rPr>
                                            <w:i/>
                                            <w:sz w:val="18"/>
                                          </w:rPr>
                                          <w:t>STAR</w:t>
                                        </w:r>
                                        <w:r>
                                          <w:rPr>
                                            <w:i/>
                                            <w:spacing w:val="-3"/>
                                            <w:sz w:val="18"/>
                                          </w:rPr>
                                          <w:t xml:space="preserve"> </w:t>
                                        </w:r>
                                        <w:r>
                                          <w:rPr>
                                            <w:i/>
                                            <w:sz w:val="18"/>
                                          </w:rPr>
                                          <w:t>rated, equivalent, or better - limit 1 per home</w:t>
                                        </w:r>
                                      </w:p>
                                    </w:tc>
                                  </w:tr>
                                </w:tbl>
                                <w:p w14:paraId="2127B8CE" w14:textId="77777777" w:rsidR="00A3066C" w:rsidRDefault="00A3066C">
                                  <w:pPr>
                                    <w:pStyle w:val="BodyText"/>
                                  </w:pPr>
                                </w:p>
                              </w:txbxContent>
                            </wps:txbx>
                            <wps:bodyPr wrap="square" lIns="0" tIns="0" rIns="0" bIns="0" rtlCol="0">
                              <a:noAutofit/>
                            </wps:bodyPr>
                          </wps:wsp>
                        </a:graphicData>
                      </a:graphic>
                      <wp14:sizeRelV relativeFrom="margin">
                        <wp14:pctHeight>0</wp14:pctHeight>
                      </wp14:sizeRelV>
                    </wp:anchor>
                  </w:drawing>
                </mc:Choice>
                <mc:Fallback>
                  <w:pict>
                    <v:shapetype w14:anchorId="2127B89C" id="_x0000_t202" coordsize="21600,21600" o:spt="202" path="m,l,21600r21600,l21600,xe">
                      <v:stroke joinstyle="miter"/>
                      <v:path gradientshapeok="t" o:connecttype="rect"/>
                    </v:shapetype>
                    <v:shape id="Textbox 7" o:spid="_x0000_s1026" type="#_x0000_t202" style="position:absolute;margin-left:14.1pt;margin-top:131.9pt;width:294.05pt;height:35.8pt;z-index:25165977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5761"/>
                            </w:tblGrid>
                            <w:tr w:rsidR="00A3066C" w14:paraId="2127B8CB" w14:textId="77777777">
                              <w:trPr>
                                <w:trHeight w:val="286"/>
                              </w:trPr>
                              <w:tc>
                                <w:tcPr>
                                  <w:tcW w:w="5761" w:type="dxa"/>
                                </w:tcPr>
                                <w:p w14:paraId="2127B8CA" w14:textId="77777777" w:rsidR="00A3066C" w:rsidRDefault="000A1F0C">
                                  <w:pPr>
                                    <w:pStyle w:val="TableParagraph"/>
                                    <w:spacing w:line="225" w:lineRule="exact"/>
                                    <w:ind w:left="50"/>
                                    <w:rPr>
                                      <w:b/>
                                      <w:sz w:val="20"/>
                                    </w:rPr>
                                  </w:pPr>
                                  <w:r>
                                    <w:rPr>
                                      <w:b/>
                                      <w:sz w:val="20"/>
                                    </w:rPr>
                                    <w:t>Heat</w:t>
                                  </w:r>
                                  <w:r>
                                    <w:rPr>
                                      <w:b/>
                                      <w:spacing w:val="-4"/>
                                      <w:sz w:val="20"/>
                                    </w:rPr>
                                    <w:t xml:space="preserve"> </w:t>
                                  </w:r>
                                  <w:r>
                                    <w:rPr>
                                      <w:b/>
                                      <w:sz w:val="20"/>
                                    </w:rPr>
                                    <w:t>Pump</w:t>
                                  </w:r>
                                  <w:r>
                                    <w:rPr>
                                      <w:b/>
                                      <w:spacing w:val="-2"/>
                                      <w:sz w:val="20"/>
                                    </w:rPr>
                                    <w:t xml:space="preserve"> </w:t>
                                  </w:r>
                                  <w:r>
                                    <w:rPr>
                                      <w:b/>
                                      <w:sz w:val="20"/>
                                    </w:rPr>
                                    <w:t>Water</w:t>
                                  </w:r>
                                  <w:r>
                                    <w:rPr>
                                      <w:b/>
                                      <w:spacing w:val="-5"/>
                                      <w:sz w:val="20"/>
                                    </w:rPr>
                                    <w:t xml:space="preserve"> </w:t>
                                  </w:r>
                                  <w:r>
                                    <w:rPr>
                                      <w:b/>
                                      <w:spacing w:val="-2"/>
                                      <w:sz w:val="20"/>
                                    </w:rPr>
                                    <w:t>Heater</w:t>
                                  </w:r>
                                </w:p>
                              </w:tc>
                            </w:tr>
                            <w:tr w:rsidR="00A3066C" w14:paraId="2127B8CD" w14:textId="77777777">
                              <w:trPr>
                                <w:trHeight w:val="500"/>
                              </w:trPr>
                              <w:tc>
                                <w:tcPr>
                                  <w:tcW w:w="5761" w:type="dxa"/>
                                </w:tcPr>
                                <w:p w14:paraId="2127B8CC" w14:textId="77777777" w:rsidR="00A3066C" w:rsidRDefault="000A1F0C">
                                  <w:pPr>
                                    <w:pStyle w:val="TableParagraph"/>
                                    <w:spacing w:before="20" w:line="230" w:lineRule="atLeast"/>
                                    <w:ind w:left="50"/>
                                    <w:rPr>
                                      <w:i/>
                                      <w:sz w:val="18"/>
                                    </w:rPr>
                                  </w:pPr>
                                  <w:r>
                                    <w:rPr>
                                      <w:i/>
                                      <w:sz w:val="18"/>
                                    </w:rPr>
                                    <w:t>* Utilities</w:t>
                                  </w:r>
                                  <w:r>
                                    <w:rPr>
                                      <w:i/>
                                      <w:spacing w:val="-1"/>
                                      <w:sz w:val="18"/>
                                    </w:rPr>
                                    <w:t xml:space="preserve"> </w:t>
                                  </w:r>
                                  <w:r>
                                    <w:rPr>
                                      <w:i/>
                                      <w:sz w:val="18"/>
                                    </w:rPr>
                                    <w:t>- must be</w:t>
                                  </w:r>
                                  <w:r>
                                    <w:rPr>
                                      <w:i/>
                                      <w:spacing w:val="-1"/>
                                      <w:sz w:val="18"/>
                                    </w:rPr>
                                    <w:t xml:space="preserve"> </w:t>
                                  </w:r>
                                  <w:r>
                                    <w:rPr>
                                      <w:i/>
                                      <w:sz w:val="18"/>
                                    </w:rPr>
                                    <w:t>ENERGY</w:t>
                                  </w:r>
                                  <w:r>
                                    <w:rPr>
                                      <w:i/>
                                      <w:spacing w:val="-2"/>
                                      <w:sz w:val="18"/>
                                    </w:rPr>
                                    <w:t xml:space="preserve"> </w:t>
                                  </w:r>
                                  <w:r>
                                    <w:rPr>
                                      <w:i/>
                                      <w:sz w:val="18"/>
                                    </w:rPr>
                                    <w:t>STAR</w:t>
                                  </w:r>
                                  <w:r>
                                    <w:rPr>
                                      <w:i/>
                                      <w:spacing w:val="-3"/>
                                      <w:sz w:val="18"/>
                                    </w:rPr>
                                    <w:t xml:space="preserve"> </w:t>
                                  </w:r>
                                  <w:r>
                                    <w:rPr>
                                      <w:i/>
                                      <w:sz w:val="18"/>
                                    </w:rPr>
                                    <w:t>rated, equivalent, or better - limit 1 per home</w:t>
                                  </w:r>
                                </w:p>
                              </w:tc>
                            </w:tr>
                          </w:tbl>
                          <w:p w14:paraId="2127B8CE" w14:textId="77777777" w:rsidR="00A3066C" w:rsidRDefault="00A3066C">
                            <w:pPr>
                              <w:pStyle w:val="BodyText"/>
                            </w:pPr>
                          </w:p>
                        </w:txbxContent>
                      </v:textbox>
                      <w10:wrap anchorx="page" anchory="page"/>
                    </v:shape>
                  </w:pict>
                </mc:Fallback>
              </mc:AlternateContent>
            </w:r>
          </w:p>
          <w:p w14:paraId="1527EAEF" w14:textId="77777777" w:rsidR="00670F3A" w:rsidRDefault="00670F3A">
            <w:pPr>
              <w:pStyle w:val="TableParagraph"/>
              <w:spacing w:before="186"/>
              <w:rPr>
                <w:b/>
                <w:sz w:val="18"/>
              </w:rPr>
            </w:pPr>
          </w:p>
          <w:p w14:paraId="2127B591" w14:textId="77777777" w:rsidR="00A3066C" w:rsidRDefault="000A1F0C">
            <w:pPr>
              <w:pStyle w:val="TableParagraph"/>
              <w:numPr>
                <w:ilvl w:val="0"/>
                <w:numId w:val="8"/>
              </w:numPr>
              <w:tabs>
                <w:tab w:val="left" w:pos="478"/>
              </w:tabs>
              <w:ind w:left="478" w:hanging="124"/>
              <w:rPr>
                <w:i/>
                <w:sz w:val="18"/>
              </w:rPr>
            </w:pPr>
            <w:r>
              <w:rPr>
                <w:i/>
                <w:sz w:val="18"/>
              </w:rPr>
              <w:t>If</w:t>
            </w:r>
            <w:r>
              <w:rPr>
                <w:i/>
                <w:spacing w:val="3"/>
                <w:sz w:val="18"/>
              </w:rPr>
              <w:t xml:space="preserve"> </w:t>
            </w:r>
            <w:r>
              <w:rPr>
                <w:i/>
                <w:sz w:val="18"/>
              </w:rPr>
              <w:t>Secondary</w:t>
            </w:r>
            <w:r>
              <w:rPr>
                <w:i/>
                <w:spacing w:val="1"/>
                <w:sz w:val="18"/>
              </w:rPr>
              <w:t xml:space="preserve"> </w:t>
            </w:r>
            <w:r>
              <w:rPr>
                <w:i/>
                <w:sz w:val="18"/>
              </w:rPr>
              <w:t>can't</w:t>
            </w:r>
            <w:r>
              <w:rPr>
                <w:i/>
                <w:spacing w:val="3"/>
                <w:sz w:val="18"/>
              </w:rPr>
              <w:t xml:space="preserve"> </w:t>
            </w:r>
            <w:r>
              <w:rPr>
                <w:i/>
                <w:sz w:val="18"/>
              </w:rPr>
              <w:t>pay</w:t>
            </w:r>
            <w:r>
              <w:rPr>
                <w:i/>
                <w:spacing w:val="1"/>
                <w:sz w:val="18"/>
              </w:rPr>
              <w:t xml:space="preserve"> </w:t>
            </w:r>
            <w:r>
              <w:rPr>
                <w:i/>
                <w:sz w:val="18"/>
              </w:rPr>
              <w:t>due</w:t>
            </w:r>
            <w:r>
              <w:rPr>
                <w:i/>
                <w:spacing w:val="1"/>
                <w:sz w:val="18"/>
              </w:rPr>
              <w:t xml:space="preserve"> </w:t>
            </w:r>
            <w:r>
              <w:rPr>
                <w:i/>
                <w:sz w:val="18"/>
              </w:rPr>
              <w:t>to</w:t>
            </w:r>
            <w:r>
              <w:rPr>
                <w:i/>
                <w:spacing w:val="2"/>
                <w:sz w:val="18"/>
              </w:rPr>
              <w:t xml:space="preserve"> </w:t>
            </w:r>
            <w:r>
              <w:rPr>
                <w:i/>
                <w:sz w:val="18"/>
              </w:rPr>
              <w:t>no</w:t>
            </w:r>
            <w:r>
              <w:rPr>
                <w:i/>
                <w:spacing w:val="1"/>
                <w:sz w:val="18"/>
              </w:rPr>
              <w:t xml:space="preserve"> </w:t>
            </w:r>
            <w:r>
              <w:rPr>
                <w:i/>
                <w:sz w:val="18"/>
              </w:rPr>
              <w:t>air</w:t>
            </w:r>
            <w:r>
              <w:rPr>
                <w:i/>
                <w:spacing w:val="3"/>
                <w:sz w:val="18"/>
              </w:rPr>
              <w:t xml:space="preserve"> </w:t>
            </w:r>
            <w:r>
              <w:rPr>
                <w:i/>
                <w:sz w:val="18"/>
              </w:rPr>
              <w:t>conditioner,</w:t>
            </w:r>
            <w:r>
              <w:rPr>
                <w:i/>
                <w:spacing w:val="3"/>
                <w:sz w:val="18"/>
              </w:rPr>
              <w:t xml:space="preserve"> </w:t>
            </w:r>
            <w:r>
              <w:rPr>
                <w:i/>
                <w:sz w:val="18"/>
              </w:rPr>
              <w:t>Primary</w:t>
            </w:r>
            <w:r>
              <w:rPr>
                <w:i/>
                <w:spacing w:val="1"/>
                <w:sz w:val="18"/>
              </w:rPr>
              <w:t xml:space="preserve"> </w:t>
            </w:r>
            <w:r>
              <w:rPr>
                <w:i/>
                <w:sz w:val="18"/>
              </w:rPr>
              <w:t>can</w:t>
            </w:r>
            <w:r>
              <w:rPr>
                <w:i/>
                <w:spacing w:val="1"/>
                <w:sz w:val="18"/>
              </w:rPr>
              <w:t xml:space="preserve"> </w:t>
            </w:r>
            <w:r>
              <w:rPr>
                <w:i/>
                <w:sz w:val="18"/>
              </w:rPr>
              <w:t>pay</w:t>
            </w:r>
            <w:r>
              <w:rPr>
                <w:i/>
                <w:spacing w:val="2"/>
                <w:sz w:val="18"/>
              </w:rPr>
              <w:t xml:space="preserve"> </w:t>
            </w:r>
            <w:r>
              <w:rPr>
                <w:i/>
                <w:spacing w:val="-4"/>
                <w:sz w:val="18"/>
              </w:rPr>
              <w:t>100%</w:t>
            </w:r>
          </w:p>
        </w:tc>
        <w:tc>
          <w:tcPr>
            <w:tcW w:w="1128" w:type="dxa"/>
            <w:tcBorders>
              <w:bottom w:val="nil"/>
              <w:right w:val="nil"/>
            </w:tcBorders>
          </w:tcPr>
          <w:p w14:paraId="2127B592" w14:textId="5E3D6061" w:rsidR="00A3066C" w:rsidRDefault="000A1F0C">
            <w:pPr>
              <w:pStyle w:val="TableParagraph"/>
              <w:spacing w:before="46"/>
              <w:ind w:left="18" w:right="1"/>
              <w:jc w:val="center"/>
              <w:rPr>
                <w:b/>
                <w:sz w:val="18"/>
              </w:rPr>
            </w:pPr>
            <w:r>
              <w:rPr>
                <w:b/>
                <w:sz w:val="18"/>
              </w:rPr>
              <w:lastRenderedPageBreak/>
              <w:t>80% -</w:t>
            </w:r>
            <w:r>
              <w:rPr>
                <w:b/>
                <w:spacing w:val="5"/>
                <w:sz w:val="18"/>
              </w:rPr>
              <w:t xml:space="preserve"> </w:t>
            </w:r>
            <w:r>
              <w:rPr>
                <w:b/>
                <w:spacing w:val="-4"/>
                <w:sz w:val="18"/>
              </w:rPr>
              <w:t>100%</w:t>
            </w:r>
          </w:p>
        </w:tc>
        <w:tc>
          <w:tcPr>
            <w:tcW w:w="1109" w:type="dxa"/>
            <w:tcBorders>
              <w:left w:val="nil"/>
              <w:bottom w:val="nil"/>
            </w:tcBorders>
          </w:tcPr>
          <w:p w14:paraId="2127B593" w14:textId="4EA2D089" w:rsidR="00A3066C" w:rsidRDefault="000A1F0C">
            <w:pPr>
              <w:pStyle w:val="TableParagraph"/>
              <w:spacing w:before="46"/>
              <w:ind w:left="36"/>
              <w:jc w:val="center"/>
              <w:rPr>
                <w:b/>
                <w:sz w:val="18"/>
              </w:rPr>
            </w:pPr>
            <w:r>
              <w:rPr>
                <w:b/>
                <w:sz w:val="18"/>
              </w:rPr>
              <w:t>20% -</w:t>
            </w:r>
            <w:r>
              <w:rPr>
                <w:b/>
                <w:spacing w:val="5"/>
                <w:sz w:val="18"/>
              </w:rPr>
              <w:t xml:space="preserve"> </w:t>
            </w:r>
            <w:r>
              <w:rPr>
                <w:b/>
                <w:spacing w:val="-4"/>
                <w:sz w:val="18"/>
              </w:rPr>
              <w:t>100%</w:t>
            </w:r>
          </w:p>
        </w:tc>
        <w:tc>
          <w:tcPr>
            <w:tcW w:w="96" w:type="dxa"/>
            <w:tcBorders>
              <w:bottom w:val="nil"/>
            </w:tcBorders>
          </w:tcPr>
          <w:p w14:paraId="2127B594" w14:textId="77777777" w:rsidR="00A3066C" w:rsidRDefault="00A3066C">
            <w:pPr>
              <w:pStyle w:val="TableParagraph"/>
              <w:rPr>
                <w:rFonts w:ascii="Times New Roman"/>
                <w:sz w:val="18"/>
              </w:rPr>
            </w:pPr>
          </w:p>
        </w:tc>
        <w:tc>
          <w:tcPr>
            <w:tcW w:w="1128" w:type="dxa"/>
            <w:tcBorders>
              <w:bottom w:val="nil"/>
              <w:right w:val="nil"/>
            </w:tcBorders>
          </w:tcPr>
          <w:p w14:paraId="2127B595" w14:textId="3490DA7D" w:rsidR="00A3066C" w:rsidRDefault="000A1F0C">
            <w:pPr>
              <w:pStyle w:val="TableParagraph"/>
              <w:spacing w:before="46"/>
              <w:ind w:left="71"/>
              <w:rPr>
                <w:b/>
                <w:sz w:val="18"/>
              </w:rPr>
            </w:pPr>
            <w:r>
              <w:rPr>
                <w:b/>
                <w:sz w:val="18"/>
              </w:rPr>
              <w:t>80% -</w:t>
            </w:r>
            <w:r>
              <w:rPr>
                <w:b/>
                <w:spacing w:val="5"/>
                <w:sz w:val="18"/>
              </w:rPr>
              <w:t xml:space="preserve"> </w:t>
            </w:r>
            <w:r>
              <w:rPr>
                <w:b/>
                <w:spacing w:val="-4"/>
                <w:sz w:val="18"/>
              </w:rPr>
              <w:t>100%</w:t>
            </w:r>
          </w:p>
        </w:tc>
        <w:tc>
          <w:tcPr>
            <w:tcW w:w="1109" w:type="dxa"/>
            <w:tcBorders>
              <w:left w:val="nil"/>
              <w:bottom w:val="nil"/>
            </w:tcBorders>
          </w:tcPr>
          <w:p w14:paraId="2127B596" w14:textId="77777777" w:rsidR="00A3066C" w:rsidRDefault="000A1F0C">
            <w:pPr>
              <w:pStyle w:val="TableParagraph"/>
              <w:spacing w:before="46"/>
              <w:ind w:left="71"/>
              <w:rPr>
                <w:b/>
                <w:sz w:val="18"/>
              </w:rPr>
            </w:pPr>
            <w:r>
              <w:rPr>
                <w:b/>
                <w:sz w:val="18"/>
              </w:rPr>
              <w:t>20% -</w:t>
            </w:r>
            <w:r>
              <w:rPr>
                <w:b/>
                <w:spacing w:val="5"/>
                <w:sz w:val="18"/>
              </w:rPr>
              <w:t xml:space="preserve"> </w:t>
            </w:r>
            <w:r>
              <w:rPr>
                <w:b/>
                <w:spacing w:val="-4"/>
                <w:sz w:val="18"/>
              </w:rPr>
              <w:t>100%</w:t>
            </w:r>
          </w:p>
        </w:tc>
        <w:tc>
          <w:tcPr>
            <w:tcW w:w="96" w:type="dxa"/>
            <w:tcBorders>
              <w:bottom w:val="nil"/>
            </w:tcBorders>
          </w:tcPr>
          <w:p w14:paraId="2127B597" w14:textId="77777777" w:rsidR="00A3066C" w:rsidRDefault="00A3066C">
            <w:pPr>
              <w:pStyle w:val="TableParagraph"/>
              <w:rPr>
                <w:rFonts w:ascii="Times New Roman"/>
                <w:sz w:val="18"/>
              </w:rPr>
            </w:pPr>
          </w:p>
        </w:tc>
        <w:tc>
          <w:tcPr>
            <w:tcW w:w="1118" w:type="dxa"/>
            <w:tcBorders>
              <w:bottom w:val="nil"/>
            </w:tcBorders>
          </w:tcPr>
          <w:p w14:paraId="2127B598" w14:textId="77777777" w:rsidR="00A3066C" w:rsidRDefault="000A1F0C">
            <w:pPr>
              <w:pStyle w:val="TableParagraph"/>
              <w:spacing w:before="46"/>
              <w:ind w:left="37" w:right="1"/>
              <w:jc w:val="center"/>
              <w:rPr>
                <w:b/>
                <w:sz w:val="18"/>
              </w:rPr>
            </w:pPr>
            <w:r>
              <w:rPr>
                <w:b/>
                <w:sz w:val="18"/>
              </w:rPr>
              <w:t>80% -</w:t>
            </w:r>
            <w:r>
              <w:rPr>
                <w:b/>
                <w:spacing w:val="5"/>
                <w:sz w:val="18"/>
              </w:rPr>
              <w:t xml:space="preserve"> </w:t>
            </w:r>
            <w:r>
              <w:rPr>
                <w:b/>
                <w:spacing w:val="-4"/>
                <w:sz w:val="18"/>
              </w:rPr>
              <w:t>100%</w:t>
            </w:r>
          </w:p>
        </w:tc>
        <w:tc>
          <w:tcPr>
            <w:tcW w:w="96" w:type="dxa"/>
            <w:tcBorders>
              <w:bottom w:val="nil"/>
            </w:tcBorders>
          </w:tcPr>
          <w:p w14:paraId="2127B599" w14:textId="77777777" w:rsidR="00A3066C" w:rsidRDefault="00A3066C">
            <w:pPr>
              <w:pStyle w:val="TableParagraph"/>
              <w:rPr>
                <w:rFonts w:ascii="Times New Roman"/>
                <w:sz w:val="18"/>
              </w:rPr>
            </w:pPr>
          </w:p>
        </w:tc>
        <w:tc>
          <w:tcPr>
            <w:tcW w:w="1262" w:type="dxa"/>
            <w:tcBorders>
              <w:bottom w:val="nil"/>
            </w:tcBorders>
          </w:tcPr>
          <w:p w14:paraId="2127B59A" w14:textId="77777777" w:rsidR="00A3066C" w:rsidRDefault="000A1F0C">
            <w:pPr>
              <w:pStyle w:val="TableParagraph"/>
              <w:spacing w:before="28"/>
              <w:ind w:left="33"/>
              <w:jc w:val="center"/>
              <w:rPr>
                <w:b/>
                <w:sz w:val="20"/>
              </w:rPr>
            </w:pPr>
            <w:r>
              <w:rPr>
                <w:b/>
                <w:spacing w:val="-5"/>
                <w:sz w:val="20"/>
              </w:rPr>
              <w:t>Yes</w:t>
            </w:r>
          </w:p>
        </w:tc>
        <w:tc>
          <w:tcPr>
            <w:tcW w:w="96" w:type="dxa"/>
            <w:tcBorders>
              <w:bottom w:val="nil"/>
            </w:tcBorders>
          </w:tcPr>
          <w:p w14:paraId="2127B59B" w14:textId="77777777" w:rsidR="00A3066C" w:rsidRDefault="00A3066C">
            <w:pPr>
              <w:pStyle w:val="TableParagraph"/>
              <w:rPr>
                <w:rFonts w:ascii="Times New Roman"/>
                <w:sz w:val="18"/>
              </w:rPr>
            </w:pPr>
          </w:p>
        </w:tc>
        <w:tc>
          <w:tcPr>
            <w:tcW w:w="1277" w:type="dxa"/>
            <w:tcBorders>
              <w:bottom w:val="nil"/>
            </w:tcBorders>
          </w:tcPr>
          <w:p w14:paraId="2127B59C" w14:textId="77777777" w:rsidR="00A3066C" w:rsidRDefault="000A1F0C">
            <w:pPr>
              <w:pStyle w:val="TableParagraph"/>
              <w:spacing w:before="28"/>
              <w:ind w:left="38"/>
              <w:jc w:val="center"/>
              <w:rPr>
                <w:b/>
                <w:sz w:val="20"/>
              </w:rPr>
            </w:pPr>
            <w:r>
              <w:rPr>
                <w:b/>
                <w:spacing w:val="-5"/>
                <w:sz w:val="20"/>
              </w:rPr>
              <w:t>Yes</w:t>
            </w:r>
          </w:p>
        </w:tc>
      </w:tr>
    </w:tbl>
    <w:p w14:paraId="2127B59E" w14:textId="524AA161" w:rsidR="00A3066C" w:rsidRDefault="000A1F0C">
      <w:pPr>
        <w:rPr>
          <w:sz w:val="2"/>
          <w:szCs w:val="2"/>
        </w:rPr>
      </w:pPr>
      <w:r>
        <w:rPr>
          <w:noProof/>
          <w:sz w:val="2"/>
          <w:szCs w:val="2"/>
        </w:rPr>
        <mc:AlternateContent>
          <mc:Choice Requires="wps">
            <w:drawing>
              <wp:anchor distT="0" distB="0" distL="0" distR="0" simplePos="0" relativeHeight="15729664" behindDoc="0" locked="0" layoutInCell="1" allowOverlap="1" wp14:anchorId="2127B89E" wp14:editId="2127B89F">
                <wp:simplePos x="0" y="0"/>
                <wp:positionH relativeFrom="page">
                  <wp:posOffset>4492814</wp:posOffset>
                </wp:positionH>
                <wp:positionV relativeFrom="page">
                  <wp:posOffset>2414115</wp:posOffset>
                </wp:positionV>
                <wp:extent cx="1127760" cy="14287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7760" cy="142875"/>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656"/>
                              <w:gridCol w:w="1001"/>
                            </w:tblGrid>
                            <w:tr w:rsidR="00A3066C" w14:paraId="2127B8D1" w14:textId="77777777">
                              <w:trPr>
                                <w:trHeight w:val="225"/>
                              </w:trPr>
                              <w:tc>
                                <w:tcPr>
                                  <w:tcW w:w="656" w:type="dxa"/>
                                </w:tcPr>
                                <w:p w14:paraId="2127B8CF" w14:textId="77777777" w:rsidR="00A3066C" w:rsidRDefault="000A1F0C">
                                  <w:pPr>
                                    <w:pStyle w:val="TableParagraph"/>
                                    <w:spacing w:line="205" w:lineRule="exact"/>
                                    <w:ind w:left="50"/>
                                    <w:rPr>
                                      <w:b/>
                                      <w:sz w:val="20"/>
                                    </w:rPr>
                                  </w:pPr>
                                  <w:r>
                                    <w:rPr>
                                      <w:b/>
                                      <w:spacing w:val="-5"/>
                                      <w:sz w:val="20"/>
                                    </w:rPr>
                                    <w:t>No</w:t>
                                  </w:r>
                                </w:p>
                              </w:tc>
                              <w:tc>
                                <w:tcPr>
                                  <w:tcW w:w="1001" w:type="dxa"/>
                                </w:tcPr>
                                <w:p w14:paraId="2127B8D0" w14:textId="77777777" w:rsidR="00A3066C" w:rsidRDefault="000A1F0C">
                                  <w:pPr>
                                    <w:pStyle w:val="TableParagraph"/>
                                    <w:spacing w:line="205" w:lineRule="exact"/>
                                    <w:ind w:left="339"/>
                                    <w:rPr>
                                      <w:b/>
                                      <w:sz w:val="20"/>
                                    </w:rPr>
                                  </w:pPr>
                                  <w:r>
                                    <w:rPr>
                                      <w:b/>
                                      <w:spacing w:val="-2"/>
                                      <w:sz w:val="20"/>
                                    </w:rPr>
                                    <w:t>$3,500</w:t>
                                  </w:r>
                                </w:p>
                              </w:tc>
                            </w:tr>
                          </w:tbl>
                          <w:p w14:paraId="2127B8D2" w14:textId="77777777" w:rsidR="00A3066C" w:rsidRDefault="00A3066C">
                            <w:pPr>
                              <w:pStyle w:val="BodyText"/>
                            </w:pPr>
                          </w:p>
                        </w:txbxContent>
                      </wps:txbx>
                      <wps:bodyPr wrap="square" lIns="0" tIns="0" rIns="0" bIns="0" rtlCol="0">
                        <a:noAutofit/>
                      </wps:bodyPr>
                    </wps:wsp>
                  </a:graphicData>
                </a:graphic>
              </wp:anchor>
            </w:drawing>
          </mc:Choice>
          <mc:Fallback>
            <w:pict>
              <v:shape w14:anchorId="2127B89E" id="Textbox 8" o:spid="_x0000_s1027" type="#_x0000_t202" style="position:absolute;margin-left:353.75pt;margin-top:190.1pt;width:88.8pt;height:11.25pt;z-index:1572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656"/>
                        <w:gridCol w:w="1001"/>
                      </w:tblGrid>
                      <w:tr w:rsidR="00A3066C" w14:paraId="2127B8D1" w14:textId="77777777">
                        <w:trPr>
                          <w:trHeight w:val="225"/>
                        </w:trPr>
                        <w:tc>
                          <w:tcPr>
                            <w:tcW w:w="656" w:type="dxa"/>
                          </w:tcPr>
                          <w:p w14:paraId="2127B8CF" w14:textId="77777777" w:rsidR="00A3066C" w:rsidRDefault="000A1F0C">
                            <w:pPr>
                              <w:pStyle w:val="TableParagraph"/>
                              <w:spacing w:line="205" w:lineRule="exact"/>
                              <w:ind w:left="50"/>
                              <w:rPr>
                                <w:b/>
                                <w:sz w:val="20"/>
                              </w:rPr>
                            </w:pPr>
                            <w:r>
                              <w:rPr>
                                <w:b/>
                                <w:spacing w:val="-5"/>
                                <w:sz w:val="20"/>
                              </w:rPr>
                              <w:t>No</w:t>
                            </w:r>
                          </w:p>
                        </w:tc>
                        <w:tc>
                          <w:tcPr>
                            <w:tcW w:w="1001" w:type="dxa"/>
                          </w:tcPr>
                          <w:p w14:paraId="2127B8D0" w14:textId="77777777" w:rsidR="00A3066C" w:rsidRDefault="000A1F0C">
                            <w:pPr>
                              <w:pStyle w:val="TableParagraph"/>
                              <w:spacing w:line="205" w:lineRule="exact"/>
                              <w:ind w:left="339"/>
                              <w:rPr>
                                <w:b/>
                                <w:sz w:val="20"/>
                              </w:rPr>
                            </w:pPr>
                            <w:r>
                              <w:rPr>
                                <w:b/>
                                <w:spacing w:val="-2"/>
                                <w:sz w:val="20"/>
                              </w:rPr>
                              <w:t>$3,500</w:t>
                            </w:r>
                          </w:p>
                        </w:tc>
                      </w:tr>
                    </w:tbl>
                    <w:p w14:paraId="2127B8D2" w14:textId="77777777" w:rsidR="00A3066C" w:rsidRDefault="00A3066C">
                      <w:pPr>
                        <w:pStyle w:val="BodyText"/>
                      </w:pPr>
                    </w:p>
                  </w:txbxContent>
                </v:textbox>
                <w10:wrap anchorx="page" anchory="page"/>
              </v:shape>
            </w:pict>
          </mc:Fallback>
        </mc:AlternateContent>
      </w:r>
      <w:r>
        <w:rPr>
          <w:noProof/>
          <w:sz w:val="2"/>
          <w:szCs w:val="2"/>
        </w:rPr>
        <mc:AlternateContent>
          <mc:Choice Requires="wps">
            <w:drawing>
              <wp:anchor distT="0" distB="0" distL="0" distR="0" simplePos="0" relativeHeight="15730176" behindDoc="0" locked="0" layoutInCell="1" allowOverlap="1" wp14:anchorId="2127B8A0" wp14:editId="2127B8A1">
                <wp:simplePos x="0" y="0"/>
                <wp:positionH relativeFrom="page">
                  <wp:posOffset>390206</wp:posOffset>
                </wp:positionH>
                <wp:positionV relativeFrom="page">
                  <wp:posOffset>3038955</wp:posOffset>
                </wp:positionV>
                <wp:extent cx="1716405" cy="32893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6405" cy="32893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2583"/>
                            </w:tblGrid>
                            <w:tr w:rsidR="00A3066C" w14:paraId="2127B8D4" w14:textId="77777777">
                              <w:trPr>
                                <w:trHeight w:val="270"/>
                              </w:trPr>
                              <w:tc>
                                <w:tcPr>
                                  <w:tcW w:w="2583" w:type="dxa"/>
                                </w:tcPr>
                                <w:p w14:paraId="2127B8D3" w14:textId="77777777" w:rsidR="00A3066C" w:rsidRDefault="000A1F0C">
                                  <w:pPr>
                                    <w:pStyle w:val="TableParagraph"/>
                                    <w:spacing w:line="225" w:lineRule="exact"/>
                                    <w:ind w:left="50"/>
                                    <w:rPr>
                                      <w:b/>
                                      <w:sz w:val="20"/>
                                    </w:rPr>
                                  </w:pPr>
                                  <w:r>
                                    <w:rPr>
                                      <w:b/>
                                      <w:sz w:val="20"/>
                                    </w:rPr>
                                    <w:t>Water</w:t>
                                  </w:r>
                                  <w:r>
                                    <w:rPr>
                                      <w:b/>
                                      <w:spacing w:val="-8"/>
                                      <w:sz w:val="20"/>
                                    </w:rPr>
                                    <w:t xml:space="preserve"> </w:t>
                                  </w:r>
                                  <w:r>
                                    <w:rPr>
                                      <w:b/>
                                      <w:sz w:val="20"/>
                                    </w:rPr>
                                    <w:t>Heater</w:t>
                                  </w:r>
                                  <w:r>
                                    <w:rPr>
                                      <w:b/>
                                      <w:spacing w:val="-8"/>
                                      <w:sz w:val="20"/>
                                    </w:rPr>
                                    <w:t xml:space="preserve"> </w:t>
                                  </w:r>
                                  <w:r>
                                    <w:rPr>
                                      <w:b/>
                                      <w:spacing w:val="-2"/>
                                      <w:sz w:val="20"/>
                                    </w:rPr>
                                    <w:t>Repair</w:t>
                                  </w:r>
                                </w:p>
                              </w:tc>
                            </w:tr>
                            <w:tr w:rsidR="00A3066C" w14:paraId="2127B8D6" w14:textId="77777777">
                              <w:trPr>
                                <w:trHeight w:val="248"/>
                              </w:trPr>
                              <w:tc>
                                <w:tcPr>
                                  <w:tcW w:w="2583" w:type="dxa"/>
                                </w:tcPr>
                                <w:p w14:paraId="2127B8D5" w14:textId="77777777" w:rsidR="00A3066C" w:rsidRDefault="000A1F0C">
                                  <w:pPr>
                                    <w:pStyle w:val="TableParagraph"/>
                                    <w:spacing w:before="41" w:line="187" w:lineRule="exact"/>
                                    <w:ind w:left="50"/>
                                    <w:rPr>
                                      <w:i/>
                                      <w:sz w:val="18"/>
                                    </w:rPr>
                                  </w:pPr>
                                  <w:r>
                                    <w:rPr>
                                      <w:i/>
                                      <w:sz w:val="18"/>
                                    </w:rPr>
                                    <w:t xml:space="preserve">* Includes associated </w:t>
                                  </w:r>
                                  <w:r>
                                    <w:rPr>
                                      <w:i/>
                                      <w:spacing w:val="-2"/>
                                      <w:sz w:val="18"/>
                                    </w:rPr>
                                    <w:t>plumbing</w:t>
                                  </w:r>
                                </w:p>
                              </w:tc>
                            </w:tr>
                          </w:tbl>
                          <w:p w14:paraId="2127B8D7" w14:textId="77777777" w:rsidR="00A3066C" w:rsidRDefault="00A3066C">
                            <w:pPr>
                              <w:pStyle w:val="BodyText"/>
                            </w:pPr>
                          </w:p>
                        </w:txbxContent>
                      </wps:txbx>
                      <wps:bodyPr wrap="square" lIns="0" tIns="0" rIns="0" bIns="0" rtlCol="0">
                        <a:noAutofit/>
                      </wps:bodyPr>
                    </wps:wsp>
                  </a:graphicData>
                </a:graphic>
              </wp:anchor>
            </w:drawing>
          </mc:Choice>
          <mc:Fallback>
            <w:pict>
              <v:shape w14:anchorId="2127B8A0" id="Textbox 9" o:spid="_x0000_s1028" type="#_x0000_t202" style="position:absolute;margin-left:30.7pt;margin-top:239.3pt;width:135.15pt;height:25.9pt;z-index:1573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2583"/>
                      </w:tblGrid>
                      <w:tr w:rsidR="00A3066C" w14:paraId="2127B8D4" w14:textId="77777777">
                        <w:trPr>
                          <w:trHeight w:val="270"/>
                        </w:trPr>
                        <w:tc>
                          <w:tcPr>
                            <w:tcW w:w="2583" w:type="dxa"/>
                          </w:tcPr>
                          <w:p w14:paraId="2127B8D3" w14:textId="77777777" w:rsidR="00A3066C" w:rsidRDefault="000A1F0C">
                            <w:pPr>
                              <w:pStyle w:val="TableParagraph"/>
                              <w:spacing w:line="225" w:lineRule="exact"/>
                              <w:ind w:left="50"/>
                              <w:rPr>
                                <w:b/>
                                <w:sz w:val="20"/>
                              </w:rPr>
                            </w:pPr>
                            <w:r>
                              <w:rPr>
                                <w:b/>
                                <w:sz w:val="20"/>
                              </w:rPr>
                              <w:t>Water</w:t>
                            </w:r>
                            <w:r>
                              <w:rPr>
                                <w:b/>
                                <w:spacing w:val="-8"/>
                                <w:sz w:val="20"/>
                              </w:rPr>
                              <w:t xml:space="preserve"> </w:t>
                            </w:r>
                            <w:r>
                              <w:rPr>
                                <w:b/>
                                <w:sz w:val="20"/>
                              </w:rPr>
                              <w:t>Heater</w:t>
                            </w:r>
                            <w:r>
                              <w:rPr>
                                <w:b/>
                                <w:spacing w:val="-8"/>
                                <w:sz w:val="20"/>
                              </w:rPr>
                              <w:t xml:space="preserve"> </w:t>
                            </w:r>
                            <w:r>
                              <w:rPr>
                                <w:b/>
                                <w:spacing w:val="-2"/>
                                <w:sz w:val="20"/>
                              </w:rPr>
                              <w:t>Repair</w:t>
                            </w:r>
                          </w:p>
                        </w:tc>
                      </w:tr>
                      <w:tr w:rsidR="00A3066C" w14:paraId="2127B8D6" w14:textId="77777777">
                        <w:trPr>
                          <w:trHeight w:val="248"/>
                        </w:trPr>
                        <w:tc>
                          <w:tcPr>
                            <w:tcW w:w="2583" w:type="dxa"/>
                          </w:tcPr>
                          <w:p w14:paraId="2127B8D5" w14:textId="77777777" w:rsidR="00A3066C" w:rsidRDefault="000A1F0C">
                            <w:pPr>
                              <w:pStyle w:val="TableParagraph"/>
                              <w:spacing w:before="41" w:line="187" w:lineRule="exact"/>
                              <w:ind w:left="50"/>
                              <w:rPr>
                                <w:i/>
                                <w:sz w:val="18"/>
                              </w:rPr>
                            </w:pPr>
                            <w:r>
                              <w:rPr>
                                <w:i/>
                                <w:sz w:val="18"/>
                              </w:rPr>
                              <w:t xml:space="preserve">* Includes associated </w:t>
                            </w:r>
                            <w:r>
                              <w:rPr>
                                <w:i/>
                                <w:spacing w:val="-2"/>
                                <w:sz w:val="18"/>
                              </w:rPr>
                              <w:t>plumbing</w:t>
                            </w:r>
                          </w:p>
                        </w:tc>
                      </w:tr>
                    </w:tbl>
                    <w:p w14:paraId="2127B8D7" w14:textId="77777777" w:rsidR="00A3066C" w:rsidRDefault="00A3066C">
                      <w:pPr>
                        <w:pStyle w:val="BodyText"/>
                      </w:pPr>
                    </w:p>
                  </w:txbxContent>
                </v:textbox>
                <w10:wrap anchorx="page" anchory="page"/>
              </v:shape>
            </w:pict>
          </mc:Fallback>
        </mc:AlternateContent>
      </w:r>
      <w:r>
        <w:rPr>
          <w:noProof/>
          <w:sz w:val="2"/>
          <w:szCs w:val="2"/>
        </w:rPr>
        <mc:AlternateContent>
          <mc:Choice Requires="wps">
            <w:drawing>
              <wp:anchor distT="0" distB="0" distL="0" distR="0" simplePos="0" relativeHeight="15730688" behindDoc="0" locked="0" layoutInCell="1" allowOverlap="1" wp14:anchorId="2127B8A2" wp14:editId="2127B8A3">
                <wp:simplePos x="0" y="0"/>
                <wp:positionH relativeFrom="page">
                  <wp:posOffset>4492814</wp:posOffset>
                </wp:positionH>
                <wp:positionV relativeFrom="page">
                  <wp:posOffset>3054195</wp:posOffset>
                </wp:positionV>
                <wp:extent cx="1019175" cy="1428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42875"/>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742"/>
                              <w:gridCol w:w="742"/>
                            </w:tblGrid>
                            <w:tr w:rsidR="00A3066C" w14:paraId="2127B8DA" w14:textId="77777777">
                              <w:trPr>
                                <w:trHeight w:val="225"/>
                              </w:trPr>
                              <w:tc>
                                <w:tcPr>
                                  <w:tcW w:w="742" w:type="dxa"/>
                                </w:tcPr>
                                <w:p w14:paraId="2127B8D8" w14:textId="77777777" w:rsidR="00A3066C" w:rsidRDefault="000A1F0C">
                                  <w:pPr>
                                    <w:pStyle w:val="TableParagraph"/>
                                    <w:spacing w:line="205" w:lineRule="exact"/>
                                    <w:ind w:left="50"/>
                                    <w:rPr>
                                      <w:b/>
                                      <w:sz w:val="20"/>
                                    </w:rPr>
                                  </w:pPr>
                                  <w:r>
                                    <w:rPr>
                                      <w:b/>
                                      <w:spacing w:val="-5"/>
                                      <w:sz w:val="20"/>
                                    </w:rPr>
                                    <w:t>No</w:t>
                                  </w:r>
                                </w:p>
                              </w:tc>
                              <w:tc>
                                <w:tcPr>
                                  <w:tcW w:w="742" w:type="dxa"/>
                                </w:tcPr>
                                <w:p w14:paraId="2127B8D9" w14:textId="77777777" w:rsidR="00A3066C" w:rsidRDefault="000A1F0C">
                                  <w:pPr>
                                    <w:pStyle w:val="TableParagraph"/>
                                    <w:spacing w:line="205" w:lineRule="exact"/>
                                    <w:ind w:left="426"/>
                                    <w:rPr>
                                      <w:b/>
                                      <w:sz w:val="20"/>
                                    </w:rPr>
                                  </w:pPr>
                                  <w:r>
                                    <w:rPr>
                                      <w:b/>
                                      <w:spacing w:val="-5"/>
                                      <w:sz w:val="20"/>
                                    </w:rPr>
                                    <w:t>No</w:t>
                                  </w:r>
                                </w:p>
                              </w:tc>
                            </w:tr>
                          </w:tbl>
                          <w:p w14:paraId="2127B8DB" w14:textId="77777777" w:rsidR="00A3066C" w:rsidRDefault="00A3066C">
                            <w:pPr>
                              <w:pStyle w:val="BodyText"/>
                            </w:pPr>
                          </w:p>
                        </w:txbxContent>
                      </wps:txbx>
                      <wps:bodyPr wrap="square" lIns="0" tIns="0" rIns="0" bIns="0" rtlCol="0">
                        <a:noAutofit/>
                      </wps:bodyPr>
                    </wps:wsp>
                  </a:graphicData>
                </a:graphic>
              </wp:anchor>
            </w:drawing>
          </mc:Choice>
          <mc:Fallback>
            <w:pict>
              <v:shape w14:anchorId="2127B8A2" id="Textbox 10" o:spid="_x0000_s1029" type="#_x0000_t202" style="position:absolute;margin-left:353.75pt;margin-top:240.5pt;width:80.25pt;height:11.25pt;z-index:1573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742"/>
                        <w:gridCol w:w="742"/>
                      </w:tblGrid>
                      <w:tr w:rsidR="00A3066C" w14:paraId="2127B8DA" w14:textId="77777777">
                        <w:trPr>
                          <w:trHeight w:val="225"/>
                        </w:trPr>
                        <w:tc>
                          <w:tcPr>
                            <w:tcW w:w="742" w:type="dxa"/>
                          </w:tcPr>
                          <w:p w14:paraId="2127B8D8" w14:textId="77777777" w:rsidR="00A3066C" w:rsidRDefault="000A1F0C">
                            <w:pPr>
                              <w:pStyle w:val="TableParagraph"/>
                              <w:spacing w:line="205" w:lineRule="exact"/>
                              <w:ind w:left="50"/>
                              <w:rPr>
                                <w:b/>
                                <w:sz w:val="20"/>
                              </w:rPr>
                            </w:pPr>
                            <w:r>
                              <w:rPr>
                                <w:b/>
                                <w:spacing w:val="-5"/>
                                <w:sz w:val="20"/>
                              </w:rPr>
                              <w:t>No</w:t>
                            </w:r>
                          </w:p>
                        </w:tc>
                        <w:tc>
                          <w:tcPr>
                            <w:tcW w:w="742" w:type="dxa"/>
                          </w:tcPr>
                          <w:p w14:paraId="2127B8D9" w14:textId="77777777" w:rsidR="00A3066C" w:rsidRDefault="000A1F0C">
                            <w:pPr>
                              <w:pStyle w:val="TableParagraph"/>
                              <w:spacing w:line="205" w:lineRule="exact"/>
                              <w:ind w:left="426"/>
                              <w:rPr>
                                <w:b/>
                                <w:sz w:val="20"/>
                              </w:rPr>
                            </w:pPr>
                            <w:r>
                              <w:rPr>
                                <w:b/>
                                <w:spacing w:val="-5"/>
                                <w:sz w:val="20"/>
                              </w:rPr>
                              <w:t>No</w:t>
                            </w:r>
                          </w:p>
                        </w:tc>
                      </w:tr>
                    </w:tbl>
                    <w:p w14:paraId="2127B8DB" w14:textId="77777777" w:rsidR="00A3066C" w:rsidRDefault="00A3066C">
                      <w:pPr>
                        <w:pStyle w:val="BodyText"/>
                      </w:pPr>
                    </w:p>
                  </w:txbxContent>
                </v:textbox>
                <w10:wrap anchorx="page" anchory="page"/>
              </v:shape>
            </w:pict>
          </mc:Fallback>
        </mc:AlternateContent>
      </w:r>
      <w:r>
        <w:rPr>
          <w:noProof/>
          <w:sz w:val="2"/>
          <w:szCs w:val="2"/>
        </w:rPr>
        <mc:AlternateContent>
          <mc:Choice Requires="wps">
            <w:drawing>
              <wp:anchor distT="0" distB="0" distL="0" distR="0" simplePos="0" relativeHeight="15731200" behindDoc="0" locked="0" layoutInCell="1" allowOverlap="1" wp14:anchorId="2127B8A4" wp14:editId="2127B8A5">
                <wp:simplePos x="0" y="0"/>
                <wp:positionH relativeFrom="page">
                  <wp:posOffset>4492814</wp:posOffset>
                </wp:positionH>
                <wp:positionV relativeFrom="page">
                  <wp:posOffset>3502251</wp:posOffset>
                </wp:positionV>
                <wp:extent cx="1019175" cy="1428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42875"/>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742"/>
                              <w:gridCol w:w="742"/>
                            </w:tblGrid>
                            <w:tr w:rsidR="00A3066C" w14:paraId="2127B8DE" w14:textId="77777777">
                              <w:trPr>
                                <w:trHeight w:val="225"/>
                              </w:trPr>
                              <w:tc>
                                <w:tcPr>
                                  <w:tcW w:w="742" w:type="dxa"/>
                                </w:tcPr>
                                <w:p w14:paraId="2127B8DC" w14:textId="77777777" w:rsidR="00A3066C" w:rsidRDefault="000A1F0C">
                                  <w:pPr>
                                    <w:pStyle w:val="TableParagraph"/>
                                    <w:spacing w:line="205" w:lineRule="exact"/>
                                    <w:ind w:left="50"/>
                                    <w:rPr>
                                      <w:b/>
                                      <w:sz w:val="20"/>
                                    </w:rPr>
                                  </w:pPr>
                                  <w:r>
                                    <w:rPr>
                                      <w:b/>
                                      <w:spacing w:val="-5"/>
                                      <w:sz w:val="20"/>
                                    </w:rPr>
                                    <w:t>No</w:t>
                                  </w:r>
                                </w:p>
                              </w:tc>
                              <w:tc>
                                <w:tcPr>
                                  <w:tcW w:w="742" w:type="dxa"/>
                                </w:tcPr>
                                <w:p w14:paraId="2127B8DD" w14:textId="77777777" w:rsidR="00A3066C" w:rsidRDefault="000A1F0C">
                                  <w:pPr>
                                    <w:pStyle w:val="TableParagraph"/>
                                    <w:spacing w:line="205" w:lineRule="exact"/>
                                    <w:ind w:left="426"/>
                                    <w:rPr>
                                      <w:b/>
                                      <w:sz w:val="20"/>
                                    </w:rPr>
                                  </w:pPr>
                                  <w:r>
                                    <w:rPr>
                                      <w:b/>
                                      <w:spacing w:val="-5"/>
                                      <w:sz w:val="20"/>
                                    </w:rPr>
                                    <w:t>No</w:t>
                                  </w:r>
                                </w:p>
                              </w:tc>
                            </w:tr>
                          </w:tbl>
                          <w:p w14:paraId="2127B8DF" w14:textId="77777777" w:rsidR="00A3066C" w:rsidRDefault="00A3066C">
                            <w:pPr>
                              <w:pStyle w:val="BodyText"/>
                            </w:pPr>
                          </w:p>
                        </w:txbxContent>
                      </wps:txbx>
                      <wps:bodyPr wrap="square" lIns="0" tIns="0" rIns="0" bIns="0" rtlCol="0">
                        <a:noAutofit/>
                      </wps:bodyPr>
                    </wps:wsp>
                  </a:graphicData>
                </a:graphic>
              </wp:anchor>
            </w:drawing>
          </mc:Choice>
          <mc:Fallback>
            <w:pict>
              <v:shape w14:anchorId="2127B8A4" id="Textbox 11" o:spid="_x0000_s1030" type="#_x0000_t202" style="position:absolute;margin-left:353.75pt;margin-top:275.75pt;width:80.25pt;height:11.25pt;z-index:15731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742"/>
                        <w:gridCol w:w="742"/>
                      </w:tblGrid>
                      <w:tr w:rsidR="00A3066C" w14:paraId="2127B8DE" w14:textId="77777777">
                        <w:trPr>
                          <w:trHeight w:val="225"/>
                        </w:trPr>
                        <w:tc>
                          <w:tcPr>
                            <w:tcW w:w="742" w:type="dxa"/>
                          </w:tcPr>
                          <w:p w14:paraId="2127B8DC" w14:textId="77777777" w:rsidR="00A3066C" w:rsidRDefault="000A1F0C">
                            <w:pPr>
                              <w:pStyle w:val="TableParagraph"/>
                              <w:spacing w:line="205" w:lineRule="exact"/>
                              <w:ind w:left="50"/>
                              <w:rPr>
                                <w:b/>
                                <w:sz w:val="20"/>
                              </w:rPr>
                            </w:pPr>
                            <w:r>
                              <w:rPr>
                                <w:b/>
                                <w:spacing w:val="-5"/>
                                <w:sz w:val="20"/>
                              </w:rPr>
                              <w:t>No</w:t>
                            </w:r>
                          </w:p>
                        </w:tc>
                        <w:tc>
                          <w:tcPr>
                            <w:tcW w:w="742" w:type="dxa"/>
                          </w:tcPr>
                          <w:p w14:paraId="2127B8DD" w14:textId="77777777" w:rsidR="00A3066C" w:rsidRDefault="000A1F0C">
                            <w:pPr>
                              <w:pStyle w:val="TableParagraph"/>
                              <w:spacing w:line="205" w:lineRule="exact"/>
                              <w:ind w:left="426"/>
                              <w:rPr>
                                <w:b/>
                                <w:sz w:val="20"/>
                              </w:rPr>
                            </w:pPr>
                            <w:r>
                              <w:rPr>
                                <w:b/>
                                <w:spacing w:val="-5"/>
                                <w:sz w:val="20"/>
                              </w:rPr>
                              <w:t>No</w:t>
                            </w:r>
                          </w:p>
                        </w:tc>
                      </w:tr>
                    </w:tbl>
                    <w:p w14:paraId="2127B8DF" w14:textId="77777777" w:rsidR="00A3066C" w:rsidRDefault="00A3066C">
                      <w:pPr>
                        <w:pStyle w:val="BodyText"/>
                      </w:pPr>
                    </w:p>
                  </w:txbxContent>
                </v:textbox>
                <w10:wrap anchorx="page" anchory="page"/>
              </v:shape>
            </w:pict>
          </mc:Fallback>
        </mc:AlternateContent>
      </w:r>
    </w:p>
    <w:p w14:paraId="2127B59F" w14:textId="77777777" w:rsidR="00A3066C" w:rsidRDefault="00A3066C">
      <w:pPr>
        <w:rPr>
          <w:sz w:val="2"/>
          <w:szCs w:val="2"/>
        </w:rPr>
        <w:sectPr w:rsidR="00A3066C">
          <w:type w:val="continuous"/>
          <w:pgSz w:w="15840" w:h="12240" w:orient="landscape"/>
          <w:pgMar w:top="1060" w:right="360" w:bottom="740" w:left="0" w:header="0" w:footer="551" w:gutter="0"/>
          <w:cols w:space="720"/>
        </w:sectPr>
      </w:pPr>
    </w:p>
    <w:tbl>
      <w:tblPr>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9"/>
        <w:gridCol w:w="1129"/>
        <w:gridCol w:w="1108"/>
        <w:gridCol w:w="96"/>
        <w:gridCol w:w="1129"/>
        <w:gridCol w:w="1107"/>
        <w:gridCol w:w="95"/>
        <w:gridCol w:w="1117"/>
        <w:gridCol w:w="95"/>
        <w:gridCol w:w="1261"/>
        <w:gridCol w:w="95"/>
        <w:gridCol w:w="1276"/>
      </w:tblGrid>
      <w:tr w:rsidR="00A3066C" w14:paraId="2127B5B7" w14:textId="77777777">
        <w:trPr>
          <w:trHeight w:val="1823"/>
        </w:trPr>
        <w:tc>
          <w:tcPr>
            <w:tcW w:w="6389" w:type="dxa"/>
            <w:tcBorders>
              <w:top w:val="nil"/>
            </w:tcBorders>
          </w:tcPr>
          <w:p w14:paraId="2127B5A0" w14:textId="77777777" w:rsidR="00A3066C" w:rsidRDefault="000A1F0C">
            <w:pPr>
              <w:pStyle w:val="TableParagraph"/>
              <w:spacing w:before="119"/>
              <w:ind w:right="60"/>
              <w:jc w:val="center"/>
              <w:rPr>
                <w:b/>
                <w:sz w:val="20"/>
              </w:rPr>
            </w:pPr>
            <w:r>
              <w:rPr>
                <w:b/>
                <w:spacing w:val="-2"/>
                <w:sz w:val="20"/>
              </w:rPr>
              <w:t>MEASURE</w:t>
            </w:r>
          </w:p>
          <w:p w14:paraId="2127B5A1" w14:textId="77777777" w:rsidR="00A3066C" w:rsidRDefault="00A3066C">
            <w:pPr>
              <w:pStyle w:val="TableParagraph"/>
              <w:rPr>
                <w:b/>
                <w:sz w:val="20"/>
              </w:rPr>
            </w:pPr>
          </w:p>
          <w:p w14:paraId="2127B5A2" w14:textId="77777777" w:rsidR="00A3066C" w:rsidRDefault="00A3066C">
            <w:pPr>
              <w:pStyle w:val="TableParagraph"/>
              <w:rPr>
                <w:b/>
                <w:sz w:val="20"/>
              </w:rPr>
            </w:pPr>
          </w:p>
          <w:p w14:paraId="2127B5A3" w14:textId="77777777" w:rsidR="00A3066C" w:rsidRDefault="00A3066C">
            <w:pPr>
              <w:pStyle w:val="TableParagraph"/>
              <w:rPr>
                <w:b/>
                <w:sz w:val="20"/>
              </w:rPr>
            </w:pPr>
          </w:p>
          <w:p w14:paraId="2127B5A4" w14:textId="77777777" w:rsidR="00A3066C" w:rsidRDefault="00A3066C">
            <w:pPr>
              <w:pStyle w:val="TableParagraph"/>
              <w:spacing w:before="74"/>
              <w:rPr>
                <w:b/>
                <w:sz w:val="20"/>
              </w:rPr>
            </w:pPr>
          </w:p>
          <w:p w14:paraId="2127B5A5" w14:textId="77777777" w:rsidR="00A3066C" w:rsidRDefault="000A1F0C">
            <w:pPr>
              <w:pStyle w:val="TableParagraph"/>
              <w:spacing w:line="230" w:lineRule="atLeast"/>
              <w:ind w:left="354"/>
              <w:rPr>
                <w:i/>
                <w:sz w:val="18"/>
              </w:rPr>
            </w:pPr>
            <w:r>
              <w:rPr>
                <w:i/>
                <w:noProof/>
                <w:sz w:val="18"/>
              </w:rPr>
              <mc:AlternateContent>
                <mc:Choice Requires="wpg">
                  <w:drawing>
                    <wp:anchor distT="0" distB="0" distL="0" distR="0" simplePos="0" relativeHeight="486277632" behindDoc="1" locked="0" layoutInCell="1" allowOverlap="1" wp14:anchorId="2127B8A6" wp14:editId="2127B8A7">
                      <wp:simplePos x="0" y="0"/>
                      <wp:positionH relativeFrom="column">
                        <wp:posOffset>6102</wp:posOffset>
                      </wp:positionH>
                      <wp:positionV relativeFrom="paragraph">
                        <wp:posOffset>-853198</wp:posOffset>
                      </wp:positionV>
                      <wp:extent cx="9461500" cy="78359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461500" cy="783590"/>
                                <a:chOff x="0" y="0"/>
                                <a:chExt cx="9461500" cy="783590"/>
                              </a:xfrm>
                            </wpg:grpSpPr>
                            <wps:wsp>
                              <wps:cNvPr id="13" name="Graphic 13"/>
                              <wps:cNvSpPr/>
                              <wps:spPr>
                                <a:xfrm>
                                  <a:off x="0" y="0"/>
                                  <a:ext cx="9461500" cy="783590"/>
                                </a:xfrm>
                                <a:custGeom>
                                  <a:avLst/>
                                  <a:gdLst/>
                                  <a:ahLst/>
                                  <a:cxnLst/>
                                  <a:rect l="l" t="t" r="r" b="b"/>
                                  <a:pathLst>
                                    <a:path w="9461500" h="783590">
                                      <a:moveTo>
                                        <a:pt x="9461004" y="0"/>
                                      </a:moveTo>
                                      <a:lnTo>
                                        <a:pt x="0" y="0"/>
                                      </a:lnTo>
                                      <a:lnTo>
                                        <a:pt x="0" y="783348"/>
                                      </a:lnTo>
                                      <a:lnTo>
                                        <a:pt x="9461004" y="783348"/>
                                      </a:lnTo>
                                      <a:lnTo>
                                        <a:pt x="9461004"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38BAC41C" id="Group 12" o:spid="_x0000_s1026" style="position:absolute;margin-left:.5pt;margin-top:-67.2pt;width:745pt;height:61.7pt;z-index:-17038848;mso-wrap-distance-left:0;mso-wrap-distance-right:0" coordsize="94615,7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">
                      <v:shape id="Graphic 13" o:spid="_x0000_s1027" style="position:absolute;width:94615;height:7835;visibility:visible;mso-wrap-style:square;v-text-anchor:top" coordsize="9461500,783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" path="m9461004,l,,,783348r9461004,l9461004,xe" fillcolor="yellow" stroked="f">
                        <v:path arrowok="t"/>
                      </v:shape>
                    </v:group>
                  </w:pict>
                </mc:Fallback>
              </mc:AlternateContent>
            </w:r>
            <w:r>
              <w:rPr>
                <w:i/>
                <w:sz w:val="18"/>
              </w:rPr>
              <w:t>* If home is all</w:t>
            </w:r>
            <w:r>
              <w:rPr>
                <w:i/>
                <w:spacing w:val="-6"/>
                <w:sz w:val="18"/>
              </w:rPr>
              <w:t xml:space="preserve"> </w:t>
            </w:r>
            <w:r>
              <w:rPr>
                <w:i/>
                <w:sz w:val="18"/>
              </w:rPr>
              <w:t>electric (electric heat + electric water heater), Secondary utility pays 100% even if no air conditioner present</w:t>
            </w:r>
          </w:p>
        </w:tc>
        <w:tc>
          <w:tcPr>
            <w:tcW w:w="2237" w:type="dxa"/>
            <w:gridSpan w:val="2"/>
          </w:tcPr>
          <w:p w14:paraId="2127B5A6" w14:textId="77777777" w:rsidR="00A3066C" w:rsidRDefault="000A1F0C">
            <w:pPr>
              <w:pStyle w:val="TableParagraph"/>
              <w:spacing w:before="119"/>
              <w:ind w:left="35" w:right="1"/>
              <w:jc w:val="center"/>
              <w:rPr>
                <w:b/>
                <w:sz w:val="20"/>
              </w:rPr>
            </w:pPr>
            <w:r>
              <w:rPr>
                <w:b/>
                <w:spacing w:val="-5"/>
                <w:sz w:val="20"/>
              </w:rPr>
              <w:t>MEC</w:t>
            </w:r>
          </w:p>
          <w:p w14:paraId="2127B5A7" w14:textId="77777777" w:rsidR="00A3066C" w:rsidRDefault="00A3066C">
            <w:pPr>
              <w:pStyle w:val="TableParagraph"/>
              <w:spacing w:before="14"/>
              <w:rPr>
                <w:b/>
                <w:sz w:val="20"/>
              </w:rPr>
            </w:pPr>
          </w:p>
          <w:p w14:paraId="2127B5A8" w14:textId="77777777" w:rsidR="00A3066C" w:rsidRDefault="000A1F0C">
            <w:pPr>
              <w:pStyle w:val="TableParagraph"/>
              <w:ind w:left="1492"/>
              <w:rPr>
                <w:b/>
                <w:sz w:val="16"/>
              </w:rPr>
            </w:pPr>
            <w:r>
              <w:rPr>
                <w:b/>
                <w:sz w:val="16"/>
              </w:rPr>
              <w:t>S19</w:t>
            </w:r>
            <w:r>
              <w:rPr>
                <w:b/>
                <w:spacing w:val="-9"/>
                <w:sz w:val="16"/>
              </w:rPr>
              <w:t xml:space="preserve"> </w:t>
            </w:r>
            <w:r>
              <w:rPr>
                <w:b/>
                <w:spacing w:val="-10"/>
                <w:sz w:val="16"/>
              </w:rPr>
              <w:t>-</w:t>
            </w:r>
          </w:p>
          <w:p w14:paraId="2127B5A9" w14:textId="77777777" w:rsidR="00A3066C" w:rsidRDefault="000A1F0C">
            <w:pPr>
              <w:pStyle w:val="TableParagraph"/>
              <w:tabs>
                <w:tab w:val="left" w:pos="1285"/>
                <w:tab w:val="left" w:pos="1477"/>
              </w:tabs>
              <w:spacing w:before="23" w:line="268" w:lineRule="auto"/>
              <w:ind w:left="373" w:right="145" w:hanging="312"/>
              <w:rPr>
                <w:b/>
                <w:sz w:val="16"/>
              </w:rPr>
            </w:pPr>
            <w:r>
              <w:rPr>
                <w:b/>
                <w:sz w:val="16"/>
              </w:rPr>
              <w:t>P19 - primary</w:t>
            </w:r>
            <w:r>
              <w:rPr>
                <w:b/>
                <w:sz w:val="16"/>
              </w:rPr>
              <w:tab/>
            </w:r>
            <w:r>
              <w:rPr>
                <w:b/>
                <w:spacing w:val="-4"/>
                <w:sz w:val="16"/>
              </w:rPr>
              <w:t xml:space="preserve">secondary </w:t>
            </w:r>
            <w:r>
              <w:rPr>
                <w:b/>
                <w:spacing w:val="-2"/>
                <w:sz w:val="16"/>
              </w:rPr>
              <w:t>(gas)</w:t>
            </w:r>
            <w:r>
              <w:rPr>
                <w:b/>
                <w:sz w:val="16"/>
              </w:rPr>
              <w:tab/>
            </w:r>
            <w:r>
              <w:rPr>
                <w:b/>
                <w:sz w:val="16"/>
              </w:rPr>
              <w:tab/>
            </w:r>
            <w:r>
              <w:rPr>
                <w:b/>
                <w:spacing w:val="-2"/>
                <w:sz w:val="16"/>
              </w:rPr>
              <w:t>(elec)</w:t>
            </w:r>
          </w:p>
        </w:tc>
        <w:tc>
          <w:tcPr>
            <w:tcW w:w="96" w:type="dxa"/>
            <w:tcBorders>
              <w:top w:val="nil"/>
            </w:tcBorders>
          </w:tcPr>
          <w:p w14:paraId="2127B5AA" w14:textId="77777777" w:rsidR="00A3066C" w:rsidRDefault="00A3066C">
            <w:pPr>
              <w:pStyle w:val="TableParagraph"/>
              <w:rPr>
                <w:rFonts w:ascii="Times New Roman"/>
                <w:sz w:val="18"/>
              </w:rPr>
            </w:pPr>
          </w:p>
        </w:tc>
        <w:tc>
          <w:tcPr>
            <w:tcW w:w="2236" w:type="dxa"/>
            <w:gridSpan w:val="2"/>
          </w:tcPr>
          <w:p w14:paraId="2127B5AB" w14:textId="77777777" w:rsidR="00A3066C" w:rsidRDefault="000A1F0C">
            <w:pPr>
              <w:pStyle w:val="TableParagraph"/>
              <w:spacing w:before="119"/>
              <w:ind w:left="36"/>
              <w:jc w:val="center"/>
              <w:rPr>
                <w:b/>
                <w:sz w:val="20"/>
              </w:rPr>
            </w:pPr>
            <w:r>
              <w:rPr>
                <w:b/>
                <w:spacing w:val="-5"/>
                <w:sz w:val="20"/>
              </w:rPr>
              <w:t>IPL</w:t>
            </w:r>
          </w:p>
          <w:p w14:paraId="2127B5AC" w14:textId="77777777" w:rsidR="00A3066C" w:rsidRDefault="00A3066C">
            <w:pPr>
              <w:pStyle w:val="TableParagraph"/>
              <w:spacing w:before="14"/>
              <w:rPr>
                <w:b/>
                <w:sz w:val="20"/>
              </w:rPr>
            </w:pPr>
          </w:p>
          <w:p w14:paraId="2127B5AD" w14:textId="77777777" w:rsidR="00A3066C" w:rsidRDefault="000A1F0C">
            <w:pPr>
              <w:pStyle w:val="TableParagraph"/>
              <w:ind w:left="1492"/>
              <w:rPr>
                <w:b/>
                <w:sz w:val="16"/>
              </w:rPr>
            </w:pPr>
            <w:r>
              <w:rPr>
                <w:b/>
                <w:sz w:val="16"/>
              </w:rPr>
              <w:t>S12</w:t>
            </w:r>
            <w:r>
              <w:rPr>
                <w:b/>
                <w:spacing w:val="-9"/>
                <w:sz w:val="16"/>
              </w:rPr>
              <w:t xml:space="preserve"> </w:t>
            </w:r>
            <w:r>
              <w:rPr>
                <w:b/>
                <w:spacing w:val="-10"/>
                <w:sz w:val="16"/>
              </w:rPr>
              <w:t>-</w:t>
            </w:r>
          </w:p>
          <w:p w14:paraId="2127B5AE" w14:textId="77777777" w:rsidR="00A3066C" w:rsidRDefault="000A1F0C">
            <w:pPr>
              <w:pStyle w:val="TableParagraph"/>
              <w:tabs>
                <w:tab w:val="left" w:pos="1285"/>
                <w:tab w:val="left" w:pos="1477"/>
              </w:tabs>
              <w:spacing w:before="23" w:line="268" w:lineRule="auto"/>
              <w:ind w:left="373" w:right="144" w:hanging="313"/>
              <w:rPr>
                <w:b/>
                <w:sz w:val="16"/>
              </w:rPr>
            </w:pPr>
            <w:r>
              <w:rPr>
                <w:b/>
                <w:sz w:val="16"/>
              </w:rPr>
              <w:t>P12 - primary</w:t>
            </w:r>
            <w:r>
              <w:rPr>
                <w:b/>
                <w:sz w:val="16"/>
              </w:rPr>
              <w:tab/>
            </w:r>
            <w:r>
              <w:rPr>
                <w:b/>
                <w:spacing w:val="-4"/>
                <w:sz w:val="16"/>
              </w:rPr>
              <w:t>secondary (gas)</w:t>
            </w:r>
            <w:r>
              <w:rPr>
                <w:b/>
                <w:sz w:val="16"/>
              </w:rPr>
              <w:tab/>
            </w:r>
            <w:r>
              <w:rPr>
                <w:b/>
                <w:sz w:val="16"/>
              </w:rPr>
              <w:tab/>
            </w:r>
            <w:r>
              <w:rPr>
                <w:b/>
                <w:spacing w:val="-2"/>
                <w:sz w:val="16"/>
              </w:rPr>
              <w:t>(elec)</w:t>
            </w:r>
          </w:p>
        </w:tc>
        <w:tc>
          <w:tcPr>
            <w:tcW w:w="95" w:type="dxa"/>
            <w:tcBorders>
              <w:top w:val="nil"/>
            </w:tcBorders>
          </w:tcPr>
          <w:p w14:paraId="2127B5AF" w14:textId="77777777" w:rsidR="00A3066C" w:rsidRDefault="00A3066C">
            <w:pPr>
              <w:pStyle w:val="TableParagraph"/>
              <w:rPr>
                <w:rFonts w:ascii="Times New Roman"/>
                <w:sz w:val="18"/>
              </w:rPr>
            </w:pPr>
          </w:p>
        </w:tc>
        <w:tc>
          <w:tcPr>
            <w:tcW w:w="1117" w:type="dxa"/>
          </w:tcPr>
          <w:p w14:paraId="2127B5B0" w14:textId="77777777" w:rsidR="00A3066C" w:rsidRDefault="000A1F0C">
            <w:pPr>
              <w:pStyle w:val="TableParagraph"/>
              <w:spacing w:before="129"/>
              <w:ind w:left="43" w:right="7"/>
              <w:jc w:val="center"/>
              <w:rPr>
                <w:b/>
                <w:sz w:val="20"/>
              </w:rPr>
            </w:pPr>
            <w:r>
              <w:rPr>
                <w:b/>
                <w:spacing w:val="-5"/>
                <w:sz w:val="20"/>
              </w:rPr>
              <w:t>BHE</w:t>
            </w:r>
          </w:p>
          <w:p w14:paraId="2127B5B1" w14:textId="77777777" w:rsidR="00A3066C" w:rsidRDefault="00A3066C">
            <w:pPr>
              <w:pStyle w:val="TableParagraph"/>
              <w:spacing w:before="210"/>
              <w:rPr>
                <w:b/>
                <w:sz w:val="20"/>
              </w:rPr>
            </w:pPr>
          </w:p>
          <w:p w14:paraId="2127B5B2" w14:textId="77777777" w:rsidR="00A3066C" w:rsidRDefault="000A1F0C">
            <w:pPr>
              <w:pStyle w:val="TableParagraph"/>
              <w:spacing w:before="1" w:line="268" w:lineRule="auto"/>
              <w:ind w:left="43" w:right="21"/>
              <w:jc w:val="center"/>
              <w:rPr>
                <w:b/>
                <w:sz w:val="16"/>
              </w:rPr>
            </w:pPr>
            <w:r>
              <w:rPr>
                <w:b/>
                <w:spacing w:val="-2"/>
                <w:sz w:val="16"/>
              </w:rPr>
              <w:t>P16</w:t>
            </w:r>
            <w:r>
              <w:rPr>
                <w:b/>
                <w:spacing w:val="-10"/>
                <w:sz w:val="16"/>
              </w:rPr>
              <w:t xml:space="preserve"> </w:t>
            </w:r>
            <w:r>
              <w:rPr>
                <w:b/>
                <w:spacing w:val="-2"/>
                <w:sz w:val="16"/>
              </w:rPr>
              <w:t>-</w:t>
            </w:r>
            <w:r>
              <w:rPr>
                <w:b/>
                <w:spacing w:val="-9"/>
                <w:sz w:val="16"/>
              </w:rPr>
              <w:t xml:space="preserve"> </w:t>
            </w:r>
            <w:r>
              <w:rPr>
                <w:b/>
                <w:spacing w:val="-2"/>
                <w:sz w:val="16"/>
              </w:rPr>
              <w:t>primary (gas)</w:t>
            </w:r>
          </w:p>
        </w:tc>
        <w:tc>
          <w:tcPr>
            <w:tcW w:w="95" w:type="dxa"/>
            <w:tcBorders>
              <w:top w:val="nil"/>
            </w:tcBorders>
          </w:tcPr>
          <w:p w14:paraId="2127B5B3" w14:textId="77777777" w:rsidR="00A3066C" w:rsidRDefault="00A3066C">
            <w:pPr>
              <w:pStyle w:val="TableParagraph"/>
              <w:rPr>
                <w:rFonts w:ascii="Times New Roman"/>
                <w:sz w:val="18"/>
              </w:rPr>
            </w:pPr>
          </w:p>
        </w:tc>
        <w:tc>
          <w:tcPr>
            <w:tcW w:w="1261" w:type="dxa"/>
          </w:tcPr>
          <w:p w14:paraId="2127B5B4" w14:textId="67465FC5" w:rsidR="00A3066C" w:rsidRDefault="000A1F0C">
            <w:pPr>
              <w:pStyle w:val="TableParagraph"/>
              <w:spacing w:before="4" w:line="271" w:lineRule="auto"/>
              <w:ind w:left="473" w:hanging="365"/>
              <w:rPr>
                <w:b/>
                <w:sz w:val="20"/>
              </w:rPr>
            </w:pPr>
            <w:r>
              <w:rPr>
                <w:b/>
                <w:sz w:val="20"/>
              </w:rPr>
              <w:t>DOE/</w:t>
            </w:r>
            <w:r>
              <w:rPr>
                <w:b/>
                <w:spacing w:val="-14"/>
                <w:sz w:val="20"/>
              </w:rPr>
              <w:t xml:space="preserve"> </w:t>
            </w:r>
            <w:del w:id="140" w:author="Taylor, Christine [HHS]" w:date="2025-07-22T18:09:00Z" w16du:dateUtc="2025-07-22T23:09:00Z">
              <w:r w:rsidDel="00F05A78">
                <w:rPr>
                  <w:b/>
                  <w:sz w:val="20"/>
                </w:rPr>
                <w:delText xml:space="preserve">DOE- </w:delText>
              </w:r>
              <w:r w:rsidDel="00F05A78">
                <w:rPr>
                  <w:b/>
                  <w:spacing w:val="-4"/>
                  <w:sz w:val="20"/>
                </w:rPr>
                <w:delText>BIL</w:delText>
              </w:r>
            </w:del>
            <w:ins w:id="141" w:author="Taylor, Christine [HHS]" w:date="2025-07-22T18:09:00Z" w16du:dateUtc="2025-07-22T23:09:00Z">
              <w:r w:rsidR="00F05A78">
                <w:rPr>
                  <w:b/>
                  <w:sz w:val="20"/>
                </w:rPr>
                <w:t>IIJA</w:t>
              </w:r>
            </w:ins>
          </w:p>
        </w:tc>
        <w:tc>
          <w:tcPr>
            <w:tcW w:w="95" w:type="dxa"/>
            <w:tcBorders>
              <w:top w:val="nil"/>
            </w:tcBorders>
          </w:tcPr>
          <w:p w14:paraId="2127B5B5" w14:textId="77777777" w:rsidR="00A3066C" w:rsidRDefault="00A3066C">
            <w:pPr>
              <w:pStyle w:val="TableParagraph"/>
              <w:rPr>
                <w:rFonts w:ascii="Times New Roman"/>
                <w:sz w:val="18"/>
              </w:rPr>
            </w:pPr>
          </w:p>
        </w:tc>
        <w:tc>
          <w:tcPr>
            <w:tcW w:w="1276" w:type="dxa"/>
          </w:tcPr>
          <w:p w14:paraId="2127B5B6" w14:textId="77777777" w:rsidR="00A3066C" w:rsidRDefault="000A1F0C">
            <w:pPr>
              <w:pStyle w:val="TableParagraph"/>
              <w:spacing w:before="4" w:line="271" w:lineRule="auto"/>
              <w:ind w:left="212" w:right="177" w:firstLine="129"/>
              <w:rPr>
                <w:b/>
                <w:sz w:val="20"/>
              </w:rPr>
            </w:pPr>
            <w:r>
              <w:rPr>
                <w:b/>
                <w:spacing w:val="-2"/>
                <w:sz w:val="20"/>
              </w:rPr>
              <w:t>HEAP/ HEAP-3E</w:t>
            </w:r>
          </w:p>
        </w:tc>
      </w:tr>
      <w:tr w:rsidR="00A3066C" w14:paraId="2127B5C2" w14:textId="77777777">
        <w:trPr>
          <w:trHeight w:val="80"/>
        </w:trPr>
        <w:tc>
          <w:tcPr>
            <w:tcW w:w="6389" w:type="dxa"/>
            <w:tcBorders>
              <w:left w:val="nil"/>
            </w:tcBorders>
          </w:tcPr>
          <w:p w14:paraId="2127B5B8" w14:textId="77777777" w:rsidR="00A3066C" w:rsidRDefault="00A3066C">
            <w:pPr>
              <w:pStyle w:val="TableParagraph"/>
              <w:rPr>
                <w:rFonts w:ascii="Times New Roman"/>
                <w:sz w:val="2"/>
              </w:rPr>
            </w:pPr>
          </w:p>
        </w:tc>
        <w:tc>
          <w:tcPr>
            <w:tcW w:w="2237" w:type="dxa"/>
            <w:gridSpan w:val="2"/>
          </w:tcPr>
          <w:p w14:paraId="2127B5B9" w14:textId="77777777" w:rsidR="00A3066C" w:rsidRDefault="00A3066C">
            <w:pPr>
              <w:pStyle w:val="TableParagraph"/>
              <w:rPr>
                <w:rFonts w:ascii="Times New Roman"/>
                <w:sz w:val="2"/>
              </w:rPr>
            </w:pPr>
          </w:p>
        </w:tc>
        <w:tc>
          <w:tcPr>
            <w:tcW w:w="96" w:type="dxa"/>
          </w:tcPr>
          <w:p w14:paraId="2127B5BA" w14:textId="77777777" w:rsidR="00A3066C" w:rsidRDefault="00A3066C">
            <w:pPr>
              <w:pStyle w:val="TableParagraph"/>
              <w:rPr>
                <w:rFonts w:ascii="Times New Roman"/>
                <w:sz w:val="2"/>
              </w:rPr>
            </w:pPr>
          </w:p>
        </w:tc>
        <w:tc>
          <w:tcPr>
            <w:tcW w:w="2236" w:type="dxa"/>
            <w:gridSpan w:val="2"/>
          </w:tcPr>
          <w:p w14:paraId="2127B5BB" w14:textId="77777777" w:rsidR="00A3066C" w:rsidRDefault="00A3066C">
            <w:pPr>
              <w:pStyle w:val="TableParagraph"/>
              <w:rPr>
                <w:rFonts w:ascii="Times New Roman"/>
                <w:sz w:val="2"/>
              </w:rPr>
            </w:pPr>
          </w:p>
        </w:tc>
        <w:tc>
          <w:tcPr>
            <w:tcW w:w="95" w:type="dxa"/>
          </w:tcPr>
          <w:p w14:paraId="2127B5BC" w14:textId="77777777" w:rsidR="00A3066C" w:rsidRDefault="00A3066C">
            <w:pPr>
              <w:pStyle w:val="TableParagraph"/>
              <w:rPr>
                <w:rFonts w:ascii="Times New Roman"/>
                <w:sz w:val="2"/>
              </w:rPr>
            </w:pPr>
          </w:p>
        </w:tc>
        <w:tc>
          <w:tcPr>
            <w:tcW w:w="1117" w:type="dxa"/>
          </w:tcPr>
          <w:p w14:paraId="2127B5BD" w14:textId="77777777" w:rsidR="00A3066C" w:rsidRDefault="00A3066C">
            <w:pPr>
              <w:pStyle w:val="TableParagraph"/>
              <w:rPr>
                <w:rFonts w:ascii="Times New Roman"/>
                <w:sz w:val="2"/>
              </w:rPr>
            </w:pPr>
          </w:p>
        </w:tc>
        <w:tc>
          <w:tcPr>
            <w:tcW w:w="95" w:type="dxa"/>
          </w:tcPr>
          <w:p w14:paraId="2127B5BE" w14:textId="77777777" w:rsidR="00A3066C" w:rsidRDefault="00A3066C">
            <w:pPr>
              <w:pStyle w:val="TableParagraph"/>
              <w:rPr>
                <w:rFonts w:ascii="Times New Roman"/>
                <w:sz w:val="2"/>
              </w:rPr>
            </w:pPr>
          </w:p>
        </w:tc>
        <w:tc>
          <w:tcPr>
            <w:tcW w:w="1261" w:type="dxa"/>
          </w:tcPr>
          <w:p w14:paraId="2127B5BF" w14:textId="77777777" w:rsidR="00A3066C" w:rsidRDefault="00A3066C">
            <w:pPr>
              <w:pStyle w:val="TableParagraph"/>
              <w:rPr>
                <w:rFonts w:ascii="Times New Roman"/>
                <w:sz w:val="2"/>
              </w:rPr>
            </w:pPr>
          </w:p>
        </w:tc>
        <w:tc>
          <w:tcPr>
            <w:tcW w:w="95" w:type="dxa"/>
          </w:tcPr>
          <w:p w14:paraId="2127B5C0" w14:textId="77777777" w:rsidR="00A3066C" w:rsidRDefault="00A3066C">
            <w:pPr>
              <w:pStyle w:val="TableParagraph"/>
              <w:rPr>
                <w:rFonts w:ascii="Times New Roman"/>
                <w:sz w:val="2"/>
              </w:rPr>
            </w:pPr>
          </w:p>
        </w:tc>
        <w:tc>
          <w:tcPr>
            <w:tcW w:w="1276" w:type="dxa"/>
          </w:tcPr>
          <w:p w14:paraId="2127B5C1" w14:textId="77777777" w:rsidR="00A3066C" w:rsidRDefault="00A3066C">
            <w:pPr>
              <w:pStyle w:val="TableParagraph"/>
              <w:rPr>
                <w:rFonts w:ascii="Times New Roman"/>
                <w:sz w:val="2"/>
              </w:rPr>
            </w:pPr>
          </w:p>
        </w:tc>
      </w:tr>
      <w:tr w:rsidR="00A3066C" w14:paraId="2127B5D3" w14:textId="77777777">
        <w:trPr>
          <w:trHeight w:val="2096"/>
        </w:trPr>
        <w:tc>
          <w:tcPr>
            <w:tcW w:w="6389" w:type="dxa"/>
          </w:tcPr>
          <w:p w14:paraId="2127B5C3" w14:textId="77777777" w:rsidR="00A3066C" w:rsidRDefault="000A1F0C">
            <w:pPr>
              <w:pStyle w:val="TableParagraph"/>
              <w:spacing w:line="266" w:lineRule="exact"/>
              <w:ind w:left="42"/>
              <w:rPr>
                <w:b/>
                <w:sz w:val="24"/>
              </w:rPr>
            </w:pPr>
            <w:r>
              <w:rPr>
                <w:b/>
                <w:sz w:val="24"/>
              </w:rPr>
              <w:t>Infiltration</w:t>
            </w:r>
            <w:r>
              <w:rPr>
                <w:b/>
                <w:spacing w:val="-9"/>
                <w:sz w:val="24"/>
              </w:rPr>
              <w:t xml:space="preserve"> </w:t>
            </w:r>
            <w:r>
              <w:rPr>
                <w:b/>
                <w:spacing w:val="-2"/>
                <w:sz w:val="24"/>
              </w:rPr>
              <w:t>Measures</w:t>
            </w:r>
          </w:p>
          <w:p w14:paraId="2127B5C4" w14:textId="13359AC3" w:rsidR="00A3066C" w:rsidRDefault="000A1F0C">
            <w:pPr>
              <w:pStyle w:val="TableParagraph"/>
              <w:numPr>
                <w:ilvl w:val="0"/>
                <w:numId w:val="7"/>
              </w:numPr>
              <w:tabs>
                <w:tab w:val="left" w:pos="478"/>
              </w:tabs>
              <w:spacing w:before="164" w:line="273" w:lineRule="auto"/>
              <w:ind w:right="722" w:firstLine="0"/>
              <w:rPr>
                <w:i/>
                <w:sz w:val="18"/>
              </w:rPr>
            </w:pPr>
            <w:r>
              <w:rPr>
                <w:i/>
                <w:sz w:val="18"/>
              </w:rPr>
              <w:t>Caulking</w:t>
            </w:r>
            <w:r>
              <w:rPr>
                <w:i/>
                <w:spacing w:val="-5"/>
                <w:sz w:val="18"/>
              </w:rPr>
              <w:t xml:space="preserve"> </w:t>
            </w:r>
            <w:r>
              <w:rPr>
                <w:i/>
                <w:sz w:val="18"/>
              </w:rPr>
              <w:t>and</w:t>
            </w:r>
            <w:r>
              <w:rPr>
                <w:i/>
                <w:spacing w:val="-5"/>
                <w:sz w:val="18"/>
              </w:rPr>
              <w:t xml:space="preserve"> </w:t>
            </w:r>
            <w:r>
              <w:rPr>
                <w:i/>
                <w:sz w:val="18"/>
              </w:rPr>
              <w:t>sealing</w:t>
            </w:r>
            <w:r>
              <w:rPr>
                <w:i/>
                <w:spacing w:val="-5"/>
                <w:sz w:val="18"/>
              </w:rPr>
              <w:t xml:space="preserve"> </w:t>
            </w:r>
            <w:r>
              <w:rPr>
                <w:i/>
                <w:sz w:val="18"/>
              </w:rPr>
              <w:t>of</w:t>
            </w:r>
            <w:r>
              <w:rPr>
                <w:i/>
                <w:spacing w:val="-3"/>
                <w:sz w:val="18"/>
              </w:rPr>
              <w:t xml:space="preserve"> </w:t>
            </w:r>
            <w:r>
              <w:rPr>
                <w:i/>
                <w:sz w:val="18"/>
              </w:rPr>
              <w:t>whole</w:t>
            </w:r>
            <w:r>
              <w:rPr>
                <w:i/>
                <w:spacing w:val="-5"/>
                <w:sz w:val="18"/>
              </w:rPr>
              <w:t xml:space="preserve"> </w:t>
            </w:r>
            <w:r>
              <w:rPr>
                <w:i/>
                <w:sz w:val="18"/>
              </w:rPr>
              <w:t>house</w:t>
            </w:r>
            <w:r>
              <w:rPr>
                <w:i/>
                <w:spacing w:val="-5"/>
                <w:sz w:val="18"/>
              </w:rPr>
              <w:t xml:space="preserve"> </w:t>
            </w:r>
            <w:r>
              <w:rPr>
                <w:i/>
                <w:sz w:val="18"/>
              </w:rPr>
              <w:t>as</w:t>
            </w:r>
            <w:r>
              <w:rPr>
                <w:i/>
                <w:spacing w:val="-5"/>
                <w:sz w:val="18"/>
              </w:rPr>
              <w:t xml:space="preserve"> </w:t>
            </w:r>
            <w:r>
              <w:rPr>
                <w:i/>
                <w:sz w:val="18"/>
              </w:rPr>
              <w:t>indic</w:t>
            </w:r>
            <w:del w:id="142" w:author="Taylor, Christine [HHS]" w:date="2025-07-18T13:43:00Z" w16du:dateUtc="2025-07-18T18:43:00Z">
              <w:r w:rsidDel="000C568E">
                <w:rPr>
                  <w:i/>
                  <w:sz w:val="18"/>
                </w:rPr>
                <w:delText>i</w:delText>
              </w:r>
            </w:del>
            <w:r>
              <w:rPr>
                <w:i/>
                <w:sz w:val="18"/>
              </w:rPr>
              <w:t>ated</w:t>
            </w:r>
            <w:r>
              <w:rPr>
                <w:i/>
                <w:spacing w:val="-5"/>
                <w:sz w:val="18"/>
              </w:rPr>
              <w:t xml:space="preserve"> </w:t>
            </w:r>
            <w:r>
              <w:rPr>
                <w:i/>
                <w:sz w:val="18"/>
              </w:rPr>
              <w:t>by</w:t>
            </w:r>
            <w:r>
              <w:rPr>
                <w:i/>
                <w:spacing w:val="-5"/>
                <w:sz w:val="18"/>
              </w:rPr>
              <w:t xml:space="preserve"> </w:t>
            </w:r>
            <w:r>
              <w:rPr>
                <w:i/>
                <w:sz w:val="18"/>
              </w:rPr>
              <w:t>initial</w:t>
            </w:r>
            <w:r>
              <w:rPr>
                <w:i/>
                <w:spacing w:val="-11"/>
                <w:sz w:val="18"/>
              </w:rPr>
              <w:t xml:space="preserve"> </w:t>
            </w:r>
            <w:r>
              <w:rPr>
                <w:i/>
                <w:sz w:val="18"/>
              </w:rPr>
              <w:t>audit, including bypass sealing</w:t>
            </w:r>
          </w:p>
          <w:p w14:paraId="2127B5C5" w14:textId="77777777" w:rsidR="00A3066C" w:rsidRDefault="00A3066C">
            <w:pPr>
              <w:pStyle w:val="TableParagraph"/>
              <w:spacing w:before="161"/>
              <w:rPr>
                <w:b/>
                <w:sz w:val="18"/>
              </w:rPr>
            </w:pPr>
          </w:p>
          <w:p w14:paraId="2127B5C6" w14:textId="77777777" w:rsidR="00A3066C" w:rsidRDefault="000A1F0C">
            <w:pPr>
              <w:pStyle w:val="TableParagraph"/>
              <w:numPr>
                <w:ilvl w:val="0"/>
                <w:numId w:val="7"/>
              </w:numPr>
              <w:tabs>
                <w:tab w:val="left" w:pos="478"/>
              </w:tabs>
              <w:ind w:left="478" w:hanging="124"/>
              <w:rPr>
                <w:i/>
                <w:sz w:val="18"/>
              </w:rPr>
            </w:pPr>
            <w:r>
              <w:rPr>
                <w:i/>
                <w:sz w:val="18"/>
              </w:rPr>
              <w:t>Utilities -</w:t>
            </w:r>
            <w:r>
              <w:rPr>
                <w:i/>
                <w:spacing w:val="2"/>
                <w:sz w:val="18"/>
              </w:rPr>
              <w:t xml:space="preserve"> </w:t>
            </w:r>
            <w:r>
              <w:rPr>
                <w:i/>
                <w:sz w:val="18"/>
              </w:rPr>
              <w:t>may</w:t>
            </w:r>
            <w:r>
              <w:rPr>
                <w:i/>
                <w:spacing w:val="1"/>
                <w:sz w:val="18"/>
              </w:rPr>
              <w:t xml:space="preserve"> </w:t>
            </w:r>
            <w:r>
              <w:rPr>
                <w:i/>
                <w:sz w:val="18"/>
              </w:rPr>
              <w:t>charge Primary</w:t>
            </w:r>
            <w:r>
              <w:rPr>
                <w:i/>
                <w:spacing w:val="1"/>
                <w:sz w:val="18"/>
              </w:rPr>
              <w:t xml:space="preserve"> </w:t>
            </w:r>
            <w:r>
              <w:rPr>
                <w:i/>
                <w:sz w:val="18"/>
              </w:rPr>
              <w:t>or</w:t>
            </w:r>
            <w:r>
              <w:rPr>
                <w:i/>
                <w:spacing w:val="2"/>
                <w:sz w:val="18"/>
              </w:rPr>
              <w:t xml:space="preserve"> </w:t>
            </w:r>
            <w:r>
              <w:rPr>
                <w:i/>
                <w:sz w:val="18"/>
              </w:rPr>
              <w:t>Secondary for</w:t>
            </w:r>
            <w:r>
              <w:rPr>
                <w:i/>
                <w:spacing w:val="3"/>
                <w:sz w:val="18"/>
              </w:rPr>
              <w:t xml:space="preserve"> </w:t>
            </w:r>
            <w:r>
              <w:rPr>
                <w:i/>
                <w:sz w:val="18"/>
              </w:rPr>
              <w:t>a home,</w:t>
            </w:r>
            <w:r>
              <w:rPr>
                <w:i/>
                <w:spacing w:val="3"/>
                <w:sz w:val="18"/>
              </w:rPr>
              <w:t xml:space="preserve"> </w:t>
            </w:r>
            <w:r>
              <w:rPr>
                <w:i/>
                <w:sz w:val="18"/>
              </w:rPr>
              <w:t>but</w:t>
            </w:r>
            <w:r>
              <w:rPr>
                <w:i/>
                <w:spacing w:val="2"/>
                <w:sz w:val="18"/>
              </w:rPr>
              <w:t xml:space="preserve"> </w:t>
            </w:r>
            <w:r>
              <w:rPr>
                <w:i/>
                <w:sz w:val="18"/>
              </w:rPr>
              <w:t>not</w:t>
            </w:r>
            <w:r>
              <w:rPr>
                <w:i/>
                <w:spacing w:val="2"/>
                <w:sz w:val="18"/>
              </w:rPr>
              <w:t xml:space="preserve"> </w:t>
            </w:r>
            <w:r>
              <w:rPr>
                <w:i/>
                <w:spacing w:val="-4"/>
                <w:sz w:val="18"/>
              </w:rPr>
              <w:t>both</w:t>
            </w:r>
          </w:p>
          <w:p w14:paraId="2127B5C7" w14:textId="758B21CA" w:rsidR="00A3066C" w:rsidRDefault="000A1F0C">
            <w:pPr>
              <w:pStyle w:val="TableParagraph"/>
              <w:numPr>
                <w:ilvl w:val="0"/>
                <w:numId w:val="7"/>
              </w:numPr>
              <w:tabs>
                <w:tab w:val="left" w:pos="478"/>
              </w:tabs>
              <w:spacing w:before="139" w:line="230" w:lineRule="atLeast"/>
              <w:ind w:right="450" w:firstLine="0"/>
              <w:rPr>
                <w:i/>
                <w:sz w:val="18"/>
              </w:rPr>
            </w:pPr>
            <w:r>
              <w:rPr>
                <w:i/>
                <w:sz w:val="18"/>
              </w:rPr>
              <w:t>Utili</w:t>
            </w:r>
            <w:r w:rsidR="000C568E">
              <w:rPr>
                <w:i/>
                <w:sz w:val="18"/>
              </w:rPr>
              <w:t>ti</w:t>
            </w:r>
            <w:r>
              <w:rPr>
                <w:i/>
                <w:sz w:val="18"/>
              </w:rPr>
              <w:t>es</w:t>
            </w:r>
            <w:r>
              <w:rPr>
                <w:i/>
                <w:spacing w:val="-2"/>
                <w:sz w:val="18"/>
              </w:rPr>
              <w:t xml:space="preserve"> </w:t>
            </w:r>
            <w:r>
              <w:rPr>
                <w:i/>
                <w:sz w:val="18"/>
              </w:rPr>
              <w:t>-</w:t>
            </w:r>
            <w:r>
              <w:rPr>
                <w:i/>
                <w:spacing w:val="-1"/>
                <w:sz w:val="18"/>
              </w:rPr>
              <w:t xml:space="preserve"> </w:t>
            </w:r>
            <w:r>
              <w:rPr>
                <w:i/>
                <w:sz w:val="18"/>
              </w:rPr>
              <w:t>insulation</w:t>
            </w:r>
            <w:r>
              <w:rPr>
                <w:i/>
                <w:spacing w:val="-2"/>
                <w:sz w:val="18"/>
              </w:rPr>
              <w:t xml:space="preserve"> </w:t>
            </w:r>
            <w:r>
              <w:rPr>
                <w:i/>
                <w:sz w:val="18"/>
              </w:rPr>
              <w:t>measures</w:t>
            </w:r>
            <w:r>
              <w:rPr>
                <w:i/>
                <w:spacing w:val="-2"/>
                <w:sz w:val="18"/>
              </w:rPr>
              <w:t xml:space="preserve"> </w:t>
            </w:r>
            <w:r>
              <w:rPr>
                <w:i/>
                <w:sz w:val="18"/>
              </w:rPr>
              <w:t>for</w:t>
            </w:r>
            <w:r>
              <w:rPr>
                <w:i/>
                <w:spacing w:val="-1"/>
                <w:sz w:val="18"/>
              </w:rPr>
              <w:t xml:space="preserve"> </w:t>
            </w:r>
            <w:r>
              <w:rPr>
                <w:i/>
                <w:sz w:val="18"/>
              </w:rPr>
              <w:t>infiltration</w:t>
            </w:r>
            <w:r>
              <w:rPr>
                <w:i/>
                <w:spacing w:val="-2"/>
                <w:sz w:val="18"/>
              </w:rPr>
              <w:t xml:space="preserve"> </w:t>
            </w:r>
            <w:r>
              <w:rPr>
                <w:i/>
                <w:sz w:val="18"/>
              </w:rPr>
              <w:t>(pressure</w:t>
            </w:r>
            <w:r>
              <w:rPr>
                <w:i/>
                <w:spacing w:val="-2"/>
                <w:sz w:val="18"/>
              </w:rPr>
              <w:t xml:space="preserve"> </w:t>
            </w:r>
            <w:r>
              <w:rPr>
                <w:i/>
                <w:sz w:val="18"/>
              </w:rPr>
              <w:t>points)</w:t>
            </w:r>
            <w:r>
              <w:rPr>
                <w:i/>
                <w:spacing w:val="-1"/>
                <w:sz w:val="18"/>
              </w:rPr>
              <w:t xml:space="preserve"> </w:t>
            </w:r>
            <w:r>
              <w:rPr>
                <w:i/>
                <w:sz w:val="18"/>
              </w:rPr>
              <w:t>do</w:t>
            </w:r>
            <w:r>
              <w:rPr>
                <w:i/>
                <w:spacing w:val="-2"/>
                <w:sz w:val="18"/>
              </w:rPr>
              <w:t xml:space="preserve"> </w:t>
            </w:r>
            <w:r>
              <w:rPr>
                <w:i/>
                <w:sz w:val="18"/>
              </w:rPr>
              <w:t>NOT count toward the infiltration expenditure limit</w:t>
            </w:r>
          </w:p>
        </w:tc>
        <w:tc>
          <w:tcPr>
            <w:tcW w:w="1129" w:type="dxa"/>
            <w:tcBorders>
              <w:right w:val="nil"/>
            </w:tcBorders>
          </w:tcPr>
          <w:p w14:paraId="2127B5C8" w14:textId="77777777" w:rsidR="00A3066C" w:rsidRDefault="000A1F0C">
            <w:pPr>
              <w:pStyle w:val="TableParagraph"/>
              <w:spacing w:before="28"/>
              <w:ind w:left="17"/>
              <w:jc w:val="center"/>
              <w:rPr>
                <w:b/>
                <w:sz w:val="20"/>
              </w:rPr>
            </w:pPr>
            <w:r>
              <w:rPr>
                <w:b/>
                <w:spacing w:val="-2"/>
                <w:sz w:val="20"/>
              </w:rPr>
              <w:t>$1,000</w:t>
            </w:r>
          </w:p>
        </w:tc>
        <w:tc>
          <w:tcPr>
            <w:tcW w:w="1108" w:type="dxa"/>
            <w:tcBorders>
              <w:left w:val="nil"/>
            </w:tcBorders>
          </w:tcPr>
          <w:p w14:paraId="2127B5C9" w14:textId="77777777" w:rsidR="00A3066C" w:rsidRDefault="000A1F0C">
            <w:pPr>
              <w:pStyle w:val="TableParagraph"/>
              <w:spacing w:before="28"/>
              <w:ind w:left="37"/>
              <w:jc w:val="center"/>
              <w:rPr>
                <w:b/>
                <w:sz w:val="20"/>
              </w:rPr>
            </w:pPr>
            <w:r>
              <w:rPr>
                <w:b/>
                <w:spacing w:val="-2"/>
                <w:sz w:val="20"/>
              </w:rPr>
              <w:t>$1,000</w:t>
            </w:r>
          </w:p>
        </w:tc>
        <w:tc>
          <w:tcPr>
            <w:tcW w:w="96" w:type="dxa"/>
          </w:tcPr>
          <w:p w14:paraId="2127B5CA" w14:textId="77777777" w:rsidR="00A3066C" w:rsidRDefault="00A3066C">
            <w:pPr>
              <w:pStyle w:val="TableParagraph"/>
              <w:rPr>
                <w:rFonts w:ascii="Times New Roman"/>
                <w:sz w:val="18"/>
              </w:rPr>
            </w:pPr>
          </w:p>
        </w:tc>
        <w:tc>
          <w:tcPr>
            <w:tcW w:w="1129" w:type="dxa"/>
            <w:tcBorders>
              <w:right w:val="nil"/>
            </w:tcBorders>
          </w:tcPr>
          <w:p w14:paraId="2127B5CB" w14:textId="77777777" w:rsidR="00A3066C" w:rsidRDefault="000A1F0C">
            <w:pPr>
              <w:pStyle w:val="TableParagraph"/>
              <w:spacing w:before="28"/>
              <w:ind w:left="17"/>
              <w:jc w:val="center"/>
              <w:rPr>
                <w:b/>
                <w:sz w:val="20"/>
              </w:rPr>
            </w:pPr>
            <w:r>
              <w:rPr>
                <w:b/>
                <w:spacing w:val="-2"/>
                <w:sz w:val="20"/>
              </w:rPr>
              <w:t>$1,000</w:t>
            </w:r>
          </w:p>
        </w:tc>
        <w:tc>
          <w:tcPr>
            <w:tcW w:w="1107" w:type="dxa"/>
            <w:tcBorders>
              <w:left w:val="nil"/>
            </w:tcBorders>
          </w:tcPr>
          <w:p w14:paraId="2127B5CC" w14:textId="77777777" w:rsidR="00A3066C" w:rsidRDefault="000A1F0C">
            <w:pPr>
              <w:pStyle w:val="TableParagraph"/>
              <w:spacing w:before="28"/>
              <w:ind w:left="43" w:right="5"/>
              <w:jc w:val="center"/>
              <w:rPr>
                <w:b/>
                <w:sz w:val="20"/>
              </w:rPr>
            </w:pPr>
            <w:r>
              <w:rPr>
                <w:b/>
                <w:spacing w:val="-2"/>
                <w:sz w:val="20"/>
              </w:rPr>
              <w:t>$1,000</w:t>
            </w:r>
          </w:p>
        </w:tc>
        <w:tc>
          <w:tcPr>
            <w:tcW w:w="95" w:type="dxa"/>
          </w:tcPr>
          <w:p w14:paraId="2127B5CD" w14:textId="77777777" w:rsidR="00A3066C" w:rsidRDefault="00A3066C">
            <w:pPr>
              <w:pStyle w:val="TableParagraph"/>
              <w:rPr>
                <w:rFonts w:ascii="Times New Roman"/>
                <w:sz w:val="18"/>
              </w:rPr>
            </w:pPr>
          </w:p>
        </w:tc>
        <w:tc>
          <w:tcPr>
            <w:tcW w:w="1117" w:type="dxa"/>
          </w:tcPr>
          <w:p w14:paraId="2127B5CE" w14:textId="77777777" w:rsidR="00A3066C" w:rsidRDefault="000A1F0C">
            <w:pPr>
              <w:pStyle w:val="TableParagraph"/>
              <w:spacing w:before="28"/>
              <w:ind w:left="43"/>
              <w:jc w:val="center"/>
              <w:rPr>
                <w:b/>
                <w:sz w:val="20"/>
              </w:rPr>
            </w:pPr>
            <w:r>
              <w:rPr>
                <w:b/>
                <w:spacing w:val="-2"/>
                <w:sz w:val="20"/>
              </w:rPr>
              <w:t>$1,000</w:t>
            </w:r>
          </w:p>
        </w:tc>
        <w:tc>
          <w:tcPr>
            <w:tcW w:w="95" w:type="dxa"/>
          </w:tcPr>
          <w:p w14:paraId="2127B5CF" w14:textId="77777777" w:rsidR="00A3066C" w:rsidRDefault="00A3066C">
            <w:pPr>
              <w:pStyle w:val="TableParagraph"/>
              <w:rPr>
                <w:rFonts w:ascii="Times New Roman"/>
                <w:sz w:val="18"/>
              </w:rPr>
            </w:pPr>
          </w:p>
        </w:tc>
        <w:tc>
          <w:tcPr>
            <w:tcW w:w="1261" w:type="dxa"/>
          </w:tcPr>
          <w:p w14:paraId="2127B5D0" w14:textId="77777777" w:rsidR="00A3066C" w:rsidRDefault="000A1F0C">
            <w:pPr>
              <w:pStyle w:val="TableParagraph"/>
              <w:spacing w:before="28"/>
              <w:ind w:left="43"/>
              <w:jc w:val="center"/>
              <w:rPr>
                <w:b/>
                <w:sz w:val="20"/>
              </w:rPr>
            </w:pPr>
            <w:r>
              <w:rPr>
                <w:b/>
                <w:spacing w:val="-5"/>
                <w:sz w:val="20"/>
              </w:rPr>
              <w:t>Yes</w:t>
            </w:r>
          </w:p>
        </w:tc>
        <w:tc>
          <w:tcPr>
            <w:tcW w:w="95" w:type="dxa"/>
          </w:tcPr>
          <w:p w14:paraId="2127B5D1" w14:textId="77777777" w:rsidR="00A3066C" w:rsidRDefault="00A3066C">
            <w:pPr>
              <w:pStyle w:val="TableParagraph"/>
              <w:rPr>
                <w:rFonts w:ascii="Times New Roman"/>
                <w:sz w:val="18"/>
              </w:rPr>
            </w:pPr>
          </w:p>
        </w:tc>
        <w:tc>
          <w:tcPr>
            <w:tcW w:w="1276" w:type="dxa"/>
          </w:tcPr>
          <w:p w14:paraId="2127B5D2" w14:textId="77777777" w:rsidR="00A3066C" w:rsidRDefault="000A1F0C">
            <w:pPr>
              <w:pStyle w:val="TableParagraph"/>
              <w:spacing w:before="28"/>
              <w:ind w:left="52"/>
              <w:jc w:val="center"/>
              <w:rPr>
                <w:b/>
                <w:sz w:val="20"/>
              </w:rPr>
            </w:pPr>
            <w:r>
              <w:rPr>
                <w:b/>
                <w:spacing w:val="-5"/>
                <w:sz w:val="20"/>
              </w:rPr>
              <w:t>Yes</w:t>
            </w:r>
          </w:p>
        </w:tc>
      </w:tr>
      <w:tr w:rsidR="00A3066C" w14:paraId="2127B5DE" w14:textId="77777777">
        <w:trPr>
          <w:trHeight w:val="80"/>
        </w:trPr>
        <w:tc>
          <w:tcPr>
            <w:tcW w:w="6389" w:type="dxa"/>
            <w:tcBorders>
              <w:left w:val="nil"/>
            </w:tcBorders>
          </w:tcPr>
          <w:p w14:paraId="2127B5D4" w14:textId="77777777" w:rsidR="00A3066C" w:rsidRDefault="00A3066C">
            <w:pPr>
              <w:pStyle w:val="TableParagraph"/>
              <w:rPr>
                <w:rFonts w:ascii="Times New Roman"/>
                <w:sz w:val="2"/>
              </w:rPr>
            </w:pPr>
          </w:p>
        </w:tc>
        <w:tc>
          <w:tcPr>
            <w:tcW w:w="2237" w:type="dxa"/>
            <w:gridSpan w:val="2"/>
          </w:tcPr>
          <w:p w14:paraId="2127B5D5" w14:textId="77777777" w:rsidR="00A3066C" w:rsidRDefault="00A3066C">
            <w:pPr>
              <w:pStyle w:val="TableParagraph"/>
              <w:rPr>
                <w:rFonts w:ascii="Times New Roman"/>
                <w:sz w:val="2"/>
              </w:rPr>
            </w:pPr>
          </w:p>
        </w:tc>
        <w:tc>
          <w:tcPr>
            <w:tcW w:w="96" w:type="dxa"/>
          </w:tcPr>
          <w:p w14:paraId="2127B5D6" w14:textId="77777777" w:rsidR="00A3066C" w:rsidRDefault="00A3066C">
            <w:pPr>
              <w:pStyle w:val="TableParagraph"/>
              <w:rPr>
                <w:rFonts w:ascii="Times New Roman"/>
                <w:sz w:val="2"/>
              </w:rPr>
            </w:pPr>
          </w:p>
        </w:tc>
        <w:tc>
          <w:tcPr>
            <w:tcW w:w="2236" w:type="dxa"/>
            <w:gridSpan w:val="2"/>
          </w:tcPr>
          <w:p w14:paraId="2127B5D7" w14:textId="77777777" w:rsidR="00A3066C" w:rsidRDefault="00A3066C">
            <w:pPr>
              <w:pStyle w:val="TableParagraph"/>
              <w:rPr>
                <w:rFonts w:ascii="Times New Roman"/>
                <w:sz w:val="2"/>
              </w:rPr>
            </w:pPr>
          </w:p>
        </w:tc>
        <w:tc>
          <w:tcPr>
            <w:tcW w:w="95" w:type="dxa"/>
          </w:tcPr>
          <w:p w14:paraId="2127B5D8" w14:textId="77777777" w:rsidR="00A3066C" w:rsidRDefault="00A3066C">
            <w:pPr>
              <w:pStyle w:val="TableParagraph"/>
              <w:rPr>
                <w:rFonts w:ascii="Times New Roman"/>
                <w:sz w:val="2"/>
              </w:rPr>
            </w:pPr>
          </w:p>
        </w:tc>
        <w:tc>
          <w:tcPr>
            <w:tcW w:w="1117" w:type="dxa"/>
          </w:tcPr>
          <w:p w14:paraId="2127B5D9" w14:textId="77777777" w:rsidR="00A3066C" w:rsidRDefault="00A3066C">
            <w:pPr>
              <w:pStyle w:val="TableParagraph"/>
              <w:rPr>
                <w:rFonts w:ascii="Times New Roman"/>
                <w:sz w:val="2"/>
              </w:rPr>
            </w:pPr>
          </w:p>
        </w:tc>
        <w:tc>
          <w:tcPr>
            <w:tcW w:w="95" w:type="dxa"/>
          </w:tcPr>
          <w:p w14:paraId="2127B5DA" w14:textId="77777777" w:rsidR="00A3066C" w:rsidRDefault="00A3066C">
            <w:pPr>
              <w:pStyle w:val="TableParagraph"/>
              <w:rPr>
                <w:rFonts w:ascii="Times New Roman"/>
                <w:sz w:val="2"/>
              </w:rPr>
            </w:pPr>
          </w:p>
        </w:tc>
        <w:tc>
          <w:tcPr>
            <w:tcW w:w="1261" w:type="dxa"/>
          </w:tcPr>
          <w:p w14:paraId="2127B5DB" w14:textId="77777777" w:rsidR="00A3066C" w:rsidRDefault="00A3066C">
            <w:pPr>
              <w:pStyle w:val="TableParagraph"/>
              <w:rPr>
                <w:rFonts w:ascii="Times New Roman"/>
                <w:sz w:val="2"/>
              </w:rPr>
            </w:pPr>
          </w:p>
        </w:tc>
        <w:tc>
          <w:tcPr>
            <w:tcW w:w="95" w:type="dxa"/>
          </w:tcPr>
          <w:p w14:paraId="2127B5DC" w14:textId="77777777" w:rsidR="00A3066C" w:rsidRDefault="00A3066C">
            <w:pPr>
              <w:pStyle w:val="TableParagraph"/>
              <w:rPr>
                <w:rFonts w:ascii="Times New Roman"/>
                <w:sz w:val="2"/>
              </w:rPr>
            </w:pPr>
          </w:p>
        </w:tc>
        <w:tc>
          <w:tcPr>
            <w:tcW w:w="1276" w:type="dxa"/>
          </w:tcPr>
          <w:p w14:paraId="2127B5DD" w14:textId="77777777" w:rsidR="00A3066C" w:rsidRDefault="00A3066C">
            <w:pPr>
              <w:pStyle w:val="TableParagraph"/>
              <w:rPr>
                <w:rFonts w:ascii="Times New Roman"/>
                <w:sz w:val="2"/>
              </w:rPr>
            </w:pPr>
          </w:p>
        </w:tc>
      </w:tr>
      <w:tr w:rsidR="00A3066C" w14:paraId="2127B5EE" w14:textId="77777777">
        <w:trPr>
          <w:trHeight w:val="1189"/>
        </w:trPr>
        <w:tc>
          <w:tcPr>
            <w:tcW w:w="6389" w:type="dxa"/>
          </w:tcPr>
          <w:p w14:paraId="2127B5DF" w14:textId="77777777" w:rsidR="00A3066C" w:rsidRDefault="000A1F0C">
            <w:pPr>
              <w:pStyle w:val="TableParagraph"/>
              <w:spacing w:line="266" w:lineRule="exact"/>
              <w:ind w:left="42"/>
              <w:rPr>
                <w:b/>
                <w:sz w:val="24"/>
              </w:rPr>
            </w:pPr>
            <w:r>
              <w:rPr>
                <w:b/>
                <w:sz w:val="24"/>
              </w:rPr>
              <w:t>Duct</w:t>
            </w:r>
            <w:r>
              <w:rPr>
                <w:b/>
                <w:spacing w:val="-4"/>
                <w:sz w:val="24"/>
              </w:rPr>
              <w:t xml:space="preserve"> </w:t>
            </w:r>
            <w:r>
              <w:rPr>
                <w:b/>
                <w:spacing w:val="-2"/>
                <w:sz w:val="24"/>
              </w:rPr>
              <w:t>Sealing</w:t>
            </w:r>
          </w:p>
          <w:p w14:paraId="2127B5E0" w14:textId="77777777" w:rsidR="00A3066C" w:rsidRDefault="00A3066C">
            <w:pPr>
              <w:pStyle w:val="TableParagraph"/>
              <w:spacing w:before="123"/>
              <w:rPr>
                <w:b/>
                <w:sz w:val="24"/>
              </w:rPr>
            </w:pPr>
          </w:p>
          <w:p w14:paraId="2127B5E1" w14:textId="77777777" w:rsidR="00A3066C" w:rsidRDefault="000A1F0C">
            <w:pPr>
              <w:pStyle w:val="TableParagraph"/>
              <w:numPr>
                <w:ilvl w:val="0"/>
                <w:numId w:val="6"/>
              </w:numPr>
              <w:tabs>
                <w:tab w:val="left" w:pos="478"/>
              </w:tabs>
              <w:ind w:left="478" w:hanging="124"/>
              <w:rPr>
                <w:i/>
                <w:sz w:val="18"/>
              </w:rPr>
            </w:pPr>
            <w:r>
              <w:rPr>
                <w:i/>
                <w:sz w:val="18"/>
              </w:rPr>
              <w:t>Utilities</w:t>
            </w:r>
            <w:r>
              <w:rPr>
                <w:i/>
                <w:spacing w:val="-4"/>
                <w:sz w:val="18"/>
              </w:rPr>
              <w:t xml:space="preserve"> </w:t>
            </w:r>
            <w:r>
              <w:rPr>
                <w:i/>
                <w:sz w:val="18"/>
              </w:rPr>
              <w:t>-</w:t>
            </w:r>
            <w:r>
              <w:rPr>
                <w:i/>
                <w:spacing w:val="-1"/>
                <w:sz w:val="18"/>
              </w:rPr>
              <w:t xml:space="preserve"> </w:t>
            </w:r>
            <w:r>
              <w:rPr>
                <w:i/>
                <w:sz w:val="18"/>
              </w:rPr>
              <w:t>only</w:t>
            </w:r>
            <w:r>
              <w:rPr>
                <w:i/>
                <w:spacing w:val="-3"/>
                <w:sz w:val="18"/>
              </w:rPr>
              <w:t xml:space="preserve"> </w:t>
            </w:r>
            <w:r>
              <w:rPr>
                <w:i/>
                <w:sz w:val="18"/>
              </w:rPr>
              <w:t>applicable</w:t>
            </w:r>
            <w:r>
              <w:rPr>
                <w:i/>
                <w:spacing w:val="-3"/>
                <w:sz w:val="18"/>
              </w:rPr>
              <w:t xml:space="preserve"> </w:t>
            </w:r>
            <w:r>
              <w:rPr>
                <w:i/>
                <w:sz w:val="18"/>
              </w:rPr>
              <w:t>to</w:t>
            </w:r>
            <w:r>
              <w:rPr>
                <w:i/>
                <w:spacing w:val="-3"/>
                <w:sz w:val="18"/>
              </w:rPr>
              <w:t xml:space="preserve"> </w:t>
            </w:r>
            <w:r>
              <w:rPr>
                <w:i/>
                <w:sz w:val="18"/>
              </w:rPr>
              <w:t>furnace</w:t>
            </w:r>
            <w:r>
              <w:rPr>
                <w:i/>
                <w:spacing w:val="-3"/>
                <w:sz w:val="18"/>
              </w:rPr>
              <w:t xml:space="preserve"> </w:t>
            </w:r>
            <w:r>
              <w:rPr>
                <w:i/>
                <w:sz w:val="18"/>
              </w:rPr>
              <w:t>ducts</w:t>
            </w:r>
            <w:r>
              <w:rPr>
                <w:i/>
                <w:spacing w:val="-3"/>
                <w:sz w:val="18"/>
              </w:rPr>
              <w:t xml:space="preserve"> </w:t>
            </w:r>
            <w:r>
              <w:rPr>
                <w:i/>
                <w:sz w:val="18"/>
              </w:rPr>
              <w:t>in</w:t>
            </w:r>
            <w:r>
              <w:rPr>
                <w:i/>
                <w:spacing w:val="-3"/>
                <w:sz w:val="18"/>
              </w:rPr>
              <w:t xml:space="preserve"> </w:t>
            </w:r>
            <w:r>
              <w:rPr>
                <w:i/>
                <w:sz w:val="18"/>
              </w:rPr>
              <w:t>unconditioned</w:t>
            </w:r>
            <w:r>
              <w:rPr>
                <w:i/>
                <w:spacing w:val="-3"/>
                <w:sz w:val="18"/>
              </w:rPr>
              <w:t xml:space="preserve"> </w:t>
            </w:r>
            <w:r>
              <w:rPr>
                <w:i/>
                <w:spacing w:val="-2"/>
                <w:sz w:val="18"/>
              </w:rPr>
              <w:t>spaces</w:t>
            </w:r>
          </w:p>
          <w:p w14:paraId="2127B5E2" w14:textId="77777777" w:rsidR="00A3066C" w:rsidRDefault="000A1F0C">
            <w:pPr>
              <w:pStyle w:val="TableParagraph"/>
              <w:numPr>
                <w:ilvl w:val="0"/>
                <w:numId w:val="6"/>
              </w:numPr>
              <w:tabs>
                <w:tab w:val="left" w:pos="478"/>
              </w:tabs>
              <w:spacing w:before="96" w:line="201" w:lineRule="exact"/>
              <w:ind w:left="478" w:hanging="124"/>
              <w:rPr>
                <w:b/>
                <w:i/>
                <w:sz w:val="18"/>
              </w:rPr>
            </w:pPr>
            <w:r>
              <w:rPr>
                <w:i/>
                <w:sz w:val="18"/>
              </w:rPr>
              <w:t>DOE</w:t>
            </w:r>
            <w:r>
              <w:rPr>
                <w:i/>
                <w:spacing w:val="-1"/>
                <w:sz w:val="18"/>
              </w:rPr>
              <w:t xml:space="preserve"> </w:t>
            </w:r>
            <w:r>
              <w:rPr>
                <w:i/>
                <w:sz w:val="18"/>
              </w:rPr>
              <w:t>can</w:t>
            </w:r>
            <w:r>
              <w:rPr>
                <w:i/>
                <w:spacing w:val="1"/>
                <w:sz w:val="18"/>
              </w:rPr>
              <w:t xml:space="preserve"> </w:t>
            </w:r>
            <w:r>
              <w:rPr>
                <w:i/>
                <w:sz w:val="18"/>
              </w:rPr>
              <w:t>pay</w:t>
            </w:r>
            <w:r>
              <w:rPr>
                <w:i/>
                <w:spacing w:val="-17"/>
                <w:sz w:val="18"/>
              </w:rPr>
              <w:t xml:space="preserve"> </w:t>
            </w:r>
            <w:r>
              <w:rPr>
                <w:b/>
                <w:i/>
                <w:spacing w:val="34"/>
                <w:sz w:val="18"/>
                <w:u w:val="single"/>
              </w:rPr>
              <w:t xml:space="preserve"> </w:t>
            </w:r>
            <w:r>
              <w:rPr>
                <w:b/>
                <w:i/>
                <w:sz w:val="18"/>
                <w:u w:val="single"/>
              </w:rPr>
              <w:t>only</w:t>
            </w:r>
            <w:r>
              <w:rPr>
                <w:b/>
                <w:i/>
                <w:spacing w:val="1"/>
                <w:sz w:val="18"/>
                <w:u w:val="single"/>
              </w:rPr>
              <w:t xml:space="preserve"> </w:t>
            </w:r>
            <w:r>
              <w:rPr>
                <w:b/>
                <w:i/>
                <w:sz w:val="18"/>
                <w:u w:val="single"/>
              </w:rPr>
              <w:t>if</w:t>
            </w:r>
            <w:r>
              <w:rPr>
                <w:b/>
                <w:i/>
                <w:spacing w:val="4"/>
                <w:sz w:val="18"/>
                <w:u w:val="single"/>
              </w:rPr>
              <w:t xml:space="preserve"> </w:t>
            </w:r>
            <w:r>
              <w:rPr>
                <w:b/>
                <w:i/>
                <w:sz w:val="18"/>
                <w:u w:val="single"/>
              </w:rPr>
              <w:t>done</w:t>
            </w:r>
            <w:r>
              <w:rPr>
                <w:b/>
                <w:i/>
                <w:spacing w:val="1"/>
                <w:sz w:val="18"/>
                <w:u w:val="single"/>
              </w:rPr>
              <w:t xml:space="preserve"> </w:t>
            </w:r>
            <w:r>
              <w:rPr>
                <w:b/>
                <w:i/>
                <w:sz w:val="18"/>
                <w:u w:val="single"/>
              </w:rPr>
              <w:t>as</w:t>
            </w:r>
            <w:r>
              <w:rPr>
                <w:b/>
                <w:i/>
                <w:spacing w:val="-4"/>
                <w:sz w:val="18"/>
                <w:u w:val="single"/>
              </w:rPr>
              <w:t xml:space="preserve"> </w:t>
            </w:r>
            <w:r>
              <w:rPr>
                <w:b/>
                <w:i/>
                <w:sz w:val="18"/>
                <w:u w:val="single"/>
              </w:rPr>
              <w:t xml:space="preserve">an </w:t>
            </w:r>
            <w:r>
              <w:rPr>
                <w:b/>
                <w:i/>
                <w:spacing w:val="-5"/>
                <w:sz w:val="18"/>
                <w:u w:val="single"/>
              </w:rPr>
              <w:t>ECM</w:t>
            </w:r>
          </w:p>
        </w:tc>
        <w:tc>
          <w:tcPr>
            <w:tcW w:w="1129" w:type="dxa"/>
            <w:tcBorders>
              <w:right w:val="nil"/>
            </w:tcBorders>
          </w:tcPr>
          <w:p w14:paraId="2127B5E3" w14:textId="77777777" w:rsidR="00A3066C" w:rsidRDefault="000A1F0C">
            <w:pPr>
              <w:pStyle w:val="TableParagraph"/>
              <w:spacing w:before="28"/>
              <w:ind w:left="17" w:right="5"/>
              <w:jc w:val="center"/>
              <w:rPr>
                <w:b/>
                <w:sz w:val="20"/>
              </w:rPr>
            </w:pPr>
            <w:r>
              <w:rPr>
                <w:b/>
                <w:spacing w:val="-4"/>
                <w:sz w:val="20"/>
              </w:rPr>
              <w:t>$350</w:t>
            </w:r>
          </w:p>
        </w:tc>
        <w:tc>
          <w:tcPr>
            <w:tcW w:w="1108" w:type="dxa"/>
            <w:tcBorders>
              <w:left w:val="nil"/>
            </w:tcBorders>
          </w:tcPr>
          <w:p w14:paraId="2127B5E4" w14:textId="77777777" w:rsidR="00A3066C" w:rsidRDefault="000A1F0C">
            <w:pPr>
              <w:pStyle w:val="TableParagraph"/>
              <w:spacing w:before="28"/>
              <w:ind w:left="37" w:right="5"/>
              <w:jc w:val="center"/>
              <w:rPr>
                <w:b/>
                <w:sz w:val="20"/>
              </w:rPr>
            </w:pPr>
            <w:r>
              <w:rPr>
                <w:b/>
                <w:spacing w:val="-4"/>
                <w:sz w:val="20"/>
              </w:rPr>
              <w:t>$350</w:t>
            </w:r>
          </w:p>
        </w:tc>
        <w:tc>
          <w:tcPr>
            <w:tcW w:w="96" w:type="dxa"/>
          </w:tcPr>
          <w:p w14:paraId="2127B5E5" w14:textId="77777777" w:rsidR="00A3066C" w:rsidRDefault="00A3066C">
            <w:pPr>
              <w:pStyle w:val="TableParagraph"/>
              <w:rPr>
                <w:rFonts w:ascii="Times New Roman"/>
                <w:sz w:val="18"/>
              </w:rPr>
            </w:pPr>
          </w:p>
        </w:tc>
        <w:tc>
          <w:tcPr>
            <w:tcW w:w="1129" w:type="dxa"/>
            <w:tcBorders>
              <w:right w:val="nil"/>
            </w:tcBorders>
          </w:tcPr>
          <w:p w14:paraId="2127B5E6" w14:textId="77777777" w:rsidR="00A3066C" w:rsidRDefault="000A1F0C">
            <w:pPr>
              <w:pStyle w:val="TableParagraph"/>
              <w:spacing w:before="28"/>
              <w:ind w:left="17" w:right="5"/>
              <w:jc w:val="center"/>
              <w:rPr>
                <w:b/>
                <w:sz w:val="20"/>
              </w:rPr>
            </w:pPr>
            <w:r>
              <w:rPr>
                <w:b/>
                <w:spacing w:val="-4"/>
                <w:sz w:val="20"/>
              </w:rPr>
              <w:t>$350</w:t>
            </w:r>
          </w:p>
        </w:tc>
        <w:tc>
          <w:tcPr>
            <w:tcW w:w="1107" w:type="dxa"/>
            <w:tcBorders>
              <w:left w:val="nil"/>
            </w:tcBorders>
          </w:tcPr>
          <w:p w14:paraId="2127B5E7" w14:textId="77777777" w:rsidR="00A3066C" w:rsidRDefault="000A1F0C">
            <w:pPr>
              <w:pStyle w:val="TableParagraph"/>
              <w:spacing w:before="28"/>
              <w:ind w:left="43" w:right="10"/>
              <w:jc w:val="center"/>
              <w:rPr>
                <w:b/>
                <w:sz w:val="20"/>
              </w:rPr>
            </w:pPr>
            <w:r>
              <w:rPr>
                <w:b/>
                <w:spacing w:val="-4"/>
                <w:sz w:val="20"/>
              </w:rPr>
              <w:t>$350</w:t>
            </w:r>
          </w:p>
        </w:tc>
        <w:tc>
          <w:tcPr>
            <w:tcW w:w="95" w:type="dxa"/>
          </w:tcPr>
          <w:p w14:paraId="2127B5E8" w14:textId="77777777" w:rsidR="00A3066C" w:rsidRDefault="00A3066C">
            <w:pPr>
              <w:pStyle w:val="TableParagraph"/>
              <w:rPr>
                <w:rFonts w:ascii="Times New Roman"/>
                <w:sz w:val="18"/>
              </w:rPr>
            </w:pPr>
          </w:p>
        </w:tc>
        <w:tc>
          <w:tcPr>
            <w:tcW w:w="1117" w:type="dxa"/>
          </w:tcPr>
          <w:p w14:paraId="2127B5E9" w14:textId="77777777" w:rsidR="00A3066C" w:rsidRDefault="000A1F0C">
            <w:pPr>
              <w:pStyle w:val="TableParagraph"/>
              <w:spacing w:before="28"/>
              <w:ind w:left="43" w:right="5"/>
              <w:jc w:val="center"/>
              <w:rPr>
                <w:b/>
                <w:sz w:val="20"/>
              </w:rPr>
            </w:pPr>
            <w:r>
              <w:rPr>
                <w:b/>
                <w:spacing w:val="-4"/>
                <w:sz w:val="20"/>
              </w:rPr>
              <w:t>$350</w:t>
            </w:r>
          </w:p>
        </w:tc>
        <w:tc>
          <w:tcPr>
            <w:tcW w:w="95" w:type="dxa"/>
          </w:tcPr>
          <w:p w14:paraId="2127B5EA" w14:textId="77777777" w:rsidR="00A3066C" w:rsidRDefault="00A3066C">
            <w:pPr>
              <w:pStyle w:val="TableParagraph"/>
              <w:rPr>
                <w:rFonts w:ascii="Times New Roman"/>
                <w:sz w:val="18"/>
              </w:rPr>
            </w:pPr>
          </w:p>
        </w:tc>
        <w:tc>
          <w:tcPr>
            <w:tcW w:w="1261" w:type="dxa"/>
          </w:tcPr>
          <w:p w14:paraId="2127B5EB" w14:textId="77777777" w:rsidR="00A3066C" w:rsidRDefault="000A1F0C">
            <w:pPr>
              <w:pStyle w:val="TableParagraph"/>
              <w:spacing w:before="28"/>
              <w:ind w:left="43"/>
              <w:jc w:val="center"/>
              <w:rPr>
                <w:b/>
                <w:sz w:val="20"/>
              </w:rPr>
            </w:pPr>
            <w:r>
              <w:rPr>
                <w:b/>
                <w:spacing w:val="-4"/>
                <w:sz w:val="20"/>
              </w:rPr>
              <w:t>Yes*</w:t>
            </w:r>
          </w:p>
        </w:tc>
        <w:tc>
          <w:tcPr>
            <w:tcW w:w="95" w:type="dxa"/>
          </w:tcPr>
          <w:p w14:paraId="2127B5EC" w14:textId="77777777" w:rsidR="00A3066C" w:rsidRDefault="00A3066C">
            <w:pPr>
              <w:pStyle w:val="TableParagraph"/>
              <w:rPr>
                <w:rFonts w:ascii="Times New Roman"/>
                <w:sz w:val="18"/>
              </w:rPr>
            </w:pPr>
          </w:p>
        </w:tc>
        <w:tc>
          <w:tcPr>
            <w:tcW w:w="1276" w:type="dxa"/>
          </w:tcPr>
          <w:p w14:paraId="2127B5ED" w14:textId="77777777" w:rsidR="00A3066C" w:rsidRDefault="000A1F0C">
            <w:pPr>
              <w:pStyle w:val="TableParagraph"/>
              <w:spacing w:before="28"/>
              <w:ind w:left="52"/>
              <w:jc w:val="center"/>
              <w:rPr>
                <w:b/>
                <w:sz w:val="20"/>
              </w:rPr>
            </w:pPr>
            <w:r>
              <w:rPr>
                <w:b/>
                <w:spacing w:val="-5"/>
                <w:sz w:val="20"/>
              </w:rPr>
              <w:t>Yes</w:t>
            </w:r>
          </w:p>
        </w:tc>
      </w:tr>
      <w:tr w:rsidR="00A3066C" w14:paraId="2127B5F9" w14:textId="77777777">
        <w:trPr>
          <w:trHeight w:val="80"/>
        </w:trPr>
        <w:tc>
          <w:tcPr>
            <w:tcW w:w="6389" w:type="dxa"/>
            <w:tcBorders>
              <w:left w:val="nil"/>
            </w:tcBorders>
          </w:tcPr>
          <w:p w14:paraId="2127B5EF" w14:textId="77777777" w:rsidR="00A3066C" w:rsidRDefault="00A3066C">
            <w:pPr>
              <w:pStyle w:val="TableParagraph"/>
              <w:rPr>
                <w:rFonts w:ascii="Times New Roman"/>
                <w:sz w:val="2"/>
              </w:rPr>
            </w:pPr>
          </w:p>
        </w:tc>
        <w:tc>
          <w:tcPr>
            <w:tcW w:w="2237" w:type="dxa"/>
            <w:gridSpan w:val="2"/>
          </w:tcPr>
          <w:p w14:paraId="2127B5F0" w14:textId="77777777" w:rsidR="00A3066C" w:rsidRDefault="00A3066C">
            <w:pPr>
              <w:pStyle w:val="TableParagraph"/>
              <w:rPr>
                <w:rFonts w:ascii="Times New Roman"/>
                <w:sz w:val="2"/>
              </w:rPr>
            </w:pPr>
          </w:p>
        </w:tc>
        <w:tc>
          <w:tcPr>
            <w:tcW w:w="96" w:type="dxa"/>
          </w:tcPr>
          <w:p w14:paraId="2127B5F1" w14:textId="77777777" w:rsidR="00A3066C" w:rsidRDefault="00A3066C">
            <w:pPr>
              <w:pStyle w:val="TableParagraph"/>
              <w:rPr>
                <w:rFonts w:ascii="Times New Roman"/>
                <w:sz w:val="2"/>
              </w:rPr>
            </w:pPr>
          </w:p>
        </w:tc>
        <w:tc>
          <w:tcPr>
            <w:tcW w:w="2236" w:type="dxa"/>
            <w:gridSpan w:val="2"/>
          </w:tcPr>
          <w:p w14:paraId="2127B5F2" w14:textId="77777777" w:rsidR="00A3066C" w:rsidRDefault="00A3066C">
            <w:pPr>
              <w:pStyle w:val="TableParagraph"/>
              <w:rPr>
                <w:rFonts w:ascii="Times New Roman"/>
                <w:sz w:val="2"/>
              </w:rPr>
            </w:pPr>
          </w:p>
        </w:tc>
        <w:tc>
          <w:tcPr>
            <w:tcW w:w="95" w:type="dxa"/>
          </w:tcPr>
          <w:p w14:paraId="2127B5F3" w14:textId="77777777" w:rsidR="00A3066C" w:rsidRDefault="00A3066C">
            <w:pPr>
              <w:pStyle w:val="TableParagraph"/>
              <w:rPr>
                <w:rFonts w:ascii="Times New Roman"/>
                <w:sz w:val="2"/>
              </w:rPr>
            </w:pPr>
          </w:p>
        </w:tc>
        <w:tc>
          <w:tcPr>
            <w:tcW w:w="1117" w:type="dxa"/>
          </w:tcPr>
          <w:p w14:paraId="2127B5F4" w14:textId="77777777" w:rsidR="00A3066C" w:rsidRDefault="00A3066C">
            <w:pPr>
              <w:pStyle w:val="TableParagraph"/>
              <w:rPr>
                <w:rFonts w:ascii="Times New Roman"/>
                <w:sz w:val="2"/>
              </w:rPr>
            </w:pPr>
          </w:p>
        </w:tc>
        <w:tc>
          <w:tcPr>
            <w:tcW w:w="95" w:type="dxa"/>
          </w:tcPr>
          <w:p w14:paraId="2127B5F5" w14:textId="77777777" w:rsidR="00A3066C" w:rsidRDefault="00A3066C">
            <w:pPr>
              <w:pStyle w:val="TableParagraph"/>
              <w:rPr>
                <w:rFonts w:ascii="Times New Roman"/>
                <w:sz w:val="2"/>
              </w:rPr>
            </w:pPr>
          </w:p>
        </w:tc>
        <w:tc>
          <w:tcPr>
            <w:tcW w:w="1261" w:type="dxa"/>
          </w:tcPr>
          <w:p w14:paraId="2127B5F6" w14:textId="77777777" w:rsidR="00A3066C" w:rsidRDefault="00A3066C">
            <w:pPr>
              <w:pStyle w:val="TableParagraph"/>
              <w:rPr>
                <w:rFonts w:ascii="Times New Roman"/>
                <w:sz w:val="2"/>
              </w:rPr>
            </w:pPr>
          </w:p>
        </w:tc>
        <w:tc>
          <w:tcPr>
            <w:tcW w:w="95" w:type="dxa"/>
          </w:tcPr>
          <w:p w14:paraId="2127B5F7" w14:textId="77777777" w:rsidR="00A3066C" w:rsidRDefault="00A3066C">
            <w:pPr>
              <w:pStyle w:val="TableParagraph"/>
              <w:rPr>
                <w:rFonts w:ascii="Times New Roman"/>
                <w:sz w:val="2"/>
              </w:rPr>
            </w:pPr>
          </w:p>
        </w:tc>
        <w:tc>
          <w:tcPr>
            <w:tcW w:w="1276" w:type="dxa"/>
          </w:tcPr>
          <w:p w14:paraId="2127B5F8" w14:textId="77777777" w:rsidR="00A3066C" w:rsidRDefault="00A3066C">
            <w:pPr>
              <w:pStyle w:val="TableParagraph"/>
              <w:rPr>
                <w:rFonts w:ascii="Times New Roman"/>
                <w:sz w:val="2"/>
              </w:rPr>
            </w:pPr>
          </w:p>
        </w:tc>
      </w:tr>
      <w:tr w:rsidR="00A3066C" w14:paraId="2127B608" w14:textId="77777777">
        <w:trPr>
          <w:trHeight w:val="887"/>
        </w:trPr>
        <w:tc>
          <w:tcPr>
            <w:tcW w:w="6389" w:type="dxa"/>
          </w:tcPr>
          <w:p w14:paraId="2127B5FA" w14:textId="77777777" w:rsidR="00A3066C" w:rsidRDefault="000A1F0C">
            <w:pPr>
              <w:pStyle w:val="TableParagraph"/>
              <w:spacing w:line="266" w:lineRule="exact"/>
              <w:ind w:left="42"/>
              <w:rPr>
                <w:b/>
                <w:sz w:val="24"/>
              </w:rPr>
            </w:pPr>
            <w:r>
              <w:rPr>
                <w:b/>
                <w:sz w:val="24"/>
              </w:rPr>
              <w:t>Incidental Repair</w:t>
            </w:r>
            <w:r>
              <w:rPr>
                <w:b/>
                <w:spacing w:val="-3"/>
                <w:sz w:val="24"/>
              </w:rPr>
              <w:t xml:space="preserve"> </w:t>
            </w:r>
            <w:r>
              <w:rPr>
                <w:b/>
                <w:sz w:val="24"/>
              </w:rPr>
              <w:t>Measures (must</w:t>
            </w:r>
            <w:r>
              <w:rPr>
                <w:b/>
                <w:spacing w:val="1"/>
                <w:sz w:val="24"/>
              </w:rPr>
              <w:t xml:space="preserve"> </w:t>
            </w:r>
            <w:r>
              <w:rPr>
                <w:b/>
                <w:sz w:val="24"/>
              </w:rPr>
              <w:t>be tied to</w:t>
            </w:r>
            <w:r>
              <w:rPr>
                <w:b/>
                <w:spacing w:val="1"/>
                <w:sz w:val="24"/>
              </w:rPr>
              <w:t xml:space="preserve"> </w:t>
            </w:r>
            <w:r>
              <w:rPr>
                <w:b/>
                <w:sz w:val="24"/>
              </w:rPr>
              <w:t>an</w:t>
            </w:r>
            <w:r>
              <w:rPr>
                <w:b/>
                <w:spacing w:val="-3"/>
                <w:sz w:val="24"/>
              </w:rPr>
              <w:t xml:space="preserve"> </w:t>
            </w:r>
            <w:r>
              <w:rPr>
                <w:b/>
                <w:spacing w:val="-4"/>
                <w:sz w:val="24"/>
              </w:rPr>
              <w:t>ECM)</w:t>
            </w:r>
          </w:p>
          <w:p w14:paraId="2127B5FB" w14:textId="77777777" w:rsidR="00A3066C" w:rsidRDefault="00A3066C">
            <w:pPr>
              <w:pStyle w:val="TableParagraph"/>
              <w:spacing w:before="123"/>
              <w:rPr>
                <w:b/>
                <w:sz w:val="24"/>
              </w:rPr>
            </w:pPr>
          </w:p>
          <w:p w14:paraId="2127B5FC" w14:textId="77777777" w:rsidR="00A3066C" w:rsidRDefault="000A1F0C">
            <w:pPr>
              <w:pStyle w:val="TableParagraph"/>
              <w:spacing w:line="201" w:lineRule="exact"/>
              <w:ind w:left="354"/>
              <w:rPr>
                <w:i/>
                <w:sz w:val="18"/>
              </w:rPr>
            </w:pPr>
            <w:r>
              <w:rPr>
                <w:i/>
                <w:sz w:val="18"/>
              </w:rPr>
              <w:t>*</w:t>
            </w:r>
            <w:r>
              <w:rPr>
                <w:i/>
                <w:spacing w:val="1"/>
                <w:sz w:val="18"/>
              </w:rPr>
              <w:t xml:space="preserve"> </w:t>
            </w:r>
            <w:r>
              <w:rPr>
                <w:i/>
                <w:sz w:val="18"/>
              </w:rPr>
              <w:t>Utilities</w:t>
            </w:r>
            <w:r>
              <w:rPr>
                <w:i/>
                <w:spacing w:val="1"/>
                <w:sz w:val="18"/>
              </w:rPr>
              <w:t xml:space="preserve"> </w:t>
            </w:r>
            <w:r>
              <w:rPr>
                <w:i/>
                <w:sz w:val="18"/>
              </w:rPr>
              <w:t>-</w:t>
            </w:r>
            <w:r>
              <w:rPr>
                <w:i/>
                <w:spacing w:val="2"/>
                <w:sz w:val="18"/>
              </w:rPr>
              <w:t xml:space="preserve"> </w:t>
            </w:r>
            <w:r>
              <w:rPr>
                <w:i/>
                <w:sz w:val="18"/>
              </w:rPr>
              <w:t>may</w:t>
            </w:r>
            <w:r>
              <w:rPr>
                <w:i/>
                <w:spacing w:val="1"/>
                <w:sz w:val="18"/>
              </w:rPr>
              <w:t xml:space="preserve"> </w:t>
            </w:r>
            <w:r>
              <w:rPr>
                <w:i/>
                <w:sz w:val="18"/>
              </w:rPr>
              <w:t>charge Primary</w:t>
            </w:r>
            <w:r>
              <w:rPr>
                <w:i/>
                <w:spacing w:val="1"/>
                <w:sz w:val="18"/>
              </w:rPr>
              <w:t xml:space="preserve"> </w:t>
            </w:r>
            <w:r>
              <w:rPr>
                <w:i/>
                <w:sz w:val="18"/>
              </w:rPr>
              <w:t>or</w:t>
            </w:r>
            <w:r>
              <w:rPr>
                <w:i/>
                <w:spacing w:val="3"/>
                <w:sz w:val="18"/>
              </w:rPr>
              <w:t xml:space="preserve"> </w:t>
            </w:r>
            <w:r>
              <w:rPr>
                <w:i/>
                <w:sz w:val="18"/>
              </w:rPr>
              <w:t>Secondary for</w:t>
            </w:r>
            <w:r>
              <w:rPr>
                <w:i/>
                <w:spacing w:val="3"/>
                <w:sz w:val="18"/>
              </w:rPr>
              <w:t xml:space="preserve"> </w:t>
            </w:r>
            <w:r>
              <w:rPr>
                <w:i/>
                <w:sz w:val="18"/>
              </w:rPr>
              <w:t>a home,</w:t>
            </w:r>
            <w:r>
              <w:rPr>
                <w:i/>
                <w:spacing w:val="3"/>
                <w:sz w:val="18"/>
              </w:rPr>
              <w:t xml:space="preserve"> </w:t>
            </w:r>
            <w:r>
              <w:rPr>
                <w:i/>
                <w:sz w:val="18"/>
              </w:rPr>
              <w:t>but</w:t>
            </w:r>
            <w:r>
              <w:rPr>
                <w:i/>
                <w:spacing w:val="2"/>
                <w:sz w:val="18"/>
              </w:rPr>
              <w:t xml:space="preserve"> </w:t>
            </w:r>
            <w:r>
              <w:rPr>
                <w:i/>
                <w:sz w:val="18"/>
              </w:rPr>
              <w:t>not</w:t>
            </w:r>
            <w:r>
              <w:rPr>
                <w:i/>
                <w:spacing w:val="3"/>
                <w:sz w:val="18"/>
              </w:rPr>
              <w:t xml:space="preserve"> </w:t>
            </w:r>
            <w:r>
              <w:rPr>
                <w:i/>
                <w:spacing w:val="-4"/>
                <w:sz w:val="18"/>
              </w:rPr>
              <w:t>both</w:t>
            </w:r>
          </w:p>
        </w:tc>
        <w:tc>
          <w:tcPr>
            <w:tcW w:w="1129" w:type="dxa"/>
            <w:tcBorders>
              <w:right w:val="nil"/>
            </w:tcBorders>
          </w:tcPr>
          <w:p w14:paraId="2127B5FD" w14:textId="77777777" w:rsidR="00A3066C" w:rsidRDefault="000A1F0C">
            <w:pPr>
              <w:pStyle w:val="TableParagraph"/>
              <w:spacing w:before="28"/>
              <w:ind w:left="17"/>
              <w:jc w:val="center"/>
              <w:rPr>
                <w:b/>
                <w:sz w:val="20"/>
              </w:rPr>
            </w:pPr>
            <w:r>
              <w:rPr>
                <w:b/>
                <w:spacing w:val="-2"/>
                <w:sz w:val="20"/>
              </w:rPr>
              <w:t>$2,000</w:t>
            </w:r>
          </w:p>
        </w:tc>
        <w:tc>
          <w:tcPr>
            <w:tcW w:w="1108" w:type="dxa"/>
            <w:tcBorders>
              <w:left w:val="nil"/>
            </w:tcBorders>
          </w:tcPr>
          <w:p w14:paraId="2127B5FE" w14:textId="77777777" w:rsidR="00A3066C" w:rsidRDefault="000A1F0C">
            <w:pPr>
              <w:pStyle w:val="TableParagraph"/>
              <w:spacing w:before="28"/>
              <w:ind w:left="37"/>
              <w:jc w:val="center"/>
              <w:rPr>
                <w:b/>
                <w:sz w:val="20"/>
              </w:rPr>
            </w:pPr>
            <w:r>
              <w:rPr>
                <w:b/>
                <w:spacing w:val="-2"/>
                <w:sz w:val="20"/>
              </w:rPr>
              <w:t>$2,000</w:t>
            </w:r>
          </w:p>
        </w:tc>
        <w:tc>
          <w:tcPr>
            <w:tcW w:w="96" w:type="dxa"/>
          </w:tcPr>
          <w:p w14:paraId="2127B5FF" w14:textId="77777777" w:rsidR="00A3066C" w:rsidRDefault="00A3066C">
            <w:pPr>
              <w:pStyle w:val="TableParagraph"/>
              <w:rPr>
                <w:rFonts w:ascii="Times New Roman"/>
                <w:sz w:val="18"/>
              </w:rPr>
            </w:pPr>
          </w:p>
        </w:tc>
        <w:tc>
          <w:tcPr>
            <w:tcW w:w="1129" w:type="dxa"/>
            <w:tcBorders>
              <w:right w:val="nil"/>
            </w:tcBorders>
          </w:tcPr>
          <w:p w14:paraId="2127B600" w14:textId="77777777" w:rsidR="00A3066C" w:rsidRDefault="000A1F0C">
            <w:pPr>
              <w:pStyle w:val="TableParagraph"/>
              <w:spacing w:before="28"/>
              <w:ind w:left="17"/>
              <w:jc w:val="center"/>
              <w:rPr>
                <w:b/>
                <w:sz w:val="20"/>
              </w:rPr>
            </w:pPr>
            <w:r>
              <w:rPr>
                <w:b/>
                <w:spacing w:val="-2"/>
                <w:sz w:val="20"/>
              </w:rPr>
              <w:t>$2,000</w:t>
            </w:r>
          </w:p>
        </w:tc>
        <w:tc>
          <w:tcPr>
            <w:tcW w:w="1107" w:type="dxa"/>
            <w:tcBorders>
              <w:left w:val="nil"/>
            </w:tcBorders>
          </w:tcPr>
          <w:p w14:paraId="2127B601" w14:textId="77777777" w:rsidR="00A3066C" w:rsidRDefault="000A1F0C">
            <w:pPr>
              <w:pStyle w:val="TableParagraph"/>
              <w:spacing w:before="28"/>
              <w:ind w:left="43" w:right="5"/>
              <w:jc w:val="center"/>
              <w:rPr>
                <w:b/>
                <w:sz w:val="20"/>
              </w:rPr>
            </w:pPr>
            <w:r>
              <w:rPr>
                <w:b/>
                <w:spacing w:val="-2"/>
                <w:sz w:val="20"/>
              </w:rPr>
              <w:t>$2,000</w:t>
            </w:r>
          </w:p>
        </w:tc>
        <w:tc>
          <w:tcPr>
            <w:tcW w:w="95" w:type="dxa"/>
          </w:tcPr>
          <w:p w14:paraId="2127B602" w14:textId="77777777" w:rsidR="00A3066C" w:rsidRDefault="00A3066C">
            <w:pPr>
              <w:pStyle w:val="TableParagraph"/>
              <w:rPr>
                <w:rFonts w:ascii="Times New Roman"/>
                <w:sz w:val="18"/>
              </w:rPr>
            </w:pPr>
          </w:p>
        </w:tc>
        <w:tc>
          <w:tcPr>
            <w:tcW w:w="1117" w:type="dxa"/>
          </w:tcPr>
          <w:p w14:paraId="2127B603" w14:textId="77777777" w:rsidR="00A3066C" w:rsidRDefault="000A1F0C">
            <w:pPr>
              <w:pStyle w:val="TableParagraph"/>
              <w:spacing w:before="28"/>
              <w:ind w:left="43"/>
              <w:jc w:val="center"/>
              <w:rPr>
                <w:b/>
                <w:sz w:val="20"/>
              </w:rPr>
            </w:pPr>
            <w:r>
              <w:rPr>
                <w:b/>
                <w:spacing w:val="-2"/>
                <w:sz w:val="20"/>
              </w:rPr>
              <w:t>$2,000</w:t>
            </w:r>
          </w:p>
        </w:tc>
        <w:tc>
          <w:tcPr>
            <w:tcW w:w="95" w:type="dxa"/>
          </w:tcPr>
          <w:p w14:paraId="2127B604" w14:textId="77777777" w:rsidR="00A3066C" w:rsidRDefault="00A3066C">
            <w:pPr>
              <w:pStyle w:val="TableParagraph"/>
              <w:rPr>
                <w:rFonts w:ascii="Times New Roman"/>
                <w:sz w:val="18"/>
              </w:rPr>
            </w:pPr>
          </w:p>
        </w:tc>
        <w:tc>
          <w:tcPr>
            <w:tcW w:w="1261" w:type="dxa"/>
          </w:tcPr>
          <w:p w14:paraId="2127B605" w14:textId="77777777" w:rsidR="00A3066C" w:rsidRDefault="000A1F0C">
            <w:pPr>
              <w:pStyle w:val="TableParagraph"/>
              <w:spacing w:before="28"/>
              <w:ind w:left="43"/>
              <w:jc w:val="center"/>
              <w:rPr>
                <w:b/>
                <w:sz w:val="20"/>
              </w:rPr>
            </w:pPr>
            <w:r>
              <w:rPr>
                <w:b/>
                <w:spacing w:val="-5"/>
                <w:sz w:val="20"/>
              </w:rPr>
              <w:t>Yes</w:t>
            </w:r>
          </w:p>
        </w:tc>
        <w:tc>
          <w:tcPr>
            <w:tcW w:w="95" w:type="dxa"/>
          </w:tcPr>
          <w:p w14:paraId="2127B606" w14:textId="77777777" w:rsidR="00A3066C" w:rsidRDefault="00A3066C">
            <w:pPr>
              <w:pStyle w:val="TableParagraph"/>
              <w:rPr>
                <w:rFonts w:ascii="Times New Roman"/>
                <w:sz w:val="18"/>
              </w:rPr>
            </w:pPr>
          </w:p>
        </w:tc>
        <w:tc>
          <w:tcPr>
            <w:tcW w:w="1276" w:type="dxa"/>
          </w:tcPr>
          <w:p w14:paraId="2127B607" w14:textId="77777777" w:rsidR="00A3066C" w:rsidRDefault="000A1F0C">
            <w:pPr>
              <w:pStyle w:val="TableParagraph"/>
              <w:spacing w:before="28"/>
              <w:ind w:left="52"/>
              <w:jc w:val="center"/>
              <w:rPr>
                <w:b/>
                <w:sz w:val="20"/>
              </w:rPr>
            </w:pPr>
            <w:r>
              <w:rPr>
                <w:b/>
                <w:spacing w:val="-5"/>
                <w:sz w:val="20"/>
              </w:rPr>
              <w:t>Yes</w:t>
            </w:r>
          </w:p>
        </w:tc>
      </w:tr>
      <w:tr w:rsidR="00A3066C" w14:paraId="2127B613" w14:textId="77777777">
        <w:trPr>
          <w:trHeight w:val="80"/>
        </w:trPr>
        <w:tc>
          <w:tcPr>
            <w:tcW w:w="6389" w:type="dxa"/>
            <w:tcBorders>
              <w:left w:val="nil"/>
            </w:tcBorders>
          </w:tcPr>
          <w:p w14:paraId="2127B609" w14:textId="77777777" w:rsidR="00A3066C" w:rsidRDefault="00A3066C">
            <w:pPr>
              <w:pStyle w:val="TableParagraph"/>
              <w:rPr>
                <w:rFonts w:ascii="Times New Roman"/>
                <w:sz w:val="2"/>
              </w:rPr>
            </w:pPr>
          </w:p>
        </w:tc>
        <w:tc>
          <w:tcPr>
            <w:tcW w:w="2237" w:type="dxa"/>
            <w:gridSpan w:val="2"/>
          </w:tcPr>
          <w:p w14:paraId="2127B60A" w14:textId="77777777" w:rsidR="00A3066C" w:rsidRDefault="00A3066C">
            <w:pPr>
              <w:pStyle w:val="TableParagraph"/>
              <w:rPr>
                <w:rFonts w:ascii="Times New Roman"/>
                <w:sz w:val="2"/>
              </w:rPr>
            </w:pPr>
          </w:p>
        </w:tc>
        <w:tc>
          <w:tcPr>
            <w:tcW w:w="96" w:type="dxa"/>
          </w:tcPr>
          <w:p w14:paraId="2127B60B" w14:textId="77777777" w:rsidR="00A3066C" w:rsidRDefault="00A3066C">
            <w:pPr>
              <w:pStyle w:val="TableParagraph"/>
              <w:rPr>
                <w:rFonts w:ascii="Times New Roman"/>
                <w:sz w:val="2"/>
              </w:rPr>
            </w:pPr>
          </w:p>
        </w:tc>
        <w:tc>
          <w:tcPr>
            <w:tcW w:w="2236" w:type="dxa"/>
            <w:gridSpan w:val="2"/>
          </w:tcPr>
          <w:p w14:paraId="2127B60C" w14:textId="77777777" w:rsidR="00A3066C" w:rsidRDefault="00A3066C">
            <w:pPr>
              <w:pStyle w:val="TableParagraph"/>
              <w:rPr>
                <w:rFonts w:ascii="Times New Roman"/>
                <w:sz w:val="2"/>
              </w:rPr>
            </w:pPr>
          </w:p>
        </w:tc>
        <w:tc>
          <w:tcPr>
            <w:tcW w:w="95" w:type="dxa"/>
          </w:tcPr>
          <w:p w14:paraId="2127B60D" w14:textId="77777777" w:rsidR="00A3066C" w:rsidRDefault="00A3066C">
            <w:pPr>
              <w:pStyle w:val="TableParagraph"/>
              <w:rPr>
                <w:rFonts w:ascii="Times New Roman"/>
                <w:sz w:val="2"/>
              </w:rPr>
            </w:pPr>
          </w:p>
        </w:tc>
        <w:tc>
          <w:tcPr>
            <w:tcW w:w="1117" w:type="dxa"/>
          </w:tcPr>
          <w:p w14:paraId="2127B60E" w14:textId="77777777" w:rsidR="00A3066C" w:rsidRDefault="00A3066C">
            <w:pPr>
              <w:pStyle w:val="TableParagraph"/>
              <w:rPr>
                <w:rFonts w:ascii="Times New Roman"/>
                <w:sz w:val="2"/>
              </w:rPr>
            </w:pPr>
          </w:p>
        </w:tc>
        <w:tc>
          <w:tcPr>
            <w:tcW w:w="95" w:type="dxa"/>
          </w:tcPr>
          <w:p w14:paraId="2127B60F" w14:textId="77777777" w:rsidR="00A3066C" w:rsidRDefault="00A3066C">
            <w:pPr>
              <w:pStyle w:val="TableParagraph"/>
              <w:rPr>
                <w:rFonts w:ascii="Times New Roman"/>
                <w:sz w:val="2"/>
              </w:rPr>
            </w:pPr>
          </w:p>
        </w:tc>
        <w:tc>
          <w:tcPr>
            <w:tcW w:w="1261" w:type="dxa"/>
          </w:tcPr>
          <w:p w14:paraId="2127B610" w14:textId="77777777" w:rsidR="00A3066C" w:rsidRDefault="00A3066C">
            <w:pPr>
              <w:pStyle w:val="TableParagraph"/>
              <w:rPr>
                <w:rFonts w:ascii="Times New Roman"/>
                <w:sz w:val="2"/>
              </w:rPr>
            </w:pPr>
          </w:p>
        </w:tc>
        <w:tc>
          <w:tcPr>
            <w:tcW w:w="95" w:type="dxa"/>
          </w:tcPr>
          <w:p w14:paraId="2127B611" w14:textId="77777777" w:rsidR="00A3066C" w:rsidRDefault="00A3066C">
            <w:pPr>
              <w:pStyle w:val="TableParagraph"/>
              <w:rPr>
                <w:rFonts w:ascii="Times New Roman"/>
                <w:sz w:val="2"/>
              </w:rPr>
            </w:pPr>
          </w:p>
        </w:tc>
        <w:tc>
          <w:tcPr>
            <w:tcW w:w="1276" w:type="dxa"/>
          </w:tcPr>
          <w:p w14:paraId="2127B612" w14:textId="77777777" w:rsidR="00A3066C" w:rsidRDefault="00A3066C">
            <w:pPr>
              <w:pStyle w:val="TableParagraph"/>
              <w:rPr>
                <w:rFonts w:ascii="Times New Roman"/>
                <w:sz w:val="2"/>
              </w:rPr>
            </w:pPr>
          </w:p>
        </w:tc>
      </w:tr>
      <w:tr w:rsidR="00A3066C" w14:paraId="2127B623" w14:textId="77777777">
        <w:trPr>
          <w:trHeight w:val="1492"/>
        </w:trPr>
        <w:tc>
          <w:tcPr>
            <w:tcW w:w="6389" w:type="dxa"/>
          </w:tcPr>
          <w:p w14:paraId="2127B614" w14:textId="77777777" w:rsidR="00A3066C" w:rsidRDefault="000A1F0C">
            <w:pPr>
              <w:pStyle w:val="TableParagraph"/>
              <w:spacing w:line="266" w:lineRule="exact"/>
              <w:ind w:left="42"/>
              <w:rPr>
                <w:b/>
                <w:sz w:val="24"/>
              </w:rPr>
            </w:pPr>
            <w:r>
              <w:rPr>
                <w:b/>
                <w:sz w:val="24"/>
              </w:rPr>
              <w:lastRenderedPageBreak/>
              <w:t>Exterior</w:t>
            </w:r>
            <w:r>
              <w:rPr>
                <w:b/>
                <w:spacing w:val="-4"/>
                <w:sz w:val="24"/>
              </w:rPr>
              <w:t xml:space="preserve"> </w:t>
            </w:r>
            <w:r>
              <w:rPr>
                <w:b/>
                <w:spacing w:val="-2"/>
                <w:sz w:val="24"/>
              </w:rPr>
              <w:t>Doors</w:t>
            </w:r>
          </w:p>
          <w:p w14:paraId="2127B615" w14:textId="77777777" w:rsidR="00A3066C" w:rsidRDefault="000A1F0C">
            <w:pPr>
              <w:pStyle w:val="TableParagraph"/>
              <w:numPr>
                <w:ilvl w:val="0"/>
                <w:numId w:val="5"/>
              </w:numPr>
              <w:tabs>
                <w:tab w:val="left" w:pos="478"/>
              </w:tabs>
              <w:spacing w:before="58"/>
              <w:ind w:left="478" w:hanging="124"/>
              <w:jc w:val="both"/>
              <w:rPr>
                <w:b/>
                <w:i/>
                <w:sz w:val="18"/>
              </w:rPr>
            </w:pPr>
            <w:r>
              <w:rPr>
                <w:i/>
                <w:sz w:val="18"/>
              </w:rPr>
              <w:t>DOE can</w:t>
            </w:r>
            <w:r>
              <w:rPr>
                <w:i/>
                <w:spacing w:val="1"/>
                <w:sz w:val="18"/>
              </w:rPr>
              <w:t xml:space="preserve"> </w:t>
            </w:r>
            <w:r>
              <w:rPr>
                <w:i/>
                <w:sz w:val="18"/>
              </w:rPr>
              <w:t>pay</w:t>
            </w:r>
            <w:r>
              <w:rPr>
                <w:i/>
                <w:spacing w:val="35"/>
                <w:sz w:val="18"/>
              </w:rPr>
              <w:t xml:space="preserve"> </w:t>
            </w:r>
            <w:r>
              <w:rPr>
                <w:b/>
                <w:i/>
                <w:sz w:val="18"/>
                <w:u w:val="single"/>
              </w:rPr>
              <w:t>only</w:t>
            </w:r>
            <w:r>
              <w:rPr>
                <w:b/>
                <w:i/>
                <w:spacing w:val="1"/>
                <w:sz w:val="18"/>
                <w:u w:val="single"/>
              </w:rPr>
              <w:t xml:space="preserve"> </w:t>
            </w:r>
            <w:r>
              <w:rPr>
                <w:b/>
                <w:i/>
                <w:sz w:val="18"/>
                <w:u w:val="single"/>
              </w:rPr>
              <w:t>if</w:t>
            </w:r>
            <w:r>
              <w:rPr>
                <w:b/>
                <w:i/>
                <w:spacing w:val="4"/>
                <w:sz w:val="18"/>
                <w:u w:val="single"/>
              </w:rPr>
              <w:t xml:space="preserve"> </w:t>
            </w:r>
            <w:r>
              <w:rPr>
                <w:b/>
                <w:i/>
                <w:sz w:val="18"/>
                <w:u w:val="single"/>
              </w:rPr>
              <w:t>replaced as</w:t>
            </w:r>
            <w:r>
              <w:rPr>
                <w:b/>
                <w:i/>
                <w:spacing w:val="-4"/>
                <w:sz w:val="18"/>
                <w:u w:val="single"/>
              </w:rPr>
              <w:t xml:space="preserve"> </w:t>
            </w:r>
            <w:r>
              <w:rPr>
                <w:b/>
                <w:i/>
                <w:sz w:val="18"/>
                <w:u w:val="single"/>
              </w:rPr>
              <w:t>an</w:t>
            </w:r>
            <w:r>
              <w:rPr>
                <w:b/>
                <w:i/>
                <w:spacing w:val="1"/>
                <w:sz w:val="18"/>
                <w:u w:val="single"/>
              </w:rPr>
              <w:t xml:space="preserve"> </w:t>
            </w:r>
            <w:r>
              <w:rPr>
                <w:b/>
                <w:i/>
                <w:spacing w:val="-5"/>
                <w:sz w:val="18"/>
                <w:u w:val="single"/>
              </w:rPr>
              <w:t>ECM</w:t>
            </w:r>
          </w:p>
          <w:p w14:paraId="2127B616" w14:textId="77777777" w:rsidR="00A3066C" w:rsidRDefault="00A3066C">
            <w:pPr>
              <w:pStyle w:val="TableParagraph"/>
              <w:spacing w:before="23"/>
              <w:rPr>
                <w:b/>
                <w:sz w:val="18"/>
              </w:rPr>
            </w:pPr>
          </w:p>
          <w:p w14:paraId="2127B617" w14:textId="77777777" w:rsidR="00A3066C" w:rsidRDefault="000A1F0C">
            <w:pPr>
              <w:pStyle w:val="TableParagraph"/>
              <w:numPr>
                <w:ilvl w:val="0"/>
                <w:numId w:val="5"/>
              </w:numPr>
              <w:tabs>
                <w:tab w:val="left" w:pos="478"/>
              </w:tabs>
              <w:spacing w:line="273" w:lineRule="auto"/>
              <w:ind w:right="441" w:firstLine="0"/>
              <w:jc w:val="both"/>
              <w:rPr>
                <w:i/>
                <w:sz w:val="18"/>
              </w:rPr>
            </w:pPr>
            <w:r>
              <w:rPr>
                <w:i/>
                <w:sz w:val="18"/>
              </w:rPr>
              <w:t>Utilities - ENERGY STAR certified, equivalent, or better, for exterior doors which are missing or severely deteriorated - may charge max 2 doors per home at $800/each</w:t>
            </w:r>
          </w:p>
        </w:tc>
        <w:tc>
          <w:tcPr>
            <w:tcW w:w="1129" w:type="dxa"/>
            <w:tcBorders>
              <w:right w:val="nil"/>
            </w:tcBorders>
          </w:tcPr>
          <w:p w14:paraId="2127B618" w14:textId="77777777" w:rsidR="00A3066C" w:rsidRDefault="000A1F0C">
            <w:pPr>
              <w:pStyle w:val="TableParagraph"/>
              <w:spacing w:before="28"/>
              <w:ind w:left="17" w:right="5"/>
              <w:jc w:val="center"/>
              <w:rPr>
                <w:b/>
                <w:sz w:val="20"/>
              </w:rPr>
            </w:pPr>
            <w:r>
              <w:rPr>
                <w:b/>
                <w:spacing w:val="-4"/>
                <w:sz w:val="20"/>
              </w:rPr>
              <w:t>$800</w:t>
            </w:r>
          </w:p>
        </w:tc>
        <w:tc>
          <w:tcPr>
            <w:tcW w:w="1108" w:type="dxa"/>
            <w:tcBorders>
              <w:left w:val="nil"/>
            </w:tcBorders>
          </w:tcPr>
          <w:p w14:paraId="2127B619" w14:textId="77777777" w:rsidR="00A3066C" w:rsidRDefault="000A1F0C">
            <w:pPr>
              <w:pStyle w:val="TableParagraph"/>
              <w:spacing w:before="28"/>
              <w:ind w:left="37" w:right="5"/>
              <w:jc w:val="center"/>
              <w:rPr>
                <w:b/>
                <w:sz w:val="20"/>
              </w:rPr>
            </w:pPr>
            <w:r>
              <w:rPr>
                <w:b/>
                <w:spacing w:val="-4"/>
                <w:sz w:val="20"/>
              </w:rPr>
              <w:t>$800</w:t>
            </w:r>
          </w:p>
        </w:tc>
        <w:tc>
          <w:tcPr>
            <w:tcW w:w="96" w:type="dxa"/>
          </w:tcPr>
          <w:p w14:paraId="2127B61A" w14:textId="77777777" w:rsidR="00A3066C" w:rsidRDefault="00A3066C">
            <w:pPr>
              <w:pStyle w:val="TableParagraph"/>
              <w:rPr>
                <w:rFonts w:ascii="Times New Roman"/>
                <w:sz w:val="18"/>
              </w:rPr>
            </w:pPr>
          </w:p>
        </w:tc>
        <w:tc>
          <w:tcPr>
            <w:tcW w:w="1129" w:type="dxa"/>
            <w:tcBorders>
              <w:right w:val="nil"/>
            </w:tcBorders>
          </w:tcPr>
          <w:p w14:paraId="2127B61B" w14:textId="77777777" w:rsidR="00A3066C" w:rsidRDefault="000A1F0C">
            <w:pPr>
              <w:pStyle w:val="TableParagraph"/>
              <w:spacing w:before="28"/>
              <w:ind w:left="17" w:right="5"/>
              <w:jc w:val="center"/>
              <w:rPr>
                <w:b/>
                <w:sz w:val="20"/>
              </w:rPr>
            </w:pPr>
            <w:r>
              <w:rPr>
                <w:b/>
                <w:spacing w:val="-4"/>
                <w:sz w:val="20"/>
              </w:rPr>
              <w:t>$800</w:t>
            </w:r>
          </w:p>
        </w:tc>
        <w:tc>
          <w:tcPr>
            <w:tcW w:w="1107" w:type="dxa"/>
            <w:tcBorders>
              <w:left w:val="nil"/>
            </w:tcBorders>
          </w:tcPr>
          <w:p w14:paraId="2127B61C" w14:textId="77777777" w:rsidR="00A3066C" w:rsidRDefault="000A1F0C">
            <w:pPr>
              <w:pStyle w:val="TableParagraph"/>
              <w:spacing w:before="28"/>
              <w:ind w:left="43" w:right="10"/>
              <w:jc w:val="center"/>
              <w:rPr>
                <w:b/>
                <w:sz w:val="20"/>
              </w:rPr>
            </w:pPr>
            <w:r>
              <w:rPr>
                <w:b/>
                <w:spacing w:val="-4"/>
                <w:sz w:val="20"/>
              </w:rPr>
              <w:t>$800</w:t>
            </w:r>
          </w:p>
        </w:tc>
        <w:tc>
          <w:tcPr>
            <w:tcW w:w="95" w:type="dxa"/>
          </w:tcPr>
          <w:p w14:paraId="2127B61D" w14:textId="77777777" w:rsidR="00A3066C" w:rsidRDefault="00A3066C">
            <w:pPr>
              <w:pStyle w:val="TableParagraph"/>
              <w:rPr>
                <w:rFonts w:ascii="Times New Roman"/>
                <w:sz w:val="18"/>
              </w:rPr>
            </w:pPr>
          </w:p>
        </w:tc>
        <w:tc>
          <w:tcPr>
            <w:tcW w:w="1117" w:type="dxa"/>
          </w:tcPr>
          <w:p w14:paraId="2127B61E" w14:textId="77777777" w:rsidR="00A3066C" w:rsidRDefault="000A1F0C">
            <w:pPr>
              <w:pStyle w:val="TableParagraph"/>
              <w:spacing w:before="28"/>
              <w:ind w:left="43" w:right="5"/>
              <w:jc w:val="center"/>
              <w:rPr>
                <w:b/>
                <w:sz w:val="20"/>
              </w:rPr>
            </w:pPr>
            <w:r>
              <w:rPr>
                <w:b/>
                <w:spacing w:val="-4"/>
                <w:sz w:val="20"/>
              </w:rPr>
              <w:t>$800</w:t>
            </w:r>
          </w:p>
        </w:tc>
        <w:tc>
          <w:tcPr>
            <w:tcW w:w="95" w:type="dxa"/>
          </w:tcPr>
          <w:p w14:paraId="2127B61F" w14:textId="77777777" w:rsidR="00A3066C" w:rsidRDefault="00A3066C">
            <w:pPr>
              <w:pStyle w:val="TableParagraph"/>
              <w:rPr>
                <w:rFonts w:ascii="Times New Roman"/>
                <w:sz w:val="18"/>
              </w:rPr>
            </w:pPr>
          </w:p>
        </w:tc>
        <w:tc>
          <w:tcPr>
            <w:tcW w:w="1261" w:type="dxa"/>
          </w:tcPr>
          <w:p w14:paraId="2127B620" w14:textId="689532F6" w:rsidR="00A3066C" w:rsidRDefault="000A1F0C">
            <w:pPr>
              <w:pStyle w:val="TableParagraph"/>
              <w:spacing w:before="28"/>
              <w:ind w:left="43"/>
              <w:jc w:val="center"/>
              <w:rPr>
                <w:b/>
                <w:sz w:val="20"/>
              </w:rPr>
            </w:pPr>
            <w:r>
              <w:rPr>
                <w:b/>
                <w:spacing w:val="-4"/>
                <w:sz w:val="20"/>
              </w:rPr>
              <w:t>Yes</w:t>
            </w:r>
            <w:del w:id="143" w:author="Taylor, Christine [HHS]" w:date="2025-07-18T13:46:00Z" w16du:dateUtc="2025-07-18T18:46:00Z">
              <w:r w:rsidDel="00EC0C7E">
                <w:rPr>
                  <w:b/>
                  <w:spacing w:val="-4"/>
                  <w:sz w:val="20"/>
                </w:rPr>
                <w:delText>*</w:delText>
              </w:r>
            </w:del>
            <w:ins w:id="144" w:author="Taylor, Christine [HHS]" w:date="2025-07-18T13:46:00Z" w16du:dateUtc="2025-07-18T18:46:00Z">
              <w:r w:rsidR="00EC0C7E">
                <w:rPr>
                  <w:b/>
                  <w:spacing w:val="-4"/>
                  <w:sz w:val="20"/>
                </w:rPr>
                <w:t>(</w:t>
              </w:r>
              <w:r w:rsidR="00350784">
                <w:rPr>
                  <w:b/>
                  <w:spacing w:val="-4"/>
                  <w:sz w:val="20"/>
                </w:rPr>
                <w:t>as</w:t>
              </w:r>
              <w:r w:rsidR="00EC0C7E">
                <w:rPr>
                  <w:b/>
                  <w:spacing w:val="-4"/>
                  <w:sz w:val="20"/>
                </w:rPr>
                <w:t xml:space="preserve"> ECM only)</w:t>
              </w:r>
            </w:ins>
          </w:p>
        </w:tc>
        <w:tc>
          <w:tcPr>
            <w:tcW w:w="95" w:type="dxa"/>
          </w:tcPr>
          <w:p w14:paraId="2127B621" w14:textId="77777777" w:rsidR="00A3066C" w:rsidRDefault="00A3066C">
            <w:pPr>
              <w:pStyle w:val="TableParagraph"/>
              <w:rPr>
                <w:rFonts w:ascii="Times New Roman"/>
                <w:sz w:val="18"/>
              </w:rPr>
            </w:pPr>
          </w:p>
        </w:tc>
        <w:tc>
          <w:tcPr>
            <w:tcW w:w="1276" w:type="dxa"/>
          </w:tcPr>
          <w:p w14:paraId="2127B622" w14:textId="77777777" w:rsidR="00A3066C" w:rsidRDefault="000A1F0C">
            <w:pPr>
              <w:pStyle w:val="TableParagraph"/>
              <w:spacing w:before="28"/>
              <w:ind w:left="52"/>
              <w:jc w:val="center"/>
              <w:rPr>
                <w:b/>
                <w:sz w:val="20"/>
              </w:rPr>
            </w:pPr>
            <w:r>
              <w:rPr>
                <w:b/>
                <w:spacing w:val="-5"/>
                <w:sz w:val="20"/>
              </w:rPr>
              <w:t>Yes</w:t>
            </w:r>
          </w:p>
        </w:tc>
      </w:tr>
    </w:tbl>
    <w:p w14:paraId="2127B624" w14:textId="77777777" w:rsidR="00A3066C" w:rsidRDefault="00A3066C">
      <w:pPr>
        <w:pStyle w:val="TableParagraph"/>
        <w:jc w:val="center"/>
        <w:rPr>
          <w:b/>
          <w:sz w:val="20"/>
        </w:rPr>
        <w:sectPr w:rsidR="00A3066C">
          <w:type w:val="continuous"/>
          <w:pgSz w:w="15840" w:h="12240" w:orient="landscape"/>
          <w:pgMar w:top="1060" w:right="360" w:bottom="740" w:left="0" w:header="0" w:footer="551" w:gutter="0"/>
          <w:cols w:space="720"/>
        </w:sectPr>
      </w:pPr>
    </w:p>
    <w:tbl>
      <w:tblPr>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9"/>
        <w:gridCol w:w="1055"/>
        <w:gridCol w:w="1183"/>
        <w:gridCol w:w="97"/>
        <w:gridCol w:w="1056"/>
        <w:gridCol w:w="1183"/>
        <w:gridCol w:w="97"/>
        <w:gridCol w:w="1119"/>
        <w:gridCol w:w="97"/>
        <w:gridCol w:w="1263"/>
        <w:gridCol w:w="97"/>
        <w:gridCol w:w="1278"/>
      </w:tblGrid>
      <w:tr w:rsidR="00A3066C" w14:paraId="2127B637" w14:textId="77777777">
        <w:trPr>
          <w:trHeight w:val="1319"/>
        </w:trPr>
        <w:tc>
          <w:tcPr>
            <w:tcW w:w="6389" w:type="dxa"/>
            <w:tcBorders>
              <w:top w:val="nil"/>
              <w:left w:val="nil"/>
            </w:tcBorders>
          </w:tcPr>
          <w:p w14:paraId="2127B625" w14:textId="77777777" w:rsidR="00A3066C" w:rsidRDefault="000A1F0C">
            <w:pPr>
              <w:pStyle w:val="TableParagraph"/>
              <w:spacing w:before="119"/>
              <w:ind w:right="50"/>
              <w:jc w:val="center"/>
              <w:rPr>
                <w:b/>
                <w:sz w:val="20"/>
              </w:rPr>
            </w:pPr>
            <w:r>
              <w:rPr>
                <w:b/>
                <w:spacing w:val="-2"/>
                <w:sz w:val="20"/>
              </w:rPr>
              <w:lastRenderedPageBreak/>
              <w:t>MEASURE</w:t>
            </w:r>
          </w:p>
        </w:tc>
        <w:tc>
          <w:tcPr>
            <w:tcW w:w="2238" w:type="dxa"/>
            <w:gridSpan w:val="2"/>
          </w:tcPr>
          <w:p w14:paraId="2127B626" w14:textId="77777777" w:rsidR="00A3066C" w:rsidRDefault="000A1F0C">
            <w:pPr>
              <w:pStyle w:val="TableParagraph"/>
              <w:spacing w:before="119"/>
              <w:ind w:left="33"/>
              <w:jc w:val="center"/>
              <w:rPr>
                <w:b/>
                <w:sz w:val="20"/>
              </w:rPr>
            </w:pPr>
            <w:r>
              <w:rPr>
                <w:b/>
                <w:spacing w:val="-5"/>
                <w:sz w:val="20"/>
              </w:rPr>
              <w:t>MEC</w:t>
            </w:r>
          </w:p>
          <w:p w14:paraId="2127B627" w14:textId="77777777" w:rsidR="00A3066C" w:rsidRDefault="00A3066C">
            <w:pPr>
              <w:pStyle w:val="TableParagraph"/>
              <w:spacing w:before="14"/>
              <w:rPr>
                <w:b/>
                <w:sz w:val="20"/>
              </w:rPr>
            </w:pPr>
          </w:p>
          <w:p w14:paraId="2127B628" w14:textId="77777777" w:rsidR="00A3066C" w:rsidRDefault="000A1F0C">
            <w:pPr>
              <w:pStyle w:val="TableParagraph"/>
              <w:ind w:left="1492"/>
              <w:rPr>
                <w:b/>
                <w:sz w:val="16"/>
              </w:rPr>
            </w:pPr>
            <w:r>
              <w:rPr>
                <w:b/>
                <w:sz w:val="16"/>
              </w:rPr>
              <w:t>S19</w:t>
            </w:r>
            <w:r>
              <w:rPr>
                <w:b/>
                <w:spacing w:val="-9"/>
                <w:sz w:val="16"/>
              </w:rPr>
              <w:t xml:space="preserve"> </w:t>
            </w:r>
            <w:r>
              <w:rPr>
                <w:b/>
                <w:spacing w:val="-10"/>
                <w:sz w:val="16"/>
              </w:rPr>
              <w:t>-</w:t>
            </w:r>
          </w:p>
          <w:p w14:paraId="2127B629" w14:textId="77777777" w:rsidR="00A3066C" w:rsidRDefault="000A1F0C">
            <w:pPr>
              <w:pStyle w:val="TableParagraph"/>
              <w:tabs>
                <w:tab w:val="left" w:pos="1285"/>
                <w:tab w:val="left" w:pos="1477"/>
              </w:tabs>
              <w:spacing w:before="23" w:line="268" w:lineRule="auto"/>
              <w:ind w:left="373" w:right="146" w:hanging="312"/>
              <w:rPr>
                <w:b/>
                <w:sz w:val="16"/>
              </w:rPr>
            </w:pPr>
            <w:r>
              <w:rPr>
                <w:b/>
                <w:sz w:val="16"/>
              </w:rPr>
              <w:t>P19 - primary</w:t>
            </w:r>
            <w:r>
              <w:rPr>
                <w:b/>
                <w:sz w:val="16"/>
              </w:rPr>
              <w:tab/>
            </w:r>
            <w:r>
              <w:rPr>
                <w:b/>
                <w:spacing w:val="-4"/>
                <w:sz w:val="16"/>
              </w:rPr>
              <w:t xml:space="preserve">secondary </w:t>
            </w:r>
            <w:r>
              <w:rPr>
                <w:b/>
                <w:spacing w:val="-2"/>
                <w:sz w:val="16"/>
              </w:rPr>
              <w:t>(gas)</w:t>
            </w:r>
            <w:r>
              <w:rPr>
                <w:b/>
                <w:sz w:val="16"/>
              </w:rPr>
              <w:tab/>
            </w:r>
            <w:r>
              <w:rPr>
                <w:b/>
                <w:sz w:val="16"/>
              </w:rPr>
              <w:tab/>
            </w:r>
            <w:r>
              <w:rPr>
                <w:b/>
                <w:spacing w:val="-2"/>
                <w:sz w:val="16"/>
              </w:rPr>
              <w:t>(elec)</w:t>
            </w:r>
          </w:p>
        </w:tc>
        <w:tc>
          <w:tcPr>
            <w:tcW w:w="97" w:type="dxa"/>
            <w:tcBorders>
              <w:top w:val="nil"/>
            </w:tcBorders>
          </w:tcPr>
          <w:p w14:paraId="2127B62A" w14:textId="77777777" w:rsidR="00A3066C" w:rsidRDefault="00A3066C">
            <w:pPr>
              <w:pStyle w:val="TableParagraph"/>
              <w:rPr>
                <w:rFonts w:ascii="Times New Roman"/>
                <w:sz w:val="18"/>
              </w:rPr>
            </w:pPr>
          </w:p>
        </w:tc>
        <w:tc>
          <w:tcPr>
            <w:tcW w:w="2239" w:type="dxa"/>
            <w:gridSpan w:val="2"/>
          </w:tcPr>
          <w:p w14:paraId="2127B62B" w14:textId="77777777" w:rsidR="00A3066C" w:rsidRDefault="000A1F0C">
            <w:pPr>
              <w:pStyle w:val="TableParagraph"/>
              <w:spacing w:before="119"/>
              <w:ind w:left="29"/>
              <w:jc w:val="center"/>
              <w:rPr>
                <w:b/>
                <w:sz w:val="20"/>
              </w:rPr>
            </w:pPr>
            <w:r>
              <w:rPr>
                <w:b/>
                <w:spacing w:val="-5"/>
                <w:sz w:val="20"/>
              </w:rPr>
              <w:t>IPL</w:t>
            </w:r>
          </w:p>
          <w:p w14:paraId="2127B62C" w14:textId="77777777" w:rsidR="00A3066C" w:rsidRDefault="00A3066C">
            <w:pPr>
              <w:pStyle w:val="TableParagraph"/>
              <w:spacing w:before="14"/>
              <w:rPr>
                <w:b/>
                <w:sz w:val="20"/>
              </w:rPr>
            </w:pPr>
          </w:p>
          <w:p w14:paraId="2127B62D" w14:textId="77777777" w:rsidR="00A3066C" w:rsidRDefault="000A1F0C">
            <w:pPr>
              <w:pStyle w:val="TableParagraph"/>
              <w:ind w:left="1490"/>
              <w:rPr>
                <w:b/>
                <w:sz w:val="16"/>
              </w:rPr>
            </w:pPr>
            <w:r>
              <w:rPr>
                <w:b/>
                <w:sz w:val="16"/>
              </w:rPr>
              <w:t>S12</w:t>
            </w:r>
            <w:r>
              <w:rPr>
                <w:b/>
                <w:spacing w:val="-9"/>
                <w:sz w:val="16"/>
              </w:rPr>
              <w:t xml:space="preserve"> </w:t>
            </w:r>
            <w:r>
              <w:rPr>
                <w:b/>
                <w:spacing w:val="-10"/>
                <w:sz w:val="16"/>
              </w:rPr>
              <w:t>-</w:t>
            </w:r>
          </w:p>
          <w:p w14:paraId="2127B62E" w14:textId="77777777" w:rsidR="00A3066C" w:rsidRDefault="000A1F0C">
            <w:pPr>
              <w:pStyle w:val="TableParagraph"/>
              <w:tabs>
                <w:tab w:val="left" w:pos="1283"/>
                <w:tab w:val="left" w:pos="1475"/>
              </w:tabs>
              <w:spacing w:before="23" w:line="268" w:lineRule="auto"/>
              <w:ind w:left="371" w:right="149" w:hanging="313"/>
              <w:rPr>
                <w:b/>
                <w:sz w:val="16"/>
              </w:rPr>
            </w:pPr>
            <w:r>
              <w:rPr>
                <w:b/>
                <w:sz w:val="16"/>
              </w:rPr>
              <w:t>P12 - primary</w:t>
            </w:r>
            <w:r>
              <w:rPr>
                <w:b/>
                <w:sz w:val="16"/>
              </w:rPr>
              <w:tab/>
            </w:r>
            <w:r>
              <w:rPr>
                <w:b/>
                <w:spacing w:val="-4"/>
                <w:sz w:val="16"/>
              </w:rPr>
              <w:t>secondary (gas)</w:t>
            </w:r>
            <w:r>
              <w:rPr>
                <w:b/>
                <w:sz w:val="16"/>
              </w:rPr>
              <w:tab/>
            </w:r>
            <w:r>
              <w:rPr>
                <w:b/>
                <w:sz w:val="16"/>
              </w:rPr>
              <w:tab/>
            </w:r>
            <w:r>
              <w:rPr>
                <w:b/>
                <w:spacing w:val="-2"/>
                <w:sz w:val="16"/>
              </w:rPr>
              <w:t>(elec)</w:t>
            </w:r>
          </w:p>
        </w:tc>
        <w:tc>
          <w:tcPr>
            <w:tcW w:w="97" w:type="dxa"/>
            <w:tcBorders>
              <w:top w:val="nil"/>
            </w:tcBorders>
          </w:tcPr>
          <w:p w14:paraId="2127B62F" w14:textId="77777777" w:rsidR="00A3066C" w:rsidRDefault="00A3066C">
            <w:pPr>
              <w:pStyle w:val="TableParagraph"/>
              <w:rPr>
                <w:rFonts w:ascii="Times New Roman"/>
                <w:sz w:val="18"/>
              </w:rPr>
            </w:pPr>
          </w:p>
        </w:tc>
        <w:tc>
          <w:tcPr>
            <w:tcW w:w="1119" w:type="dxa"/>
          </w:tcPr>
          <w:p w14:paraId="2127B630" w14:textId="77777777" w:rsidR="00A3066C" w:rsidRDefault="000A1F0C">
            <w:pPr>
              <w:pStyle w:val="TableParagraph"/>
              <w:spacing w:before="129"/>
              <w:ind w:left="36" w:right="16"/>
              <w:jc w:val="center"/>
              <w:rPr>
                <w:b/>
                <w:sz w:val="20"/>
              </w:rPr>
            </w:pPr>
            <w:r>
              <w:rPr>
                <w:b/>
                <w:spacing w:val="-5"/>
                <w:sz w:val="20"/>
              </w:rPr>
              <w:t>BHE</w:t>
            </w:r>
          </w:p>
          <w:p w14:paraId="2127B631" w14:textId="77777777" w:rsidR="00A3066C" w:rsidRDefault="00A3066C">
            <w:pPr>
              <w:pStyle w:val="TableParagraph"/>
              <w:spacing w:before="210"/>
              <w:rPr>
                <w:b/>
                <w:sz w:val="20"/>
              </w:rPr>
            </w:pPr>
          </w:p>
          <w:p w14:paraId="2127B632" w14:textId="77777777" w:rsidR="00A3066C" w:rsidRDefault="000A1F0C">
            <w:pPr>
              <w:pStyle w:val="TableParagraph"/>
              <w:spacing w:before="1" w:line="268" w:lineRule="auto"/>
              <w:ind w:left="56" w:right="50"/>
              <w:jc w:val="center"/>
              <w:rPr>
                <w:b/>
                <w:sz w:val="16"/>
              </w:rPr>
            </w:pPr>
            <w:r>
              <w:rPr>
                <w:b/>
                <w:spacing w:val="-2"/>
                <w:sz w:val="16"/>
              </w:rPr>
              <w:t>P16</w:t>
            </w:r>
            <w:r>
              <w:rPr>
                <w:b/>
                <w:spacing w:val="-10"/>
                <w:sz w:val="16"/>
              </w:rPr>
              <w:t xml:space="preserve"> </w:t>
            </w:r>
            <w:r>
              <w:rPr>
                <w:b/>
                <w:spacing w:val="-2"/>
                <w:sz w:val="16"/>
              </w:rPr>
              <w:t>-</w:t>
            </w:r>
            <w:r>
              <w:rPr>
                <w:b/>
                <w:spacing w:val="-9"/>
                <w:sz w:val="16"/>
              </w:rPr>
              <w:t xml:space="preserve"> </w:t>
            </w:r>
            <w:r>
              <w:rPr>
                <w:b/>
                <w:spacing w:val="-2"/>
                <w:sz w:val="16"/>
              </w:rPr>
              <w:t>primary (gas)</w:t>
            </w:r>
          </w:p>
        </w:tc>
        <w:tc>
          <w:tcPr>
            <w:tcW w:w="97" w:type="dxa"/>
            <w:tcBorders>
              <w:top w:val="nil"/>
            </w:tcBorders>
          </w:tcPr>
          <w:p w14:paraId="2127B633" w14:textId="77777777" w:rsidR="00A3066C" w:rsidRDefault="00A3066C">
            <w:pPr>
              <w:pStyle w:val="TableParagraph"/>
              <w:rPr>
                <w:rFonts w:ascii="Times New Roman"/>
                <w:sz w:val="18"/>
              </w:rPr>
            </w:pPr>
          </w:p>
        </w:tc>
        <w:tc>
          <w:tcPr>
            <w:tcW w:w="1263" w:type="dxa"/>
          </w:tcPr>
          <w:p w14:paraId="2127B634" w14:textId="40E259FB" w:rsidR="00A3066C" w:rsidRDefault="000A1F0C">
            <w:pPr>
              <w:pStyle w:val="TableParagraph"/>
              <w:spacing w:before="4" w:line="271" w:lineRule="auto"/>
              <w:ind w:left="462" w:hanging="365"/>
              <w:rPr>
                <w:b/>
                <w:sz w:val="20"/>
              </w:rPr>
            </w:pPr>
            <w:r>
              <w:rPr>
                <w:b/>
                <w:sz w:val="20"/>
              </w:rPr>
              <w:t>DOE/</w:t>
            </w:r>
            <w:r>
              <w:rPr>
                <w:b/>
                <w:spacing w:val="-14"/>
                <w:sz w:val="20"/>
              </w:rPr>
              <w:t xml:space="preserve"> </w:t>
            </w:r>
            <w:del w:id="145" w:author="Taylor, Christine [HHS]" w:date="2025-07-22T18:09:00Z" w16du:dateUtc="2025-07-22T23:09:00Z">
              <w:r w:rsidDel="00F05A78">
                <w:rPr>
                  <w:b/>
                  <w:sz w:val="20"/>
                </w:rPr>
                <w:delText xml:space="preserve">DOE- </w:delText>
              </w:r>
              <w:r w:rsidDel="00F05A78">
                <w:rPr>
                  <w:b/>
                  <w:spacing w:val="-4"/>
                  <w:sz w:val="20"/>
                </w:rPr>
                <w:delText>BIL</w:delText>
              </w:r>
            </w:del>
            <w:ins w:id="146" w:author="Taylor, Christine [HHS]" w:date="2025-07-22T18:09:00Z" w16du:dateUtc="2025-07-22T23:09:00Z">
              <w:r w:rsidR="00F05A78">
                <w:rPr>
                  <w:b/>
                  <w:sz w:val="20"/>
                </w:rPr>
                <w:t>IIJA</w:t>
              </w:r>
            </w:ins>
          </w:p>
        </w:tc>
        <w:tc>
          <w:tcPr>
            <w:tcW w:w="97" w:type="dxa"/>
            <w:tcBorders>
              <w:top w:val="nil"/>
            </w:tcBorders>
          </w:tcPr>
          <w:p w14:paraId="2127B635" w14:textId="77777777" w:rsidR="00A3066C" w:rsidRDefault="00A3066C">
            <w:pPr>
              <w:pStyle w:val="TableParagraph"/>
              <w:rPr>
                <w:rFonts w:ascii="Times New Roman"/>
                <w:sz w:val="18"/>
              </w:rPr>
            </w:pPr>
          </w:p>
        </w:tc>
        <w:tc>
          <w:tcPr>
            <w:tcW w:w="1278" w:type="dxa"/>
          </w:tcPr>
          <w:p w14:paraId="2127B636" w14:textId="77777777" w:rsidR="00A3066C" w:rsidRDefault="000A1F0C">
            <w:pPr>
              <w:pStyle w:val="TableParagraph"/>
              <w:spacing w:before="4" w:line="271" w:lineRule="auto"/>
              <w:ind w:left="197" w:right="194" w:firstLine="129"/>
              <w:rPr>
                <w:b/>
                <w:sz w:val="20"/>
              </w:rPr>
            </w:pPr>
            <w:r>
              <w:rPr>
                <w:b/>
                <w:spacing w:val="-2"/>
                <w:sz w:val="20"/>
              </w:rPr>
              <w:t>HEAP/ HEAP-3E</w:t>
            </w:r>
          </w:p>
        </w:tc>
      </w:tr>
      <w:tr w:rsidR="00A3066C" w14:paraId="2127B648" w14:textId="77777777">
        <w:trPr>
          <w:trHeight w:val="2898"/>
        </w:trPr>
        <w:tc>
          <w:tcPr>
            <w:tcW w:w="6389" w:type="dxa"/>
          </w:tcPr>
          <w:p w14:paraId="2127B638" w14:textId="77777777" w:rsidR="00A3066C" w:rsidRDefault="000A1F0C">
            <w:pPr>
              <w:pStyle w:val="TableParagraph"/>
              <w:spacing w:line="266" w:lineRule="exact"/>
              <w:ind w:left="42"/>
              <w:rPr>
                <w:b/>
                <w:sz w:val="24"/>
              </w:rPr>
            </w:pPr>
            <w:r>
              <w:rPr>
                <w:b/>
                <w:noProof/>
                <w:sz w:val="24"/>
              </w:rPr>
              <mc:AlternateContent>
                <mc:Choice Requires="wpg">
                  <w:drawing>
                    <wp:anchor distT="0" distB="0" distL="0" distR="0" simplePos="0" relativeHeight="486278144" behindDoc="1" locked="0" layoutInCell="1" allowOverlap="1" wp14:anchorId="2127B8A8" wp14:editId="2127B8A9">
                      <wp:simplePos x="0" y="0"/>
                      <wp:positionH relativeFrom="column">
                        <wp:posOffset>6102</wp:posOffset>
                      </wp:positionH>
                      <wp:positionV relativeFrom="paragraph">
                        <wp:posOffset>-850658</wp:posOffset>
                      </wp:positionV>
                      <wp:extent cx="9464040" cy="526097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464040" cy="5260975"/>
                                <a:chOff x="0" y="0"/>
                                <a:chExt cx="9464040" cy="5260975"/>
                              </a:xfrm>
                            </wpg:grpSpPr>
                            <wps:wsp>
                              <wps:cNvPr id="15" name="Graphic 15"/>
                              <wps:cNvSpPr/>
                              <wps:spPr>
                                <a:xfrm>
                                  <a:off x="0" y="0"/>
                                  <a:ext cx="9461500" cy="783590"/>
                                </a:xfrm>
                                <a:custGeom>
                                  <a:avLst/>
                                  <a:gdLst/>
                                  <a:ahLst/>
                                  <a:cxnLst/>
                                  <a:rect l="l" t="t" r="r" b="b"/>
                                  <a:pathLst>
                                    <a:path w="9461500" h="783590">
                                      <a:moveTo>
                                        <a:pt x="9461004" y="0"/>
                                      </a:moveTo>
                                      <a:lnTo>
                                        <a:pt x="0" y="0"/>
                                      </a:lnTo>
                                      <a:lnTo>
                                        <a:pt x="0" y="783348"/>
                                      </a:lnTo>
                                      <a:lnTo>
                                        <a:pt x="9461004" y="783348"/>
                                      </a:lnTo>
                                      <a:lnTo>
                                        <a:pt x="9461004" y="0"/>
                                      </a:lnTo>
                                      <a:close/>
                                    </a:path>
                                  </a:pathLst>
                                </a:custGeom>
                                <a:solidFill>
                                  <a:srgbClr val="FFFF00"/>
                                </a:solidFill>
                              </wps:spPr>
                              <wps:bodyPr wrap="square" lIns="0" tIns="0" rIns="0" bIns="0" rtlCol="0">
                                <a:prstTxWarp prst="textNoShape">
                                  <a:avLst/>
                                </a:prstTxWarp>
                                <a:noAutofit/>
                              </wps:bodyPr>
                            </wps:wsp>
                            <wps:wsp>
                              <wps:cNvPr id="16" name="Graphic 16"/>
                              <wps:cNvSpPr/>
                              <wps:spPr>
                                <a:xfrm>
                                  <a:off x="4044696"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17" name="Graphic 17"/>
                              <wps:cNvSpPr/>
                              <wps:spPr>
                                <a:xfrm>
                                  <a:off x="4044696" y="780300"/>
                                  <a:ext cx="12700" cy="4480560"/>
                                </a:xfrm>
                                <a:custGeom>
                                  <a:avLst/>
                                  <a:gdLst/>
                                  <a:ahLst/>
                                  <a:cxnLst/>
                                  <a:rect l="l" t="t" r="r" b="b"/>
                                  <a:pathLst>
                                    <a:path w="12700" h="4480560">
                                      <a:moveTo>
                                        <a:pt x="12191" y="0"/>
                                      </a:moveTo>
                                      <a:lnTo>
                                        <a:pt x="0" y="0"/>
                                      </a:lnTo>
                                      <a:lnTo>
                                        <a:pt x="0" y="4480559"/>
                                      </a:lnTo>
                                      <a:lnTo>
                                        <a:pt x="12191" y="4480559"/>
                                      </a:lnTo>
                                      <a:lnTo>
                                        <a:pt x="12191" y="0"/>
                                      </a:lnTo>
                                      <a:close/>
                                    </a:path>
                                  </a:pathLst>
                                </a:custGeom>
                                <a:solidFill>
                                  <a:srgbClr val="000000"/>
                                </a:solidFill>
                              </wps:spPr>
                              <wps:bodyPr wrap="square" lIns="0" tIns="0" rIns="0" bIns="0" rtlCol="0">
                                <a:prstTxWarp prst="textNoShape">
                                  <a:avLst/>
                                </a:prstTxWarp>
                                <a:noAutofit/>
                              </wps:bodyPr>
                            </wps:wsp>
                            <wps:wsp>
                              <wps:cNvPr id="18" name="Graphic 18"/>
                              <wps:cNvSpPr/>
                              <wps:spPr>
                                <a:xfrm>
                                  <a:off x="5465064"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19" name="Graphic 19"/>
                              <wps:cNvSpPr/>
                              <wps:spPr>
                                <a:xfrm>
                                  <a:off x="5465064" y="780300"/>
                                  <a:ext cx="12700" cy="4480560"/>
                                </a:xfrm>
                                <a:custGeom>
                                  <a:avLst/>
                                  <a:gdLst/>
                                  <a:ahLst/>
                                  <a:cxnLst/>
                                  <a:rect l="l" t="t" r="r" b="b"/>
                                  <a:pathLst>
                                    <a:path w="12700" h="4480560">
                                      <a:moveTo>
                                        <a:pt x="12179" y="0"/>
                                      </a:moveTo>
                                      <a:lnTo>
                                        <a:pt x="0" y="0"/>
                                      </a:lnTo>
                                      <a:lnTo>
                                        <a:pt x="0" y="4480559"/>
                                      </a:lnTo>
                                      <a:lnTo>
                                        <a:pt x="12179" y="4480559"/>
                                      </a:lnTo>
                                      <a:lnTo>
                                        <a:pt x="12179" y="0"/>
                                      </a:lnTo>
                                      <a:close/>
                                    </a:path>
                                  </a:pathLst>
                                </a:custGeom>
                                <a:solidFill>
                                  <a:srgbClr val="000000"/>
                                </a:solidFill>
                              </wps:spPr>
                              <wps:bodyPr wrap="square" lIns="0" tIns="0" rIns="0" bIns="0" rtlCol="0">
                                <a:prstTxWarp prst="textNoShape">
                                  <a:avLst/>
                                </a:prstTxWarp>
                                <a:noAutofit/>
                              </wps:bodyPr>
                            </wps:wsp>
                            <wps:wsp>
                              <wps:cNvPr id="20" name="Graphic 20"/>
                              <wps:cNvSpPr/>
                              <wps:spPr>
                                <a:xfrm>
                                  <a:off x="5526023"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21" name="Graphic 21"/>
                              <wps:cNvSpPr/>
                              <wps:spPr>
                                <a:xfrm>
                                  <a:off x="5526023" y="780300"/>
                                  <a:ext cx="12700" cy="4480560"/>
                                </a:xfrm>
                                <a:custGeom>
                                  <a:avLst/>
                                  <a:gdLst/>
                                  <a:ahLst/>
                                  <a:cxnLst/>
                                  <a:rect l="l" t="t" r="r" b="b"/>
                                  <a:pathLst>
                                    <a:path w="12700" h="4480560">
                                      <a:moveTo>
                                        <a:pt x="12191" y="0"/>
                                      </a:moveTo>
                                      <a:lnTo>
                                        <a:pt x="0" y="0"/>
                                      </a:lnTo>
                                      <a:lnTo>
                                        <a:pt x="0" y="4480559"/>
                                      </a:lnTo>
                                      <a:lnTo>
                                        <a:pt x="12191" y="4480559"/>
                                      </a:lnTo>
                                      <a:lnTo>
                                        <a:pt x="12191" y="0"/>
                                      </a:lnTo>
                                      <a:close/>
                                    </a:path>
                                  </a:pathLst>
                                </a:custGeom>
                                <a:solidFill>
                                  <a:srgbClr val="000000"/>
                                </a:solidFill>
                              </wps:spPr>
                              <wps:bodyPr wrap="square" lIns="0" tIns="0" rIns="0" bIns="0" rtlCol="0">
                                <a:prstTxWarp prst="textNoShape">
                                  <a:avLst/>
                                </a:prstTxWarp>
                                <a:noAutofit/>
                              </wps:bodyPr>
                            </wps:wsp>
                            <wps:wsp>
                              <wps:cNvPr id="22" name="Graphic 22"/>
                              <wps:cNvSpPr/>
                              <wps:spPr>
                                <a:xfrm>
                                  <a:off x="6946392"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23" name="Graphic 23"/>
                              <wps:cNvSpPr/>
                              <wps:spPr>
                                <a:xfrm>
                                  <a:off x="6946392" y="780300"/>
                                  <a:ext cx="12700" cy="4480560"/>
                                </a:xfrm>
                                <a:custGeom>
                                  <a:avLst/>
                                  <a:gdLst/>
                                  <a:ahLst/>
                                  <a:cxnLst/>
                                  <a:rect l="l" t="t" r="r" b="b"/>
                                  <a:pathLst>
                                    <a:path w="12700" h="4480560">
                                      <a:moveTo>
                                        <a:pt x="12179" y="0"/>
                                      </a:moveTo>
                                      <a:lnTo>
                                        <a:pt x="0" y="0"/>
                                      </a:lnTo>
                                      <a:lnTo>
                                        <a:pt x="0" y="4480559"/>
                                      </a:lnTo>
                                      <a:lnTo>
                                        <a:pt x="12179" y="4480559"/>
                                      </a:lnTo>
                                      <a:lnTo>
                                        <a:pt x="12179" y="0"/>
                                      </a:lnTo>
                                      <a:close/>
                                    </a:path>
                                  </a:pathLst>
                                </a:custGeom>
                                <a:solidFill>
                                  <a:srgbClr val="000000"/>
                                </a:solidFill>
                              </wps:spPr>
                              <wps:bodyPr wrap="square" lIns="0" tIns="0" rIns="0" bIns="0" rtlCol="0">
                                <a:prstTxWarp prst="textNoShape">
                                  <a:avLst/>
                                </a:prstTxWarp>
                                <a:noAutofit/>
                              </wps:bodyPr>
                            </wps:wsp>
                            <wps:wsp>
                              <wps:cNvPr id="24" name="Graphic 24"/>
                              <wps:cNvSpPr/>
                              <wps:spPr>
                                <a:xfrm>
                                  <a:off x="7007352"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25" name="Graphic 25"/>
                              <wps:cNvSpPr/>
                              <wps:spPr>
                                <a:xfrm>
                                  <a:off x="7007352" y="780300"/>
                                  <a:ext cx="12700" cy="4480560"/>
                                </a:xfrm>
                                <a:custGeom>
                                  <a:avLst/>
                                  <a:gdLst/>
                                  <a:ahLst/>
                                  <a:cxnLst/>
                                  <a:rect l="l" t="t" r="r" b="b"/>
                                  <a:pathLst>
                                    <a:path w="12700" h="4480560">
                                      <a:moveTo>
                                        <a:pt x="12192" y="0"/>
                                      </a:moveTo>
                                      <a:lnTo>
                                        <a:pt x="0" y="0"/>
                                      </a:lnTo>
                                      <a:lnTo>
                                        <a:pt x="0" y="4480559"/>
                                      </a:lnTo>
                                      <a:lnTo>
                                        <a:pt x="12192" y="4480559"/>
                                      </a:lnTo>
                                      <a:lnTo>
                                        <a:pt x="12192" y="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7717535"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27" name="Graphic 27"/>
                              <wps:cNvSpPr/>
                              <wps:spPr>
                                <a:xfrm>
                                  <a:off x="7717535" y="780300"/>
                                  <a:ext cx="12700" cy="4480560"/>
                                </a:xfrm>
                                <a:custGeom>
                                  <a:avLst/>
                                  <a:gdLst/>
                                  <a:ahLst/>
                                  <a:cxnLst/>
                                  <a:rect l="l" t="t" r="r" b="b"/>
                                  <a:pathLst>
                                    <a:path w="12700" h="4480560">
                                      <a:moveTo>
                                        <a:pt x="12192" y="0"/>
                                      </a:moveTo>
                                      <a:lnTo>
                                        <a:pt x="0" y="0"/>
                                      </a:lnTo>
                                      <a:lnTo>
                                        <a:pt x="0" y="4480559"/>
                                      </a:lnTo>
                                      <a:lnTo>
                                        <a:pt x="12192" y="4480559"/>
                                      </a:lnTo>
                                      <a:lnTo>
                                        <a:pt x="12192" y="0"/>
                                      </a:lnTo>
                                      <a:close/>
                                    </a:path>
                                  </a:pathLst>
                                </a:custGeom>
                                <a:solidFill>
                                  <a:srgbClr val="000000"/>
                                </a:solidFill>
                              </wps:spPr>
                              <wps:bodyPr wrap="square" lIns="0" tIns="0" rIns="0" bIns="0" rtlCol="0">
                                <a:prstTxWarp prst="textNoShape">
                                  <a:avLst/>
                                </a:prstTxWarp>
                                <a:noAutofit/>
                              </wps:bodyPr>
                            </wps:wsp>
                            <wps:wsp>
                              <wps:cNvPr id="28" name="Graphic 28"/>
                              <wps:cNvSpPr/>
                              <wps:spPr>
                                <a:xfrm>
                                  <a:off x="7778495"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29" name="Graphic 29"/>
                              <wps:cNvSpPr/>
                              <wps:spPr>
                                <a:xfrm>
                                  <a:off x="7778495" y="780300"/>
                                  <a:ext cx="12700" cy="4480560"/>
                                </a:xfrm>
                                <a:custGeom>
                                  <a:avLst/>
                                  <a:gdLst/>
                                  <a:ahLst/>
                                  <a:cxnLst/>
                                  <a:rect l="l" t="t" r="r" b="b"/>
                                  <a:pathLst>
                                    <a:path w="12700" h="4480560">
                                      <a:moveTo>
                                        <a:pt x="12179" y="0"/>
                                      </a:moveTo>
                                      <a:lnTo>
                                        <a:pt x="0" y="0"/>
                                      </a:lnTo>
                                      <a:lnTo>
                                        <a:pt x="0" y="4480559"/>
                                      </a:lnTo>
                                      <a:lnTo>
                                        <a:pt x="12179" y="4480559"/>
                                      </a:lnTo>
                                      <a:lnTo>
                                        <a:pt x="12179" y="0"/>
                                      </a:lnTo>
                                      <a:close/>
                                    </a:path>
                                  </a:pathLst>
                                </a:custGeom>
                                <a:solidFill>
                                  <a:srgbClr val="000000"/>
                                </a:solidFill>
                              </wps:spPr>
                              <wps:bodyPr wrap="square" lIns="0" tIns="0" rIns="0" bIns="0" rtlCol="0">
                                <a:prstTxWarp prst="textNoShape">
                                  <a:avLst/>
                                </a:prstTxWarp>
                                <a:noAutofit/>
                              </wps:bodyPr>
                            </wps:wsp>
                            <wps:wsp>
                              <wps:cNvPr id="30" name="Graphic 30"/>
                              <wps:cNvSpPr/>
                              <wps:spPr>
                                <a:xfrm>
                                  <a:off x="8580119"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31" name="Graphic 31"/>
                              <wps:cNvSpPr/>
                              <wps:spPr>
                                <a:xfrm>
                                  <a:off x="8580119" y="780300"/>
                                  <a:ext cx="12700" cy="4480560"/>
                                </a:xfrm>
                                <a:custGeom>
                                  <a:avLst/>
                                  <a:gdLst/>
                                  <a:ahLst/>
                                  <a:cxnLst/>
                                  <a:rect l="l" t="t" r="r" b="b"/>
                                  <a:pathLst>
                                    <a:path w="12700" h="4480560">
                                      <a:moveTo>
                                        <a:pt x="12192" y="0"/>
                                      </a:moveTo>
                                      <a:lnTo>
                                        <a:pt x="0" y="0"/>
                                      </a:lnTo>
                                      <a:lnTo>
                                        <a:pt x="0" y="4480559"/>
                                      </a:lnTo>
                                      <a:lnTo>
                                        <a:pt x="12192" y="4480559"/>
                                      </a:lnTo>
                                      <a:lnTo>
                                        <a:pt x="12192" y="0"/>
                                      </a:lnTo>
                                      <a:close/>
                                    </a:path>
                                  </a:pathLst>
                                </a:custGeom>
                                <a:solidFill>
                                  <a:srgbClr val="000000"/>
                                </a:solidFill>
                              </wps:spPr>
                              <wps:bodyPr wrap="square" lIns="0" tIns="0" rIns="0" bIns="0" rtlCol="0">
                                <a:prstTxWarp prst="textNoShape">
                                  <a:avLst/>
                                </a:prstTxWarp>
                                <a:noAutofit/>
                              </wps:bodyPr>
                            </wps:wsp>
                            <wps:wsp>
                              <wps:cNvPr id="32" name="Graphic 32"/>
                              <wps:cNvSpPr/>
                              <wps:spPr>
                                <a:xfrm>
                                  <a:off x="8641080"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33" name="Graphic 33"/>
                              <wps:cNvSpPr/>
                              <wps:spPr>
                                <a:xfrm>
                                  <a:off x="8641080" y="780300"/>
                                  <a:ext cx="12700" cy="4480560"/>
                                </a:xfrm>
                                <a:custGeom>
                                  <a:avLst/>
                                  <a:gdLst/>
                                  <a:ahLst/>
                                  <a:cxnLst/>
                                  <a:rect l="l" t="t" r="r" b="b"/>
                                  <a:pathLst>
                                    <a:path w="12700" h="4480560">
                                      <a:moveTo>
                                        <a:pt x="12192" y="0"/>
                                      </a:moveTo>
                                      <a:lnTo>
                                        <a:pt x="0" y="0"/>
                                      </a:lnTo>
                                      <a:lnTo>
                                        <a:pt x="0" y="4480559"/>
                                      </a:lnTo>
                                      <a:lnTo>
                                        <a:pt x="12192" y="4480559"/>
                                      </a:lnTo>
                                      <a:lnTo>
                                        <a:pt x="12192" y="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9451847" y="780300"/>
                                  <a:ext cx="1270" cy="4480560"/>
                                </a:xfrm>
                                <a:custGeom>
                                  <a:avLst/>
                                  <a:gdLst/>
                                  <a:ahLst/>
                                  <a:cxnLst/>
                                  <a:rect l="l" t="t" r="r" b="b"/>
                                  <a:pathLst>
                                    <a:path h="4480560">
                                      <a:moveTo>
                                        <a:pt x="0" y="0"/>
                                      </a:moveTo>
                                      <a:lnTo>
                                        <a:pt x="0" y="4480560"/>
                                      </a:lnTo>
                                    </a:path>
                                  </a:pathLst>
                                </a:custGeom>
                                <a:ln w="0">
                                  <a:solidFill>
                                    <a:srgbClr val="000000"/>
                                  </a:solidFill>
                                  <a:prstDash val="solid"/>
                                </a:ln>
                              </wps:spPr>
                              <wps:bodyPr wrap="square" lIns="0" tIns="0" rIns="0" bIns="0" rtlCol="0">
                                <a:prstTxWarp prst="textNoShape">
                                  <a:avLst/>
                                </a:prstTxWarp>
                                <a:noAutofit/>
                              </wps:bodyPr>
                            </wps:wsp>
                            <wps:wsp>
                              <wps:cNvPr id="35" name="Graphic 35"/>
                              <wps:cNvSpPr/>
                              <wps:spPr>
                                <a:xfrm>
                                  <a:off x="9451847" y="780300"/>
                                  <a:ext cx="12700" cy="4480560"/>
                                </a:xfrm>
                                <a:custGeom>
                                  <a:avLst/>
                                  <a:gdLst/>
                                  <a:ahLst/>
                                  <a:cxnLst/>
                                  <a:rect l="l" t="t" r="r" b="b"/>
                                  <a:pathLst>
                                    <a:path w="12700" h="4480560">
                                      <a:moveTo>
                                        <a:pt x="12179" y="0"/>
                                      </a:moveTo>
                                      <a:lnTo>
                                        <a:pt x="0" y="0"/>
                                      </a:lnTo>
                                      <a:lnTo>
                                        <a:pt x="0" y="4480559"/>
                                      </a:lnTo>
                                      <a:lnTo>
                                        <a:pt x="12179" y="4480559"/>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1B3CB46" id="Group 14" o:spid="_x0000_s1026" style="position:absolute;margin-left:.5pt;margin-top:-67pt;width:745.2pt;height:414.25pt;z-index:-17038336;mso-wrap-distance-left:0;mso-wrap-distance-right:0" coordsize="94640,52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">
                      <v:shape id="Graphic 15" o:spid="_x0000_s1027" style="position:absolute;width:94615;height:7835;visibility:visible;mso-wrap-style:square;v-text-anchor:top" coordsize="9461500,783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" path="m9461004,l,,,783348r9461004,l9461004,xe" fillcolor="yellow" stroked="f">
                        <v:path arrowok="t"/>
                      </v:shape>
                      <v:shape id="Graphic 16" o:spid="_x0000_s1028" style="position:absolute;left:40446;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" path="m,l,4480560e" filled="f" strokeweight="0">
                        <v:path arrowok="t"/>
                      </v:shape>
                      <v:shape id="Graphic 17" o:spid="_x0000_s1029" style="position:absolute;left:40446;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" path="m12191,l,,,4480559r12191,l12191,xe" fillcolor="black" stroked="f">
                        <v:path arrowok="t"/>
                      </v:shape>
                      <v:shape id="Graphic 18" o:spid="_x0000_s1030" style="position:absolute;left:54650;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" path="m,l,4480560e" filled="f" strokeweight="0">
                        <v:path arrowok="t"/>
                      </v:shape>
                      <v:shape id="Graphic 19" o:spid="_x0000_s1031" style="position:absolute;left:54650;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" path="m12179,l,,,4480559r12179,l12179,xe" fillcolor="black" stroked="f">
                        <v:path arrowok="t"/>
                      </v:shape>
                      <v:shape id="Graphic 20" o:spid="_x0000_s1032" style="position:absolute;left:55260;top:7803;width:12;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" path="m,l,4480560e" filled="f" strokeweight="0">
                        <v:path arrowok="t"/>
                      </v:shape>
                      <v:shape id="Graphic 21" o:spid="_x0000_s1033" style="position:absolute;left:55260;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" path="m12191,l,,,4480559r12191,l12191,xe" fillcolor="black" stroked="f">
                        <v:path arrowok="t"/>
                      </v:shape>
                      <v:shape id="Graphic 22" o:spid="_x0000_s1034" style="position:absolute;left:69463;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" path="m,l,4480560e" filled="f" strokeweight="0">
                        <v:path arrowok="t"/>
                      </v:shape>
                      <v:shape id="Graphic 23" o:spid="_x0000_s1035" style="position:absolute;left:69463;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" path="m12179,l,,,4480559r12179,l12179,xe" fillcolor="black" stroked="f">
                        <v:path arrowok="t"/>
                      </v:shape>
                      <v:shape id="Graphic 24" o:spid="_x0000_s1036" style="position:absolute;left:70073;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" path="m,l,4480560e" filled="f" strokeweight="0">
                        <v:path arrowok="t"/>
                      </v:shape>
                      <v:shape id="Graphic 25" o:spid="_x0000_s1037" style="position:absolute;left:70073;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" path="m12192,l,,,4480559r12192,l12192,xe" fillcolor="black" stroked="f">
                        <v:path arrowok="t"/>
                      </v:shape>
                      <v:shape id="Graphic 26" o:spid="_x0000_s1038" style="position:absolute;left:77175;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" path="m,l,4480560e" filled="f" strokeweight="0">
                        <v:path arrowok="t"/>
                      </v:shape>
                      <v:shape id="Graphic 27" o:spid="_x0000_s1039" style="position:absolute;left:77175;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" path="m12192,l,,,4480559r12192,l12192,xe" fillcolor="black" stroked="f">
                        <v:path arrowok="t"/>
                      </v:shape>
                      <v:shape id="Graphic 28" o:spid="_x0000_s1040" style="position:absolute;left:77784;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" path="m,l,4480560e" filled="f" strokeweight="0">
                        <v:path arrowok="t"/>
                      </v:shape>
                      <v:shape id="Graphic 29" o:spid="_x0000_s1041" style="position:absolute;left:77784;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" path="m12179,l,,,4480559r12179,l12179,xe" fillcolor="black" stroked="f">
                        <v:path arrowok="t"/>
                      </v:shape>
                      <v:shape id="Graphic 30" o:spid="_x0000_s1042" style="position:absolute;left:85801;top:7803;width:12;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" path="m,l,4480560e" filled="f" strokeweight="0">
                        <v:path arrowok="t"/>
                      </v:shape>
                      <v:shape id="Graphic 31" o:spid="_x0000_s1043" style="position:absolute;left:85801;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" path="m12192,l,,,4480559r12192,l12192,xe" fillcolor="black" stroked="f">
                        <v:path arrowok="t"/>
                      </v:shape>
                      <v:shape id="Graphic 32" o:spid="_x0000_s1044" style="position:absolute;left:86410;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" path="m,l,4480560e" filled="f" strokeweight="0">
                        <v:path arrowok="t"/>
                      </v:shape>
                      <v:shape id="Graphic 33" o:spid="_x0000_s1045" style="position:absolute;left:86410;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" path="m12192,l,,,4480559r12192,l12192,xe" fillcolor="black" stroked="f">
                        <v:path arrowok="t"/>
                      </v:shape>
                      <v:shape id="Graphic 34" o:spid="_x0000_s1046" style="position:absolute;left:94518;top:7803;width:13;height:44805;visibility:visible;mso-wrap-style:square;v-text-anchor:top" coordsize="127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" path="m,l,4480560e" filled="f" strokeweight="0">
                        <v:path arrowok="t"/>
                      </v:shape>
                      <v:shape id="Graphic 35" o:spid="_x0000_s1047" style="position:absolute;left:94518;top:7803;width:127;height:44805;visibility:visible;mso-wrap-style:square;v-text-anchor:top" coordsize="12700,448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" path="m12179,l,,,4480559r12179,l12179,xe" fillcolor="black" stroked="f">
                        <v:path arrowok="t"/>
                      </v:shape>
                    </v:group>
                  </w:pict>
                </mc:Fallback>
              </mc:AlternateContent>
            </w:r>
            <w:r>
              <w:rPr>
                <w:b/>
                <w:spacing w:val="-2"/>
                <w:sz w:val="24"/>
              </w:rPr>
              <w:t>Windows</w:t>
            </w:r>
          </w:p>
          <w:p w14:paraId="2127B639" w14:textId="77777777" w:rsidR="00A3066C" w:rsidRDefault="00A3066C">
            <w:pPr>
              <w:pStyle w:val="TableParagraph"/>
              <w:spacing w:before="80"/>
              <w:rPr>
                <w:b/>
                <w:sz w:val="24"/>
              </w:rPr>
            </w:pPr>
          </w:p>
          <w:p w14:paraId="2127B63A" w14:textId="77777777" w:rsidR="00A3066C" w:rsidRDefault="000A1F0C">
            <w:pPr>
              <w:pStyle w:val="TableParagraph"/>
              <w:numPr>
                <w:ilvl w:val="0"/>
                <w:numId w:val="4"/>
              </w:numPr>
              <w:tabs>
                <w:tab w:val="left" w:pos="478"/>
              </w:tabs>
              <w:spacing w:line="273" w:lineRule="auto"/>
              <w:ind w:right="154" w:firstLine="0"/>
              <w:rPr>
                <w:i/>
                <w:sz w:val="18"/>
              </w:rPr>
            </w:pPr>
            <w:r>
              <w:rPr>
                <w:i/>
                <w:sz w:val="18"/>
              </w:rPr>
              <w:t>The</w:t>
            </w:r>
            <w:r>
              <w:rPr>
                <w:i/>
                <w:spacing w:val="37"/>
                <w:sz w:val="18"/>
              </w:rPr>
              <w:t xml:space="preserve"> </w:t>
            </w:r>
            <w:r>
              <w:rPr>
                <w:b/>
                <w:i/>
                <w:sz w:val="18"/>
                <w:u w:val="single"/>
              </w:rPr>
              <w:t xml:space="preserve">program limit </w:t>
            </w:r>
            <w:r>
              <w:rPr>
                <w:b/>
                <w:i/>
                <w:spacing w:val="-22"/>
                <w:sz w:val="18"/>
              </w:rPr>
              <w:t xml:space="preserve"> </w:t>
            </w:r>
            <w:r>
              <w:rPr>
                <w:i/>
                <w:sz w:val="18"/>
              </w:rPr>
              <w:t>for replacing complete windows is up to 6 windows per home at</w:t>
            </w:r>
            <w:r>
              <w:rPr>
                <w:i/>
                <w:spacing w:val="40"/>
                <w:sz w:val="18"/>
              </w:rPr>
              <w:t xml:space="preserve"> </w:t>
            </w:r>
            <w:r>
              <w:rPr>
                <w:b/>
                <w:i/>
                <w:sz w:val="18"/>
                <w:u w:val="single"/>
              </w:rPr>
              <w:t>not more than $800 per window</w:t>
            </w:r>
            <w:r>
              <w:rPr>
                <w:b/>
                <w:i/>
                <w:spacing w:val="-19"/>
                <w:sz w:val="18"/>
              </w:rPr>
              <w:t xml:space="preserve"> </w:t>
            </w:r>
            <w:r>
              <w:rPr>
                <w:i/>
                <w:sz w:val="18"/>
              </w:rPr>
              <w:t>.</w:t>
            </w:r>
            <w:r>
              <w:rPr>
                <w:i/>
                <w:spacing w:val="40"/>
                <w:sz w:val="18"/>
              </w:rPr>
              <w:t xml:space="preserve"> </w:t>
            </w:r>
            <w:r>
              <w:rPr>
                <w:i/>
                <w:sz w:val="18"/>
              </w:rPr>
              <w:t>The utility contract limit is a maximum of $600 per window.</w:t>
            </w:r>
            <w:r>
              <w:rPr>
                <w:i/>
                <w:spacing w:val="40"/>
                <w:sz w:val="18"/>
              </w:rPr>
              <w:t xml:space="preserve"> </w:t>
            </w:r>
            <w:r>
              <w:rPr>
                <w:i/>
                <w:sz w:val="18"/>
              </w:rPr>
              <w:t>This means that the cost charged to the weatherization program to replace a window cannot exceed $800 in total, but a combination of funding sources may be used.</w:t>
            </w:r>
            <w:r>
              <w:rPr>
                <w:i/>
                <w:spacing w:val="40"/>
                <w:sz w:val="18"/>
              </w:rPr>
              <w:t xml:space="preserve"> </w:t>
            </w:r>
            <w:r>
              <w:rPr>
                <w:i/>
                <w:sz w:val="18"/>
              </w:rPr>
              <w:t>Must be ENERGY STAR</w:t>
            </w:r>
            <w:r>
              <w:rPr>
                <w:i/>
                <w:spacing w:val="-1"/>
                <w:sz w:val="18"/>
              </w:rPr>
              <w:t xml:space="preserve"> </w:t>
            </w:r>
            <w:r>
              <w:rPr>
                <w:i/>
                <w:sz w:val="18"/>
              </w:rPr>
              <w:t>certified, equivalent, or better, to replace windows which are missing or</w:t>
            </w:r>
            <w:r>
              <w:rPr>
                <w:i/>
                <w:spacing w:val="40"/>
                <w:sz w:val="18"/>
              </w:rPr>
              <w:t xml:space="preserve"> </w:t>
            </w:r>
            <w:r>
              <w:rPr>
                <w:i/>
                <w:sz w:val="18"/>
                <w:u w:val="single"/>
              </w:rPr>
              <w:t xml:space="preserve">severely </w:t>
            </w:r>
            <w:r>
              <w:rPr>
                <w:i/>
                <w:sz w:val="18"/>
              </w:rPr>
              <w:t xml:space="preserve"> deteriorated.</w:t>
            </w:r>
          </w:p>
          <w:p w14:paraId="2127B63B" w14:textId="77777777" w:rsidR="00A3066C" w:rsidRDefault="000A1F0C">
            <w:pPr>
              <w:pStyle w:val="TableParagraph"/>
              <w:numPr>
                <w:ilvl w:val="0"/>
                <w:numId w:val="4"/>
              </w:numPr>
              <w:tabs>
                <w:tab w:val="left" w:pos="478"/>
              </w:tabs>
              <w:spacing w:before="62"/>
              <w:ind w:left="478" w:hanging="124"/>
              <w:rPr>
                <w:b/>
                <w:i/>
                <w:sz w:val="18"/>
              </w:rPr>
            </w:pPr>
            <w:r>
              <w:rPr>
                <w:i/>
                <w:sz w:val="18"/>
              </w:rPr>
              <w:t>Utilities</w:t>
            </w:r>
            <w:r>
              <w:rPr>
                <w:i/>
                <w:spacing w:val="50"/>
                <w:sz w:val="18"/>
              </w:rPr>
              <w:t xml:space="preserve"> </w:t>
            </w:r>
            <w:r>
              <w:rPr>
                <w:i/>
                <w:sz w:val="18"/>
              </w:rPr>
              <w:t>-</w:t>
            </w:r>
            <w:r>
              <w:rPr>
                <w:i/>
                <w:spacing w:val="35"/>
                <w:sz w:val="18"/>
              </w:rPr>
              <w:t xml:space="preserve"> </w:t>
            </w:r>
            <w:r>
              <w:rPr>
                <w:b/>
                <w:i/>
                <w:sz w:val="18"/>
              </w:rPr>
              <w:t>max $600/each</w:t>
            </w:r>
            <w:r>
              <w:rPr>
                <w:b/>
                <w:i/>
                <w:spacing w:val="-1"/>
                <w:sz w:val="18"/>
              </w:rPr>
              <w:t xml:space="preserve"> </w:t>
            </w:r>
            <w:r>
              <w:rPr>
                <w:b/>
                <w:i/>
                <w:sz w:val="18"/>
              </w:rPr>
              <w:t>for</w:t>
            </w:r>
            <w:r>
              <w:rPr>
                <w:b/>
                <w:i/>
                <w:spacing w:val="1"/>
                <w:sz w:val="18"/>
              </w:rPr>
              <w:t xml:space="preserve"> </w:t>
            </w:r>
            <w:r>
              <w:rPr>
                <w:b/>
                <w:i/>
                <w:sz w:val="18"/>
              </w:rPr>
              <w:t>up</w:t>
            </w:r>
            <w:r>
              <w:rPr>
                <w:b/>
                <w:i/>
                <w:spacing w:val="-6"/>
                <w:sz w:val="18"/>
              </w:rPr>
              <w:t xml:space="preserve"> </w:t>
            </w:r>
            <w:r>
              <w:rPr>
                <w:b/>
                <w:i/>
                <w:sz w:val="18"/>
              </w:rPr>
              <w:t>to</w:t>
            </w:r>
            <w:r>
              <w:rPr>
                <w:b/>
                <w:i/>
                <w:spacing w:val="-5"/>
                <w:sz w:val="18"/>
              </w:rPr>
              <w:t xml:space="preserve"> </w:t>
            </w:r>
            <w:r>
              <w:rPr>
                <w:b/>
                <w:i/>
                <w:sz w:val="18"/>
              </w:rPr>
              <w:t>6 windows</w:t>
            </w:r>
            <w:r>
              <w:rPr>
                <w:b/>
                <w:i/>
                <w:spacing w:val="-5"/>
                <w:sz w:val="18"/>
              </w:rPr>
              <w:t xml:space="preserve"> </w:t>
            </w:r>
            <w:r>
              <w:rPr>
                <w:b/>
                <w:i/>
                <w:sz w:val="18"/>
              </w:rPr>
              <w:t>per</w:t>
            </w:r>
            <w:r>
              <w:rPr>
                <w:b/>
                <w:i/>
                <w:spacing w:val="1"/>
                <w:sz w:val="18"/>
              </w:rPr>
              <w:t xml:space="preserve"> </w:t>
            </w:r>
            <w:r>
              <w:rPr>
                <w:b/>
                <w:i/>
                <w:spacing w:val="-4"/>
                <w:sz w:val="18"/>
              </w:rPr>
              <w:t>home</w:t>
            </w:r>
          </w:p>
          <w:p w14:paraId="2127B63C" w14:textId="77777777" w:rsidR="00A3066C" w:rsidRDefault="000A1F0C">
            <w:pPr>
              <w:pStyle w:val="TableParagraph"/>
              <w:numPr>
                <w:ilvl w:val="0"/>
                <w:numId w:val="4"/>
              </w:numPr>
              <w:tabs>
                <w:tab w:val="left" w:pos="478"/>
              </w:tabs>
              <w:spacing w:before="134" w:line="201" w:lineRule="exact"/>
              <w:ind w:left="478" w:hanging="124"/>
              <w:rPr>
                <w:b/>
                <w:i/>
                <w:sz w:val="18"/>
              </w:rPr>
            </w:pPr>
            <w:r>
              <w:rPr>
                <w:i/>
                <w:sz w:val="18"/>
              </w:rPr>
              <w:t>DOE can</w:t>
            </w:r>
            <w:r>
              <w:rPr>
                <w:i/>
                <w:spacing w:val="1"/>
                <w:sz w:val="18"/>
              </w:rPr>
              <w:t xml:space="preserve"> </w:t>
            </w:r>
            <w:r>
              <w:rPr>
                <w:i/>
                <w:sz w:val="18"/>
              </w:rPr>
              <w:t>pay</w:t>
            </w:r>
            <w:r>
              <w:rPr>
                <w:i/>
                <w:spacing w:val="35"/>
                <w:sz w:val="18"/>
              </w:rPr>
              <w:t xml:space="preserve"> </w:t>
            </w:r>
            <w:r>
              <w:rPr>
                <w:b/>
                <w:i/>
                <w:sz w:val="18"/>
                <w:u w:val="single"/>
              </w:rPr>
              <w:t>only</w:t>
            </w:r>
            <w:r>
              <w:rPr>
                <w:b/>
                <w:i/>
                <w:spacing w:val="1"/>
                <w:sz w:val="18"/>
                <w:u w:val="single"/>
              </w:rPr>
              <w:t xml:space="preserve"> </w:t>
            </w:r>
            <w:r>
              <w:rPr>
                <w:b/>
                <w:i/>
                <w:sz w:val="18"/>
                <w:u w:val="single"/>
              </w:rPr>
              <w:t>if</w:t>
            </w:r>
            <w:r>
              <w:rPr>
                <w:b/>
                <w:i/>
                <w:spacing w:val="4"/>
                <w:sz w:val="18"/>
                <w:u w:val="single"/>
              </w:rPr>
              <w:t xml:space="preserve"> </w:t>
            </w:r>
            <w:r>
              <w:rPr>
                <w:b/>
                <w:i/>
                <w:sz w:val="18"/>
                <w:u w:val="single"/>
              </w:rPr>
              <w:t>replaced as</w:t>
            </w:r>
            <w:r>
              <w:rPr>
                <w:b/>
                <w:i/>
                <w:spacing w:val="-4"/>
                <w:sz w:val="18"/>
                <w:u w:val="single"/>
              </w:rPr>
              <w:t xml:space="preserve"> </w:t>
            </w:r>
            <w:r>
              <w:rPr>
                <w:b/>
                <w:i/>
                <w:sz w:val="18"/>
                <w:u w:val="single"/>
              </w:rPr>
              <w:t>an</w:t>
            </w:r>
            <w:r>
              <w:rPr>
                <w:b/>
                <w:i/>
                <w:spacing w:val="1"/>
                <w:sz w:val="18"/>
                <w:u w:val="single"/>
              </w:rPr>
              <w:t xml:space="preserve"> </w:t>
            </w:r>
            <w:r>
              <w:rPr>
                <w:b/>
                <w:i/>
                <w:spacing w:val="-5"/>
                <w:sz w:val="18"/>
                <w:u w:val="single"/>
              </w:rPr>
              <w:t>ECM</w:t>
            </w:r>
          </w:p>
        </w:tc>
        <w:tc>
          <w:tcPr>
            <w:tcW w:w="1055" w:type="dxa"/>
            <w:tcBorders>
              <w:right w:val="nil"/>
            </w:tcBorders>
          </w:tcPr>
          <w:p w14:paraId="2127B63D" w14:textId="77777777" w:rsidR="00A3066C" w:rsidRDefault="000A1F0C">
            <w:pPr>
              <w:pStyle w:val="TableParagraph"/>
              <w:spacing w:before="28"/>
              <w:ind w:left="86"/>
              <w:jc w:val="center"/>
              <w:rPr>
                <w:b/>
                <w:sz w:val="20"/>
              </w:rPr>
            </w:pPr>
            <w:r>
              <w:rPr>
                <w:b/>
                <w:spacing w:val="-4"/>
                <w:sz w:val="20"/>
              </w:rPr>
              <w:t>$600</w:t>
            </w:r>
          </w:p>
        </w:tc>
        <w:tc>
          <w:tcPr>
            <w:tcW w:w="1183" w:type="dxa"/>
            <w:tcBorders>
              <w:left w:val="nil"/>
            </w:tcBorders>
          </w:tcPr>
          <w:p w14:paraId="2127B63E" w14:textId="77777777" w:rsidR="00A3066C" w:rsidRDefault="000A1F0C">
            <w:pPr>
              <w:pStyle w:val="TableParagraph"/>
              <w:spacing w:before="28"/>
              <w:ind w:left="110" w:right="5"/>
              <w:jc w:val="center"/>
              <w:rPr>
                <w:b/>
                <w:sz w:val="20"/>
              </w:rPr>
            </w:pPr>
            <w:r>
              <w:rPr>
                <w:b/>
                <w:spacing w:val="-4"/>
                <w:sz w:val="20"/>
              </w:rPr>
              <w:t>$600</w:t>
            </w:r>
          </w:p>
        </w:tc>
        <w:tc>
          <w:tcPr>
            <w:tcW w:w="97" w:type="dxa"/>
          </w:tcPr>
          <w:p w14:paraId="2127B63F" w14:textId="77777777" w:rsidR="00A3066C" w:rsidRDefault="00A3066C">
            <w:pPr>
              <w:pStyle w:val="TableParagraph"/>
              <w:rPr>
                <w:rFonts w:ascii="Times New Roman"/>
                <w:sz w:val="18"/>
              </w:rPr>
            </w:pPr>
          </w:p>
        </w:tc>
        <w:tc>
          <w:tcPr>
            <w:tcW w:w="1056" w:type="dxa"/>
            <w:tcBorders>
              <w:right w:val="nil"/>
            </w:tcBorders>
          </w:tcPr>
          <w:p w14:paraId="2127B640" w14:textId="77777777" w:rsidR="00A3066C" w:rsidRDefault="000A1F0C">
            <w:pPr>
              <w:pStyle w:val="TableParagraph"/>
              <w:spacing w:before="28"/>
              <w:ind w:left="328" w:right="247"/>
              <w:jc w:val="center"/>
              <w:rPr>
                <w:b/>
                <w:sz w:val="20"/>
              </w:rPr>
            </w:pPr>
            <w:r>
              <w:rPr>
                <w:b/>
                <w:spacing w:val="-4"/>
                <w:sz w:val="20"/>
              </w:rPr>
              <w:t>$600</w:t>
            </w:r>
          </w:p>
        </w:tc>
        <w:tc>
          <w:tcPr>
            <w:tcW w:w="1183" w:type="dxa"/>
            <w:tcBorders>
              <w:left w:val="nil"/>
            </w:tcBorders>
          </w:tcPr>
          <w:p w14:paraId="2127B641" w14:textId="77777777" w:rsidR="00A3066C" w:rsidRDefault="000A1F0C">
            <w:pPr>
              <w:pStyle w:val="TableParagraph"/>
              <w:spacing w:before="28"/>
              <w:ind w:left="110" w:right="11"/>
              <w:jc w:val="center"/>
              <w:rPr>
                <w:b/>
                <w:sz w:val="20"/>
              </w:rPr>
            </w:pPr>
            <w:r>
              <w:rPr>
                <w:b/>
                <w:spacing w:val="-4"/>
                <w:sz w:val="20"/>
              </w:rPr>
              <w:t>$600</w:t>
            </w:r>
          </w:p>
        </w:tc>
        <w:tc>
          <w:tcPr>
            <w:tcW w:w="97" w:type="dxa"/>
          </w:tcPr>
          <w:p w14:paraId="2127B642" w14:textId="77777777" w:rsidR="00A3066C" w:rsidRDefault="00A3066C">
            <w:pPr>
              <w:pStyle w:val="TableParagraph"/>
              <w:rPr>
                <w:rFonts w:ascii="Times New Roman"/>
                <w:sz w:val="18"/>
              </w:rPr>
            </w:pPr>
          </w:p>
        </w:tc>
        <w:tc>
          <w:tcPr>
            <w:tcW w:w="1119" w:type="dxa"/>
          </w:tcPr>
          <w:p w14:paraId="2127B643" w14:textId="77777777" w:rsidR="00A3066C" w:rsidRDefault="000A1F0C">
            <w:pPr>
              <w:pStyle w:val="TableParagraph"/>
              <w:spacing w:before="28"/>
              <w:ind w:left="36" w:right="14"/>
              <w:jc w:val="center"/>
              <w:rPr>
                <w:b/>
                <w:sz w:val="20"/>
              </w:rPr>
            </w:pPr>
            <w:r>
              <w:rPr>
                <w:b/>
                <w:spacing w:val="-4"/>
                <w:sz w:val="20"/>
              </w:rPr>
              <w:t>$600</w:t>
            </w:r>
          </w:p>
        </w:tc>
        <w:tc>
          <w:tcPr>
            <w:tcW w:w="97" w:type="dxa"/>
          </w:tcPr>
          <w:p w14:paraId="2127B644" w14:textId="77777777" w:rsidR="00A3066C" w:rsidRDefault="00A3066C">
            <w:pPr>
              <w:pStyle w:val="TableParagraph"/>
              <w:rPr>
                <w:rFonts w:ascii="Times New Roman"/>
                <w:sz w:val="18"/>
              </w:rPr>
            </w:pPr>
          </w:p>
        </w:tc>
        <w:tc>
          <w:tcPr>
            <w:tcW w:w="1263" w:type="dxa"/>
          </w:tcPr>
          <w:p w14:paraId="2127B645" w14:textId="09BE5C6D" w:rsidR="00A3066C" w:rsidRDefault="000A1F0C">
            <w:pPr>
              <w:pStyle w:val="TableParagraph"/>
              <w:spacing w:before="28"/>
              <w:ind w:left="24" w:right="5"/>
              <w:jc w:val="center"/>
              <w:rPr>
                <w:b/>
                <w:sz w:val="20"/>
              </w:rPr>
            </w:pPr>
            <w:r>
              <w:rPr>
                <w:b/>
                <w:spacing w:val="-2"/>
                <w:sz w:val="20"/>
              </w:rPr>
              <w:t>$800</w:t>
            </w:r>
            <w:del w:id="147" w:author="Taylor, Christine [HHS]" w:date="2025-07-18T13:48:00Z" w16du:dateUtc="2025-07-18T18:48:00Z">
              <w:r w:rsidDel="00BE1035">
                <w:rPr>
                  <w:b/>
                  <w:spacing w:val="-2"/>
                  <w:sz w:val="20"/>
                </w:rPr>
                <w:delText>*</w:delText>
              </w:r>
            </w:del>
            <w:ins w:id="148" w:author="Taylor, Christine [HHS]" w:date="2025-07-18T13:48:00Z" w16du:dateUtc="2025-07-18T18:48:00Z">
              <w:r w:rsidR="00BE1035">
                <w:rPr>
                  <w:b/>
                  <w:spacing w:val="-2"/>
                  <w:sz w:val="20"/>
                </w:rPr>
                <w:t xml:space="preserve"> (as ECM only)</w:t>
              </w:r>
            </w:ins>
          </w:p>
        </w:tc>
        <w:tc>
          <w:tcPr>
            <w:tcW w:w="97" w:type="dxa"/>
          </w:tcPr>
          <w:p w14:paraId="2127B646" w14:textId="77777777" w:rsidR="00A3066C" w:rsidRDefault="00A3066C">
            <w:pPr>
              <w:pStyle w:val="TableParagraph"/>
              <w:rPr>
                <w:rFonts w:ascii="Times New Roman"/>
                <w:sz w:val="18"/>
              </w:rPr>
            </w:pPr>
          </w:p>
        </w:tc>
        <w:tc>
          <w:tcPr>
            <w:tcW w:w="1278" w:type="dxa"/>
          </w:tcPr>
          <w:p w14:paraId="2127B647" w14:textId="77777777" w:rsidR="00A3066C" w:rsidRDefault="000A1F0C">
            <w:pPr>
              <w:pStyle w:val="TableParagraph"/>
              <w:spacing w:before="28"/>
              <w:ind w:left="20" w:right="1"/>
              <w:jc w:val="center"/>
              <w:rPr>
                <w:b/>
                <w:sz w:val="20"/>
              </w:rPr>
            </w:pPr>
            <w:r>
              <w:rPr>
                <w:b/>
                <w:spacing w:val="-4"/>
                <w:sz w:val="20"/>
              </w:rPr>
              <w:t>$800</w:t>
            </w:r>
          </w:p>
        </w:tc>
      </w:tr>
      <w:tr w:rsidR="00A3066C" w14:paraId="2127B653" w14:textId="77777777">
        <w:trPr>
          <w:trHeight w:val="80"/>
        </w:trPr>
        <w:tc>
          <w:tcPr>
            <w:tcW w:w="6389" w:type="dxa"/>
            <w:tcBorders>
              <w:left w:val="nil"/>
            </w:tcBorders>
          </w:tcPr>
          <w:p w14:paraId="2127B649" w14:textId="77777777" w:rsidR="00A3066C" w:rsidRDefault="00A3066C">
            <w:pPr>
              <w:pStyle w:val="TableParagraph"/>
              <w:rPr>
                <w:rFonts w:ascii="Times New Roman"/>
                <w:sz w:val="2"/>
              </w:rPr>
            </w:pPr>
          </w:p>
        </w:tc>
        <w:tc>
          <w:tcPr>
            <w:tcW w:w="2238" w:type="dxa"/>
            <w:gridSpan w:val="2"/>
          </w:tcPr>
          <w:p w14:paraId="2127B64A" w14:textId="77777777" w:rsidR="00A3066C" w:rsidRDefault="00A3066C">
            <w:pPr>
              <w:pStyle w:val="TableParagraph"/>
              <w:rPr>
                <w:rFonts w:ascii="Times New Roman"/>
                <w:sz w:val="2"/>
              </w:rPr>
            </w:pPr>
          </w:p>
        </w:tc>
        <w:tc>
          <w:tcPr>
            <w:tcW w:w="97" w:type="dxa"/>
          </w:tcPr>
          <w:p w14:paraId="2127B64B" w14:textId="77777777" w:rsidR="00A3066C" w:rsidRDefault="00A3066C">
            <w:pPr>
              <w:pStyle w:val="TableParagraph"/>
              <w:rPr>
                <w:rFonts w:ascii="Times New Roman"/>
                <w:sz w:val="2"/>
              </w:rPr>
            </w:pPr>
          </w:p>
        </w:tc>
        <w:tc>
          <w:tcPr>
            <w:tcW w:w="2239" w:type="dxa"/>
            <w:gridSpan w:val="2"/>
          </w:tcPr>
          <w:p w14:paraId="2127B64C" w14:textId="77777777" w:rsidR="00A3066C" w:rsidRDefault="00A3066C">
            <w:pPr>
              <w:pStyle w:val="TableParagraph"/>
              <w:rPr>
                <w:rFonts w:ascii="Times New Roman"/>
                <w:sz w:val="2"/>
              </w:rPr>
            </w:pPr>
          </w:p>
        </w:tc>
        <w:tc>
          <w:tcPr>
            <w:tcW w:w="97" w:type="dxa"/>
          </w:tcPr>
          <w:p w14:paraId="2127B64D" w14:textId="77777777" w:rsidR="00A3066C" w:rsidRDefault="00A3066C">
            <w:pPr>
              <w:pStyle w:val="TableParagraph"/>
              <w:rPr>
                <w:rFonts w:ascii="Times New Roman"/>
                <w:sz w:val="2"/>
              </w:rPr>
            </w:pPr>
          </w:p>
        </w:tc>
        <w:tc>
          <w:tcPr>
            <w:tcW w:w="1119" w:type="dxa"/>
          </w:tcPr>
          <w:p w14:paraId="2127B64E" w14:textId="77777777" w:rsidR="00A3066C" w:rsidRDefault="00A3066C">
            <w:pPr>
              <w:pStyle w:val="TableParagraph"/>
              <w:rPr>
                <w:rFonts w:ascii="Times New Roman"/>
                <w:sz w:val="2"/>
              </w:rPr>
            </w:pPr>
          </w:p>
        </w:tc>
        <w:tc>
          <w:tcPr>
            <w:tcW w:w="97" w:type="dxa"/>
          </w:tcPr>
          <w:p w14:paraId="2127B64F" w14:textId="77777777" w:rsidR="00A3066C" w:rsidRDefault="00A3066C">
            <w:pPr>
              <w:pStyle w:val="TableParagraph"/>
              <w:rPr>
                <w:rFonts w:ascii="Times New Roman"/>
                <w:sz w:val="2"/>
              </w:rPr>
            </w:pPr>
          </w:p>
        </w:tc>
        <w:tc>
          <w:tcPr>
            <w:tcW w:w="1263" w:type="dxa"/>
          </w:tcPr>
          <w:p w14:paraId="2127B650" w14:textId="77777777" w:rsidR="00A3066C" w:rsidRDefault="00A3066C">
            <w:pPr>
              <w:pStyle w:val="TableParagraph"/>
              <w:rPr>
                <w:rFonts w:ascii="Times New Roman"/>
                <w:sz w:val="2"/>
              </w:rPr>
            </w:pPr>
          </w:p>
        </w:tc>
        <w:tc>
          <w:tcPr>
            <w:tcW w:w="97" w:type="dxa"/>
          </w:tcPr>
          <w:p w14:paraId="2127B651" w14:textId="77777777" w:rsidR="00A3066C" w:rsidRDefault="00A3066C">
            <w:pPr>
              <w:pStyle w:val="TableParagraph"/>
              <w:rPr>
                <w:rFonts w:ascii="Times New Roman"/>
                <w:sz w:val="2"/>
              </w:rPr>
            </w:pPr>
          </w:p>
        </w:tc>
        <w:tc>
          <w:tcPr>
            <w:tcW w:w="1278" w:type="dxa"/>
          </w:tcPr>
          <w:p w14:paraId="2127B652" w14:textId="77777777" w:rsidR="00A3066C" w:rsidRDefault="00A3066C">
            <w:pPr>
              <w:pStyle w:val="TableParagraph"/>
              <w:rPr>
                <w:rFonts w:ascii="Times New Roman"/>
                <w:sz w:val="2"/>
              </w:rPr>
            </w:pPr>
          </w:p>
        </w:tc>
      </w:tr>
      <w:tr w:rsidR="00A3066C" w14:paraId="2127B662" w14:textId="77777777">
        <w:trPr>
          <w:trHeight w:val="887"/>
        </w:trPr>
        <w:tc>
          <w:tcPr>
            <w:tcW w:w="6389" w:type="dxa"/>
          </w:tcPr>
          <w:p w14:paraId="2127B654" w14:textId="77777777" w:rsidR="00A3066C" w:rsidRDefault="000A1F0C">
            <w:pPr>
              <w:pStyle w:val="TableParagraph"/>
              <w:spacing w:line="266" w:lineRule="exact"/>
              <w:ind w:left="42"/>
              <w:rPr>
                <w:b/>
                <w:sz w:val="24"/>
              </w:rPr>
            </w:pPr>
            <w:r>
              <w:rPr>
                <w:b/>
                <w:sz w:val="24"/>
              </w:rPr>
              <w:t>Refrigerator</w:t>
            </w:r>
            <w:r>
              <w:rPr>
                <w:b/>
                <w:spacing w:val="-3"/>
                <w:sz w:val="24"/>
              </w:rPr>
              <w:t xml:space="preserve"> </w:t>
            </w:r>
            <w:r>
              <w:rPr>
                <w:b/>
                <w:spacing w:val="-2"/>
                <w:sz w:val="24"/>
              </w:rPr>
              <w:t>Replacement</w:t>
            </w:r>
          </w:p>
          <w:p w14:paraId="2127B655" w14:textId="77777777" w:rsidR="00A3066C" w:rsidRDefault="000A1F0C">
            <w:pPr>
              <w:pStyle w:val="TableParagraph"/>
              <w:numPr>
                <w:ilvl w:val="0"/>
                <w:numId w:val="3"/>
              </w:numPr>
              <w:tabs>
                <w:tab w:val="left" w:pos="478"/>
              </w:tabs>
              <w:spacing w:before="97"/>
              <w:ind w:left="478" w:hanging="124"/>
              <w:rPr>
                <w:i/>
                <w:sz w:val="18"/>
              </w:rPr>
            </w:pPr>
            <w:r>
              <w:rPr>
                <w:i/>
                <w:sz w:val="18"/>
              </w:rPr>
              <w:t>Must</w:t>
            </w:r>
            <w:r>
              <w:rPr>
                <w:i/>
                <w:spacing w:val="6"/>
                <w:sz w:val="18"/>
              </w:rPr>
              <w:t xml:space="preserve"> </w:t>
            </w:r>
            <w:r>
              <w:rPr>
                <w:i/>
                <w:sz w:val="18"/>
              </w:rPr>
              <w:t>be</w:t>
            </w:r>
            <w:r>
              <w:rPr>
                <w:i/>
                <w:spacing w:val="4"/>
                <w:sz w:val="18"/>
              </w:rPr>
              <w:t xml:space="preserve"> </w:t>
            </w:r>
            <w:r>
              <w:rPr>
                <w:i/>
                <w:sz w:val="18"/>
              </w:rPr>
              <w:t>ENERGY</w:t>
            </w:r>
            <w:r>
              <w:rPr>
                <w:i/>
                <w:spacing w:val="3"/>
                <w:sz w:val="18"/>
              </w:rPr>
              <w:t xml:space="preserve"> </w:t>
            </w:r>
            <w:r>
              <w:rPr>
                <w:i/>
                <w:sz w:val="18"/>
              </w:rPr>
              <w:t>STAR</w:t>
            </w:r>
            <w:r>
              <w:rPr>
                <w:i/>
                <w:spacing w:val="2"/>
                <w:sz w:val="18"/>
              </w:rPr>
              <w:t xml:space="preserve"> </w:t>
            </w:r>
            <w:r>
              <w:rPr>
                <w:i/>
                <w:sz w:val="18"/>
              </w:rPr>
              <w:t>rated</w:t>
            </w:r>
            <w:r>
              <w:rPr>
                <w:i/>
                <w:spacing w:val="4"/>
                <w:sz w:val="18"/>
              </w:rPr>
              <w:t xml:space="preserve"> </w:t>
            </w:r>
            <w:r>
              <w:rPr>
                <w:i/>
                <w:sz w:val="18"/>
              </w:rPr>
              <w:t>and</w:t>
            </w:r>
            <w:r>
              <w:rPr>
                <w:i/>
                <w:spacing w:val="4"/>
                <w:sz w:val="18"/>
              </w:rPr>
              <w:t xml:space="preserve"> </w:t>
            </w:r>
            <w:r>
              <w:rPr>
                <w:i/>
                <w:sz w:val="18"/>
              </w:rPr>
              <w:t>run</w:t>
            </w:r>
            <w:r>
              <w:rPr>
                <w:i/>
                <w:spacing w:val="4"/>
                <w:sz w:val="18"/>
              </w:rPr>
              <w:t xml:space="preserve"> </w:t>
            </w:r>
            <w:r>
              <w:rPr>
                <w:i/>
                <w:sz w:val="18"/>
              </w:rPr>
              <w:t>through</w:t>
            </w:r>
            <w:r>
              <w:rPr>
                <w:i/>
                <w:spacing w:val="5"/>
                <w:sz w:val="18"/>
              </w:rPr>
              <w:t xml:space="preserve"> </w:t>
            </w:r>
            <w:r>
              <w:rPr>
                <w:i/>
                <w:spacing w:val="-4"/>
                <w:sz w:val="18"/>
              </w:rPr>
              <w:t>BART</w:t>
            </w:r>
          </w:p>
          <w:p w14:paraId="2127B656" w14:textId="77777777" w:rsidR="00A3066C" w:rsidRDefault="000A1F0C">
            <w:pPr>
              <w:pStyle w:val="TableParagraph"/>
              <w:numPr>
                <w:ilvl w:val="0"/>
                <w:numId w:val="3"/>
              </w:numPr>
              <w:tabs>
                <w:tab w:val="left" w:pos="478"/>
              </w:tabs>
              <w:spacing w:before="95" w:line="201" w:lineRule="exact"/>
              <w:ind w:left="478" w:hanging="124"/>
              <w:rPr>
                <w:i/>
                <w:sz w:val="18"/>
              </w:rPr>
            </w:pPr>
            <w:r>
              <w:rPr>
                <w:i/>
                <w:sz w:val="18"/>
              </w:rPr>
              <w:t>Utilities</w:t>
            </w:r>
            <w:r>
              <w:rPr>
                <w:i/>
                <w:spacing w:val="-7"/>
                <w:sz w:val="18"/>
              </w:rPr>
              <w:t xml:space="preserve"> </w:t>
            </w:r>
            <w:r>
              <w:rPr>
                <w:i/>
                <w:sz w:val="18"/>
              </w:rPr>
              <w:t>-</w:t>
            </w:r>
            <w:r>
              <w:rPr>
                <w:i/>
                <w:spacing w:val="-4"/>
                <w:sz w:val="18"/>
              </w:rPr>
              <w:t xml:space="preserve"> </w:t>
            </w:r>
            <w:r>
              <w:rPr>
                <w:i/>
                <w:sz w:val="18"/>
              </w:rPr>
              <w:t>limit</w:t>
            </w:r>
            <w:r>
              <w:rPr>
                <w:i/>
                <w:spacing w:val="-5"/>
                <w:sz w:val="18"/>
              </w:rPr>
              <w:t xml:space="preserve"> </w:t>
            </w:r>
            <w:r>
              <w:rPr>
                <w:i/>
                <w:sz w:val="18"/>
              </w:rPr>
              <w:t>1</w:t>
            </w:r>
            <w:r>
              <w:rPr>
                <w:i/>
                <w:spacing w:val="-6"/>
                <w:sz w:val="18"/>
              </w:rPr>
              <w:t xml:space="preserve"> </w:t>
            </w:r>
            <w:r>
              <w:rPr>
                <w:i/>
                <w:sz w:val="18"/>
              </w:rPr>
              <w:t>per</w:t>
            </w:r>
            <w:r>
              <w:rPr>
                <w:i/>
                <w:spacing w:val="-4"/>
                <w:sz w:val="18"/>
              </w:rPr>
              <w:t xml:space="preserve"> home</w:t>
            </w:r>
          </w:p>
        </w:tc>
        <w:tc>
          <w:tcPr>
            <w:tcW w:w="1055" w:type="dxa"/>
            <w:tcBorders>
              <w:right w:val="nil"/>
            </w:tcBorders>
          </w:tcPr>
          <w:p w14:paraId="2127B657" w14:textId="77777777" w:rsidR="00A3066C" w:rsidRDefault="000A1F0C">
            <w:pPr>
              <w:pStyle w:val="TableParagraph"/>
              <w:spacing w:before="28"/>
              <w:ind w:left="86" w:right="3"/>
              <w:jc w:val="center"/>
              <w:rPr>
                <w:b/>
                <w:sz w:val="20"/>
              </w:rPr>
            </w:pPr>
            <w:r>
              <w:rPr>
                <w:b/>
                <w:spacing w:val="-5"/>
                <w:sz w:val="20"/>
              </w:rPr>
              <w:t>No</w:t>
            </w:r>
          </w:p>
        </w:tc>
        <w:tc>
          <w:tcPr>
            <w:tcW w:w="1183" w:type="dxa"/>
            <w:tcBorders>
              <w:left w:val="nil"/>
            </w:tcBorders>
          </w:tcPr>
          <w:p w14:paraId="2127B658" w14:textId="77777777" w:rsidR="00A3066C" w:rsidRDefault="000A1F0C">
            <w:pPr>
              <w:pStyle w:val="TableParagraph"/>
              <w:spacing w:before="28"/>
              <w:ind w:left="110"/>
              <w:jc w:val="center"/>
              <w:rPr>
                <w:b/>
                <w:sz w:val="20"/>
              </w:rPr>
            </w:pPr>
            <w:r>
              <w:rPr>
                <w:b/>
                <w:spacing w:val="-2"/>
                <w:sz w:val="20"/>
              </w:rPr>
              <w:t>$1,200</w:t>
            </w:r>
          </w:p>
        </w:tc>
        <w:tc>
          <w:tcPr>
            <w:tcW w:w="97" w:type="dxa"/>
          </w:tcPr>
          <w:p w14:paraId="2127B659" w14:textId="77777777" w:rsidR="00A3066C" w:rsidRDefault="00A3066C">
            <w:pPr>
              <w:pStyle w:val="TableParagraph"/>
              <w:rPr>
                <w:rFonts w:ascii="Times New Roman"/>
                <w:sz w:val="18"/>
              </w:rPr>
            </w:pPr>
          </w:p>
        </w:tc>
        <w:tc>
          <w:tcPr>
            <w:tcW w:w="1056" w:type="dxa"/>
            <w:tcBorders>
              <w:right w:val="nil"/>
            </w:tcBorders>
          </w:tcPr>
          <w:p w14:paraId="2127B65A" w14:textId="77777777" w:rsidR="00A3066C" w:rsidRDefault="000A1F0C">
            <w:pPr>
              <w:pStyle w:val="TableParagraph"/>
              <w:spacing w:before="28"/>
              <w:ind w:left="77"/>
              <w:jc w:val="center"/>
              <w:rPr>
                <w:b/>
                <w:sz w:val="20"/>
              </w:rPr>
            </w:pPr>
            <w:r>
              <w:rPr>
                <w:b/>
                <w:spacing w:val="-5"/>
                <w:sz w:val="20"/>
              </w:rPr>
              <w:t>No</w:t>
            </w:r>
          </w:p>
        </w:tc>
        <w:tc>
          <w:tcPr>
            <w:tcW w:w="1183" w:type="dxa"/>
            <w:tcBorders>
              <w:left w:val="nil"/>
            </w:tcBorders>
          </w:tcPr>
          <w:p w14:paraId="2127B65B" w14:textId="77777777" w:rsidR="00A3066C" w:rsidRDefault="000A1F0C">
            <w:pPr>
              <w:pStyle w:val="TableParagraph"/>
              <w:spacing w:before="28"/>
              <w:ind w:left="110" w:right="6"/>
              <w:jc w:val="center"/>
              <w:rPr>
                <w:b/>
                <w:sz w:val="20"/>
              </w:rPr>
            </w:pPr>
            <w:r>
              <w:rPr>
                <w:b/>
                <w:spacing w:val="-2"/>
                <w:sz w:val="20"/>
              </w:rPr>
              <w:t>$1,200</w:t>
            </w:r>
          </w:p>
        </w:tc>
        <w:tc>
          <w:tcPr>
            <w:tcW w:w="97" w:type="dxa"/>
          </w:tcPr>
          <w:p w14:paraId="2127B65C" w14:textId="77777777" w:rsidR="00A3066C" w:rsidRDefault="00A3066C">
            <w:pPr>
              <w:pStyle w:val="TableParagraph"/>
              <w:rPr>
                <w:rFonts w:ascii="Times New Roman"/>
                <w:sz w:val="18"/>
              </w:rPr>
            </w:pPr>
          </w:p>
        </w:tc>
        <w:tc>
          <w:tcPr>
            <w:tcW w:w="1119" w:type="dxa"/>
          </w:tcPr>
          <w:p w14:paraId="2127B65D" w14:textId="77777777" w:rsidR="00A3066C" w:rsidRDefault="000A1F0C">
            <w:pPr>
              <w:pStyle w:val="TableParagraph"/>
              <w:spacing w:before="28"/>
              <w:ind w:left="36" w:right="18"/>
              <w:jc w:val="center"/>
              <w:rPr>
                <w:b/>
                <w:sz w:val="20"/>
              </w:rPr>
            </w:pPr>
            <w:r>
              <w:rPr>
                <w:b/>
                <w:spacing w:val="-5"/>
                <w:sz w:val="20"/>
              </w:rPr>
              <w:t>No</w:t>
            </w:r>
          </w:p>
        </w:tc>
        <w:tc>
          <w:tcPr>
            <w:tcW w:w="97" w:type="dxa"/>
          </w:tcPr>
          <w:p w14:paraId="2127B65E" w14:textId="77777777" w:rsidR="00A3066C" w:rsidRDefault="00A3066C">
            <w:pPr>
              <w:pStyle w:val="TableParagraph"/>
              <w:rPr>
                <w:rFonts w:ascii="Times New Roman"/>
                <w:sz w:val="18"/>
              </w:rPr>
            </w:pPr>
          </w:p>
        </w:tc>
        <w:tc>
          <w:tcPr>
            <w:tcW w:w="1263" w:type="dxa"/>
          </w:tcPr>
          <w:p w14:paraId="2127B65F" w14:textId="77777777" w:rsidR="00A3066C" w:rsidRDefault="000A1F0C">
            <w:pPr>
              <w:pStyle w:val="TableParagraph"/>
              <w:spacing w:before="28"/>
              <w:ind w:left="24" w:right="6"/>
              <w:jc w:val="center"/>
              <w:rPr>
                <w:b/>
                <w:sz w:val="20"/>
              </w:rPr>
            </w:pPr>
            <w:r>
              <w:rPr>
                <w:b/>
                <w:spacing w:val="-5"/>
                <w:sz w:val="20"/>
              </w:rPr>
              <w:t>Yes</w:t>
            </w:r>
          </w:p>
        </w:tc>
        <w:tc>
          <w:tcPr>
            <w:tcW w:w="97" w:type="dxa"/>
          </w:tcPr>
          <w:p w14:paraId="2127B660" w14:textId="77777777" w:rsidR="00A3066C" w:rsidRDefault="00A3066C">
            <w:pPr>
              <w:pStyle w:val="TableParagraph"/>
              <w:rPr>
                <w:rFonts w:ascii="Times New Roman"/>
                <w:sz w:val="18"/>
              </w:rPr>
            </w:pPr>
          </w:p>
        </w:tc>
        <w:tc>
          <w:tcPr>
            <w:tcW w:w="1278" w:type="dxa"/>
          </w:tcPr>
          <w:p w14:paraId="2127B661" w14:textId="77777777" w:rsidR="00A3066C" w:rsidRDefault="000A1F0C">
            <w:pPr>
              <w:pStyle w:val="TableParagraph"/>
              <w:spacing w:before="28"/>
              <w:ind w:left="20" w:right="1"/>
              <w:jc w:val="center"/>
              <w:rPr>
                <w:b/>
                <w:sz w:val="20"/>
              </w:rPr>
            </w:pPr>
            <w:r>
              <w:rPr>
                <w:b/>
                <w:spacing w:val="-5"/>
                <w:sz w:val="20"/>
              </w:rPr>
              <w:t>Yes</w:t>
            </w:r>
          </w:p>
        </w:tc>
      </w:tr>
      <w:tr w:rsidR="00A3066C" w14:paraId="2127B66D" w14:textId="77777777">
        <w:trPr>
          <w:trHeight w:val="80"/>
        </w:trPr>
        <w:tc>
          <w:tcPr>
            <w:tcW w:w="6389" w:type="dxa"/>
            <w:tcBorders>
              <w:left w:val="nil"/>
            </w:tcBorders>
          </w:tcPr>
          <w:p w14:paraId="2127B663" w14:textId="77777777" w:rsidR="00A3066C" w:rsidRDefault="00A3066C">
            <w:pPr>
              <w:pStyle w:val="TableParagraph"/>
              <w:rPr>
                <w:rFonts w:ascii="Times New Roman"/>
                <w:sz w:val="2"/>
              </w:rPr>
            </w:pPr>
          </w:p>
        </w:tc>
        <w:tc>
          <w:tcPr>
            <w:tcW w:w="2238" w:type="dxa"/>
            <w:gridSpan w:val="2"/>
          </w:tcPr>
          <w:p w14:paraId="2127B664" w14:textId="77777777" w:rsidR="00A3066C" w:rsidRDefault="00A3066C">
            <w:pPr>
              <w:pStyle w:val="TableParagraph"/>
              <w:rPr>
                <w:rFonts w:ascii="Times New Roman"/>
                <w:sz w:val="2"/>
              </w:rPr>
            </w:pPr>
          </w:p>
        </w:tc>
        <w:tc>
          <w:tcPr>
            <w:tcW w:w="97" w:type="dxa"/>
          </w:tcPr>
          <w:p w14:paraId="2127B665" w14:textId="77777777" w:rsidR="00A3066C" w:rsidRDefault="00A3066C">
            <w:pPr>
              <w:pStyle w:val="TableParagraph"/>
              <w:rPr>
                <w:rFonts w:ascii="Times New Roman"/>
                <w:sz w:val="2"/>
              </w:rPr>
            </w:pPr>
          </w:p>
        </w:tc>
        <w:tc>
          <w:tcPr>
            <w:tcW w:w="2239" w:type="dxa"/>
            <w:gridSpan w:val="2"/>
          </w:tcPr>
          <w:p w14:paraId="2127B666" w14:textId="77777777" w:rsidR="00A3066C" w:rsidRDefault="00A3066C">
            <w:pPr>
              <w:pStyle w:val="TableParagraph"/>
              <w:rPr>
                <w:rFonts w:ascii="Times New Roman"/>
                <w:sz w:val="2"/>
              </w:rPr>
            </w:pPr>
          </w:p>
        </w:tc>
        <w:tc>
          <w:tcPr>
            <w:tcW w:w="97" w:type="dxa"/>
          </w:tcPr>
          <w:p w14:paraId="2127B667" w14:textId="77777777" w:rsidR="00A3066C" w:rsidRDefault="00A3066C">
            <w:pPr>
              <w:pStyle w:val="TableParagraph"/>
              <w:rPr>
                <w:rFonts w:ascii="Times New Roman"/>
                <w:sz w:val="2"/>
              </w:rPr>
            </w:pPr>
          </w:p>
        </w:tc>
        <w:tc>
          <w:tcPr>
            <w:tcW w:w="1119" w:type="dxa"/>
          </w:tcPr>
          <w:p w14:paraId="2127B668" w14:textId="77777777" w:rsidR="00A3066C" w:rsidRDefault="00A3066C">
            <w:pPr>
              <w:pStyle w:val="TableParagraph"/>
              <w:rPr>
                <w:rFonts w:ascii="Times New Roman"/>
                <w:sz w:val="2"/>
              </w:rPr>
            </w:pPr>
          </w:p>
        </w:tc>
        <w:tc>
          <w:tcPr>
            <w:tcW w:w="97" w:type="dxa"/>
          </w:tcPr>
          <w:p w14:paraId="2127B669" w14:textId="77777777" w:rsidR="00A3066C" w:rsidRDefault="00A3066C">
            <w:pPr>
              <w:pStyle w:val="TableParagraph"/>
              <w:rPr>
                <w:rFonts w:ascii="Times New Roman"/>
                <w:sz w:val="2"/>
              </w:rPr>
            </w:pPr>
          </w:p>
        </w:tc>
        <w:tc>
          <w:tcPr>
            <w:tcW w:w="1263" w:type="dxa"/>
          </w:tcPr>
          <w:p w14:paraId="2127B66A" w14:textId="77777777" w:rsidR="00A3066C" w:rsidRDefault="00A3066C">
            <w:pPr>
              <w:pStyle w:val="TableParagraph"/>
              <w:rPr>
                <w:rFonts w:ascii="Times New Roman"/>
                <w:sz w:val="2"/>
              </w:rPr>
            </w:pPr>
          </w:p>
        </w:tc>
        <w:tc>
          <w:tcPr>
            <w:tcW w:w="97" w:type="dxa"/>
          </w:tcPr>
          <w:p w14:paraId="2127B66B" w14:textId="77777777" w:rsidR="00A3066C" w:rsidRDefault="00A3066C">
            <w:pPr>
              <w:pStyle w:val="TableParagraph"/>
              <w:rPr>
                <w:rFonts w:ascii="Times New Roman"/>
                <w:sz w:val="2"/>
              </w:rPr>
            </w:pPr>
          </w:p>
        </w:tc>
        <w:tc>
          <w:tcPr>
            <w:tcW w:w="1278" w:type="dxa"/>
          </w:tcPr>
          <w:p w14:paraId="2127B66C" w14:textId="77777777" w:rsidR="00A3066C" w:rsidRDefault="00A3066C">
            <w:pPr>
              <w:pStyle w:val="TableParagraph"/>
              <w:rPr>
                <w:rFonts w:ascii="Times New Roman"/>
                <w:sz w:val="2"/>
              </w:rPr>
            </w:pPr>
          </w:p>
        </w:tc>
      </w:tr>
      <w:tr w:rsidR="00A3066C" w14:paraId="2127B67C" w14:textId="77777777">
        <w:trPr>
          <w:trHeight w:val="887"/>
        </w:trPr>
        <w:tc>
          <w:tcPr>
            <w:tcW w:w="6389" w:type="dxa"/>
          </w:tcPr>
          <w:p w14:paraId="2127B66E" w14:textId="77777777" w:rsidR="00A3066C" w:rsidRDefault="000A1F0C">
            <w:pPr>
              <w:pStyle w:val="TableParagraph"/>
              <w:spacing w:line="266" w:lineRule="exact"/>
              <w:ind w:left="42"/>
              <w:rPr>
                <w:b/>
                <w:sz w:val="24"/>
              </w:rPr>
            </w:pPr>
            <w:r>
              <w:rPr>
                <w:b/>
                <w:sz w:val="24"/>
              </w:rPr>
              <w:t>Freezer</w:t>
            </w:r>
            <w:r>
              <w:rPr>
                <w:b/>
                <w:spacing w:val="-3"/>
                <w:sz w:val="24"/>
              </w:rPr>
              <w:t xml:space="preserve"> </w:t>
            </w:r>
            <w:r>
              <w:rPr>
                <w:b/>
                <w:spacing w:val="-2"/>
                <w:sz w:val="24"/>
              </w:rPr>
              <w:t>Replacement</w:t>
            </w:r>
          </w:p>
          <w:p w14:paraId="2127B66F" w14:textId="77777777" w:rsidR="00A3066C" w:rsidRDefault="000A1F0C">
            <w:pPr>
              <w:pStyle w:val="TableParagraph"/>
              <w:numPr>
                <w:ilvl w:val="0"/>
                <w:numId w:val="2"/>
              </w:numPr>
              <w:tabs>
                <w:tab w:val="left" w:pos="478"/>
              </w:tabs>
              <w:spacing w:before="97"/>
              <w:ind w:left="478" w:hanging="124"/>
              <w:rPr>
                <w:i/>
                <w:sz w:val="18"/>
              </w:rPr>
            </w:pPr>
            <w:r>
              <w:rPr>
                <w:i/>
                <w:sz w:val="18"/>
              </w:rPr>
              <w:t>Must</w:t>
            </w:r>
            <w:r>
              <w:rPr>
                <w:i/>
                <w:spacing w:val="6"/>
                <w:sz w:val="18"/>
              </w:rPr>
              <w:t xml:space="preserve"> </w:t>
            </w:r>
            <w:r>
              <w:rPr>
                <w:i/>
                <w:sz w:val="18"/>
              </w:rPr>
              <w:t>be</w:t>
            </w:r>
            <w:r>
              <w:rPr>
                <w:i/>
                <w:spacing w:val="4"/>
                <w:sz w:val="18"/>
              </w:rPr>
              <w:t xml:space="preserve"> </w:t>
            </w:r>
            <w:r>
              <w:rPr>
                <w:i/>
                <w:sz w:val="18"/>
              </w:rPr>
              <w:t>ENERGY</w:t>
            </w:r>
            <w:r>
              <w:rPr>
                <w:i/>
                <w:spacing w:val="3"/>
                <w:sz w:val="18"/>
              </w:rPr>
              <w:t xml:space="preserve"> </w:t>
            </w:r>
            <w:r>
              <w:rPr>
                <w:i/>
                <w:sz w:val="18"/>
              </w:rPr>
              <w:t>STAR</w:t>
            </w:r>
            <w:r>
              <w:rPr>
                <w:i/>
                <w:spacing w:val="2"/>
                <w:sz w:val="18"/>
              </w:rPr>
              <w:t xml:space="preserve"> </w:t>
            </w:r>
            <w:r>
              <w:rPr>
                <w:i/>
                <w:sz w:val="18"/>
              </w:rPr>
              <w:t>rated</w:t>
            </w:r>
            <w:r>
              <w:rPr>
                <w:i/>
                <w:spacing w:val="4"/>
                <w:sz w:val="18"/>
              </w:rPr>
              <w:t xml:space="preserve"> </w:t>
            </w:r>
            <w:r>
              <w:rPr>
                <w:i/>
                <w:sz w:val="18"/>
              </w:rPr>
              <w:t>and</w:t>
            </w:r>
            <w:r>
              <w:rPr>
                <w:i/>
                <w:spacing w:val="4"/>
                <w:sz w:val="18"/>
              </w:rPr>
              <w:t xml:space="preserve"> </w:t>
            </w:r>
            <w:r>
              <w:rPr>
                <w:i/>
                <w:sz w:val="18"/>
              </w:rPr>
              <w:t>run</w:t>
            </w:r>
            <w:r>
              <w:rPr>
                <w:i/>
                <w:spacing w:val="4"/>
                <w:sz w:val="18"/>
              </w:rPr>
              <w:t xml:space="preserve"> </w:t>
            </w:r>
            <w:r>
              <w:rPr>
                <w:i/>
                <w:sz w:val="18"/>
              </w:rPr>
              <w:t>through</w:t>
            </w:r>
            <w:r>
              <w:rPr>
                <w:i/>
                <w:spacing w:val="5"/>
                <w:sz w:val="18"/>
              </w:rPr>
              <w:t xml:space="preserve"> </w:t>
            </w:r>
            <w:r>
              <w:rPr>
                <w:i/>
                <w:spacing w:val="-4"/>
                <w:sz w:val="18"/>
              </w:rPr>
              <w:t>BART</w:t>
            </w:r>
          </w:p>
          <w:p w14:paraId="2127B670" w14:textId="77777777" w:rsidR="00A3066C" w:rsidRDefault="000A1F0C">
            <w:pPr>
              <w:pStyle w:val="TableParagraph"/>
              <w:numPr>
                <w:ilvl w:val="0"/>
                <w:numId w:val="2"/>
              </w:numPr>
              <w:tabs>
                <w:tab w:val="left" w:pos="478"/>
              </w:tabs>
              <w:spacing w:before="95" w:line="201" w:lineRule="exact"/>
              <w:ind w:left="478" w:hanging="124"/>
              <w:rPr>
                <w:i/>
                <w:sz w:val="18"/>
              </w:rPr>
            </w:pPr>
            <w:r>
              <w:rPr>
                <w:i/>
                <w:sz w:val="18"/>
              </w:rPr>
              <w:t>Utilities</w:t>
            </w:r>
            <w:r>
              <w:rPr>
                <w:i/>
                <w:spacing w:val="-7"/>
                <w:sz w:val="18"/>
              </w:rPr>
              <w:t xml:space="preserve"> </w:t>
            </w:r>
            <w:r>
              <w:rPr>
                <w:i/>
                <w:sz w:val="18"/>
              </w:rPr>
              <w:t>-</w:t>
            </w:r>
            <w:r>
              <w:rPr>
                <w:i/>
                <w:spacing w:val="-4"/>
                <w:sz w:val="18"/>
              </w:rPr>
              <w:t xml:space="preserve"> </w:t>
            </w:r>
            <w:r>
              <w:rPr>
                <w:i/>
                <w:sz w:val="18"/>
              </w:rPr>
              <w:t>limit</w:t>
            </w:r>
            <w:r>
              <w:rPr>
                <w:i/>
                <w:spacing w:val="-5"/>
                <w:sz w:val="18"/>
              </w:rPr>
              <w:t xml:space="preserve"> </w:t>
            </w:r>
            <w:r>
              <w:rPr>
                <w:i/>
                <w:sz w:val="18"/>
              </w:rPr>
              <w:t>1</w:t>
            </w:r>
            <w:r>
              <w:rPr>
                <w:i/>
                <w:spacing w:val="-6"/>
                <w:sz w:val="18"/>
              </w:rPr>
              <w:t xml:space="preserve"> </w:t>
            </w:r>
            <w:r>
              <w:rPr>
                <w:i/>
                <w:sz w:val="18"/>
              </w:rPr>
              <w:t>per</w:t>
            </w:r>
            <w:r>
              <w:rPr>
                <w:i/>
                <w:spacing w:val="-4"/>
                <w:sz w:val="18"/>
              </w:rPr>
              <w:t xml:space="preserve"> home</w:t>
            </w:r>
          </w:p>
        </w:tc>
        <w:tc>
          <w:tcPr>
            <w:tcW w:w="1055" w:type="dxa"/>
            <w:tcBorders>
              <w:right w:val="nil"/>
            </w:tcBorders>
          </w:tcPr>
          <w:p w14:paraId="2127B671" w14:textId="77777777" w:rsidR="00A3066C" w:rsidRDefault="000A1F0C">
            <w:pPr>
              <w:pStyle w:val="TableParagraph"/>
              <w:spacing w:before="28"/>
              <w:ind w:left="86" w:right="3"/>
              <w:jc w:val="center"/>
              <w:rPr>
                <w:b/>
                <w:sz w:val="20"/>
              </w:rPr>
            </w:pPr>
            <w:r>
              <w:rPr>
                <w:b/>
                <w:spacing w:val="-5"/>
                <w:sz w:val="20"/>
              </w:rPr>
              <w:t>No</w:t>
            </w:r>
          </w:p>
        </w:tc>
        <w:tc>
          <w:tcPr>
            <w:tcW w:w="1183" w:type="dxa"/>
            <w:tcBorders>
              <w:left w:val="nil"/>
            </w:tcBorders>
          </w:tcPr>
          <w:p w14:paraId="2127B672" w14:textId="77777777" w:rsidR="00A3066C" w:rsidRDefault="000A1F0C">
            <w:pPr>
              <w:pStyle w:val="TableParagraph"/>
              <w:spacing w:before="28"/>
              <w:ind w:left="110"/>
              <w:jc w:val="center"/>
              <w:rPr>
                <w:b/>
                <w:sz w:val="20"/>
              </w:rPr>
            </w:pPr>
            <w:r>
              <w:rPr>
                <w:b/>
                <w:spacing w:val="-2"/>
                <w:sz w:val="20"/>
              </w:rPr>
              <w:t>$1,000</w:t>
            </w:r>
          </w:p>
        </w:tc>
        <w:tc>
          <w:tcPr>
            <w:tcW w:w="97" w:type="dxa"/>
          </w:tcPr>
          <w:p w14:paraId="2127B673" w14:textId="77777777" w:rsidR="00A3066C" w:rsidRDefault="00A3066C">
            <w:pPr>
              <w:pStyle w:val="TableParagraph"/>
              <w:rPr>
                <w:rFonts w:ascii="Times New Roman"/>
                <w:sz w:val="18"/>
              </w:rPr>
            </w:pPr>
          </w:p>
        </w:tc>
        <w:tc>
          <w:tcPr>
            <w:tcW w:w="1056" w:type="dxa"/>
            <w:tcBorders>
              <w:right w:val="nil"/>
            </w:tcBorders>
          </w:tcPr>
          <w:p w14:paraId="2127B674" w14:textId="77777777" w:rsidR="00A3066C" w:rsidRDefault="000A1F0C">
            <w:pPr>
              <w:pStyle w:val="TableParagraph"/>
              <w:spacing w:before="28"/>
              <w:ind w:left="77"/>
              <w:jc w:val="center"/>
              <w:rPr>
                <w:b/>
                <w:sz w:val="20"/>
              </w:rPr>
            </w:pPr>
            <w:r>
              <w:rPr>
                <w:b/>
                <w:spacing w:val="-5"/>
                <w:sz w:val="20"/>
              </w:rPr>
              <w:t>No</w:t>
            </w:r>
          </w:p>
        </w:tc>
        <w:tc>
          <w:tcPr>
            <w:tcW w:w="1183" w:type="dxa"/>
            <w:tcBorders>
              <w:left w:val="nil"/>
            </w:tcBorders>
          </w:tcPr>
          <w:p w14:paraId="2127B675" w14:textId="77777777" w:rsidR="00A3066C" w:rsidRDefault="000A1F0C">
            <w:pPr>
              <w:pStyle w:val="TableParagraph"/>
              <w:spacing w:before="28"/>
              <w:ind w:left="110" w:right="6"/>
              <w:jc w:val="center"/>
              <w:rPr>
                <w:b/>
                <w:sz w:val="20"/>
              </w:rPr>
            </w:pPr>
            <w:r>
              <w:rPr>
                <w:b/>
                <w:spacing w:val="-2"/>
                <w:sz w:val="20"/>
              </w:rPr>
              <w:t>$1,000</w:t>
            </w:r>
          </w:p>
        </w:tc>
        <w:tc>
          <w:tcPr>
            <w:tcW w:w="97" w:type="dxa"/>
          </w:tcPr>
          <w:p w14:paraId="2127B676" w14:textId="77777777" w:rsidR="00A3066C" w:rsidRDefault="00A3066C">
            <w:pPr>
              <w:pStyle w:val="TableParagraph"/>
              <w:rPr>
                <w:rFonts w:ascii="Times New Roman"/>
                <w:sz w:val="18"/>
              </w:rPr>
            </w:pPr>
          </w:p>
        </w:tc>
        <w:tc>
          <w:tcPr>
            <w:tcW w:w="1119" w:type="dxa"/>
          </w:tcPr>
          <w:p w14:paraId="2127B677" w14:textId="77777777" w:rsidR="00A3066C" w:rsidRDefault="000A1F0C">
            <w:pPr>
              <w:pStyle w:val="TableParagraph"/>
              <w:spacing w:before="28"/>
              <w:ind w:left="36" w:right="18"/>
              <w:jc w:val="center"/>
              <w:rPr>
                <w:b/>
                <w:sz w:val="20"/>
              </w:rPr>
            </w:pPr>
            <w:r>
              <w:rPr>
                <w:b/>
                <w:spacing w:val="-5"/>
                <w:sz w:val="20"/>
              </w:rPr>
              <w:t>No</w:t>
            </w:r>
          </w:p>
        </w:tc>
        <w:tc>
          <w:tcPr>
            <w:tcW w:w="97" w:type="dxa"/>
          </w:tcPr>
          <w:p w14:paraId="2127B678" w14:textId="77777777" w:rsidR="00A3066C" w:rsidRDefault="00A3066C">
            <w:pPr>
              <w:pStyle w:val="TableParagraph"/>
              <w:rPr>
                <w:rFonts w:ascii="Times New Roman"/>
                <w:sz w:val="18"/>
              </w:rPr>
            </w:pPr>
          </w:p>
        </w:tc>
        <w:tc>
          <w:tcPr>
            <w:tcW w:w="1263" w:type="dxa"/>
          </w:tcPr>
          <w:p w14:paraId="2127B679" w14:textId="77777777" w:rsidR="00A3066C" w:rsidRDefault="000A1F0C">
            <w:pPr>
              <w:pStyle w:val="TableParagraph"/>
              <w:spacing w:before="28"/>
              <w:ind w:left="24" w:right="9"/>
              <w:jc w:val="center"/>
              <w:rPr>
                <w:b/>
                <w:sz w:val="20"/>
              </w:rPr>
            </w:pPr>
            <w:r>
              <w:rPr>
                <w:b/>
                <w:spacing w:val="-5"/>
                <w:sz w:val="20"/>
              </w:rPr>
              <w:t>No</w:t>
            </w:r>
          </w:p>
        </w:tc>
        <w:tc>
          <w:tcPr>
            <w:tcW w:w="97" w:type="dxa"/>
          </w:tcPr>
          <w:p w14:paraId="2127B67A" w14:textId="77777777" w:rsidR="00A3066C" w:rsidRDefault="00A3066C">
            <w:pPr>
              <w:pStyle w:val="TableParagraph"/>
              <w:rPr>
                <w:rFonts w:ascii="Times New Roman"/>
                <w:sz w:val="18"/>
              </w:rPr>
            </w:pPr>
          </w:p>
        </w:tc>
        <w:tc>
          <w:tcPr>
            <w:tcW w:w="1278" w:type="dxa"/>
          </w:tcPr>
          <w:p w14:paraId="2127B67B" w14:textId="77777777" w:rsidR="00A3066C" w:rsidRDefault="000A1F0C">
            <w:pPr>
              <w:pStyle w:val="TableParagraph"/>
              <w:spacing w:before="28"/>
              <w:ind w:left="20" w:right="1"/>
              <w:jc w:val="center"/>
              <w:rPr>
                <w:b/>
                <w:sz w:val="20"/>
              </w:rPr>
            </w:pPr>
            <w:r>
              <w:rPr>
                <w:b/>
                <w:spacing w:val="-5"/>
                <w:sz w:val="20"/>
              </w:rPr>
              <w:t>Yes</w:t>
            </w:r>
          </w:p>
        </w:tc>
      </w:tr>
      <w:tr w:rsidR="00A3066C" w14:paraId="2127B687" w14:textId="77777777">
        <w:trPr>
          <w:trHeight w:val="80"/>
        </w:trPr>
        <w:tc>
          <w:tcPr>
            <w:tcW w:w="6389" w:type="dxa"/>
            <w:tcBorders>
              <w:left w:val="nil"/>
            </w:tcBorders>
          </w:tcPr>
          <w:p w14:paraId="2127B67D" w14:textId="77777777" w:rsidR="00A3066C" w:rsidRDefault="00A3066C">
            <w:pPr>
              <w:pStyle w:val="TableParagraph"/>
              <w:rPr>
                <w:rFonts w:ascii="Times New Roman"/>
                <w:sz w:val="2"/>
              </w:rPr>
            </w:pPr>
          </w:p>
        </w:tc>
        <w:tc>
          <w:tcPr>
            <w:tcW w:w="2238" w:type="dxa"/>
            <w:gridSpan w:val="2"/>
          </w:tcPr>
          <w:p w14:paraId="2127B67E" w14:textId="77777777" w:rsidR="00A3066C" w:rsidRDefault="00A3066C">
            <w:pPr>
              <w:pStyle w:val="TableParagraph"/>
              <w:rPr>
                <w:rFonts w:ascii="Times New Roman"/>
                <w:sz w:val="2"/>
              </w:rPr>
            </w:pPr>
          </w:p>
        </w:tc>
        <w:tc>
          <w:tcPr>
            <w:tcW w:w="97" w:type="dxa"/>
          </w:tcPr>
          <w:p w14:paraId="2127B67F" w14:textId="77777777" w:rsidR="00A3066C" w:rsidRDefault="00A3066C">
            <w:pPr>
              <w:pStyle w:val="TableParagraph"/>
              <w:rPr>
                <w:rFonts w:ascii="Times New Roman"/>
                <w:sz w:val="2"/>
              </w:rPr>
            </w:pPr>
          </w:p>
        </w:tc>
        <w:tc>
          <w:tcPr>
            <w:tcW w:w="2239" w:type="dxa"/>
            <w:gridSpan w:val="2"/>
          </w:tcPr>
          <w:p w14:paraId="2127B680" w14:textId="77777777" w:rsidR="00A3066C" w:rsidRDefault="00A3066C">
            <w:pPr>
              <w:pStyle w:val="TableParagraph"/>
              <w:rPr>
                <w:rFonts w:ascii="Times New Roman"/>
                <w:sz w:val="2"/>
              </w:rPr>
            </w:pPr>
          </w:p>
        </w:tc>
        <w:tc>
          <w:tcPr>
            <w:tcW w:w="97" w:type="dxa"/>
          </w:tcPr>
          <w:p w14:paraId="2127B681" w14:textId="77777777" w:rsidR="00A3066C" w:rsidRDefault="00A3066C">
            <w:pPr>
              <w:pStyle w:val="TableParagraph"/>
              <w:rPr>
                <w:rFonts w:ascii="Times New Roman"/>
                <w:sz w:val="2"/>
              </w:rPr>
            </w:pPr>
          </w:p>
        </w:tc>
        <w:tc>
          <w:tcPr>
            <w:tcW w:w="1119" w:type="dxa"/>
          </w:tcPr>
          <w:p w14:paraId="2127B682" w14:textId="77777777" w:rsidR="00A3066C" w:rsidRDefault="00A3066C">
            <w:pPr>
              <w:pStyle w:val="TableParagraph"/>
              <w:rPr>
                <w:rFonts w:ascii="Times New Roman"/>
                <w:sz w:val="2"/>
              </w:rPr>
            </w:pPr>
          </w:p>
        </w:tc>
        <w:tc>
          <w:tcPr>
            <w:tcW w:w="97" w:type="dxa"/>
          </w:tcPr>
          <w:p w14:paraId="2127B683" w14:textId="77777777" w:rsidR="00A3066C" w:rsidRDefault="00A3066C">
            <w:pPr>
              <w:pStyle w:val="TableParagraph"/>
              <w:rPr>
                <w:rFonts w:ascii="Times New Roman"/>
                <w:sz w:val="2"/>
              </w:rPr>
            </w:pPr>
          </w:p>
        </w:tc>
        <w:tc>
          <w:tcPr>
            <w:tcW w:w="1263" w:type="dxa"/>
          </w:tcPr>
          <w:p w14:paraId="2127B684" w14:textId="77777777" w:rsidR="00A3066C" w:rsidRDefault="00A3066C">
            <w:pPr>
              <w:pStyle w:val="TableParagraph"/>
              <w:rPr>
                <w:rFonts w:ascii="Times New Roman"/>
                <w:sz w:val="2"/>
              </w:rPr>
            </w:pPr>
          </w:p>
        </w:tc>
        <w:tc>
          <w:tcPr>
            <w:tcW w:w="97" w:type="dxa"/>
          </w:tcPr>
          <w:p w14:paraId="2127B685" w14:textId="77777777" w:rsidR="00A3066C" w:rsidRDefault="00A3066C">
            <w:pPr>
              <w:pStyle w:val="TableParagraph"/>
              <w:rPr>
                <w:rFonts w:ascii="Times New Roman"/>
                <w:sz w:val="2"/>
              </w:rPr>
            </w:pPr>
          </w:p>
        </w:tc>
        <w:tc>
          <w:tcPr>
            <w:tcW w:w="1278" w:type="dxa"/>
          </w:tcPr>
          <w:p w14:paraId="2127B686" w14:textId="77777777" w:rsidR="00A3066C" w:rsidRDefault="00A3066C">
            <w:pPr>
              <w:pStyle w:val="TableParagraph"/>
              <w:rPr>
                <w:rFonts w:ascii="Times New Roman"/>
                <w:sz w:val="2"/>
              </w:rPr>
            </w:pPr>
          </w:p>
        </w:tc>
      </w:tr>
      <w:tr w:rsidR="00A3066C" w14:paraId="2127B6A3" w14:textId="77777777">
        <w:trPr>
          <w:trHeight w:val="1794"/>
        </w:trPr>
        <w:tc>
          <w:tcPr>
            <w:tcW w:w="6389" w:type="dxa"/>
          </w:tcPr>
          <w:p w14:paraId="2127B688" w14:textId="77777777" w:rsidR="00A3066C" w:rsidRDefault="000A1F0C">
            <w:pPr>
              <w:pStyle w:val="TableParagraph"/>
              <w:spacing w:line="266" w:lineRule="exact"/>
              <w:ind w:left="42"/>
              <w:rPr>
                <w:b/>
                <w:sz w:val="24"/>
              </w:rPr>
            </w:pPr>
            <w:r>
              <w:rPr>
                <w:b/>
                <w:sz w:val="24"/>
              </w:rPr>
              <w:t xml:space="preserve">LED </w:t>
            </w:r>
            <w:r>
              <w:rPr>
                <w:b/>
                <w:spacing w:val="-2"/>
                <w:sz w:val="24"/>
              </w:rPr>
              <w:t>Lightbulbs</w:t>
            </w:r>
          </w:p>
          <w:p w14:paraId="2127B689" w14:textId="77777777" w:rsidR="00A3066C" w:rsidRDefault="000A1F0C">
            <w:pPr>
              <w:pStyle w:val="TableParagraph"/>
              <w:numPr>
                <w:ilvl w:val="0"/>
                <w:numId w:val="1"/>
              </w:numPr>
              <w:tabs>
                <w:tab w:val="left" w:pos="478"/>
              </w:tabs>
              <w:spacing w:before="58"/>
              <w:ind w:left="478" w:hanging="124"/>
              <w:rPr>
                <w:i/>
                <w:sz w:val="18"/>
              </w:rPr>
            </w:pPr>
            <w:r>
              <w:rPr>
                <w:i/>
                <w:sz w:val="18"/>
              </w:rPr>
              <w:t>5</w:t>
            </w:r>
            <w:r>
              <w:rPr>
                <w:i/>
                <w:spacing w:val="2"/>
                <w:sz w:val="18"/>
              </w:rPr>
              <w:t xml:space="preserve"> </w:t>
            </w:r>
            <w:r>
              <w:rPr>
                <w:i/>
                <w:sz w:val="18"/>
              </w:rPr>
              <w:t>watts</w:t>
            </w:r>
            <w:r>
              <w:rPr>
                <w:i/>
                <w:spacing w:val="3"/>
                <w:sz w:val="18"/>
              </w:rPr>
              <w:t xml:space="preserve"> </w:t>
            </w:r>
            <w:r>
              <w:rPr>
                <w:i/>
                <w:sz w:val="18"/>
              </w:rPr>
              <w:t>to</w:t>
            </w:r>
            <w:r>
              <w:rPr>
                <w:i/>
                <w:spacing w:val="3"/>
                <w:sz w:val="18"/>
              </w:rPr>
              <w:t xml:space="preserve"> </w:t>
            </w:r>
            <w:r>
              <w:rPr>
                <w:i/>
                <w:sz w:val="18"/>
              </w:rPr>
              <w:t>30</w:t>
            </w:r>
            <w:r>
              <w:rPr>
                <w:i/>
                <w:spacing w:val="3"/>
                <w:sz w:val="18"/>
              </w:rPr>
              <w:t xml:space="preserve"> </w:t>
            </w:r>
            <w:r>
              <w:rPr>
                <w:i/>
                <w:sz w:val="18"/>
              </w:rPr>
              <w:t>Watts,</w:t>
            </w:r>
            <w:r>
              <w:rPr>
                <w:i/>
                <w:spacing w:val="5"/>
                <w:sz w:val="18"/>
              </w:rPr>
              <w:t xml:space="preserve"> </w:t>
            </w:r>
            <w:r>
              <w:rPr>
                <w:i/>
                <w:sz w:val="18"/>
              </w:rPr>
              <w:t>ENERGY</w:t>
            </w:r>
            <w:r>
              <w:rPr>
                <w:i/>
                <w:spacing w:val="2"/>
                <w:sz w:val="18"/>
              </w:rPr>
              <w:t xml:space="preserve"> </w:t>
            </w:r>
            <w:r>
              <w:rPr>
                <w:i/>
                <w:sz w:val="18"/>
              </w:rPr>
              <w:t>STAR</w:t>
            </w:r>
            <w:r>
              <w:rPr>
                <w:i/>
                <w:spacing w:val="1"/>
                <w:sz w:val="18"/>
              </w:rPr>
              <w:t xml:space="preserve"> </w:t>
            </w:r>
            <w:r>
              <w:rPr>
                <w:i/>
                <w:sz w:val="18"/>
              </w:rPr>
              <w:t>rated</w:t>
            </w:r>
            <w:r>
              <w:rPr>
                <w:i/>
                <w:spacing w:val="3"/>
                <w:sz w:val="18"/>
              </w:rPr>
              <w:t xml:space="preserve"> </w:t>
            </w:r>
            <w:r>
              <w:rPr>
                <w:i/>
                <w:sz w:val="18"/>
              </w:rPr>
              <w:t>-</w:t>
            </w:r>
            <w:r>
              <w:rPr>
                <w:i/>
                <w:spacing w:val="5"/>
                <w:sz w:val="18"/>
              </w:rPr>
              <w:t xml:space="preserve"> </w:t>
            </w:r>
            <w:r>
              <w:rPr>
                <w:i/>
                <w:sz w:val="18"/>
              </w:rPr>
              <w:t>limit</w:t>
            </w:r>
            <w:r>
              <w:rPr>
                <w:i/>
                <w:spacing w:val="5"/>
                <w:sz w:val="18"/>
              </w:rPr>
              <w:t xml:space="preserve"> </w:t>
            </w:r>
            <w:r>
              <w:rPr>
                <w:i/>
                <w:sz w:val="18"/>
              </w:rPr>
              <w:t>20</w:t>
            </w:r>
            <w:r>
              <w:rPr>
                <w:i/>
                <w:spacing w:val="3"/>
                <w:sz w:val="18"/>
              </w:rPr>
              <w:t xml:space="preserve"> </w:t>
            </w:r>
            <w:r>
              <w:rPr>
                <w:i/>
                <w:sz w:val="18"/>
              </w:rPr>
              <w:t>per</w:t>
            </w:r>
            <w:r>
              <w:rPr>
                <w:i/>
                <w:spacing w:val="5"/>
                <w:sz w:val="18"/>
              </w:rPr>
              <w:t xml:space="preserve"> </w:t>
            </w:r>
            <w:r>
              <w:rPr>
                <w:i/>
                <w:spacing w:val="-4"/>
                <w:sz w:val="18"/>
              </w:rPr>
              <w:t>home</w:t>
            </w:r>
          </w:p>
          <w:p w14:paraId="2127B68A" w14:textId="77777777" w:rsidR="00A3066C" w:rsidRDefault="00A3066C">
            <w:pPr>
              <w:pStyle w:val="TableParagraph"/>
              <w:spacing w:before="191"/>
              <w:rPr>
                <w:b/>
                <w:sz w:val="18"/>
              </w:rPr>
            </w:pPr>
          </w:p>
          <w:p w14:paraId="2127B68B" w14:textId="77777777" w:rsidR="00A3066C" w:rsidRDefault="000A1F0C">
            <w:pPr>
              <w:pStyle w:val="TableParagraph"/>
              <w:numPr>
                <w:ilvl w:val="0"/>
                <w:numId w:val="1"/>
              </w:numPr>
              <w:tabs>
                <w:tab w:val="left" w:pos="478"/>
              </w:tabs>
              <w:ind w:left="478" w:hanging="124"/>
              <w:rPr>
                <w:i/>
                <w:sz w:val="18"/>
              </w:rPr>
            </w:pPr>
            <w:r>
              <w:rPr>
                <w:i/>
                <w:sz w:val="18"/>
              </w:rPr>
              <w:t>3-way</w:t>
            </w:r>
            <w:r>
              <w:rPr>
                <w:i/>
                <w:spacing w:val="3"/>
                <w:sz w:val="18"/>
              </w:rPr>
              <w:t xml:space="preserve"> </w:t>
            </w:r>
            <w:r>
              <w:rPr>
                <w:i/>
                <w:sz w:val="18"/>
              </w:rPr>
              <w:t>-</w:t>
            </w:r>
            <w:r>
              <w:rPr>
                <w:i/>
                <w:spacing w:val="5"/>
                <w:sz w:val="18"/>
              </w:rPr>
              <w:t xml:space="preserve"> </w:t>
            </w:r>
            <w:r>
              <w:rPr>
                <w:i/>
                <w:sz w:val="18"/>
              </w:rPr>
              <w:t>5</w:t>
            </w:r>
            <w:r>
              <w:rPr>
                <w:i/>
                <w:spacing w:val="3"/>
                <w:sz w:val="18"/>
              </w:rPr>
              <w:t xml:space="preserve"> </w:t>
            </w:r>
            <w:r>
              <w:rPr>
                <w:i/>
                <w:sz w:val="18"/>
              </w:rPr>
              <w:t>watts</w:t>
            </w:r>
            <w:r>
              <w:rPr>
                <w:i/>
                <w:spacing w:val="3"/>
                <w:sz w:val="18"/>
              </w:rPr>
              <w:t xml:space="preserve"> </w:t>
            </w:r>
            <w:r>
              <w:rPr>
                <w:i/>
                <w:sz w:val="18"/>
              </w:rPr>
              <w:t>to</w:t>
            </w:r>
            <w:r>
              <w:rPr>
                <w:i/>
                <w:spacing w:val="3"/>
                <w:sz w:val="18"/>
              </w:rPr>
              <w:t xml:space="preserve"> </w:t>
            </w:r>
            <w:r>
              <w:rPr>
                <w:i/>
                <w:sz w:val="18"/>
              </w:rPr>
              <w:t>30</w:t>
            </w:r>
            <w:r>
              <w:rPr>
                <w:i/>
                <w:spacing w:val="3"/>
                <w:sz w:val="18"/>
              </w:rPr>
              <w:t xml:space="preserve"> </w:t>
            </w:r>
            <w:r>
              <w:rPr>
                <w:i/>
                <w:sz w:val="18"/>
              </w:rPr>
              <w:t>watts</w:t>
            </w:r>
            <w:r>
              <w:rPr>
                <w:i/>
                <w:spacing w:val="3"/>
                <w:sz w:val="18"/>
              </w:rPr>
              <w:t xml:space="preserve"> </w:t>
            </w:r>
            <w:r>
              <w:rPr>
                <w:i/>
                <w:sz w:val="18"/>
              </w:rPr>
              <w:t>ENERGY</w:t>
            </w:r>
            <w:r>
              <w:rPr>
                <w:i/>
                <w:spacing w:val="2"/>
                <w:sz w:val="18"/>
              </w:rPr>
              <w:t xml:space="preserve"> </w:t>
            </w:r>
            <w:r>
              <w:rPr>
                <w:i/>
                <w:sz w:val="18"/>
              </w:rPr>
              <w:t>STAR</w:t>
            </w:r>
            <w:r>
              <w:rPr>
                <w:i/>
                <w:spacing w:val="1"/>
                <w:sz w:val="18"/>
              </w:rPr>
              <w:t xml:space="preserve"> </w:t>
            </w:r>
            <w:r>
              <w:rPr>
                <w:i/>
                <w:sz w:val="18"/>
              </w:rPr>
              <w:t>rated</w:t>
            </w:r>
            <w:r>
              <w:rPr>
                <w:i/>
                <w:spacing w:val="3"/>
                <w:sz w:val="18"/>
              </w:rPr>
              <w:t xml:space="preserve"> </w:t>
            </w:r>
            <w:r>
              <w:rPr>
                <w:i/>
                <w:sz w:val="18"/>
              </w:rPr>
              <w:t>-</w:t>
            </w:r>
            <w:r>
              <w:rPr>
                <w:i/>
                <w:spacing w:val="5"/>
                <w:sz w:val="18"/>
              </w:rPr>
              <w:t xml:space="preserve"> </w:t>
            </w:r>
            <w:r>
              <w:rPr>
                <w:i/>
                <w:sz w:val="18"/>
              </w:rPr>
              <w:t>limit</w:t>
            </w:r>
            <w:r>
              <w:rPr>
                <w:i/>
                <w:spacing w:val="5"/>
                <w:sz w:val="18"/>
              </w:rPr>
              <w:t xml:space="preserve"> </w:t>
            </w:r>
            <w:r>
              <w:rPr>
                <w:i/>
                <w:sz w:val="18"/>
              </w:rPr>
              <w:t>2</w:t>
            </w:r>
            <w:r>
              <w:rPr>
                <w:i/>
                <w:spacing w:val="3"/>
                <w:sz w:val="18"/>
              </w:rPr>
              <w:t xml:space="preserve"> </w:t>
            </w:r>
            <w:r>
              <w:rPr>
                <w:i/>
                <w:sz w:val="18"/>
              </w:rPr>
              <w:t>per</w:t>
            </w:r>
            <w:r>
              <w:rPr>
                <w:i/>
                <w:spacing w:val="5"/>
                <w:sz w:val="18"/>
              </w:rPr>
              <w:t xml:space="preserve"> </w:t>
            </w:r>
            <w:r>
              <w:rPr>
                <w:i/>
                <w:spacing w:val="-4"/>
                <w:sz w:val="18"/>
              </w:rPr>
              <w:t>home</w:t>
            </w:r>
          </w:p>
          <w:p w14:paraId="2127B68C" w14:textId="484AD975" w:rsidR="00A3066C" w:rsidRDefault="000A1F0C">
            <w:pPr>
              <w:pStyle w:val="TableParagraph"/>
              <w:numPr>
                <w:ilvl w:val="0"/>
                <w:numId w:val="1"/>
              </w:numPr>
              <w:tabs>
                <w:tab w:val="left" w:pos="478"/>
              </w:tabs>
              <w:spacing w:before="178" w:line="230" w:lineRule="atLeast"/>
              <w:ind w:right="605" w:firstLine="0"/>
              <w:rPr>
                <w:i/>
                <w:sz w:val="18"/>
              </w:rPr>
            </w:pPr>
            <w:r>
              <w:rPr>
                <w:i/>
                <w:sz w:val="18"/>
              </w:rPr>
              <w:t xml:space="preserve">Any </w:t>
            </w:r>
            <w:del w:id="149" w:author="Taylor, Christine [HHS]" w:date="2025-07-18T13:54:00Z" w16du:dateUtc="2025-07-18T18:54:00Z">
              <w:r w:rsidDel="00711204">
                <w:rPr>
                  <w:i/>
                  <w:sz w:val="18"/>
                </w:rPr>
                <w:delText>LED</w:delText>
              </w:r>
              <w:r w:rsidDel="00711204">
                <w:rPr>
                  <w:i/>
                  <w:spacing w:val="-2"/>
                  <w:sz w:val="18"/>
                </w:rPr>
                <w:delText xml:space="preserve"> </w:delText>
              </w:r>
            </w:del>
            <w:r>
              <w:rPr>
                <w:i/>
                <w:sz w:val="18"/>
              </w:rPr>
              <w:t>bulb</w:t>
            </w:r>
            <w:del w:id="150" w:author="Taylor, Christine [HHS]" w:date="2025-07-18T13:54:00Z" w16du:dateUtc="2025-07-18T18:54:00Z">
              <w:r w:rsidDel="00711204">
                <w:rPr>
                  <w:i/>
                  <w:sz w:val="18"/>
                </w:rPr>
                <w:delText>s</w:delText>
              </w:r>
            </w:del>
            <w:r>
              <w:rPr>
                <w:i/>
                <w:sz w:val="18"/>
              </w:rPr>
              <w:t xml:space="preserve"> being replaced must be used for a minimum</w:t>
            </w:r>
            <w:r>
              <w:rPr>
                <w:i/>
                <w:spacing w:val="-3"/>
                <w:sz w:val="18"/>
              </w:rPr>
              <w:t xml:space="preserve"> </w:t>
            </w:r>
            <w:r>
              <w:rPr>
                <w:i/>
                <w:sz w:val="18"/>
              </w:rPr>
              <w:t>of 1.5 hours per day</w:t>
            </w:r>
          </w:p>
        </w:tc>
        <w:tc>
          <w:tcPr>
            <w:tcW w:w="1055" w:type="dxa"/>
            <w:tcBorders>
              <w:right w:val="nil"/>
            </w:tcBorders>
          </w:tcPr>
          <w:p w14:paraId="2127B68D" w14:textId="77777777" w:rsidR="00A3066C" w:rsidRDefault="00A3066C">
            <w:pPr>
              <w:pStyle w:val="TableParagraph"/>
              <w:spacing w:before="100"/>
              <w:rPr>
                <w:b/>
                <w:sz w:val="20"/>
              </w:rPr>
            </w:pPr>
          </w:p>
          <w:p w14:paraId="2127B68E" w14:textId="77777777" w:rsidR="00A3066C" w:rsidRDefault="000A1F0C">
            <w:pPr>
              <w:pStyle w:val="TableParagraph"/>
              <w:spacing w:line="631" w:lineRule="auto"/>
              <w:ind w:left="431" w:right="337"/>
              <w:rPr>
                <w:b/>
                <w:sz w:val="20"/>
              </w:rPr>
            </w:pPr>
            <w:r>
              <w:rPr>
                <w:b/>
                <w:spacing w:val="-6"/>
                <w:sz w:val="20"/>
              </w:rPr>
              <w:t xml:space="preserve">No </w:t>
            </w:r>
            <w:r>
              <w:rPr>
                <w:b/>
                <w:spacing w:val="-5"/>
                <w:sz w:val="20"/>
              </w:rPr>
              <w:t>No</w:t>
            </w:r>
          </w:p>
        </w:tc>
        <w:tc>
          <w:tcPr>
            <w:tcW w:w="1183" w:type="dxa"/>
            <w:tcBorders>
              <w:left w:val="nil"/>
            </w:tcBorders>
          </w:tcPr>
          <w:p w14:paraId="2127B68F" w14:textId="77777777" w:rsidR="00A3066C" w:rsidRDefault="00A3066C">
            <w:pPr>
              <w:pStyle w:val="TableParagraph"/>
              <w:spacing w:before="100"/>
              <w:rPr>
                <w:b/>
                <w:sz w:val="20"/>
              </w:rPr>
            </w:pPr>
          </w:p>
          <w:p w14:paraId="2127B690" w14:textId="77777777" w:rsidR="00A3066C" w:rsidRDefault="000A1F0C">
            <w:pPr>
              <w:pStyle w:val="TableParagraph"/>
              <w:spacing w:line="631" w:lineRule="auto"/>
              <w:ind w:left="504" w:right="160" w:hanging="231"/>
              <w:rPr>
                <w:b/>
                <w:sz w:val="20"/>
              </w:rPr>
            </w:pPr>
            <w:r>
              <w:rPr>
                <w:b/>
                <w:spacing w:val="-2"/>
                <w:sz w:val="20"/>
              </w:rPr>
              <w:t xml:space="preserve">$7/each </w:t>
            </w:r>
            <w:r>
              <w:rPr>
                <w:b/>
                <w:spacing w:val="-6"/>
                <w:sz w:val="20"/>
              </w:rPr>
              <w:t>No</w:t>
            </w:r>
          </w:p>
        </w:tc>
        <w:tc>
          <w:tcPr>
            <w:tcW w:w="97" w:type="dxa"/>
          </w:tcPr>
          <w:p w14:paraId="2127B691" w14:textId="77777777" w:rsidR="00A3066C" w:rsidRDefault="00A3066C">
            <w:pPr>
              <w:pStyle w:val="TableParagraph"/>
              <w:rPr>
                <w:rFonts w:ascii="Times New Roman"/>
                <w:sz w:val="18"/>
              </w:rPr>
            </w:pPr>
          </w:p>
        </w:tc>
        <w:tc>
          <w:tcPr>
            <w:tcW w:w="1056" w:type="dxa"/>
            <w:tcBorders>
              <w:right w:val="nil"/>
            </w:tcBorders>
          </w:tcPr>
          <w:p w14:paraId="2127B692" w14:textId="77777777" w:rsidR="00A3066C" w:rsidRDefault="00A3066C">
            <w:pPr>
              <w:pStyle w:val="TableParagraph"/>
              <w:spacing w:before="100"/>
              <w:rPr>
                <w:b/>
                <w:sz w:val="20"/>
              </w:rPr>
            </w:pPr>
          </w:p>
          <w:p w14:paraId="2127B693" w14:textId="77777777" w:rsidR="00A3066C" w:rsidRDefault="000A1F0C">
            <w:pPr>
              <w:pStyle w:val="TableParagraph"/>
              <w:spacing w:line="631" w:lineRule="auto"/>
              <w:ind w:left="327" w:right="247"/>
              <w:jc w:val="center"/>
              <w:rPr>
                <w:b/>
                <w:sz w:val="20"/>
              </w:rPr>
            </w:pPr>
            <w:r>
              <w:rPr>
                <w:b/>
                <w:spacing w:val="-6"/>
                <w:sz w:val="20"/>
              </w:rPr>
              <w:t xml:space="preserve">No </w:t>
            </w:r>
            <w:r>
              <w:rPr>
                <w:b/>
                <w:spacing w:val="-5"/>
                <w:sz w:val="20"/>
              </w:rPr>
              <w:t>No</w:t>
            </w:r>
          </w:p>
        </w:tc>
        <w:tc>
          <w:tcPr>
            <w:tcW w:w="1183" w:type="dxa"/>
            <w:tcBorders>
              <w:left w:val="nil"/>
            </w:tcBorders>
          </w:tcPr>
          <w:p w14:paraId="2127B694" w14:textId="77777777" w:rsidR="00A3066C" w:rsidRDefault="00A3066C">
            <w:pPr>
              <w:pStyle w:val="TableParagraph"/>
              <w:spacing w:before="100"/>
              <w:rPr>
                <w:b/>
                <w:sz w:val="20"/>
              </w:rPr>
            </w:pPr>
          </w:p>
          <w:p w14:paraId="2127B695" w14:textId="77777777" w:rsidR="00A3066C" w:rsidRDefault="000A1F0C">
            <w:pPr>
              <w:pStyle w:val="TableParagraph"/>
              <w:spacing w:line="631" w:lineRule="auto"/>
              <w:ind w:left="501" w:right="167" w:hanging="231"/>
              <w:rPr>
                <w:b/>
                <w:sz w:val="20"/>
              </w:rPr>
            </w:pPr>
            <w:r>
              <w:rPr>
                <w:b/>
                <w:spacing w:val="-2"/>
                <w:sz w:val="20"/>
              </w:rPr>
              <w:t xml:space="preserve">$7/each </w:t>
            </w:r>
            <w:r>
              <w:rPr>
                <w:b/>
                <w:spacing w:val="-6"/>
                <w:sz w:val="20"/>
              </w:rPr>
              <w:t>No</w:t>
            </w:r>
          </w:p>
        </w:tc>
        <w:tc>
          <w:tcPr>
            <w:tcW w:w="97" w:type="dxa"/>
          </w:tcPr>
          <w:p w14:paraId="2127B696" w14:textId="77777777" w:rsidR="00A3066C" w:rsidRDefault="00A3066C">
            <w:pPr>
              <w:pStyle w:val="TableParagraph"/>
              <w:rPr>
                <w:rFonts w:ascii="Times New Roman"/>
                <w:sz w:val="18"/>
              </w:rPr>
            </w:pPr>
          </w:p>
        </w:tc>
        <w:tc>
          <w:tcPr>
            <w:tcW w:w="1119" w:type="dxa"/>
          </w:tcPr>
          <w:p w14:paraId="2127B697" w14:textId="77777777" w:rsidR="00A3066C" w:rsidRDefault="00A3066C">
            <w:pPr>
              <w:pStyle w:val="TableParagraph"/>
              <w:spacing w:before="100"/>
              <w:rPr>
                <w:b/>
                <w:sz w:val="20"/>
              </w:rPr>
            </w:pPr>
          </w:p>
          <w:p w14:paraId="2127B698" w14:textId="77777777" w:rsidR="00A3066C" w:rsidRDefault="000A1F0C">
            <w:pPr>
              <w:pStyle w:val="TableParagraph"/>
              <w:spacing w:line="631" w:lineRule="auto"/>
              <w:ind w:left="324" w:right="303"/>
              <w:jc w:val="center"/>
              <w:rPr>
                <w:b/>
                <w:sz w:val="20"/>
              </w:rPr>
            </w:pPr>
            <w:r>
              <w:rPr>
                <w:b/>
                <w:spacing w:val="-6"/>
                <w:sz w:val="20"/>
              </w:rPr>
              <w:t xml:space="preserve">No </w:t>
            </w:r>
            <w:r>
              <w:rPr>
                <w:b/>
                <w:spacing w:val="-5"/>
                <w:sz w:val="20"/>
              </w:rPr>
              <w:t>No</w:t>
            </w:r>
          </w:p>
        </w:tc>
        <w:tc>
          <w:tcPr>
            <w:tcW w:w="97" w:type="dxa"/>
          </w:tcPr>
          <w:p w14:paraId="2127B699" w14:textId="77777777" w:rsidR="00A3066C" w:rsidRDefault="00A3066C">
            <w:pPr>
              <w:pStyle w:val="TableParagraph"/>
              <w:rPr>
                <w:rFonts w:ascii="Times New Roman"/>
                <w:sz w:val="18"/>
              </w:rPr>
            </w:pPr>
          </w:p>
        </w:tc>
        <w:tc>
          <w:tcPr>
            <w:tcW w:w="1263" w:type="dxa"/>
          </w:tcPr>
          <w:p w14:paraId="2127B69A" w14:textId="77777777" w:rsidR="00A3066C" w:rsidRDefault="00A3066C">
            <w:pPr>
              <w:pStyle w:val="TableParagraph"/>
              <w:spacing w:before="100"/>
              <w:rPr>
                <w:b/>
                <w:sz w:val="20"/>
              </w:rPr>
            </w:pPr>
          </w:p>
          <w:p w14:paraId="2127B69B" w14:textId="77777777" w:rsidR="00A3066C" w:rsidRDefault="000A1F0C">
            <w:pPr>
              <w:pStyle w:val="TableParagraph"/>
              <w:ind w:left="266"/>
              <w:rPr>
                <w:b/>
                <w:sz w:val="20"/>
              </w:rPr>
            </w:pPr>
            <w:r>
              <w:rPr>
                <w:b/>
                <w:spacing w:val="-2"/>
                <w:sz w:val="20"/>
              </w:rPr>
              <w:t>$7/each</w:t>
            </w:r>
          </w:p>
          <w:p w14:paraId="2127B69C" w14:textId="77777777" w:rsidR="00A3066C" w:rsidRDefault="00A3066C">
            <w:pPr>
              <w:pStyle w:val="TableParagraph"/>
              <w:spacing w:before="145"/>
              <w:rPr>
                <w:b/>
                <w:sz w:val="20"/>
              </w:rPr>
            </w:pPr>
          </w:p>
          <w:p w14:paraId="2127B69D" w14:textId="3A9BFD06" w:rsidR="00A3066C" w:rsidRDefault="000A1F0C">
            <w:pPr>
              <w:pStyle w:val="TableParagraph"/>
              <w:ind w:left="208"/>
              <w:rPr>
                <w:b/>
                <w:sz w:val="20"/>
              </w:rPr>
            </w:pPr>
            <w:del w:id="151" w:author="Taylor, Christine [HHS]" w:date="2025-07-18T13:07:00Z" w16du:dateUtc="2025-07-18T18:07:00Z">
              <w:r w:rsidDel="00085D34">
                <w:rPr>
                  <w:b/>
                  <w:spacing w:val="-2"/>
                  <w:sz w:val="20"/>
                </w:rPr>
                <w:delText>$15</w:delText>
              </w:r>
            </w:del>
            <w:ins w:id="152" w:author="Taylor, Christine [HHS]" w:date="2025-07-18T13:07:00Z" w16du:dateUtc="2025-07-18T18:07:00Z">
              <w:r w:rsidR="00085D34">
                <w:rPr>
                  <w:b/>
                  <w:spacing w:val="-2"/>
                  <w:sz w:val="20"/>
                </w:rPr>
                <w:t>$17.50</w:t>
              </w:r>
            </w:ins>
            <w:r>
              <w:rPr>
                <w:b/>
                <w:spacing w:val="-2"/>
                <w:sz w:val="20"/>
              </w:rPr>
              <w:t>/each</w:t>
            </w:r>
          </w:p>
        </w:tc>
        <w:tc>
          <w:tcPr>
            <w:tcW w:w="97" w:type="dxa"/>
          </w:tcPr>
          <w:p w14:paraId="2127B69E" w14:textId="77777777" w:rsidR="00A3066C" w:rsidRDefault="00A3066C">
            <w:pPr>
              <w:pStyle w:val="TableParagraph"/>
              <w:rPr>
                <w:rFonts w:ascii="Times New Roman"/>
                <w:sz w:val="18"/>
              </w:rPr>
            </w:pPr>
          </w:p>
        </w:tc>
        <w:tc>
          <w:tcPr>
            <w:tcW w:w="1278" w:type="dxa"/>
          </w:tcPr>
          <w:p w14:paraId="2127B69F" w14:textId="77777777" w:rsidR="00A3066C" w:rsidRDefault="00A3066C">
            <w:pPr>
              <w:pStyle w:val="TableParagraph"/>
              <w:spacing w:before="100"/>
              <w:rPr>
                <w:b/>
                <w:sz w:val="20"/>
              </w:rPr>
            </w:pPr>
          </w:p>
          <w:p w14:paraId="2127B6A0" w14:textId="77777777" w:rsidR="00A3066C" w:rsidRDefault="000A1F0C">
            <w:pPr>
              <w:pStyle w:val="TableParagraph"/>
              <w:ind w:left="269"/>
              <w:rPr>
                <w:b/>
                <w:sz w:val="20"/>
              </w:rPr>
            </w:pPr>
            <w:r>
              <w:rPr>
                <w:b/>
                <w:spacing w:val="-2"/>
                <w:sz w:val="20"/>
              </w:rPr>
              <w:t>$7/each</w:t>
            </w:r>
          </w:p>
          <w:p w14:paraId="2127B6A1" w14:textId="77777777" w:rsidR="00A3066C" w:rsidRDefault="00A3066C">
            <w:pPr>
              <w:pStyle w:val="TableParagraph"/>
              <w:spacing w:before="145"/>
              <w:rPr>
                <w:b/>
                <w:sz w:val="20"/>
              </w:rPr>
            </w:pPr>
          </w:p>
          <w:p w14:paraId="2127B6A2" w14:textId="03859E8A" w:rsidR="00A3066C" w:rsidRDefault="000A1F0C">
            <w:pPr>
              <w:pStyle w:val="TableParagraph"/>
              <w:ind w:left="216"/>
              <w:rPr>
                <w:b/>
                <w:sz w:val="20"/>
              </w:rPr>
            </w:pPr>
            <w:del w:id="153" w:author="Taylor, Christine [HHS]" w:date="2025-07-18T13:07:00Z" w16du:dateUtc="2025-07-18T18:07:00Z">
              <w:r w:rsidDel="00085D34">
                <w:rPr>
                  <w:b/>
                  <w:spacing w:val="-2"/>
                  <w:sz w:val="20"/>
                </w:rPr>
                <w:delText>$15</w:delText>
              </w:r>
            </w:del>
            <w:ins w:id="154" w:author="Taylor, Christine [HHS]" w:date="2025-07-18T13:07:00Z" w16du:dateUtc="2025-07-18T18:07:00Z">
              <w:r w:rsidR="00085D34">
                <w:rPr>
                  <w:b/>
                  <w:spacing w:val="-2"/>
                  <w:sz w:val="20"/>
                </w:rPr>
                <w:t>$17.50</w:t>
              </w:r>
            </w:ins>
            <w:r>
              <w:rPr>
                <w:b/>
                <w:spacing w:val="-2"/>
                <w:sz w:val="20"/>
              </w:rPr>
              <w:t>/each</w:t>
            </w:r>
          </w:p>
        </w:tc>
      </w:tr>
    </w:tbl>
    <w:p w14:paraId="2127B6A4" w14:textId="77777777" w:rsidR="00A3066C" w:rsidRDefault="00A3066C">
      <w:pPr>
        <w:pStyle w:val="TableParagraph"/>
        <w:rPr>
          <w:b/>
          <w:sz w:val="20"/>
        </w:rPr>
        <w:sectPr w:rsidR="00A3066C">
          <w:pgSz w:w="15840" w:h="12240" w:orient="landscape"/>
          <w:pgMar w:top="1060" w:right="360" w:bottom="740" w:left="0" w:header="0" w:footer="551" w:gutter="0"/>
          <w:cols w:space="720"/>
        </w:sectPr>
      </w:pPr>
    </w:p>
    <w:tbl>
      <w:tblPr>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9"/>
        <w:gridCol w:w="1170"/>
        <w:gridCol w:w="1068"/>
        <w:gridCol w:w="97"/>
        <w:gridCol w:w="1287"/>
        <w:gridCol w:w="952"/>
        <w:gridCol w:w="97"/>
        <w:gridCol w:w="1119"/>
        <w:gridCol w:w="97"/>
        <w:gridCol w:w="1263"/>
        <w:gridCol w:w="97"/>
        <w:gridCol w:w="1278"/>
      </w:tblGrid>
      <w:tr w:rsidR="00A3066C" w14:paraId="2127B6B0" w14:textId="77777777">
        <w:trPr>
          <w:trHeight w:val="469"/>
        </w:trPr>
        <w:tc>
          <w:tcPr>
            <w:tcW w:w="6389" w:type="dxa"/>
            <w:vMerge w:val="restart"/>
            <w:tcBorders>
              <w:top w:val="nil"/>
              <w:left w:val="nil"/>
            </w:tcBorders>
            <w:shd w:val="clear" w:color="auto" w:fill="FFFF00"/>
          </w:tcPr>
          <w:p w14:paraId="2127B6A5" w14:textId="77777777" w:rsidR="00A3066C" w:rsidRDefault="000A1F0C">
            <w:pPr>
              <w:pStyle w:val="TableParagraph"/>
              <w:spacing w:before="119"/>
              <w:ind w:right="50"/>
              <w:jc w:val="center"/>
              <w:rPr>
                <w:b/>
                <w:sz w:val="20"/>
              </w:rPr>
            </w:pPr>
            <w:r>
              <w:rPr>
                <w:b/>
                <w:spacing w:val="-2"/>
                <w:sz w:val="20"/>
              </w:rPr>
              <w:lastRenderedPageBreak/>
              <w:t>MEASURE</w:t>
            </w:r>
          </w:p>
        </w:tc>
        <w:tc>
          <w:tcPr>
            <w:tcW w:w="2238" w:type="dxa"/>
            <w:gridSpan w:val="2"/>
            <w:tcBorders>
              <w:bottom w:val="nil"/>
            </w:tcBorders>
            <w:shd w:val="clear" w:color="auto" w:fill="FFFF00"/>
          </w:tcPr>
          <w:p w14:paraId="2127B6A6" w14:textId="77777777" w:rsidR="00A3066C" w:rsidRDefault="000A1F0C">
            <w:pPr>
              <w:pStyle w:val="TableParagraph"/>
              <w:spacing w:before="119"/>
              <w:ind w:left="33"/>
              <w:jc w:val="center"/>
              <w:rPr>
                <w:b/>
                <w:sz w:val="20"/>
              </w:rPr>
            </w:pPr>
            <w:r>
              <w:rPr>
                <w:b/>
                <w:spacing w:val="-5"/>
                <w:sz w:val="20"/>
              </w:rPr>
              <w:t>MEC</w:t>
            </w:r>
          </w:p>
        </w:tc>
        <w:tc>
          <w:tcPr>
            <w:tcW w:w="97" w:type="dxa"/>
            <w:vMerge w:val="restart"/>
            <w:tcBorders>
              <w:top w:val="nil"/>
            </w:tcBorders>
            <w:shd w:val="clear" w:color="auto" w:fill="FFFF00"/>
          </w:tcPr>
          <w:p w14:paraId="2127B6A7" w14:textId="77777777" w:rsidR="00A3066C" w:rsidRDefault="00A3066C">
            <w:pPr>
              <w:pStyle w:val="TableParagraph"/>
              <w:rPr>
                <w:rFonts w:ascii="Times New Roman"/>
                <w:sz w:val="18"/>
              </w:rPr>
            </w:pPr>
          </w:p>
        </w:tc>
        <w:tc>
          <w:tcPr>
            <w:tcW w:w="1287" w:type="dxa"/>
            <w:tcBorders>
              <w:bottom w:val="nil"/>
              <w:right w:val="nil"/>
            </w:tcBorders>
            <w:shd w:val="clear" w:color="auto" w:fill="FFFF00"/>
          </w:tcPr>
          <w:p w14:paraId="2127B6A8" w14:textId="77777777" w:rsidR="00A3066C" w:rsidRDefault="000A1F0C">
            <w:pPr>
              <w:pStyle w:val="TableParagraph"/>
              <w:spacing w:before="119"/>
              <w:ind w:right="-15"/>
              <w:jc w:val="right"/>
              <w:rPr>
                <w:b/>
                <w:sz w:val="20"/>
              </w:rPr>
            </w:pPr>
            <w:r>
              <w:rPr>
                <w:b/>
                <w:spacing w:val="-5"/>
                <w:sz w:val="20"/>
              </w:rPr>
              <w:t>IPL</w:t>
            </w:r>
          </w:p>
        </w:tc>
        <w:tc>
          <w:tcPr>
            <w:tcW w:w="952" w:type="dxa"/>
            <w:tcBorders>
              <w:left w:val="nil"/>
              <w:bottom w:val="nil"/>
            </w:tcBorders>
            <w:shd w:val="clear" w:color="auto" w:fill="FFFF00"/>
          </w:tcPr>
          <w:p w14:paraId="2127B6A9" w14:textId="77777777" w:rsidR="00A3066C" w:rsidRDefault="00A3066C">
            <w:pPr>
              <w:pStyle w:val="TableParagraph"/>
              <w:rPr>
                <w:rFonts w:ascii="Times New Roman"/>
                <w:sz w:val="18"/>
              </w:rPr>
            </w:pPr>
          </w:p>
        </w:tc>
        <w:tc>
          <w:tcPr>
            <w:tcW w:w="97" w:type="dxa"/>
            <w:vMerge w:val="restart"/>
            <w:tcBorders>
              <w:top w:val="nil"/>
            </w:tcBorders>
            <w:shd w:val="clear" w:color="auto" w:fill="FFFF00"/>
          </w:tcPr>
          <w:p w14:paraId="2127B6AA" w14:textId="77777777" w:rsidR="00A3066C" w:rsidRDefault="00A3066C">
            <w:pPr>
              <w:pStyle w:val="TableParagraph"/>
              <w:rPr>
                <w:rFonts w:ascii="Times New Roman"/>
                <w:sz w:val="18"/>
              </w:rPr>
            </w:pPr>
          </w:p>
        </w:tc>
        <w:tc>
          <w:tcPr>
            <w:tcW w:w="1119" w:type="dxa"/>
            <w:tcBorders>
              <w:bottom w:val="nil"/>
            </w:tcBorders>
            <w:shd w:val="clear" w:color="auto" w:fill="FFFF00"/>
          </w:tcPr>
          <w:p w14:paraId="2127B6AB" w14:textId="77777777" w:rsidR="00A3066C" w:rsidRDefault="000A1F0C">
            <w:pPr>
              <w:pStyle w:val="TableParagraph"/>
              <w:spacing w:before="129"/>
              <w:ind w:left="36" w:right="16"/>
              <w:jc w:val="center"/>
              <w:rPr>
                <w:b/>
                <w:sz w:val="20"/>
              </w:rPr>
            </w:pPr>
            <w:r>
              <w:rPr>
                <w:b/>
                <w:spacing w:val="-5"/>
                <w:sz w:val="20"/>
              </w:rPr>
              <w:t>BHE</w:t>
            </w:r>
          </w:p>
        </w:tc>
        <w:tc>
          <w:tcPr>
            <w:tcW w:w="97" w:type="dxa"/>
            <w:vMerge w:val="restart"/>
            <w:tcBorders>
              <w:top w:val="nil"/>
            </w:tcBorders>
            <w:shd w:val="clear" w:color="auto" w:fill="FFFF00"/>
          </w:tcPr>
          <w:p w14:paraId="2127B6AC" w14:textId="77777777" w:rsidR="00A3066C" w:rsidRDefault="00A3066C">
            <w:pPr>
              <w:pStyle w:val="TableParagraph"/>
              <w:rPr>
                <w:rFonts w:ascii="Times New Roman"/>
                <w:sz w:val="18"/>
              </w:rPr>
            </w:pPr>
          </w:p>
        </w:tc>
        <w:tc>
          <w:tcPr>
            <w:tcW w:w="1263" w:type="dxa"/>
            <w:vMerge w:val="restart"/>
            <w:shd w:val="clear" w:color="auto" w:fill="FFFF00"/>
          </w:tcPr>
          <w:p w14:paraId="2127B6AD" w14:textId="7AEAB72A" w:rsidR="00A3066C" w:rsidRDefault="000A1F0C">
            <w:pPr>
              <w:pStyle w:val="TableParagraph"/>
              <w:spacing w:before="4" w:line="271" w:lineRule="auto"/>
              <w:ind w:left="462" w:hanging="365"/>
              <w:rPr>
                <w:b/>
                <w:sz w:val="20"/>
              </w:rPr>
            </w:pPr>
            <w:r>
              <w:rPr>
                <w:b/>
                <w:sz w:val="20"/>
              </w:rPr>
              <w:t>DOE/</w:t>
            </w:r>
            <w:r>
              <w:rPr>
                <w:b/>
                <w:spacing w:val="-14"/>
                <w:sz w:val="20"/>
              </w:rPr>
              <w:t xml:space="preserve"> </w:t>
            </w:r>
            <w:del w:id="155" w:author="Taylor, Christine [HHS]" w:date="2025-07-22T18:09:00Z" w16du:dateUtc="2025-07-22T23:09:00Z">
              <w:r w:rsidDel="00F05A78">
                <w:rPr>
                  <w:b/>
                  <w:sz w:val="20"/>
                </w:rPr>
                <w:delText xml:space="preserve">DOE- </w:delText>
              </w:r>
              <w:r w:rsidDel="00F05A78">
                <w:rPr>
                  <w:b/>
                  <w:spacing w:val="-4"/>
                  <w:sz w:val="20"/>
                </w:rPr>
                <w:delText>BIL</w:delText>
              </w:r>
            </w:del>
            <w:ins w:id="156" w:author="Taylor, Christine [HHS]" w:date="2025-07-22T18:09:00Z" w16du:dateUtc="2025-07-22T23:09:00Z">
              <w:r w:rsidR="00F05A78">
                <w:rPr>
                  <w:b/>
                  <w:sz w:val="20"/>
                </w:rPr>
                <w:t>IIJA</w:t>
              </w:r>
            </w:ins>
          </w:p>
        </w:tc>
        <w:tc>
          <w:tcPr>
            <w:tcW w:w="97" w:type="dxa"/>
            <w:vMerge w:val="restart"/>
            <w:tcBorders>
              <w:top w:val="nil"/>
            </w:tcBorders>
            <w:shd w:val="clear" w:color="auto" w:fill="FFFF00"/>
          </w:tcPr>
          <w:p w14:paraId="2127B6AE" w14:textId="77777777" w:rsidR="00A3066C" w:rsidRDefault="00A3066C">
            <w:pPr>
              <w:pStyle w:val="TableParagraph"/>
              <w:rPr>
                <w:rFonts w:ascii="Times New Roman"/>
                <w:sz w:val="18"/>
              </w:rPr>
            </w:pPr>
          </w:p>
        </w:tc>
        <w:tc>
          <w:tcPr>
            <w:tcW w:w="1278" w:type="dxa"/>
            <w:vMerge w:val="restart"/>
            <w:shd w:val="clear" w:color="auto" w:fill="FFFF00"/>
          </w:tcPr>
          <w:p w14:paraId="2127B6AF" w14:textId="77777777" w:rsidR="00A3066C" w:rsidRDefault="000A1F0C">
            <w:pPr>
              <w:pStyle w:val="TableParagraph"/>
              <w:spacing w:before="4" w:line="271" w:lineRule="auto"/>
              <w:ind w:left="197" w:right="194" w:firstLine="129"/>
              <w:rPr>
                <w:b/>
                <w:sz w:val="20"/>
              </w:rPr>
            </w:pPr>
            <w:r>
              <w:rPr>
                <w:b/>
                <w:spacing w:val="-2"/>
                <w:sz w:val="20"/>
              </w:rPr>
              <w:t>HEAP/ HEAP-3E</w:t>
            </w:r>
          </w:p>
        </w:tc>
      </w:tr>
      <w:tr w:rsidR="00A3066C" w14:paraId="2127B6C2" w14:textId="77777777">
        <w:trPr>
          <w:trHeight w:val="728"/>
        </w:trPr>
        <w:tc>
          <w:tcPr>
            <w:tcW w:w="6389" w:type="dxa"/>
            <w:vMerge/>
            <w:tcBorders>
              <w:top w:val="nil"/>
              <w:left w:val="nil"/>
            </w:tcBorders>
            <w:shd w:val="clear" w:color="auto" w:fill="FFFF00"/>
          </w:tcPr>
          <w:p w14:paraId="2127B6B1" w14:textId="77777777" w:rsidR="00A3066C" w:rsidRDefault="00A3066C">
            <w:pPr>
              <w:rPr>
                <w:sz w:val="2"/>
                <w:szCs w:val="2"/>
              </w:rPr>
            </w:pPr>
          </w:p>
        </w:tc>
        <w:tc>
          <w:tcPr>
            <w:tcW w:w="1170" w:type="dxa"/>
            <w:tcBorders>
              <w:top w:val="nil"/>
              <w:right w:val="nil"/>
            </w:tcBorders>
            <w:shd w:val="clear" w:color="auto" w:fill="FFFF00"/>
          </w:tcPr>
          <w:p w14:paraId="2127B6B2" w14:textId="77777777" w:rsidR="00A3066C" w:rsidRDefault="00A3066C">
            <w:pPr>
              <w:pStyle w:val="TableParagraph"/>
              <w:spacing w:before="110"/>
              <w:rPr>
                <w:b/>
                <w:sz w:val="16"/>
              </w:rPr>
            </w:pPr>
          </w:p>
          <w:p w14:paraId="2127B6B3" w14:textId="77777777" w:rsidR="00A3066C" w:rsidRDefault="000A1F0C">
            <w:pPr>
              <w:pStyle w:val="TableParagraph"/>
              <w:spacing w:line="200" w:lineRule="atLeast"/>
              <w:ind w:left="373" w:hanging="312"/>
              <w:rPr>
                <w:b/>
                <w:sz w:val="16"/>
              </w:rPr>
            </w:pPr>
            <w:r>
              <w:rPr>
                <w:b/>
                <w:spacing w:val="-2"/>
                <w:sz w:val="16"/>
              </w:rPr>
              <w:t>P19</w:t>
            </w:r>
            <w:r>
              <w:rPr>
                <w:b/>
                <w:spacing w:val="-10"/>
                <w:sz w:val="16"/>
              </w:rPr>
              <w:t xml:space="preserve"> </w:t>
            </w:r>
            <w:r>
              <w:rPr>
                <w:b/>
                <w:spacing w:val="-2"/>
                <w:sz w:val="16"/>
              </w:rPr>
              <w:t>-</w:t>
            </w:r>
            <w:r>
              <w:rPr>
                <w:b/>
                <w:spacing w:val="-9"/>
                <w:sz w:val="16"/>
              </w:rPr>
              <w:t xml:space="preserve"> </w:t>
            </w:r>
            <w:r>
              <w:rPr>
                <w:b/>
                <w:spacing w:val="-2"/>
                <w:sz w:val="16"/>
              </w:rPr>
              <w:t>primary (gas)</w:t>
            </w:r>
          </w:p>
        </w:tc>
        <w:tc>
          <w:tcPr>
            <w:tcW w:w="1068" w:type="dxa"/>
            <w:tcBorders>
              <w:top w:val="nil"/>
              <w:left w:val="nil"/>
            </w:tcBorders>
            <w:shd w:val="clear" w:color="auto" w:fill="FFFF00"/>
          </w:tcPr>
          <w:p w14:paraId="2127B6B4" w14:textId="77777777" w:rsidR="00A3066C" w:rsidRDefault="000A1F0C">
            <w:pPr>
              <w:pStyle w:val="TableParagraph"/>
              <w:spacing w:before="104"/>
              <w:ind w:left="4" w:right="21"/>
              <w:jc w:val="center"/>
              <w:rPr>
                <w:b/>
                <w:sz w:val="16"/>
              </w:rPr>
            </w:pPr>
            <w:r>
              <w:rPr>
                <w:b/>
                <w:sz w:val="16"/>
              </w:rPr>
              <w:t>S19</w:t>
            </w:r>
            <w:r>
              <w:rPr>
                <w:b/>
                <w:spacing w:val="-9"/>
                <w:sz w:val="16"/>
              </w:rPr>
              <w:t xml:space="preserve"> </w:t>
            </w:r>
            <w:r>
              <w:rPr>
                <w:b/>
                <w:spacing w:val="-10"/>
                <w:sz w:val="16"/>
              </w:rPr>
              <w:t>-</w:t>
            </w:r>
          </w:p>
          <w:p w14:paraId="2127B6B5" w14:textId="77777777" w:rsidR="00A3066C" w:rsidRDefault="000A1F0C">
            <w:pPr>
              <w:pStyle w:val="TableParagraph"/>
              <w:spacing w:before="6" w:line="200" w:lineRule="atLeast"/>
              <w:ind w:left="4" w:right="25"/>
              <w:jc w:val="center"/>
              <w:rPr>
                <w:b/>
                <w:sz w:val="16"/>
              </w:rPr>
            </w:pPr>
            <w:r>
              <w:rPr>
                <w:b/>
                <w:spacing w:val="-4"/>
                <w:sz w:val="16"/>
              </w:rPr>
              <w:t xml:space="preserve">secondary </w:t>
            </w:r>
            <w:r>
              <w:rPr>
                <w:b/>
                <w:spacing w:val="-2"/>
                <w:sz w:val="16"/>
              </w:rPr>
              <w:t>(elec)</w:t>
            </w:r>
          </w:p>
        </w:tc>
        <w:tc>
          <w:tcPr>
            <w:tcW w:w="97" w:type="dxa"/>
            <w:vMerge/>
            <w:tcBorders>
              <w:top w:val="nil"/>
            </w:tcBorders>
            <w:shd w:val="clear" w:color="auto" w:fill="FFFF00"/>
          </w:tcPr>
          <w:p w14:paraId="2127B6B6" w14:textId="77777777" w:rsidR="00A3066C" w:rsidRDefault="00A3066C">
            <w:pPr>
              <w:rPr>
                <w:sz w:val="2"/>
                <w:szCs w:val="2"/>
              </w:rPr>
            </w:pPr>
          </w:p>
        </w:tc>
        <w:tc>
          <w:tcPr>
            <w:tcW w:w="1287" w:type="dxa"/>
            <w:tcBorders>
              <w:top w:val="nil"/>
              <w:right w:val="nil"/>
            </w:tcBorders>
            <w:shd w:val="clear" w:color="auto" w:fill="FFFF00"/>
          </w:tcPr>
          <w:p w14:paraId="2127B6B7" w14:textId="77777777" w:rsidR="00A3066C" w:rsidRDefault="00A3066C">
            <w:pPr>
              <w:pStyle w:val="TableParagraph"/>
              <w:spacing w:before="110"/>
              <w:rPr>
                <w:b/>
                <w:sz w:val="16"/>
              </w:rPr>
            </w:pPr>
          </w:p>
          <w:p w14:paraId="2127B6B8" w14:textId="77777777" w:rsidR="00A3066C" w:rsidRDefault="000A1F0C">
            <w:pPr>
              <w:pStyle w:val="TableParagraph"/>
              <w:spacing w:line="200" w:lineRule="atLeast"/>
              <w:ind w:left="371" w:hanging="313"/>
              <w:rPr>
                <w:b/>
                <w:sz w:val="16"/>
              </w:rPr>
            </w:pPr>
            <w:r>
              <w:rPr>
                <w:b/>
                <w:noProof/>
                <w:sz w:val="16"/>
              </w:rPr>
              <mc:AlternateContent>
                <mc:Choice Requires="wpg">
                  <w:drawing>
                    <wp:anchor distT="0" distB="0" distL="0" distR="0" simplePos="0" relativeHeight="486279168" behindDoc="1" locked="0" layoutInCell="1" allowOverlap="1" wp14:anchorId="2127B8AA" wp14:editId="2127B8AB">
                      <wp:simplePos x="0" y="0"/>
                      <wp:positionH relativeFrom="column">
                        <wp:posOffset>-67056</wp:posOffset>
                      </wp:positionH>
                      <wp:positionV relativeFrom="paragraph">
                        <wp:posOffset>288336</wp:posOffset>
                      </wp:positionV>
                      <wp:extent cx="12700" cy="441388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37" name="Graphic 37"/>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38" name="Graphic 38"/>
                              <wps:cNvSpPr/>
                              <wps:spPr>
                                <a:xfrm>
                                  <a:off x="0" y="0"/>
                                  <a:ext cx="12700" cy="4413885"/>
                                </a:xfrm>
                                <a:custGeom>
                                  <a:avLst/>
                                  <a:gdLst/>
                                  <a:ahLst/>
                                  <a:cxnLst/>
                                  <a:rect l="l" t="t" r="r" b="b"/>
                                  <a:pathLst>
                                    <a:path w="12700" h="4413885">
                                      <a:moveTo>
                                        <a:pt x="12179" y="0"/>
                                      </a:moveTo>
                                      <a:lnTo>
                                        <a:pt x="0" y="0"/>
                                      </a:lnTo>
                                      <a:lnTo>
                                        <a:pt x="0" y="4413516"/>
                                      </a:lnTo>
                                      <a:lnTo>
                                        <a:pt x="12179" y="441351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3B38BD5" id="Group 36" o:spid="_x0000_s1026" style="position:absolute;margin-left:-5.3pt;margin-top:22.7pt;width:1pt;height:347.55pt;z-index:-17037312;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">
                      <v:shape id="Graphic 37"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" path="m,l,4413504e" filled="f" strokeweight="0">
                        <v:path arrowok="t"/>
                      </v:shape>
                      <v:shape id="Graphic 38"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" path="m12179,l,,,4413516r12179,l12179,xe" fillcolor="black" stroked="f">
                        <v:path arrowok="t"/>
                      </v:shape>
                    </v:group>
                  </w:pict>
                </mc:Fallback>
              </mc:AlternateContent>
            </w:r>
            <w:r>
              <w:rPr>
                <w:b/>
                <w:spacing w:val="-2"/>
                <w:sz w:val="16"/>
              </w:rPr>
              <w:t>P12</w:t>
            </w:r>
            <w:r>
              <w:rPr>
                <w:b/>
                <w:spacing w:val="-10"/>
                <w:sz w:val="16"/>
              </w:rPr>
              <w:t xml:space="preserve"> </w:t>
            </w:r>
            <w:r>
              <w:rPr>
                <w:b/>
                <w:spacing w:val="-2"/>
                <w:sz w:val="16"/>
              </w:rPr>
              <w:t>-</w:t>
            </w:r>
            <w:r>
              <w:rPr>
                <w:b/>
                <w:spacing w:val="-9"/>
                <w:sz w:val="16"/>
              </w:rPr>
              <w:t xml:space="preserve"> </w:t>
            </w:r>
            <w:r>
              <w:rPr>
                <w:b/>
                <w:spacing w:val="-2"/>
                <w:sz w:val="16"/>
              </w:rPr>
              <w:t xml:space="preserve">primary </w:t>
            </w:r>
            <w:r>
              <w:rPr>
                <w:b/>
                <w:spacing w:val="-4"/>
                <w:sz w:val="16"/>
              </w:rPr>
              <w:t>(gas)</w:t>
            </w:r>
          </w:p>
        </w:tc>
        <w:tc>
          <w:tcPr>
            <w:tcW w:w="952" w:type="dxa"/>
            <w:tcBorders>
              <w:top w:val="nil"/>
              <w:left w:val="nil"/>
            </w:tcBorders>
            <w:shd w:val="clear" w:color="auto" w:fill="FFFF00"/>
          </w:tcPr>
          <w:p w14:paraId="2127B6B9" w14:textId="77777777" w:rsidR="00A3066C" w:rsidRDefault="000A1F0C">
            <w:pPr>
              <w:pStyle w:val="TableParagraph"/>
              <w:spacing w:before="104"/>
              <w:ind w:left="4" w:right="143"/>
              <w:jc w:val="center"/>
              <w:rPr>
                <w:b/>
                <w:sz w:val="16"/>
              </w:rPr>
            </w:pPr>
            <w:r>
              <w:rPr>
                <w:b/>
                <w:sz w:val="16"/>
              </w:rPr>
              <w:t>S12</w:t>
            </w:r>
            <w:r>
              <w:rPr>
                <w:b/>
                <w:spacing w:val="-9"/>
                <w:sz w:val="16"/>
              </w:rPr>
              <w:t xml:space="preserve"> </w:t>
            </w:r>
            <w:r>
              <w:rPr>
                <w:b/>
                <w:spacing w:val="-10"/>
                <w:sz w:val="16"/>
              </w:rPr>
              <w:t>-</w:t>
            </w:r>
          </w:p>
          <w:p w14:paraId="2127B6BA" w14:textId="77777777" w:rsidR="00A3066C" w:rsidRDefault="000A1F0C">
            <w:pPr>
              <w:pStyle w:val="TableParagraph"/>
              <w:spacing w:before="6" w:line="200" w:lineRule="atLeast"/>
              <w:ind w:right="143"/>
              <w:jc w:val="center"/>
              <w:rPr>
                <w:b/>
                <w:sz w:val="16"/>
              </w:rPr>
            </w:pPr>
            <w:r>
              <w:rPr>
                <w:b/>
                <w:spacing w:val="-4"/>
                <w:sz w:val="16"/>
              </w:rPr>
              <w:t xml:space="preserve">secondary </w:t>
            </w:r>
            <w:r>
              <w:rPr>
                <w:b/>
                <w:spacing w:val="-2"/>
                <w:sz w:val="16"/>
              </w:rPr>
              <w:t>(elec)</w:t>
            </w:r>
          </w:p>
        </w:tc>
        <w:tc>
          <w:tcPr>
            <w:tcW w:w="97" w:type="dxa"/>
            <w:vMerge/>
            <w:tcBorders>
              <w:top w:val="nil"/>
            </w:tcBorders>
            <w:shd w:val="clear" w:color="auto" w:fill="FFFF00"/>
          </w:tcPr>
          <w:p w14:paraId="2127B6BB" w14:textId="77777777" w:rsidR="00A3066C" w:rsidRDefault="00A3066C">
            <w:pPr>
              <w:rPr>
                <w:sz w:val="2"/>
                <w:szCs w:val="2"/>
              </w:rPr>
            </w:pPr>
          </w:p>
        </w:tc>
        <w:tc>
          <w:tcPr>
            <w:tcW w:w="1119" w:type="dxa"/>
            <w:tcBorders>
              <w:top w:val="nil"/>
            </w:tcBorders>
            <w:shd w:val="clear" w:color="auto" w:fill="FFFF00"/>
          </w:tcPr>
          <w:p w14:paraId="2127B6BC" w14:textId="77777777" w:rsidR="00A3066C" w:rsidRDefault="00A3066C">
            <w:pPr>
              <w:pStyle w:val="TableParagraph"/>
              <w:spacing w:before="110"/>
              <w:rPr>
                <w:b/>
                <w:sz w:val="16"/>
              </w:rPr>
            </w:pPr>
          </w:p>
          <w:p w14:paraId="2127B6BD" w14:textId="77777777" w:rsidR="00A3066C" w:rsidRDefault="000A1F0C">
            <w:pPr>
              <w:pStyle w:val="TableParagraph"/>
              <w:spacing w:line="200" w:lineRule="atLeast"/>
              <w:ind w:left="368" w:hanging="313"/>
              <w:rPr>
                <w:b/>
                <w:sz w:val="16"/>
              </w:rPr>
            </w:pPr>
            <w:r>
              <w:rPr>
                <w:b/>
                <w:noProof/>
                <w:sz w:val="16"/>
              </w:rPr>
              <mc:AlternateContent>
                <mc:Choice Requires="wpg">
                  <w:drawing>
                    <wp:anchor distT="0" distB="0" distL="0" distR="0" simplePos="0" relativeHeight="486280192" behindDoc="1" locked="0" layoutInCell="1" allowOverlap="1" wp14:anchorId="2127B8AC" wp14:editId="2127B8AD">
                      <wp:simplePos x="0" y="0"/>
                      <wp:positionH relativeFrom="column">
                        <wp:posOffset>-67056</wp:posOffset>
                      </wp:positionH>
                      <wp:positionV relativeFrom="paragraph">
                        <wp:posOffset>288336</wp:posOffset>
                      </wp:positionV>
                      <wp:extent cx="12700" cy="441388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40" name="Graphic 40"/>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41" name="Graphic 41"/>
                              <wps:cNvSpPr/>
                              <wps:spPr>
                                <a:xfrm>
                                  <a:off x="0" y="0"/>
                                  <a:ext cx="12700" cy="4413885"/>
                                </a:xfrm>
                                <a:custGeom>
                                  <a:avLst/>
                                  <a:gdLst/>
                                  <a:ahLst/>
                                  <a:cxnLst/>
                                  <a:rect l="l" t="t" r="r" b="b"/>
                                  <a:pathLst>
                                    <a:path w="12700" h="4413885">
                                      <a:moveTo>
                                        <a:pt x="12179" y="0"/>
                                      </a:moveTo>
                                      <a:lnTo>
                                        <a:pt x="0" y="0"/>
                                      </a:lnTo>
                                      <a:lnTo>
                                        <a:pt x="0" y="4413516"/>
                                      </a:lnTo>
                                      <a:lnTo>
                                        <a:pt x="12179" y="441351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0FB78B0" id="Group 39" o:spid="_x0000_s1026" style="position:absolute;margin-left:-5.3pt;margin-top:22.7pt;width:1pt;height:347.55pt;z-index:-17036288;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">
                      <v:shape id="Graphic 40"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" path="m,l,4413504e" filled="f" strokeweight="0">
                        <v:path arrowok="t"/>
                      </v:shape>
                      <v:shape id="Graphic 41"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" path="m12179,l,,,4413516r12179,l12179,xe" fillcolor="black" stroked="f">
                        <v:path arrowok="t"/>
                      </v:shape>
                    </v:group>
                  </w:pict>
                </mc:Fallback>
              </mc:AlternateContent>
            </w:r>
            <w:r>
              <w:rPr>
                <w:b/>
                <w:spacing w:val="-2"/>
                <w:sz w:val="16"/>
              </w:rPr>
              <w:t>P16</w:t>
            </w:r>
            <w:r>
              <w:rPr>
                <w:b/>
                <w:spacing w:val="-10"/>
                <w:sz w:val="16"/>
              </w:rPr>
              <w:t xml:space="preserve"> </w:t>
            </w:r>
            <w:r>
              <w:rPr>
                <w:b/>
                <w:spacing w:val="-2"/>
                <w:sz w:val="16"/>
              </w:rPr>
              <w:t>-</w:t>
            </w:r>
            <w:r>
              <w:rPr>
                <w:b/>
                <w:spacing w:val="-9"/>
                <w:sz w:val="16"/>
              </w:rPr>
              <w:t xml:space="preserve"> </w:t>
            </w:r>
            <w:r>
              <w:rPr>
                <w:b/>
                <w:spacing w:val="-2"/>
                <w:sz w:val="16"/>
              </w:rPr>
              <w:t xml:space="preserve">primary </w:t>
            </w:r>
            <w:r>
              <w:rPr>
                <w:b/>
                <w:spacing w:val="-4"/>
                <w:sz w:val="16"/>
              </w:rPr>
              <w:t>(gas)</w:t>
            </w:r>
          </w:p>
        </w:tc>
        <w:tc>
          <w:tcPr>
            <w:tcW w:w="97" w:type="dxa"/>
            <w:vMerge/>
            <w:tcBorders>
              <w:top w:val="nil"/>
            </w:tcBorders>
            <w:shd w:val="clear" w:color="auto" w:fill="FFFF00"/>
          </w:tcPr>
          <w:p w14:paraId="2127B6BE" w14:textId="77777777" w:rsidR="00A3066C" w:rsidRDefault="00A3066C">
            <w:pPr>
              <w:rPr>
                <w:sz w:val="2"/>
                <w:szCs w:val="2"/>
              </w:rPr>
            </w:pPr>
          </w:p>
        </w:tc>
        <w:tc>
          <w:tcPr>
            <w:tcW w:w="1263" w:type="dxa"/>
            <w:vMerge/>
            <w:tcBorders>
              <w:top w:val="nil"/>
            </w:tcBorders>
            <w:shd w:val="clear" w:color="auto" w:fill="FFFF00"/>
          </w:tcPr>
          <w:p w14:paraId="2127B6BF" w14:textId="77777777" w:rsidR="00A3066C" w:rsidRDefault="00A3066C">
            <w:pPr>
              <w:rPr>
                <w:sz w:val="2"/>
                <w:szCs w:val="2"/>
              </w:rPr>
            </w:pPr>
          </w:p>
        </w:tc>
        <w:tc>
          <w:tcPr>
            <w:tcW w:w="97" w:type="dxa"/>
            <w:vMerge/>
            <w:tcBorders>
              <w:top w:val="nil"/>
            </w:tcBorders>
            <w:shd w:val="clear" w:color="auto" w:fill="FFFF00"/>
          </w:tcPr>
          <w:p w14:paraId="2127B6C0" w14:textId="77777777" w:rsidR="00A3066C" w:rsidRDefault="00A3066C">
            <w:pPr>
              <w:rPr>
                <w:sz w:val="2"/>
                <w:szCs w:val="2"/>
              </w:rPr>
            </w:pPr>
          </w:p>
        </w:tc>
        <w:tc>
          <w:tcPr>
            <w:tcW w:w="1278" w:type="dxa"/>
            <w:vMerge/>
            <w:tcBorders>
              <w:top w:val="nil"/>
            </w:tcBorders>
            <w:shd w:val="clear" w:color="auto" w:fill="FFFF00"/>
          </w:tcPr>
          <w:p w14:paraId="2127B6C1" w14:textId="77777777" w:rsidR="00A3066C" w:rsidRDefault="00A3066C">
            <w:pPr>
              <w:rPr>
                <w:sz w:val="2"/>
                <w:szCs w:val="2"/>
              </w:rPr>
            </w:pPr>
          </w:p>
        </w:tc>
      </w:tr>
      <w:tr w:rsidR="00A3066C" w14:paraId="2127B6CF" w14:textId="77777777">
        <w:trPr>
          <w:trHeight w:val="489"/>
        </w:trPr>
        <w:tc>
          <w:tcPr>
            <w:tcW w:w="6389" w:type="dxa"/>
            <w:tcBorders>
              <w:bottom w:val="nil"/>
            </w:tcBorders>
          </w:tcPr>
          <w:p w14:paraId="2127B6C3" w14:textId="77777777" w:rsidR="00A3066C" w:rsidRDefault="000A1F0C">
            <w:pPr>
              <w:pStyle w:val="TableParagraph"/>
              <w:spacing w:line="266" w:lineRule="exact"/>
              <w:ind w:left="42"/>
              <w:rPr>
                <w:b/>
                <w:sz w:val="24"/>
              </w:rPr>
            </w:pPr>
            <w:r>
              <w:rPr>
                <w:b/>
                <w:sz w:val="24"/>
              </w:rPr>
              <w:t>GENERAL</w:t>
            </w:r>
            <w:r>
              <w:rPr>
                <w:b/>
                <w:spacing w:val="-2"/>
                <w:sz w:val="24"/>
              </w:rPr>
              <w:t xml:space="preserve"> </w:t>
            </w:r>
            <w:r>
              <w:rPr>
                <w:b/>
                <w:sz w:val="24"/>
              </w:rPr>
              <w:t>HEALTH</w:t>
            </w:r>
            <w:r>
              <w:rPr>
                <w:b/>
                <w:spacing w:val="-4"/>
                <w:sz w:val="24"/>
              </w:rPr>
              <w:t xml:space="preserve"> </w:t>
            </w:r>
            <w:r>
              <w:rPr>
                <w:b/>
                <w:sz w:val="24"/>
              </w:rPr>
              <w:t>&amp;</w:t>
            </w:r>
            <w:r>
              <w:rPr>
                <w:b/>
                <w:spacing w:val="-3"/>
                <w:sz w:val="24"/>
              </w:rPr>
              <w:t xml:space="preserve"> </w:t>
            </w:r>
            <w:r>
              <w:rPr>
                <w:b/>
                <w:sz w:val="24"/>
              </w:rPr>
              <w:t>SAFETY</w:t>
            </w:r>
            <w:r>
              <w:rPr>
                <w:b/>
                <w:spacing w:val="-5"/>
                <w:sz w:val="24"/>
              </w:rPr>
              <w:t xml:space="preserve"> </w:t>
            </w:r>
            <w:r>
              <w:rPr>
                <w:b/>
                <w:spacing w:val="-2"/>
                <w:sz w:val="24"/>
              </w:rPr>
              <w:t>MEASURES</w:t>
            </w:r>
          </w:p>
        </w:tc>
        <w:tc>
          <w:tcPr>
            <w:tcW w:w="1170" w:type="dxa"/>
            <w:tcBorders>
              <w:bottom w:val="nil"/>
              <w:right w:val="nil"/>
            </w:tcBorders>
          </w:tcPr>
          <w:p w14:paraId="2127B6C4" w14:textId="77777777" w:rsidR="00A3066C" w:rsidRDefault="000A1F0C">
            <w:pPr>
              <w:pStyle w:val="TableParagraph"/>
              <w:spacing w:before="28"/>
              <w:ind w:right="29"/>
              <w:jc w:val="center"/>
              <w:rPr>
                <w:b/>
                <w:sz w:val="20"/>
              </w:rPr>
            </w:pPr>
            <w:r>
              <w:rPr>
                <w:b/>
                <w:noProof/>
                <w:sz w:val="20"/>
              </w:rPr>
              <mc:AlternateContent>
                <mc:Choice Requires="wpg">
                  <w:drawing>
                    <wp:anchor distT="0" distB="0" distL="0" distR="0" simplePos="0" relativeHeight="486278656" behindDoc="1" locked="0" layoutInCell="1" allowOverlap="1" wp14:anchorId="2127B8AE" wp14:editId="2127B8AF">
                      <wp:simplePos x="0" y="0"/>
                      <wp:positionH relativeFrom="column">
                        <wp:posOffset>-6095</wp:posOffset>
                      </wp:positionH>
                      <wp:positionV relativeFrom="paragraph">
                        <wp:posOffset>-268</wp:posOffset>
                      </wp:positionV>
                      <wp:extent cx="12700" cy="441388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43" name="Graphic 43"/>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44" name="Graphic 44"/>
                              <wps:cNvSpPr/>
                              <wps:spPr>
                                <a:xfrm>
                                  <a:off x="0" y="0"/>
                                  <a:ext cx="12700" cy="4413885"/>
                                </a:xfrm>
                                <a:custGeom>
                                  <a:avLst/>
                                  <a:gdLst/>
                                  <a:ahLst/>
                                  <a:cxnLst/>
                                  <a:rect l="l" t="t" r="r" b="b"/>
                                  <a:pathLst>
                                    <a:path w="12700" h="4413885">
                                      <a:moveTo>
                                        <a:pt x="12191" y="0"/>
                                      </a:moveTo>
                                      <a:lnTo>
                                        <a:pt x="0" y="0"/>
                                      </a:lnTo>
                                      <a:lnTo>
                                        <a:pt x="0" y="4413516"/>
                                      </a:lnTo>
                                      <a:lnTo>
                                        <a:pt x="12191" y="4413516"/>
                                      </a:lnTo>
                                      <a:lnTo>
                                        <a:pt x="1219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68A1B75" id="Group 42" o:spid="_x0000_s1026" style="position:absolute;margin-left:-.5pt;margin-top:0;width:1pt;height:347.55pt;z-index:-17037824;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">
                      <v:shape id="Graphic 43"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" path="m,l,4413504e" filled="f" strokeweight="0">
                        <v:path arrowok="t"/>
                      </v:shape>
                      <v:shape id="Graphic 44"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" path="m12191,l,,,4413516r12191,l12191,xe" fillcolor="black" stroked="f">
                        <v:path arrowok="t"/>
                      </v:shape>
                    </v:group>
                  </w:pict>
                </mc:Fallback>
              </mc:AlternateContent>
            </w:r>
            <w:r>
              <w:rPr>
                <w:b/>
                <w:spacing w:val="-5"/>
                <w:sz w:val="20"/>
              </w:rPr>
              <w:t>No</w:t>
            </w:r>
          </w:p>
        </w:tc>
        <w:tc>
          <w:tcPr>
            <w:tcW w:w="1068" w:type="dxa"/>
            <w:tcBorders>
              <w:left w:val="nil"/>
              <w:bottom w:val="nil"/>
            </w:tcBorders>
          </w:tcPr>
          <w:p w14:paraId="2127B6C5" w14:textId="77777777" w:rsidR="00A3066C" w:rsidRDefault="000A1F0C">
            <w:pPr>
              <w:pStyle w:val="TableParagraph"/>
              <w:spacing w:before="28"/>
              <w:ind w:left="11" w:right="21"/>
              <w:jc w:val="center"/>
              <w:rPr>
                <w:b/>
                <w:sz w:val="20"/>
              </w:rPr>
            </w:pPr>
            <w:r>
              <w:rPr>
                <w:b/>
                <w:spacing w:val="-5"/>
                <w:sz w:val="20"/>
              </w:rPr>
              <w:t>No</w:t>
            </w:r>
          </w:p>
        </w:tc>
        <w:tc>
          <w:tcPr>
            <w:tcW w:w="97" w:type="dxa"/>
            <w:vMerge w:val="restart"/>
          </w:tcPr>
          <w:p w14:paraId="2127B6C6" w14:textId="77777777" w:rsidR="00A3066C" w:rsidRDefault="00A3066C">
            <w:pPr>
              <w:pStyle w:val="TableParagraph"/>
              <w:rPr>
                <w:rFonts w:ascii="Times New Roman"/>
                <w:sz w:val="18"/>
              </w:rPr>
            </w:pPr>
          </w:p>
        </w:tc>
        <w:tc>
          <w:tcPr>
            <w:tcW w:w="1287" w:type="dxa"/>
            <w:tcBorders>
              <w:bottom w:val="nil"/>
              <w:right w:val="nil"/>
            </w:tcBorders>
          </w:tcPr>
          <w:p w14:paraId="2127B6C7" w14:textId="77777777" w:rsidR="00A3066C" w:rsidRDefault="000A1F0C">
            <w:pPr>
              <w:pStyle w:val="TableParagraph"/>
              <w:spacing w:before="28"/>
              <w:ind w:right="150"/>
              <w:jc w:val="center"/>
              <w:rPr>
                <w:b/>
                <w:sz w:val="20"/>
              </w:rPr>
            </w:pPr>
            <w:r>
              <w:rPr>
                <w:b/>
                <w:noProof/>
                <w:sz w:val="20"/>
              </w:rPr>
              <mc:AlternateContent>
                <mc:Choice Requires="wpg">
                  <w:drawing>
                    <wp:anchor distT="0" distB="0" distL="0" distR="0" simplePos="0" relativeHeight="486279680" behindDoc="1" locked="0" layoutInCell="1" allowOverlap="1" wp14:anchorId="2127B8B0" wp14:editId="2127B8B1">
                      <wp:simplePos x="0" y="0"/>
                      <wp:positionH relativeFrom="column">
                        <wp:posOffset>-6095</wp:posOffset>
                      </wp:positionH>
                      <wp:positionV relativeFrom="paragraph">
                        <wp:posOffset>-268</wp:posOffset>
                      </wp:positionV>
                      <wp:extent cx="12700" cy="441388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46" name="Graphic 46"/>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47" name="Graphic 47"/>
                              <wps:cNvSpPr/>
                              <wps:spPr>
                                <a:xfrm>
                                  <a:off x="0" y="0"/>
                                  <a:ext cx="12700" cy="4413885"/>
                                </a:xfrm>
                                <a:custGeom>
                                  <a:avLst/>
                                  <a:gdLst/>
                                  <a:ahLst/>
                                  <a:cxnLst/>
                                  <a:rect l="l" t="t" r="r" b="b"/>
                                  <a:pathLst>
                                    <a:path w="12700" h="4413885">
                                      <a:moveTo>
                                        <a:pt x="12191" y="0"/>
                                      </a:moveTo>
                                      <a:lnTo>
                                        <a:pt x="0" y="0"/>
                                      </a:lnTo>
                                      <a:lnTo>
                                        <a:pt x="0" y="4413516"/>
                                      </a:lnTo>
                                      <a:lnTo>
                                        <a:pt x="12191" y="4413516"/>
                                      </a:lnTo>
                                      <a:lnTo>
                                        <a:pt x="1219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58292C1" id="Group 45" o:spid="_x0000_s1026" style="position:absolute;margin-left:-.5pt;margin-top:0;width:1pt;height:347.55pt;z-index:-17036800;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">
                      <v:shape id="Graphic 46"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" path="m,l,4413504e" filled="f" strokeweight="0">
                        <v:path arrowok="t"/>
                      </v:shape>
                      <v:shape id="Graphic 47"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" path="m12191,l,,,4413516r12191,l12191,xe" fillcolor="black" stroked="f">
                        <v:path arrowok="t"/>
                      </v:shape>
                    </v:group>
                  </w:pict>
                </mc:Fallback>
              </mc:AlternateContent>
            </w:r>
            <w:r>
              <w:rPr>
                <w:b/>
                <w:spacing w:val="-5"/>
                <w:sz w:val="20"/>
              </w:rPr>
              <w:t>No</w:t>
            </w:r>
          </w:p>
        </w:tc>
        <w:tc>
          <w:tcPr>
            <w:tcW w:w="952" w:type="dxa"/>
            <w:tcBorders>
              <w:left w:val="nil"/>
              <w:bottom w:val="nil"/>
            </w:tcBorders>
          </w:tcPr>
          <w:p w14:paraId="2127B6C8" w14:textId="77777777" w:rsidR="00A3066C" w:rsidRDefault="000A1F0C">
            <w:pPr>
              <w:pStyle w:val="TableParagraph"/>
              <w:spacing w:before="28"/>
              <w:ind w:right="134"/>
              <w:jc w:val="center"/>
              <w:rPr>
                <w:b/>
                <w:sz w:val="20"/>
              </w:rPr>
            </w:pPr>
            <w:r>
              <w:rPr>
                <w:b/>
                <w:spacing w:val="-5"/>
                <w:sz w:val="20"/>
              </w:rPr>
              <w:t>No</w:t>
            </w:r>
          </w:p>
        </w:tc>
        <w:tc>
          <w:tcPr>
            <w:tcW w:w="97" w:type="dxa"/>
            <w:vMerge w:val="restart"/>
          </w:tcPr>
          <w:p w14:paraId="2127B6C9" w14:textId="77777777" w:rsidR="00A3066C" w:rsidRDefault="00A3066C">
            <w:pPr>
              <w:pStyle w:val="TableParagraph"/>
              <w:rPr>
                <w:rFonts w:ascii="Times New Roman"/>
                <w:sz w:val="18"/>
              </w:rPr>
            </w:pPr>
          </w:p>
        </w:tc>
        <w:tc>
          <w:tcPr>
            <w:tcW w:w="1119" w:type="dxa"/>
            <w:tcBorders>
              <w:bottom w:val="nil"/>
            </w:tcBorders>
          </w:tcPr>
          <w:p w14:paraId="2127B6CA" w14:textId="77777777" w:rsidR="00A3066C" w:rsidRDefault="000A1F0C">
            <w:pPr>
              <w:pStyle w:val="TableParagraph"/>
              <w:spacing w:before="28"/>
              <w:ind w:left="36" w:right="18"/>
              <w:jc w:val="center"/>
              <w:rPr>
                <w:b/>
                <w:sz w:val="20"/>
              </w:rPr>
            </w:pPr>
            <w:r>
              <w:rPr>
                <w:b/>
                <w:noProof/>
                <w:sz w:val="20"/>
              </w:rPr>
              <mc:AlternateContent>
                <mc:Choice Requires="wpg">
                  <w:drawing>
                    <wp:anchor distT="0" distB="0" distL="0" distR="0" simplePos="0" relativeHeight="486280704" behindDoc="1" locked="0" layoutInCell="1" allowOverlap="1" wp14:anchorId="2127B8B2" wp14:editId="2127B8B3">
                      <wp:simplePos x="0" y="0"/>
                      <wp:positionH relativeFrom="column">
                        <wp:posOffset>-6095</wp:posOffset>
                      </wp:positionH>
                      <wp:positionV relativeFrom="paragraph">
                        <wp:posOffset>-268</wp:posOffset>
                      </wp:positionV>
                      <wp:extent cx="12700" cy="4413885"/>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49" name="Graphic 49"/>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50" name="Graphic 50"/>
                              <wps:cNvSpPr/>
                              <wps:spPr>
                                <a:xfrm>
                                  <a:off x="0" y="0"/>
                                  <a:ext cx="12700" cy="4413885"/>
                                </a:xfrm>
                                <a:custGeom>
                                  <a:avLst/>
                                  <a:gdLst/>
                                  <a:ahLst/>
                                  <a:cxnLst/>
                                  <a:rect l="l" t="t" r="r" b="b"/>
                                  <a:pathLst>
                                    <a:path w="12700" h="4413885">
                                      <a:moveTo>
                                        <a:pt x="12192" y="0"/>
                                      </a:moveTo>
                                      <a:lnTo>
                                        <a:pt x="0" y="0"/>
                                      </a:lnTo>
                                      <a:lnTo>
                                        <a:pt x="0" y="4413516"/>
                                      </a:lnTo>
                                      <a:lnTo>
                                        <a:pt x="12192" y="4413516"/>
                                      </a:lnTo>
                                      <a:lnTo>
                                        <a:pt x="1219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B3FB4C8" id="Group 48" o:spid="_x0000_s1026" style="position:absolute;margin-left:-.5pt;margin-top:0;width:1pt;height:347.55pt;z-index:-17035776;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">
                      <v:shape id="Graphic 49"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" path="m,l,4413504e" filled="f" strokeweight="0">
                        <v:path arrowok="t"/>
                      </v:shape>
                      <v:shape id="Graphic 50"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" path="m12192,l,,,4413516r12192,l12192,xe" fillcolor="black" stroked="f">
                        <v:path arrowok="t"/>
                      </v:shape>
                    </v:group>
                  </w:pict>
                </mc:Fallback>
              </mc:AlternateContent>
            </w:r>
            <w:r>
              <w:rPr>
                <w:b/>
                <w:spacing w:val="-5"/>
                <w:sz w:val="20"/>
              </w:rPr>
              <w:t>No</w:t>
            </w:r>
          </w:p>
        </w:tc>
        <w:tc>
          <w:tcPr>
            <w:tcW w:w="97" w:type="dxa"/>
            <w:vMerge w:val="restart"/>
          </w:tcPr>
          <w:p w14:paraId="2127B6CB" w14:textId="77777777" w:rsidR="00A3066C" w:rsidRDefault="00A3066C">
            <w:pPr>
              <w:pStyle w:val="TableParagraph"/>
              <w:rPr>
                <w:rFonts w:ascii="Times New Roman"/>
                <w:sz w:val="18"/>
              </w:rPr>
            </w:pPr>
          </w:p>
        </w:tc>
        <w:tc>
          <w:tcPr>
            <w:tcW w:w="1263" w:type="dxa"/>
            <w:tcBorders>
              <w:bottom w:val="nil"/>
            </w:tcBorders>
          </w:tcPr>
          <w:p w14:paraId="2127B6CC" w14:textId="77777777" w:rsidR="00A3066C" w:rsidRDefault="000A1F0C">
            <w:pPr>
              <w:pStyle w:val="TableParagraph"/>
              <w:spacing w:before="28"/>
              <w:ind w:left="24" w:right="5"/>
              <w:jc w:val="center"/>
              <w:rPr>
                <w:b/>
                <w:sz w:val="20"/>
              </w:rPr>
            </w:pPr>
            <w:r>
              <w:rPr>
                <w:b/>
                <w:noProof/>
                <w:sz w:val="20"/>
              </w:rPr>
              <mc:AlternateContent>
                <mc:Choice Requires="wpg">
                  <w:drawing>
                    <wp:anchor distT="0" distB="0" distL="0" distR="0" simplePos="0" relativeHeight="486281216" behindDoc="1" locked="0" layoutInCell="1" allowOverlap="1" wp14:anchorId="2127B8B4" wp14:editId="2127B8B5">
                      <wp:simplePos x="0" y="0"/>
                      <wp:positionH relativeFrom="column">
                        <wp:posOffset>-67049</wp:posOffset>
                      </wp:positionH>
                      <wp:positionV relativeFrom="paragraph">
                        <wp:posOffset>-268</wp:posOffset>
                      </wp:positionV>
                      <wp:extent cx="12700" cy="4413885"/>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52" name="Graphic 52"/>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53" name="Graphic 53"/>
                              <wps:cNvSpPr/>
                              <wps:spPr>
                                <a:xfrm>
                                  <a:off x="0" y="0"/>
                                  <a:ext cx="12700" cy="4413885"/>
                                </a:xfrm>
                                <a:custGeom>
                                  <a:avLst/>
                                  <a:gdLst/>
                                  <a:ahLst/>
                                  <a:cxnLst/>
                                  <a:rect l="l" t="t" r="r" b="b"/>
                                  <a:pathLst>
                                    <a:path w="12700" h="4413885">
                                      <a:moveTo>
                                        <a:pt x="12192" y="0"/>
                                      </a:moveTo>
                                      <a:lnTo>
                                        <a:pt x="0" y="0"/>
                                      </a:lnTo>
                                      <a:lnTo>
                                        <a:pt x="0" y="4413516"/>
                                      </a:lnTo>
                                      <a:lnTo>
                                        <a:pt x="12192" y="4413516"/>
                                      </a:lnTo>
                                      <a:lnTo>
                                        <a:pt x="1219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BB8F430" id="Group 51" o:spid="_x0000_s1026" style="position:absolute;margin-left:-5.3pt;margin-top:0;width:1pt;height:347.55pt;z-index:-17035264;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">
                      <v:shape id="Graphic 52"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" path="m,l,4413504e" filled="f" strokeweight="0">
                        <v:path arrowok="t"/>
                      </v:shape>
                      <v:shape id="Graphic 53"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" path="m12192,l,,,4413516r12192,l12192,xe" fillcolor="black" stroked="f">
                        <v:path arrowok="t"/>
                      </v:shape>
                    </v:group>
                  </w:pict>
                </mc:Fallback>
              </mc:AlternateContent>
            </w:r>
            <w:r>
              <w:rPr>
                <w:b/>
                <w:noProof/>
                <w:sz w:val="20"/>
              </w:rPr>
              <mc:AlternateContent>
                <mc:Choice Requires="wpg">
                  <w:drawing>
                    <wp:anchor distT="0" distB="0" distL="0" distR="0" simplePos="0" relativeHeight="486281728" behindDoc="1" locked="0" layoutInCell="1" allowOverlap="1" wp14:anchorId="2127B8B6" wp14:editId="2127B8B7">
                      <wp:simplePos x="0" y="0"/>
                      <wp:positionH relativeFrom="column">
                        <wp:posOffset>-6089</wp:posOffset>
                      </wp:positionH>
                      <wp:positionV relativeFrom="paragraph">
                        <wp:posOffset>-268</wp:posOffset>
                      </wp:positionV>
                      <wp:extent cx="12700" cy="4413885"/>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55" name="Graphic 55"/>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56" name="Graphic 56"/>
                              <wps:cNvSpPr/>
                              <wps:spPr>
                                <a:xfrm>
                                  <a:off x="0" y="0"/>
                                  <a:ext cx="12700" cy="4413885"/>
                                </a:xfrm>
                                <a:custGeom>
                                  <a:avLst/>
                                  <a:gdLst/>
                                  <a:ahLst/>
                                  <a:cxnLst/>
                                  <a:rect l="l" t="t" r="r" b="b"/>
                                  <a:pathLst>
                                    <a:path w="12700" h="4413885">
                                      <a:moveTo>
                                        <a:pt x="12179" y="0"/>
                                      </a:moveTo>
                                      <a:lnTo>
                                        <a:pt x="0" y="0"/>
                                      </a:lnTo>
                                      <a:lnTo>
                                        <a:pt x="0" y="4413516"/>
                                      </a:lnTo>
                                      <a:lnTo>
                                        <a:pt x="12179" y="441351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5A623A1" id="Group 54" o:spid="_x0000_s1026" style="position:absolute;margin-left:-.5pt;margin-top:0;width:1pt;height:347.55pt;z-index:-17034752;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">
                      <v:shape id="Graphic 55"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" path="m,l,4413504e" filled="f" strokeweight="0">
                        <v:path arrowok="t"/>
                      </v:shape>
                      <v:shape id="Graphic 56"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" path="m12179,l,,,4413516r12179,l12179,xe" fillcolor="black" stroked="f">
                        <v:path arrowok="t"/>
                      </v:shape>
                    </v:group>
                  </w:pict>
                </mc:Fallback>
              </mc:AlternateContent>
            </w:r>
            <w:r>
              <w:rPr>
                <w:b/>
                <w:sz w:val="20"/>
              </w:rPr>
              <w:t>$3,000</w:t>
            </w:r>
            <w:r>
              <w:rPr>
                <w:b/>
                <w:spacing w:val="-7"/>
                <w:sz w:val="20"/>
              </w:rPr>
              <w:t xml:space="preserve"> </w:t>
            </w:r>
            <w:r>
              <w:rPr>
                <w:b/>
                <w:spacing w:val="-5"/>
                <w:sz w:val="20"/>
              </w:rPr>
              <w:t>max</w:t>
            </w:r>
          </w:p>
        </w:tc>
        <w:tc>
          <w:tcPr>
            <w:tcW w:w="97" w:type="dxa"/>
            <w:vMerge w:val="restart"/>
          </w:tcPr>
          <w:p w14:paraId="2127B6CD" w14:textId="77777777" w:rsidR="00A3066C" w:rsidRDefault="00A3066C">
            <w:pPr>
              <w:pStyle w:val="TableParagraph"/>
              <w:rPr>
                <w:rFonts w:ascii="Times New Roman"/>
                <w:sz w:val="18"/>
              </w:rPr>
            </w:pPr>
          </w:p>
        </w:tc>
        <w:tc>
          <w:tcPr>
            <w:tcW w:w="1278" w:type="dxa"/>
            <w:tcBorders>
              <w:bottom w:val="nil"/>
            </w:tcBorders>
          </w:tcPr>
          <w:p w14:paraId="2127B6CE" w14:textId="77777777" w:rsidR="00A3066C" w:rsidRDefault="000A1F0C">
            <w:pPr>
              <w:pStyle w:val="TableParagraph"/>
              <w:spacing w:before="28"/>
              <w:ind w:left="20"/>
              <w:jc w:val="center"/>
              <w:rPr>
                <w:b/>
                <w:sz w:val="20"/>
              </w:rPr>
            </w:pPr>
            <w:r>
              <w:rPr>
                <w:b/>
                <w:noProof/>
                <w:sz w:val="20"/>
              </w:rPr>
              <mc:AlternateContent>
                <mc:Choice Requires="wpg">
                  <w:drawing>
                    <wp:anchor distT="0" distB="0" distL="0" distR="0" simplePos="0" relativeHeight="486282240" behindDoc="1" locked="0" layoutInCell="1" allowOverlap="1" wp14:anchorId="2127B8B8" wp14:editId="2127B8B9">
                      <wp:simplePos x="0" y="0"/>
                      <wp:positionH relativeFrom="column">
                        <wp:posOffset>-67056</wp:posOffset>
                      </wp:positionH>
                      <wp:positionV relativeFrom="paragraph">
                        <wp:posOffset>-268</wp:posOffset>
                      </wp:positionV>
                      <wp:extent cx="12700" cy="4413885"/>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58" name="Graphic 58"/>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59" name="Graphic 59"/>
                              <wps:cNvSpPr/>
                              <wps:spPr>
                                <a:xfrm>
                                  <a:off x="0" y="0"/>
                                  <a:ext cx="12700" cy="4413885"/>
                                </a:xfrm>
                                <a:custGeom>
                                  <a:avLst/>
                                  <a:gdLst/>
                                  <a:ahLst/>
                                  <a:cxnLst/>
                                  <a:rect l="l" t="t" r="r" b="b"/>
                                  <a:pathLst>
                                    <a:path w="12700" h="4413885">
                                      <a:moveTo>
                                        <a:pt x="12192" y="0"/>
                                      </a:moveTo>
                                      <a:lnTo>
                                        <a:pt x="0" y="0"/>
                                      </a:lnTo>
                                      <a:lnTo>
                                        <a:pt x="0" y="4413516"/>
                                      </a:lnTo>
                                      <a:lnTo>
                                        <a:pt x="12192" y="4413516"/>
                                      </a:lnTo>
                                      <a:lnTo>
                                        <a:pt x="1219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EEBE65C" id="Group 57" o:spid="_x0000_s1026" style="position:absolute;margin-left:-5.3pt;margin-top:0;width:1pt;height:347.55pt;z-index:-17034240;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">
                      <v:shape id="Graphic 58"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" path="m,l,4413504e" filled="f" strokeweight="0">
                        <v:path arrowok="t"/>
                      </v:shape>
                      <v:shape id="Graphic 59"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" path="m12192,l,,,4413516r12192,l12192,xe" fillcolor="black" stroked="f">
                        <v:path arrowok="t"/>
                      </v:shape>
                    </v:group>
                  </w:pict>
                </mc:Fallback>
              </mc:AlternateContent>
            </w:r>
            <w:r>
              <w:rPr>
                <w:b/>
                <w:noProof/>
                <w:sz w:val="20"/>
              </w:rPr>
              <mc:AlternateContent>
                <mc:Choice Requires="wpg">
                  <w:drawing>
                    <wp:anchor distT="0" distB="0" distL="0" distR="0" simplePos="0" relativeHeight="486282752" behindDoc="1" locked="0" layoutInCell="1" allowOverlap="1" wp14:anchorId="2127B8BA" wp14:editId="2127B8BB">
                      <wp:simplePos x="0" y="0"/>
                      <wp:positionH relativeFrom="column">
                        <wp:posOffset>-6095</wp:posOffset>
                      </wp:positionH>
                      <wp:positionV relativeFrom="paragraph">
                        <wp:posOffset>-268</wp:posOffset>
                      </wp:positionV>
                      <wp:extent cx="12700" cy="4413885"/>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61" name="Graphic 61"/>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62" name="Graphic 62"/>
                              <wps:cNvSpPr/>
                              <wps:spPr>
                                <a:xfrm>
                                  <a:off x="0" y="0"/>
                                  <a:ext cx="12700" cy="4413885"/>
                                </a:xfrm>
                                <a:custGeom>
                                  <a:avLst/>
                                  <a:gdLst/>
                                  <a:ahLst/>
                                  <a:cxnLst/>
                                  <a:rect l="l" t="t" r="r" b="b"/>
                                  <a:pathLst>
                                    <a:path w="12700" h="4413885">
                                      <a:moveTo>
                                        <a:pt x="12192" y="0"/>
                                      </a:moveTo>
                                      <a:lnTo>
                                        <a:pt x="0" y="0"/>
                                      </a:lnTo>
                                      <a:lnTo>
                                        <a:pt x="0" y="4413516"/>
                                      </a:lnTo>
                                      <a:lnTo>
                                        <a:pt x="12192" y="4413516"/>
                                      </a:lnTo>
                                      <a:lnTo>
                                        <a:pt x="1219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735F3E6" id="Group 60" o:spid="_x0000_s1026" style="position:absolute;margin-left:-.5pt;margin-top:0;width:1pt;height:347.55pt;z-index:-17033728;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">
                      <v:shape id="Graphic 61"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" path="m,l,4413504e" filled="f" strokeweight="0">
                        <v:path arrowok="t"/>
                      </v:shape>
                      <v:shape id="Graphic 62"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" path="m12192,l,,,4413516r12192,l12192,xe" fillcolor="black" stroked="f">
                        <v:path arrowok="t"/>
                      </v:shape>
                    </v:group>
                  </w:pict>
                </mc:Fallback>
              </mc:AlternateContent>
            </w:r>
            <w:r>
              <w:rPr>
                <w:b/>
                <w:noProof/>
                <w:sz w:val="20"/>
              </w:rPr>
              <mc:AlternateContent>
                <mc:Choice Requires="wpg">
                  <w:drawing>
                    <wp:anchor distT="0" distB="0" distL="0" distR="0" simplePos="0" relativeHeight="15737344" behindDoc="0" locked="0" layoutInCell="1" allowOverlap="1" wp14:anchorId="2127B8BC" wp14:editId="2127B8BD">
                      <wp:simplePos x="0" y="0"/>
                      <wp:positionH relativeFrom="column">
                        <wp:posOffset>804672</wp:posOffset>
                      </wp:positionH>
                      <wp:positionV relativeFrom="paragraph">
                        <wp:posOffset>-268</wp:posOffset>
                      </wp:positionV>
                      <wp:extent cx="12700" cy="4413885"/>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 cy="4413885"/>
                                <a:chOff x="0" y="0"/>
                                <a:chExt cx="12700" cy="4413885"/>
                              </a:xfrm>
                            </wpg:grpSpPr>
                            <wps:wsp>
                              <wps:cNvPr id="64" name="Graphic 64"/>
                              <wps:cNvSpPr/>
                              <wps:spPr>
                                <a:xfrm>
                                  <a:off x="0" y="12"/>
                                  <a:ext cx="1270" cy="4413885"/>
                                </a:xfrm>
                                <a:custGeom>
                                  <a:avLst/>
                                  <a:gdLst/>
                                  <a:ahLst/>
                                  <a:cxnLst/>
                                  <a:rect l="l" t="t" r="r" b="b"/>
                                  <a:pathLst>
                                    <a:path h="4413885">
                                      <a:moveTo>
                                        <a:pt x="0" y="0"/>
                                      </a:moveTo>
                                      <a:lnTo>
                                        <a:pt x="0" y="4413504"/>
                                      </a:lnTo>
                                    </a:path>
                                  </a:pathLst>
                                </a:custGeom>
                                <a:ln w="0">
                                  <a:solidFill>
                                    <a:srgbClr val="000000"/>
                                  </a:solidFill>
                                  <a:prstDash val="solid"/>
                                </a:ln>
                              </wps:spPr>
                              <wps:bodyPr wrap="square" lIns="0" tIns="0" rIns="0" bIns="0" rtlCol="0">
                                <a:prstTxWarp prst="textNoShape">
                                  <a:avLst/>
                                </a:prstTxWarp>
                                <a:noAutofit/>
                              </wps:bodyPr>
                            </wps:wsp>
                            <wps:wsp>
                              <wps:cNvPr id="65" name="Graphic 65"/>
                              <wps:cNvSpPr/>
                              <wps:spPr>
                                <a:xfrm>
                                  <a:off x="0" y="0"/>
                                  <a:ext cx="12700" cy="4413885"/>
                                </a:xfrm>
                                <a:custGeom>
                                  <a:avLst/>
                                  <a:gdLst/>
                                  <a:ahLst/>
                                  <a:cxnLst/>
                                  <a:rect l="l" t="t" r="r" b="b"/>
                                  <a:pathLst>
                                    <a:path w="12700" h="4413885">
                                      <a:moveTo>
                                        <a:pt x="12179" y="0"/>
                                      </a:moveTo>
                                      <a:lnTo>
                                        <a:pt x="0" y="0"/>
                                      </a:lnTo>
                                      <a:lnTo>
                                        <a:pt x="0" y="4413516"/>
                                      </a:lnTo>
                                      <a:lnTo>
                                        <a:pt x="12179" y="441351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18227AE" id="Group 63" o:spid="_x0000_s1026" style="position:absolute;margin-left:63.35pt;margin-top:0;width:1pt;height:347.55pt;z-index:15737344;mso-wrap-distance-left:0;mso-wrap-distance-right:0" coordsize="127,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">
                      <v:shape id="Graphic 64" o:spid="_x0000_s1027" style="position:absolute;width:12;height:44138;visibility:visible;mso-wrap-style:square;v-text-anchor:top" coordsize="127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" path="m,l,4413504e" filled="f" strokeweight="0">
                        <v:path arrowok="t"/>
                      </v:shape>
                      <v:shape id="Graphic 65" o:spid="_x0000_s1028" style="position:absolute;width:127;height:44138;visibility:visible;mso-wrap-style:square;v-text-anchor:top" coordsize="12700,4413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" path="m12179,l,,,4413516r12179,l12179,xe" fillcolor="black" stroked="f">
                        <v:path arrowok="t"/>
                      </v:shape>
                    </v:group>
                  </w:pict>
                </mc:Fallback>
              </mc:AlternateContent>
            </w:r>
            <w:r>
              <w:rPr>
                <w:b/>
                <w:sz w:val="20"/>
              </w:rPr>
              <w:t>$3,000</w:t>
            </w:r>
            <w:r>
              <w:rPr>
                <w:b/>
                <w:spacing w:val="-7"/>
                <w:sz w:val="20"/>
              </w:rPr>
              <w:t xml:space="preserve"> </w:t>
            </w:r>
            <w:r>
              <w:rPr>
                <w:b/>
                <w:spacing w:val="-5"/>
                <w:sz w:val="20"/>
              </w:rPr>
              <w:t>max</w:t>
            </w:r>
          </w:p>
        </w:tc>
      </w:tr>
      <w:tr w:rsidR="00A3066C" w14:paraId="2127B6DD" w14:textId="77777777">
        <w:trPr>
          <w:trHeight w:val="777"/>
        </w:trPr>
        <w:tc>
          <w:tcPr>
            <w:tcW w:w="6389" w:type="dxa"/>
            <w:tcBorders>
              <w:top w:val="nil"/>
              <w:bottom w:val="nil"/>
            </w:tcBorders>
          </w:tcPr>
          <w:p w14:paraId="2127B6D0" w14:textId="77777777" w:rsidR="00A3066C" w:rsidRDefault="00A3066C">
            <w:pPr>
              <w:pStyle w:val="TableParagraph"/>
              <w:spacing w:before="12"/>
              <w:rPr>
                <w:b/>
                <w:sz w:val="18"/>
              </w:rPr>
            </w:pPr>
          </w:p>
          <w:p w14:paraId="2127B6D1" w14:textId="77777777" w:rsidR="00A3066C" w:rsidRDefault="000A1F0C">
            <w:pPr>
              <w:pStyle w:val="TableParagraph"/>
              <w:spacing w:line="278" w:lineRule="auto"/>
              <w:ind w:left="354"/>
              <w:rPr>
                <w:b/>
                <w:sz w:val="18"/>
              </w:rPr>
            </w:pPr>
            <w:r>
              <w:rPr>
                <w:b/>
                <w:i/>
                <w:sz w:val="18"/>
              </w:rPr>
              <w:t>* The cost of all General Health &amp; Safety Repairs installed on an individual</w:t>
            </w:r>
            <w:r>
              <w:rPr>
                <w:b/>
                <w:i/>
                <w:spacing w:val="-1"/>
                <w:sz w:val="18"/>
              </w:rPr>
              <w:t xml:space="preserve"> </w:t>
            </w:r>
            <w:r>
              <w:rPr>
                <w:b/>
                <w:i/>
                <w:sz w:val="18"/>
              </w:rPr>
              <w:t>home is</w:t>
            </w:r>
            <w:r>
              <w:rPr>
                <w:b/>
                <w:i/>
                <w:spacing w:val="-4"/>
                <w:sz w:val="18"/>
              </w:rPr>
              <w:t xml:space="preserve"> </w:t>
            </w:r>
            <w:r>
              <w:rPr>
                <w:b/>
                <w:i/>
                <w:sz w:val="18"/>
              </w:rPr>
              <w:t>cumulative and</w:t>
            </w:r>
            <w:r>
              <w:rPr>
                <w:b/>
                <w:i/>
                <w:spacing w:val="28"/>
                <w:sz w:val="18"/>
              </w:rPr>
              <w:t xml:space="preserve"> </w:t>
            </w:r>
            <w:r>
              <w:rPr>
                <w:b/>
                <w:sz w:val="18"/>
              </w:rPr>
              <w:t>may</w:t>
            </w:r>
            <w:r>
              <w:rPr>
                <w:b/>
                <w:spacing w:val="-4"/>
                <w:sz w:val="18"/>
              </w:rPr>
              <w:t xml:space="preserve"> </w:t>
            </w:r>
            <w:r>
              <w:rPr>
                <w:b/>
                <w:sz w:val="18"/>
              </w:rPr>
              <w:t xml:space="preserve">not exceed </w:t>
            </w:r>
            <w:r>
              <w:rPr>
                <w:b/>
                <w:sz w:val="18"/>
                <w:u w:val="single"/>
              </w:rPr>
              <w:t>$3,000 in total</w:t>
            </w:r>
            <w:r>
              <w:rPr>
                <w:b/>
                <w:sz w:val="18"/>
              </w:rPr>
              <w:t>.</w:t>
            </w:r>
          </w:p>
        </w:tc>
        <w:tc>
          <w:tcPr>
            <w:tcW w:w="1170" w:type="dxa"/>
            <w:tcBorders>
              <w:top w:val="nil"/>
              <w:bottom w:val="nil"/>
              <w:right w:val="nil"/>
            </w:tcBorders>
          </w:tcPr>
          <w:p w14:paraId="2127B6D2" w14:textId="77777777" w:rsidR="00A3066C" w:rsidRDefault="00A3066C">
            <w:pPr>
              <w:pStyle w:val="TableParagraph"/>
              <w:rPr>
                <w:rFonts w:ascii="Times New Roman"/>
                <w:sz w:val="18"/>
              </w:rPr>
            </w:pPr>
          </w:p>
        </w:tc>
        <w:tc>
          <w:tcPr>
            <w:tcW w:w="1068" w:type="dxa"/>
            <w:tcBorders>
              <w:top w:val="nil"/>
              <w:left w:val="nil"/>
              <w:bottom w:val="nil"/>
            </w:tcBorders>
          </w:tcPr>
          <w:p w14:paraId="2127B6D3" w14:textId="77777777" w:rsidR="00A3066C" w:rsidRDefault="00A3066C">
            <w:pPr>
              <w:pStyle w:val="TableParagraph"/>
              <w:rPr>
                <w:rFonts w:ascii="Times New Roman"/>
                <w:sz w:val="18"/>
              </w:rPr>
            </w:pPr>
          </w:p>
        </w:tc>
        <w:tc>
          <w:tcPr>
            <w:tcW w:w="97" w:type="dxa"/>
            <w:vMerge/>
            <w:tcBorders>
              <w:top w:val="nil"/>
            </w:tcBorders>
          </w:tcPr>
          <w:p w14:paraId="2127B6D4" w14:textId="77777777" w:rsidR="00A3066C" w:rsidRDefault="00A3066C">
            <w:pPr>
              <w:rPr>
                <w:sz w:val="2"/>
                <w:szCs w:val="2"/>
              </w:rPr>
            </w:pPr>
          </w:p>
        </w:tc>
        <w:tc>
          <w:tcPr>
            <w:tcW w:w="1287" w:type="dxa"/>
            <w:tcBorders>
              <w:top w:val="nil"/>
              <w:bottom w:val="nil"/>
              <w:right w:val="nil"/>
            </w:tcBorders>
          </w:tcPr>
          <w:p w14:paraId="2127B6D5" w14:textId="77777777" w:rsidR="00A3066C" w:rsidRDefault="00A3066C">
            <w:pPr>
              <w:pStyle w:val="TableParagraph"/>
              <w:rPr>
                <w:rFonts w:ascii="Times New Roman"/>
                <w:sz w:val="18"/>
              </w:rPr>
            </w:pPr>
          </w:p>
        </w:tc>
        <w:tc>
          <w:tcPr>
            <w:tcW w:w="952" w:type="dxa"/>
            <w:tcBorders>
              <w:top w:val="nil"/>
              <w:left w:val="nil"/>
              <w:bottom w:val="nil"/>
            </w:tcBorders>
          </w:tcPr>
          <w:p w14:paraId="2127B6D6" w14:textId="77777777" w:rsidR="00A3066C" w:rsidRDefault="00A3066C">
            <w:pPr>
              <w:pStyle w:val="TableParagraph"/>
              <w:rPr>
                <w:rFonts w:ascii="Times New Roman"/>
                <w:sz w:val="18"/>
              </w:rPr>
            </w:pPr>
          </w:p>
        </w:tc>
        <w:tc>
          <w:tcPr>
            <w:tcW w:w="97" w:type="dxa"/>
            <w:vMerge/>
            <w:tcBorders>
              <w:top w:val="nil"/>
            </w:tcBorders>
          </w:tcPr>
          <w:p w14:paraId="2127B6D7" w14:textId="77777777" w:rsidR="00A3066C" w:rsidRDefault="00A3066C">
            <w:pPr>
              <w:rPr>
                <w:sz w:val="2"/>
                <w:szCs w:val="2"/>
              </w:rPr>
            </w:pPr>
          </w:p>
        </w:tc>
        <w:tc>
          <w:tcPr>
            <w:tcW w:w="1119" w:type="dxa"/>
            <w:tcBorders>
              <w:top w:val="nil"/>
              <w:bottom w:val="nil"/>
            </w:tcBorders>
          </w:tcPr>
          <w:p w14:paraId="2127B6D8" w14:textId="77777777" w:rsidR="00A3066C" w:rsidRDefault="00A3066C">
            <w:pPr>
              <w:pStyle w:val="TableParagraph"/>
              <w:rPr>
                <w:rFonts w:ascii="Times New Roman"/>
                <w:sz w:val="18"/>
              </w:rPr>
            </w:pPr>
          </w:p>
        </w:tc>
        <w:tc>
          <w:tcPr>
            <w:tcW w:w="97" w:type="dxa"/>
            <w:vMerge/>
            <w:tcBorders>
              <w:top w:val="nil"/>
            </w:tcBorders>
          </w:tcPr>
          <w:p w14:paraId="2127B6D9" w14:textId="77777777" w:rsidR="00A3066C" w:rsidRDefault="00A3066C">
            <w:pPr>
              <w:rPr>
                <w:sz w:val="2"/>
                <w:szCs w:val="2"/>
              </w:rPr>
            </w:pPr>
          </w:p>
        </w:tc>
        <w:tc>
          <w:tcPr>
            <w:tcW w:w="1263" w:type="dxa"/>
            <w:tcBorders>
              <w:top w:val="nil"/>
              <w:bottom w:val="nil"/>
            </w:tcBorders>
          </w:tcPr>
          <w:p w14:paraId="2127B6DA" w14:textId="77777777" w:rsidR="00A3066C" w:rsidRDefault="00A3066C">
            <w:pPr>
              <w:pStyle w:val="TableParagraph"/>
              <w:rPr>
                <w:rFonts w:ascii="Times New Roman"/>
                <w:sz w:val="18"/>
              </w:rPr>
            </w:pPr>
          </w:p>
        </w:tc>
        <w:tc>
          <w:tcPr>
            <w:tcW w:w="97" w:type="dxa"/>
            <w:vMerge/>
            <w:tcBorders>
              <w:top w:val="nil"/>
            </w:tcBorders>
          </w:tcPr>
          <w:p w14:paraId="2127B6DB" w14:textId="77777777" w:rsidR="00A3066C" w:rsidRDefault="00A3066C">
            <w:pPr>
              <w:rPr>
                <w:sz w:val="2"/>
                <w:szCs w:val="2"/>
              </w:rPr>
            </w:pPr>
          </w:p>
        </w:tc>
        <w:tc>
          <w:tcPr>
            <w:tcW w:w="1278" w:type="dxa"/>
            <w:tcBorders>
              <w:top w:val="nil"/>
              <w:bottom w:val="nil"/>
            </w:tcBorders>
          </w:tcPr>
          <w:p w14:paraId="2127B6DC" w14:textId="77777777" w:rsidR="00A3066C" w:rsidRDefault="00A3066C">
            <w:pPr>
              <w:pStyle w:val="TableParagraph"/>
              <w:rPr>
                <w:rFonts w:ascii="Times New Roman"/>
                <w:sz w:val="18"/>
              </w:rPr>
            </w:pPr>
          </w:p>
        </w:tc>
      </w:tr>
      <w:tr w:rsidR="00A3066C" w14:paraId="2127B6EA" w14:textId="77777777">
        <w:trPr>
          <w:trHeight w:val="808"/>
        </w:trPr>
        <w:tc>
          <w:tcPr>
            <w:tcW w:w="6389" w:type="dxa"/>
            <w:tcBorders>
              <w:top w:val="nil"/>
              <w:bottom w:val="nil"/>
            </w:tcBorders>
          </w:tcPr>
          <w:p w14:paraId="2127B6DE" w14:textId="77777777" w:rsidR="00A3066C" w:rsidRDefault="000A1F0C">
            <w:pPr>
              <w:pStyle w:val="TableParagraph"/>
              <w:spacing w:before="84" w:line="230" w:lineRule="atLeast"/>
              <w:ind w:left="354" w:right="561"/>
              <w:jc w:val="both"/>
              <w:rPr>
                <w:b/>
                <w:i/>
                <w:sz w:val="18"/>
              </w:rPr>
            </w:pPr>
            <w:r>
              <w:rPr>
                <w:b/>
                <w:i/>
                <w:sz w:val="18"/>
              </w:rPr>
              <w:t>* Additionally, the repair or replacement of gas</w:t>
            </w:r>
            <w:r>
              <w:rPr>
                <w:b/>
                <w:i/>
                <w:spacing w:val="-4"/>
                <w:sz w:val="18"/>
              </w:rPr>
              <w:t xml:space="preserve"> </w:t>
            </w:r>
            <w:r>
              <w:rPr>
                <w:b/>
                <w:i/>
                <w:sz w:val="18"/>
              </w:rPr>
              <w:t>cookstoves</w:t>
            </w:r>
            <w:r>
              <w:rPr>
                <w:b/>
                <w:i/>
                <w:spacing w:val="-4"/>
                <w:sz w:val="18"/>
              </w:rPr>
              <w:t xml:space="preserve"> </w:t>
            </w:r>
            <w:r>
              <w:rPr>
                <w:b/>
                <w:i/>
                <w:sz w:val="18"/>
              </w:rPr>
              <w:t>and dryers</w:t>
            </w:r>
            <w:r>
              <w:rPr>
                <w:b/>
                <w:i/>
                <w:spacing w:val="-3"/>
                <w:sz w:val="18"/>
              </w:rPr>
              <w:t xml:space="preserve"> </w:t>
            </w:r>
            <w:r>
              <w:rPr>
                <w:b/>
                <w:i/>
                <w:sz w:val="18"/>
              </w:rPr>
              <w:t>is</w:t>
            </w:r>
            <w:r>
              <w:rPr>
                <w:b/>
                <w:i/>
                <w:spacing w:val="-3"/>
                <w:sz w:val="18"/>
              </w:rPr>
              <w:t xml:space="preserve"> </w:t>
            </w:r>
            <w:r>
              <w:rPr>
                <w:b/>
                <w:i/>
                <w:sz w:val="18"/>
              </w:rPr>
              <w:t>limited to</w:t>
            </w:r>
            <w:r>
              <w:rPr>
                <w:b/>
                <w:i/>
                <w:spacing w:val="27"/>
                <w:sz w:val="18"/>
              </w:rPr>
              <w:t xml:space="preserve"> </w:t>
            </w:r>
            <w:r>
              <w:rPr>
                <w:b/>
                <w:i/>
                <w:sz w:val="18"/>
                <w:u w:val="single"/>
              </w:rPr>
              <w:t>$1,500 each</w:t>
            </w:r>
            <w:r>
              <w:rPr>
                <w:b/>
                <w:i/>
                <w:spacing w:val="31"/>
                <w:sz w:val="18"/>
              </w:rPr>
              <w:t xml:space="preserve"> </w:t>
            </w:r>
            <w:r>
              <w:rPr>
                <w:b/>
                <w:i/>
                <w:sz w:val="18"/>
              </w:rPr>
              <w:t>and counts</w:t>
            </w:r>
            <w:r>
              <w:rPr>
                <w:b/>
                <w:i/>
                <w:spacing w:val="-3"/>
                <w:sz w:val="18"/>
              </w:rPr>
              <w:t xml:space="preserve"> </w:t>
            </w:r>
            <w:r>
              <w:rPr>
                <w:b/>
                <w:i/>
                <w:sz w:val="18"/>
              </w:rPr>
              <w:t>toward the General H&amp;S cost cumulative total limit of $3,000 per home limit.</w:t>
            </w:r>
          </w:p>
        </w:tc>
        <w:tc>
          <w:tcPr>
            <w:tcW w:w="1170" w:type="dxa"/>
            <w:tcBorders>
              <w:top w:val="nil"/>
              <w:bottom w:val="nil"/>
              <w:right w:val="nil"/>
            </w:tcBorders>
          </w:tcPr>
          <w:p w14:paraId="2127B6DF" w14:textId="77777777" w:rsidR="00A3066C" w:rsidRDefault="00A3066C">
            <w:pPr>
              <w:pStyle w:val="TableParagraph"/>
              <w:rPr>
                <w:rFonts w:ascii="Times New Roman"/>
                <w:sz w:val="18"/>
              </w:rPr>
            </w:pPr>
          </w:p>
        </w:tc>
        <w:tc>
          <w:tcPr>
            <w:tcW w:w="1068" w:type="dxa"/>
            <w:tcBorders>
              <w:top w:val="nil"/>
              <w:left w:val="nil"/>
              <w:bottom w:val="nil"/>
            </w:tcBorders>
          </w:tcPr>
          <w:p w14:paraId="2127B6E0" w14:textId="77777777" w:rsidR="00A3066C" w:rsidRDefault="00A3066C">
            <w:pPr>
              <w:pStyle w:val="TableParagraph"/>
              <w:rPr>
                <w:rFonts w:ascii="Times New Roman"/>
                <w:sz w:val="18"/>
              </w:rPr>
            </w:pPr>
          </w:p>
        </w:tc>
        <w:tc>
          <w:tcPr>
            <w:tcW w:w="97" w:type="dxa"/>
            <w:vMerge/>
            <w:tcBorders>
              <w:top w:val="nil"/>
            </w:tcBorders>
          </w:tcPr>
          <w:p w14:paraId="2127B6E1" w14:textId="77777777" w:rsidR="00A3066C" w:rsidRDefault="00A3066C">
            <w:pPr>
              <w:rPr>
                <w:sz w:val="2"/>
                <w:szCs w:val="2"/>
              </w:rPr>
            </w:pPr>
          </w:p>
        </w:tc>
        <w:tc>
          <w:tcPr>
            <w:tcW w:w="1287" w:type="dxa"/>
            <w:tcBorders>
              <w:top w:val="nil"/>
              <w:bottom w:val="nil"/>
              <w:right w:val="nil"/>
            </w:tcBorders>
          </w:tcPr>
          <w:p w14:paraId="2127B6E2" w14:textId="77777777" w:rsidR="00A3066C" w:rsidRDefault="00A3066C">
            <w:pPr>
              <w:pStyle w:val="TableParagraph"/>
              <w:rPr>
                <w:rFonts w:ascii="Times New Roman"/>
                <w:sz w:val="18"/>
              </w:rPr>
            </w:pPr>
          </w:p>
        </w:tc>
        <w:tc>
          <w:tcPr>
            <w:tcW w:w="952" w:type="dxa"/>
            <w:tcBorders>
              <w:top w:val="nil"/>
              <w:left w:val="nil"/>
              <w:bottom w:val="nil"/>
            </w:tcBorders>
          </w:tcPr>
          <w:p w14:paraId="2127B6E3" w14:textId="77777777" w:rsidR="00A3066C" w:rsidRDefault="00A3066C">
            <w:pPr>
              <w:pStyle w:val="TableParagraph"/>
              <w:rPr>
                <w:rFonts w:ascii="Times New Roman"/>
                <w:sz w:val="18"/>
              </w:rPr>
            </w:pPr>
          </w:p>
        </w:tc>
        <w:tc>
          <w:tcPr>
            <w:tcW w:w="97" w:type="dxa"/>
            <w:vMerge/>
            <w:tcBorders>
              <w:top w:val="nil"/>
            </w:tcBorders>
          </w:tcPr>
          <w:p w14:paraId="2127B6E4" w14:textId="77777777" w:rsidR="00A3066C" w:rsidRDefault="00A3066C">
            <w:pPr>
              <w:rPr>
                <w:sz w:val="2"/>
                <w:szCs w:val="2"/>
              </w:rPr>
            </w:pPr>
          </w:p>
        </w:tc>
        <w:tc>
          <w:tcPr>
            <w:tcW w:w="1119" w:type="dxa"/>
            <w:tcBorders>
              <w:top w:val="nil"/>
              <w:bottom w:val="nil"/>
            </w:tcBorders>
          </w:tcPr>
          <w:p w14:paraId="2127B6E5" w14:textId="77777777" w:rsidR="00A3066C" w:rsidRDefault="00A3066C">
            <w:pPr>
              <w:pStyle w:val="TableParagraph"/>
              <w:rPr>
                <w:rFonts w:ascii="Times New Roman"/>
                <w:sz w:val="18"/>
              </w:rPr>
            </w:pPr>
          </w:p>
        </w:tc>
        <w:tc>
          <w:tcPr>
            <w:tcW w:w="97" w:type="dxa"/>
            <w:vMerge/>
            <w:tcBorders>
              <w:top w:val="nil"/>
            </w:tcBorders>
          </w:tcPr>
          <w:p w14:paraId="2127B6E6" w14:textId="77777777" w:rsidR="00A3066C" w:rsidRDefault="00A3066C">
            <w:pPr>
              <w:rPr>
                <w:sz w:val="2"/>
                <w:szCs w:val="2"/>
              </w:rPr>
            </w:pPr>
          </w:p>
        </w:tc>
        <w:tc>
          <w:tcPr>
            <w:tcW w:w="1263" w:type="dxa"/>
            <w:tcBorders>
              <w:top w:val="nil"/>
              <w:bottom w:val="nil"/>
            </w:tcBorders>
          </w:tcPr>
          <w:p w14:paraId="2127B6E7" w14:textId="77777777" w:rsidR="00A3066C" w:rsidRDefault="00A3066C">
            <w:pPr>
              <w:pStyle w:val="TableParagraph"/>
              <w:rPr>
                <w:rFonts w:ascii="Times New Roman"/>
                <w:sz w:val="18"/>
              </w:rPr>
            </w:pPr>
          </w:p>
        </w:tc>
        <w:tc>
          <w:tcPr>
            <w:tcW w:w="97" w:type="dxa"/>
            <w:vMerge/>
            <w:tcBorders>
              <w:top w:val="nil"/>
            </w:tcBorders>
          </w:tcPr>
          <w:p w14:paraId="2127B6E8" w14:textId="77777777" w:rsidR="00A3066C" w:rsidRDefault="00A3066C">
            <w:pPr>
              <w:rPr>
                <w:sz w:val="2"/>
                <w:szCs w:val="2"/>
              </w:rPr>
            </w:pPr>
          </w:p>
        </w:tc>
        <w:tc>
          <w:tcPr>
            <w:tcW w:w="1278" w:type="dxa"/>
            <w:tcBorders>
              <w:top w:val="nil"/>
              <w:bottom w:val="nil"/>
            </w:tcBorders>
          </w:tcPr>
          <w:p w14:paraId="2127B6E9" w14:textId="77777777" w:rsidR="00A3066C" w:rsidRDefault="00A3066C">
            <w:pPr>
              <w:pStyle w:val="TableParagraph"/>
              <w:rPr>
                <w:rFonts w:ascii="Times New Roman"/>
                <w:sz w:val="18"/>
              </w:rPr>
            </w:pPr>
          </w:p>
        </w:tc>
      </w:tr>
      <w:tr w:rsidR="00A3066C" w14:paraId="2127B6F7" w14:textId="77777777">
        <w:trPr>
          <w:trHeight w:val="286"/>
        </w:trPr>
        <w:tc>
          <w:tcPr>
            <w:tcW w:w="6389" w:type="dxa"/>
            <w:tcBorders>
              <w:top w:val="nil"/>
              <w:bottom w:val="nil"/>
            </w:tcBorders>
          </w:tcPr>
          <w:p w14:paraId="2127B6EB" w14:textId="77777777" w:rsidR="00A3066C" w:rsidRDefault="000A1F0C">
            <w:pPr>
              <w:pStyle w:val="TableParagraph"/>
              <w:spacing w:before="28"/>
              <w:ind w:left="354"/>
              <w:rPr>
                <w:i/>
                <w:sz w:val="20"/>
              </w:rPr>
            </w:pPr>
            <w:r>
              <w:rPr>
                <w:i/>
                <w:sz w:val="20"/>
              </w:rPr>
              <w:t>*</w:t>
            </w:r>
            <w:r>
              <w:rPr>
                <w:i/>
                <w:spacing w:val="-5"/>
                <w:sz w:val="20"/>
              </w:rPr>
              <w:t xml:space="preserve"> </w:t>
            </w:r>
            <w:r>
              <w:rPr>
                <w:i/>
                <w:sz w:val="20"/>
              </w:rPr>
              <w:t>Allowable</w:t>
            </w:r>
            <w:r>
              <w:rPr>
                <w:i/>
                <w:spacing w:val="-5"/>
                <w:sz w:val="20"/>
              </w:rPr>
              <w:t xml:space="preserve"> </w:t>
            </w:r>
            <w:r>
              <w:rPr>
                <w:i/>
                <w:sz w:val="20"/>
              </w:rPr>
              <w:t>General</w:t>
            </w:r>
            <w:r>
              <w:rPr>
                <w:i/>
                <w:spacing w:val="-5"/>
                <w:sz w:val="20"/>
              </w:rPr>
              <w:t xml:space="preserve"> </w:t>
            </w:r>
            <w:r>
              <w:rPr>
                <w:i/>
                <w:sz w:val="20"/>
              </w:rPr>
              <w:t>Health</w:t>
            </w:r>
            <w:r>
              <w:rPr>
                <w:i/>
                <w:spacing w:val="-5"/>
                <w:sz w:val="20"/>
              </w:rPr>
              <w:t xml:space="preserve"> </w:t>
            </w:r>
            <w:r>
              <w:rPr>
                <w:i/>
                <w:sz w:val="20"/>
              </w:rPr>
              <w:t>&amp;</w:t>
            </w:r>
            <w:r>
              <w:rPr>
                <w:i/>
                <w:spacing w:val="-3"/>
                <w:sz w:val="20"/>
              </w:rPr>
              <w:t xml:space="preserve"> </w:t>
            </w:r>
            <w:r>
              <w:rPr>
                <w:i/>
                <w:sz w:val="20"/>
              </w:rPr>
              <w:t>Safety</w:t>
            </w:r>
            <w:r>
              <w:rPr>
                <w:i/>
                <w:spacing w:val="-3"/>
                <w:sz w:val="20"/>
              </w:rPr>
              <w:t xml:space="preserve"> </w:t>
            </w:r>
            <w:r>
              <w:rPr>
                <w:i/>
                <w:sz w:val="20"/>
              </w:rPr>
              <w:t>Measures</w:t>
            </w:r>
            <w:r>
              <w:rPr>
                <w:i/>
                <w:spacing w:val="-3"/>
                <w:sz w:val="20"/>
              </w:rPr>
              <w:t xml:space="preserve"> </w:t>
            </w:r>
            <w:r>
              <w:rPr>
                <w:i/>
                <w:spacing w:val="-2"/>
                <w:sz w:val="20"/>
              </w:rPr>
              <w:t>include:</w:t>
            </w:r>
          </w:p>
        </w:tc>
        <w:tc>
          <w:tcPr>
            <w:tcW w:w="1170" w:type="dxa"/>
            <w:tcBorders>
              <w:top w:val="nil"/>
              <w:bottom w:val="nil"/>
              <w:right w:val="nil"/>
            </w:tcBorders>
          </w:tcPr>
          <w:p w14:paraId="2127B6EC" w14:textId="77777777" w:rsidR="00A3066C" w:rsidRDefault="00A3066C">
            <w:pPr>
              <w:pStyle w:val="TableParagraph"/>
              <w:rPr>
                <w:rFonts w:ascii="Times New Roman"/>
                <w:sz w:val="18"/>
              </w:rPr>
            </w:pPr>
          </w:p>
        </w:tc>
        <w:tc>
          <w:tcPr>
            <w:tcW w:w="1068" w:type="dxa"/>
            <w:tcBorders>
              <w:top w:val="nil"/>
              <w:left w:val="nil"/>
              <w:bottom w:val="nil"/>
            </w:tcBorders>
          </w:tcPr>
          <w:p w14:paraId="2127B6ED" w14:textId="77777777" w:rsidR="00A3066C" w:rsidRDefault="00A3066C">
            <w:pPr>
              <w:pStyle w:val="TableParagraph"/>
              <w:rPr>
                <w:rFonts w:ascii="Times New Roman"/>
                <w:sz w:val="18"/>
              </w:rPr>
            </w:pPr>
          </w:p>
        </w:tc>
        <w:tc>
          <w:tcPr>
            <w:tcW w:w="97" w:type="dxa"/>
            <w:vMerge/>
            <w:tcBorders>
              <w:top w:val="nil"/>
            </w:tcBorders>
          </w:tcPr>
          <w:p w14:paraId="2127B6EE" w14:textId="77777777" w:rsidR="00A3066C" w:rsidRDefault="00A3066C">
            <w:pPr>
              <w:rPr>
                <w:sz w:val="2"/>
                <w:szCs w:val="2"/>
              </w:rPr>
            </w:pPr>
          </w:p>
        </w:tc>
        <w:tc>
          <w:tcPr>
            <w:tcW w:w="1287" w:type="dxa"/>
            <w:tcBorders>
              <w:top w:val="nil"/>
              <w:bottom w:val="nil"/>
              <w:right w:val="nil"/>
            </w:tcBorders>
          </w:tcPr>
          <w:p w14:paraId="2127B6EF" w14:textId="77777777" w:rsidR="00A3066C" w:rsidRDefault="00A3066C">
            <w:pPr>
              <w:pStyle w:val="TableParagraph"/>
              <w:rPr>
                <w:rFonts w:ascii="Times New Roman"/>
                <w:sz w:val="18"/>
              </w:rPr>
            </w:pPr>
          </w:p>
        </w:tc>
        <w:tc>
          <w:tcPr>
            <w:tcW w:w="952" w:type="dxa"/>
            <w:tcBorders>
              <w:top w:val="nil"/>
              <w:left w:val="nil"/>
              <w:bottom w:val="nil"/>
            </w:tcBorders>
          </w:tcPr>
          <w:p w14:paraId="2127B6F0" w14:textId="77777777" w:rsidR="00A3066C" w:rsidRDefault="00A3066C">
            <w:pPr>
              <w:pStyle w:val="TableParagraph"/>
              <w:rPr>
                <w:rFonts w:ascii="Times New Roman"/>
                <w:sz w:val="18"/>
              </w:rPr>
            </w:pPr>
          </w:p>
        </w:tc>
        <w:tc>
          <w:tcPr>
            <w:tcW w:w="97" w:type="dxa"/>
            <w:vMerge/>
            <w:tcBorders>
              <w:top w:val="nil"/>
            </w:tcBorders>
          </w:tcPr>
          <w:p w14:paraId="2127B6F1" w14:textId="77777777" w:rsidR="00A3066C" w:rsidRDefault="00A3066C">
            <w:pPr>
              <w:rPr>
                <w:sz w:val="2"/>
                <w:szCs w:val="2"/>
              </w:rPr>
            </w:pPr>
          </w:p>
        </w:tc>
        <w:tc>
          <w:tcPr>
            <w:tcW w:w="1119" w:type="dxa"/>
            <w:tcBorders>
              <w:top w:val="nil"/>
              <w:bottom w:val="nil"/>
            </w:tcBorders>
          </w:tcPr>
          <w:p w14:paraId="2127B6F2" w14:textId="77777777" w:rsidR="00A3066C" w:rsidRDefault="00A3066C">
            <w:pPr>
              <w:pStyle w:val="TableParagraph"/>
              <w:rPr>
                <w:rFonts w:ascii="Times New Roman"/>
                <w:sz w:val="18"/>
              </w:rPr>
            </w:pPr>
          </w:p>
        </w:tc>
        <w:tc>
          <w:tcPr>
            <w:tcW w:w="97" w:type="dxa"/>
            <w:vMerge/>
            <w:tcBorders>
              <w:top w:val="nil"/>
            </w:tcBorders>
          </w:tcPr>
          <w:p w14:paraId="2127B6F3" w14:textId="77777777" w:rsidR="00A3066C" w:rsidRDefault="00A3066C">
            <w:pPr>
              <w:rPr>
                <w:sz w:val="2"/>
                <w:szCs w:val="2"/>
              </w:rPr>
            </w:pPr>
          </w:p>
        </w:tc>
        <w:tc>
          <w:tcPr>
            <w:tcW w:w="1263" w:type="dxa"/>
            <w:tcBorders>
              <w:top w:val="nil"/>
              <w:bottom w:val="nil"/>
            </w:tcBorders>
          </w:tcPr>
          <w:p w14:paraId="2127B6F4" w14:textId="77777777" w:rsidR="00A3066C" w:rsidRDefault="00A3066C">
            <w:pPr>
              <w:pStyle w:val="TableParagraph"/>
              <w:rPr>
                <w:rFonts w:ascii="Times New Roman"/>
                <w:sz w:val="18"/>
              </w:rPr>
            </w:pPr>
          </w:p>
        </w:tc>
        <w:tc>
          <w:tcPr>
            <w:tcW w:w="97" w:type="dxa"/>
            <w:vMerge/>
            <w:tcBorders>
              <w:top w:val="nil"/>
            </w:tcBorders>
          </w:tcPr>
          <w:p w14:paraId="2127B6F5" w14:textId="77777777" w:rsidR="00A3066C" w:rsidRDefault="00A3066C">
            <w:pPr>
              <w:rPr>
                <w:sz w:val="2"/>
                <w:szCs w:val="2"/>
              </w:rPr>
            </w:pPr>
          </w:p>
        </w:tc>
        <w:tc>
          <w:tcPr>
            <w:tcW w:w="1278" w:type="dxa"/>
            <w:tcBorders>
              <w:top w:val="nil"/>
              <w:bottom w:val="nil"/>
            </w:tcBorders>
          </w:tcPr>
          <w:p w14:paraId="2127B6F6" w14:textId="77777777" w:rsidR="00A3066C" w:rsidRDefault="00A3066C">
            <w:pPr>
              <w:pStyle w:val="TableParagraph"/>
              <w:rPr>
                <w:rFonts w:ascii="Times New Roman"/>
                <w:sz w:val="18"/>
              </w:rPr>
            </w:pPr>
          </w:p>
        </w:tc>
      </w:tr>
      <w:tr w:rsidR="00A3066C" w14:paraId="2127B704" w14:textId="77777777">
        <w:trPr>
          <w:trHeight w:val="282"/>
        </w:trPr>
        <w:tc>
          <w:tcPr>
            <w:tcW w:w="6389" w:type="dxa"/>
            <w:tcBorders>
              <w:top w:val="nil"/>
              <w:bottom w:val="nil"/>
            </w:tcBorders>
          </w:tcPr>
          <w:p w14:paraId="2127B6F8" w14:textId="77777777" w:rsidR="00A3066C" w:rsidRDefault="000A1F0C">
            <w:pPr>
              <w:pStyle w:val="TableParagraph"/>
              <w:spacing w:before="23"/>
              <w:ind w:right="141"/>
              <w:jc w:val="right"/>
              <w:rPr>
                <w:i/>
                <w:sz w:val="20"/>
              </w:rPr>
            </w:pPr>
            <w:r>
              <w:rPr>
                <w:i/>
                <w:sz w:val="20"/>
              </w:rPr>
              <w:t>Plumbing</w:t>
            </w:r>
            <w:r>
              <w:rPr>
                <w:i/>
                <w:spacing w:val="-11"/>
                <w:sz w:val="20"/>
              </w:rPr>
              <w:t xml:space="preserve"> </w:t>
            </w:r>
            <w:r>
              <w:rPr>
                <w:i/>
                <w:spacing w:val="-2"/>
                <w:sz w:val="20"/>
              </w:rPr>
              <w:t>Repairs</w:t>
            </w:r>
          </w:p>
        </w:tc>
        <w:tc>
          <w:tcPr>
            <w:tcW w:w="1170" w:type="dxa"/>
            <w:tcBorders>
              <w:top w:val="nil"/>
              <w:bottom w:val="nil"/>
              <w:right w:val="nil"/>
            </w:tcBorders>
          </w:tcPr>
          <w:p w14:paraId="2127B6F9"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6FA"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6FB" w14:textId="77777777" w:rsidR="00A3066C" w:rsidRDefault="00A3066C">
            <w:pPr>
              <w:rPr>
                <w:sz w:val="2"/>
                <w:szCs w:val="2"/>
              </w:rPr>
            </w:pPr>
          </w:p>
        </w:tc>
        <w:tc>
          <w:tcPr>
            <w:tcW w:w="1287" w:type="dxa"/>
            <w:tcBorders>
              <w:top w:val="nil"/>
              <w:bottom w:val="nil"/>
              <w:right w:val="nil"/>
            </w:tcBorders>
          </w:tcPr>
          <w:p w14:paraId="2127B6FC"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6FD"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6FE" w14:textId="77777777" w:rsidR="00A3066C" w:rsidRDefault="00A3066C">
            <w:pPr>
              <w:rPr>
                <w:sz w:val="2"/>
                <w:szCs w:val="2"/>
              </w:rPr>
            </w:pPr>
          </w:p>
        </w:tc>
        <w:tc>
          <w:tcPr>
            <w:tcW w:w="1119" w:type="dxa"/>
            <w:tcBorders>
              <w:top w:val="nil"/>
              <w:bottom w:val="nil"/>
            </w:tcBorders>
          </w:tcPr>
          <w:p w14:paraId="2127B6FF"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00" w14:textId="77777777" w:rsidR="00A3066C" w:rsidRDefault="00A3066C">
            <w:pPr>
              <w:rPr>
                <w:sz w:val="2"/>
                <w:szCs w:val="2"/>
              </w:rPr>
            </w:pPr>
          </w:p>
        </w:tc>
        <w:tc>
          <w:tcPr>
            <w:tcW w:w="1263" w:type="dxa"/>
            <w:tcBorders>
              <w:top w:val="nil"/>
              <w:bottom w:val="nil"/>
            </w:tcBorders>
          </w:tcPr>
          <w:p w14:paraId="2127B701"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02" w14:textId="77777777" w:rsidR="00A3066C" w:rsidRDefault="00A3066C">
            <w:pPr>
              <w:rPr>
                <w:sz w:val="2"/>
                <w:szCs w:val="2"/>
              </w:rPr>
            </w:pPr>
          </w:p>
        </w:tc>
        <w:tc>
          <w:tcPr>
            <w:tcW w:w="1278" w:type="dxa"/>
            <w:tcBorders>
              <w:top w:val="nil"/>
              <w:bottom w:val="nil"/>
            </w:tcBorders>
          </w:tcPr>
          <w:p w14:paraId="2127B703" w14:textId="77777777" w:rsidR="00A3066C" w:rsidRDefault="000A1F0C">
            <w:pPr>
              <w:pStyle w:val="TableParagraph"/>
              <w:spacing w:before="23"/>
              <w:ind w:left="20" w:right="5"/>
              <w:jc w:val="center"/>
              <w:rPr>
                <w:sz w:val="20"/>
              </w:rPr>
            </w:pPr>
            <w:r>
              <w:rPr>
                <w:spacing w:val="-2"/>
                <w:sz w:val="20"/>
              </w:rPr>
              <w:t>$3,000</w:t>
            </w:r>
          </w:p>
        </w:tc>
      </w:tr>
      <w:tr w:rsidR="00A3066C" w14:paraId="2127B711" w14:textId="77777777">
        <w:trPr>
          <w:trHeight w:val="282"/>
        </w:trPr>
        <w:tc>
          <w:tcPr>
            <w:tcW w:w="6389" w:type="dxa"/>
            <w:tcBorders>
              <w:top w:val="nil"/>
              <w:bottom w:val="nil"/>
            </w:tcBorders>
          </w:tcPr>
          <w:p w14:paraId="2127B705" w14:textId="77777777" w:rsidR="00A3066C" w:rsidRDefault="000A1F0C">
            <w:pPr>
              <w:pStyle w:val="TableParagraph"/>
              <w:spacing w:before="23"/>
              <w:ind w:right="141"/>
              <w:jc w:val="right"/>
              <w:rPr>
                <w:i/>
                <w:sz w:val="20"/>
              </w:rPr>
            </w:pPr>
            <w:r>
              <w:rPr>
                <w:i/>
                <w:sz w:val="20"/>
              </w:rPr>
              <w:t>Electrical</w:t>
            </w:r>
            <w:r>
              <w:rPr>
                <w:i/>
                <w:spacing w:val="-9"/>
                <w:sz w:val="20"/>
              </w:rPr>
              <w:t xml:space="preserve"> </w:t>
            </w:r>
            <w:r>
              <w:rPr>
                <w:i/>
                <w:spacing w:val="-2"/>
                <w:sz w:val="20"/>
              </w:rPr>
              <w:t>Repairs</w:t>
            </w:r>
          </w:p>
        </w:tc>
        <w:tc>
          <w:tcPr>
            <w:tcW w:w="1170" w:type="dxa"/>
            <w:tcBorders>
              <w:top w:val="nil"/>
              <w:bottom w:val="nil"/>
              <w:right w:val="nil"/>
            </w:tcBorders>
          </w:tcPr>
          <w:p w14:paraId="2127B706"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07"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08" w14:textId="77777777" w:rsidR="00A3066C" w:rsidRDefault="00A3066C">
            <w:pPr>
              <w:rPr>
                <w:sz w:val="2"/>
                <w:szCs w:val="2"/>
              </w:rPr>
            </w:pPr>
          </w:p>
        </w:tc>
        <w:tc>
          <w:tcPr>
            <w:tcW w:w="1287" w:type="dxa"/>
            <w:tcBorders>
              <w:top w:val="nil"/>
              <w:bottom w:val="nil"/>
              <w:right w:val="nil"/>
            </w:tcBorders>
          </w:tcPr>
          <w:p w14:paraId="2127B709"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0A"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0B" w14:textId="77777777" w:rsidR="00A3066C" w:rsidRDefault="00A3066C">
            <w:pPr>
              <w:rPr>
                <w:sz w:val="2"/>
                <w:szCs w:val="2"/>
              </w:rPr>
            </w:pPr>
          </w:p>
        </w:tc>
        <w:tc>
          <w:tcPr>
            <w:tcW w:w="1119" w:type="dxa"/>
            <w:tcBorders>
              <w:top w:val="nil"/>
              <w:bottom w:val="nil"/>
            </w:tcBorders>
          </w:tcPr>
          <w:p w14:paraId="2127B70C"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0D" w14:textId="77777777" w:rsidR="00A3066C" w:rsidRDefault="00A3066C">
            <w:pPr>
              <w:rPr>
                <w:sz w:val="2"/>
                <w:szCs w:val="2"/>
              </w:rPr>
            </w:pPr>
          </w:p>
        </w:tc>
        <w:tc>
          <w:tcPr>
            <w:tcW w:w="1263" w:type="dxa"/>
            <w:tcBorders>
              <w:top w:val="nil"/>
              <w:bottom w:val="nil"/>
            </w:tcBorders>
          </w:tcPr>
          <w:p w14:paraId="2127B70E"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0F" w14:textId="77777777" w:rsidR="00A3066C" w:rsidRDefault="00A3066C">
            <w:pPr>
              <w:rPr>
                <w:sz w:val="2"/>
                <w:szCs w:val="2"/>
              </w:rPr>
            </w:pPr>
          </w:p>
        </w:tc>
        <w:tc>
          <w:tcPr>
            <w:tcW w:w="1278" w:type="dxa"/>
            <w:tcBorders>
              <w:top w:val="nil"/>
              <w:bottom w:val="nil"/>
            </w:tcBorders>
          </w:tcPr>
          <w:p w14:paraId="2127B710" w14:textId="77777777" w:rsidR="00A3066C" w:rsidRDefault="000A1F0C">
            <w:pPr>
              <w:pStyle w:val="TableParagraph"/>
              <w:spacing w:before="23"/>
              <w:ind w:left="20" w:right="5"/>
              <w:jc w:val="center"/>
              <w:rPr>
                <w:sz w:val="20"/>
              </w:rPr>
            </w:pPr>
            <w:r>
              <w:rPr>
                <w:spacing w:val="-2"/>
                <w:sz w:val="20"/>
              </w:rPr>
              <w:t>$3,000</w:t>
            </w:r>
          </w:p>
        </w:tc>
      </w:tr>
      <w:tr w:rsidR="00A3066C" w14:paraId="2127B71E" w14:textId="77777777">
        <w:trPr>
          <w:trHeight w:val="282"/>
        </w:trPr>
        <w:tc>
          <w:tcPr>
            <w:tcW w:w="6389" w:type="dxa"/>
            <w:tcBorders>
              <w:top w:val="nil"/>
              <w:bottom w:val="nil"/>
            </w:tcBorders>
          </w:tcPr>
          <w:p w14:paraId="2127B712" w14:textId="358DDF23" w:rsidR="00A3066C" w:rsidRDefault="000A1F0C">
            <w:pPr>
              <w:pStyle w:val="TableParagraph"/>
              <w:spacing w:before="23"/>
              <w:ind w:right="142"/>
              <w:jc w:val="right"/>
              <w:rPr>
                <w:i/>
                <w:sz w:val="20"/>
              </w:rPr>
            </w:pPr>
            <w:r>
              <w:rPr>
                <w:i/>
                <w:sz w:val="20"/>
              </w:rPr>
              <w:t>Dehum</w:t>
            </w:r>
            <w:ins w:id="157" w:author="Taylor, Christine [HHS]" w:date="2025-07-18T13:57:00Z" w16du:dateUtc="2025-07-18T18:57:00Z">
              <w:r w:rsidR="007622D3">
                <w:rPr>
                  <w:i/>
                  <w:sz w:val="20"/>
                </w:rPr>
                <w:t>i</w:t>
              </w:r>
            </w:ins>
            <w:r>
              <w:rPr>
                <w:i/>
                <w:sz w:val="20"/>
              </w:rPr>
              <w:t>difiers</w:t>
            </w:r>
            <w:r>
              <w:rPr>
                <w:i/>
                <w:spacing w:val="-6"/>
                <w:sz w:val="20"/>
              </w:rPr>
              <w:t xml:space="preserve"> </w:t>
            </w:r>
            <w:r>
              <w:rPr>
                <w:i/>
                <w:sz w:val="20"/>
              </w:rPr>
              <w:t>(ENERGY</w:t>
            </w:r>
            <w:r>
              <w:rPr>
                <w:i/>
                <w:spacing w:val="-5"/>
                <w:sz w:val="20"/>
              </w:rPr>
              <w:t xml:space="preserve"> </w:t>
            </w:r>
            <w:r>
              <w:rPr>
                <w:i/>
                <w:sz w:val="20"/>
              </w:rPr>
              <w:t>STAR</w:t>
            </w:r>
            <w:r>
              <w:rPr>
                <w:i/>
                <w:spacing w:val="-6"/>
                <w:sz w:val="20"/>
              </w:rPr>
              <w:t xml:space="preserve"> </w:t>
            </w:r>
            <w:r>
              <w:rPr>
                <w:i/>
                <w:spacing w:val="-2"/>
                <w:sz w:val="20"/>
              </w:rPr>
              <w:t>rated)</w:t>
            </w:r>
          </w:p>
        </w:tc>
        <w:tc>
          <w:tcPr>
            <w:tcW w:w="1170" w:type="dxa"/>
            <w:tcBorders>
              <w:top w:val="nil"/>
              <w:bottom w:val="nil"/>
              <w:right w:val="nil"/>
            </w:tcBorders>
          </w:tcPr>
          <w:p w14:paraId="2127B713"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14"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15" w14:textId="77777777" w:rsidR="00A3066C" w:rsidRDefault="00A3066C">
            <w:pPr>
              <w:rPr>
                <w:sz w:val="2"/>
                <w:szCs w:val="2"/>
              </w:rPr>
            </w:pPr>
          </w:p>
        </w:tc>
        <w:tc>
          <w:tcPr>
            <w:tcW w:w="1287" w:type="dxa"/>
            <w:tcBorders>
              <w:top w:val="nil"/>
              <w:bottom w:val="nil"/>
              <w:right w:val="nil"/>
            </w:tcBorders>
          </w:tcPr>
          <w:p w14:paraId="2127B716"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17"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18" w14:textId="77777777" w:rsidR="00A3066C" w:rsidRDefault="00A3066C">
            <w:pPr>
              <w:rPr>
                <w:sz w:val="2"/>
                <w:szCs w:val="2"/>
              </w:rPr>
            </w:pPr>
          </w:p>
        </w:tc>
        <w:tc>
          <w:tcPr>
            <w:tcW w:w="1119" w:type="dxa"/>
            <w:tcBorders>
              <w:top w:val="nil"/>
              <w:bottom w:val="nil"/>
            </w:tcBorders>
          </w:tcPr>
          <w:p w14:paraId="2127B719"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1A" w14:textId="77777777" w:rsidR="00A3066C" w:rsidRDefault="00A3066C">
            <w:pPr>
              <w:rPr>
                <w:sz w:val="2"/>
                <w:szCs w:val="2"/>
              </w:rPr>
            </w:pPr>
          </w:p>
        </w:tc>
        <w:tc>
          <w:tcPr>
            <w:tcW w:w="1263" w:type="dxa"/>
            <w:tcBorders>
              <w:top w:val="nil"/>
              <w:bottom w:val="nil"/>
            </w:tcBorders>
          </w:tcPr>
          <w:p w14:paraId="2127B71B"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1C" w14:textId="77777777" w:rsidR="00A3066C" w:rsidRDefault="00A3066C">
            <w:pPr>
              <w:rPr>
                <w:sz w:val="2"/>
                <w:szCs w:val="2"/>
              </w:rPr>
            </w:pPr>
          </w:p>
        </w:tc>
        <w:tc>
          <w:tcPr>
            <w:tcW w:w="1278" w:type="dxa"/>
            <w:tcBorders>
              <w:top w:val="nil"/>
              <w:bottom w:val="nil"/>
            </w:tcBorders>
          </w:tcPr>
          <w:p w14:paraId="2127B71D" w14:textId="77777777" w:rsidR="00A3066C" w:rsidRDefault="000A1F0C">
            <w:pPr>
              <w:pStyle w:val="TableParagraph"/>
              <w:spacing w:before="23"/>
              <w:ind w:left="20" w:right="5"/>
              <w:jc w:val="center"/>
              <w:rPr>
                <w:sz w:val="20"/>
              </w:rPr>
            </w:pPr>
            <w:r>
              <w:rPr>
                <w:spacing w:val="-2"/>
                <w:sz w:val="20"/>
              </w:rPr>
              <w:t>$3,000</w:t>
            </w:r>
          </w:p>
        </w:tc>
      </w:tr>
      <w:tr w:rsidR="00A3066C" w14:paraId="2127B72B" w14:textId="77777777">
        <w:trPr>
          <w:trHeight w:val="282"/>
        </w:trPr>
        <w:tc>
          <w:tcPr>
            <w:tcW w:w="6389" w:type="dxa"/>
            <w:tcBorders>
              <w:top w:val="nil"/>
              <w:bottom w:val="nil"/>
            </w:tcBorders>
          </w:tcPr>
          <w:p w14:paraId="2127B71F" w14:textId="77777777" w:rsidR="00A3066C" w:rsidRDefault="000A1F0C">
            <w:pPr>
              <w:pStyle w:val="TableParagraph"/>
              <w:spacing w:before="23"/>
              <w:ind w:right="142"/>
              <w:jc w:val="right"/>
              <w:rPr>
                <w:i/>
                <w:sz w:val="20"/>
              </w:rPr>
            </w:pPr>
            <w:r>
              <w:rPr>
                <w:i/>
                <w:sz w:val="20"/>
              </w:rPr>
              <w:t>Sump</w:t>
            </w:r>
            <w:r>
              <w:rPr>
                <w:i/>
                <w:spacing w:val="-5"/>
                <w:sz w:val="20"/>
              </w:rPr>
              <w:t xml:space="preserve"> </w:t>
            </w:r>
            <w:r>
              <w:rPr>
                <w:i/>
                <w:spacing w:val="-2"/>
                <w:sz w:val="20"/>
              </w:rPr>
              <w:t>Pumps</w:t>
            </w:r>
          </w:p>
        </w:tc>
        <w:tc>
          <w:tcPr>
            <w:tcW w:w="1170" w:type="dxa"/>
            <w:tcBorders>
              <w:top w:val="nil"/>
              <w:bottom w:val="nil"/>
              <w:right w:val="nil"/>
            </w:tcBorders>
          </w:tcPr>
          <w:p w14:paraId="2127B720"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21"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22" w14:textId="77777777" w:rsidR="00A3066C" w:rsidRDefault="00A3066C">
            <w:pPr>
              <w:rPr>
                <w:sz w:val="2"/>
                <w:szCs w:val="2"/>
              </w:rPr>
            </w:pPr>
          </w:p>
        </w:tc>
        <w:tc>
          <w:tcPr>
            <w:tcW w:w="1287" w:type="dxa"/>
            <w:tcBorders>
              <w:top w:val="nil"/>
              <w:bottom w:val="nil"/>
              <w:right w:val="nil"/>
            </w:tcBorders>
          </w:tcPr>
          <w:p w14:paraId="2127B723"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24"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25" w14:textId="77777777" w:rsidR="00A3066C" w:rsidRDefault="00A3066C">
            <w:pPr>
              <w:rPr>
                <w:sz w:val="2"/>
                <w:szCs w:val="2"/>
              </w:rPr>
            </w:pPr>
          </w:p>
        </w:tc>
        <w:tc>
          <w:tcPr>
            <w:tcW w:w="1119" w:type="dxa"/>
            <w:tcBorders>
              <w:top w:val="nil"/>
              <w:bottom w:val="nil"/>
            </w:tcBorders>
          </w:tcPr>
          <w:p w14:paraId="2127B726"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27" w14:textId="77777777" w:rsidR="00A3066C" w:rsidRDefault="00A3066C">
            <w:pPr>
              <w:rPr>
                <w:sz w:val="2"/>
                <w:szCs w:val="2"/>
              </w:rPr>
            </w:pPr>
          </w:p>
        </w:tc>
        <w:tc>
          <w:tcPr>
            <w:tcW w:w="1263" w:type="dxa"/>
            <w:tcBorders>
              <w:top w:val="nil"/>
              <w:bottom w:val="nil"/>
            </w:tcBorders>
          </w:tcPr>
          <w:p w14:paraId="2127B728"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29" w14:textId="77777777" w:rsidR="00A3066C" w:rsidRDefault="00A3066C">
            <w:pPr>
              <w:rPr>
                <w:sz w:val="2"/>
                <w:szCs w:val="2"/>
              </w:rPr>
            </w:pPr>
          </w:p>
        </w:tc>
        <w:tc>
          <w:tcPr>
            <w:tcW w:w="1278" w:type="dxa"/>
            <w:tcBorders>
              <w:top w:val="nil"/>
              <w:bottom w:val="nil"/>
            </w:tcBorders>
          </w:tcPr>
          <w:p w14:paraId="2127B72A" w14:textId="77777777" w:rsidR="00A3066C" w:rsidRDefault="000A1F0C">
            <w:pPr>
              <w:pStyle w:val="TableParagraph"/>
              <w:spacing w:before="23"/>
              <w:ind w:left="20" w:right="5"/>
              <w:jc w:val="center"/>
              <w:rPr>
                <w:sz w:val="20"/>
              </w:rPr>
            </w:pPr>
            <w:r>
              <w:rPr>
                <w:spacing w:val="-2"/>
                <w:sz w:val="20"/>
              </w:rPr>
              <w:t>$3,000</w:t>
            </w:r>
          </w:p>
        </w:tc>
      </w:tr>
      <w:tr w:rsidR="00A3066C" w14:paraId="2127B738" w14:textId="77777777">
        <w:trPr>
          <w:trHeight w:val="282"/>
        </w:trPr>
        <w:tc>
          <w:tcPr>
            <w:tcW w:w="6389" w:type="dxa"/>
            <w:tcBorders>
              <w:top w:val="nil"/>
              <w:bottom w:val="nil"/>
            </w:tcBorders>
          </w:tcPr>
          <w:p w14:paraId="2127B72C" w14:textId="77777777" w:rsidR="00A3066C" w:rsidRDefault="000A1F0C">
            <w:pPr>
              <w:pStyle w:val="TableParagraph"/>
              <w:spacing w:before="23"/>
              <w:ind w:right="141"/>
              <w:jc w:val="right"/>
              <w:rPr>
                <w:i/>
                <w:sz w:val="20"/>
              </w:rPr>
            </w:pPr>
            <w:r>
              <w:rPr>
                <w:i/>
                <w:spacing w:val="-2"/>
                <w:sz w:val="20"/>
              </w:rPr>
              <w:t>Gutters/Downspouts</w:t>
            </w:r>
          </w:p>
        </w:tc>
        <w:tc>
          <w:tcPr>
            <w:tcW w:w="1170" w:type="dxa"/>
            <w:tcBorders>
              <w:top w:val="nil"/>
              <w:bottom w:val="nil"/>
              <w:right w:val="nil"/>
            </w:tcBorders>
          </w:tcPr>
          <w:p w14:paraId="2127B72D"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2E"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2F" w14:textId="77777777" w:rsidR="00A3066C" w:rsidRDefault="00A3066C">
            <w:pPr>
              <w:rPr>
                <w:sz w:val="2"/>
                <w:szCs w:val="2"/>
              </w:rPr>
            </w:pPr>
          </w:p>
        </w:tc>
        <w:tc>
          <w:tcPr>
            <w:tcW w:w="1287" w:type="dxa"/>
            <w:tcBorders>
              <w:top w:val="nil"/>
              <w:bottom w:val="nil"/>
              <w:right w:val="nil"/>
            </w:tcBorders>
          </w:tcPr>
          <w:p w14:paraId="2127B730"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31"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32" w14:textId="77777777" w:rsidR="00A3066C" w:rsidRDefault="00A3066C">
            <w:pPr>
              <w:rPr>
                <w:sz w:val="2"/>
                <w:szCs w:val="2"/>
              </w:rPr>
            </w:pPr>
          </w:p>
        </w:tc>
        <w:tc>
          <w:tcPr>
            <w:tcW w:w="1119" w:type="dxa"/>
            <w:tcBorders>
              <w:top w:val="nil"/>
              <w:bottom w:val="nil"/>
            </w:tcBorders>
          </w:tcPr>
          <w:p w14:paraId="2127B733"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34" w14:textId="77777777" w:rsidR="00A3066C" w:rsidRDefault="00A3066C">
            <w:pPr>
              <w:rPr>
                <w:sz w:val="2"/>
                <w:szCs w:val="2"/>
              </w:rPr>
            </w:pPr>
          </w:p>
        </w:tc>
        <w:tc>
          <w:tcPr>
            <w:tcW w:w="1263" w:type="dxa"/>
            <w:tcBorders>
              <w:top w:val="nil"/>
              <w:bottom w:val="nil"/>
            </w:tcBorders>
          </w:tcPr>
          <w:p w14:paraId="2127B735"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36" w14:textId="77777777" w:rsidR="00A3066C" w:rsidRDefault="00A3066C">
            <w:pPr>
              <w:rPr>
                <w:sz w:val="2"/>
                <w:szCs w:val="2"/>
              </w:rPr>
            </w:pPr>
          </w:p>
        </w:tc>
        <w:tc>
          <w:tcPr>
            <w:tcW w:w="1278" w:type="dxa"/>
            <w:tcBorders>
              <w:top w:val="nil"/>
              <w:bottom w:val="nil"/>
            </w:tcBorders>
          </w:tcPr>
          <w:p w14:paraId="2127B737" w14:textId="77777777" w:rsidR="00A3066C" w:rsidRDefault="000A1F0C">
            <w:pPr>
              <w:pStyle w:val="TableParagraph"/>
              <w:spacing w:before="23"/>
              <w:ind w:left="20" w:right="5"/>
              <w:jc w:val="center"/>
              <w:rPr>
                <w:sz w:val="20"/>
              </w:rPr>
            </w:pPr>
            <w:r>
              <w:rPr>
                <w:spacing w:val="-2"/>
                <w:sz w:val="20"/>
              </w:rPr>
              <w:t>$3,000</w:t>
            </w:r>
          </w:p>
        </w:tc>
      </w:tr>
      <w:tr w:rsidR="00A3066C" w14:paraId="2127B745" w14:textId="77777777">
        <w:trPr>
          <w:trHeight w:val="282"/>
        </w:trPr>
        <w:tc>
          <w:tcPr>
            <w:tcW w:w="6389" w:type="dxa"/>
            <w:tcBorders>
              <w:top w:val="nil"/>
              <w:bottom w:val="nil"/>
            </w:tcBorders>
          </w:tcPr>
          <w:p w14:paraId="2127B739" w14:textId="77777777" w:rsidR="00A3066C" w:rsidRDefault="000A1F0C">
            <w:pPr>
              <w:pStyle w:val="TableParagraph"/>
              <w:spacing w:before="23"/>
              <w:ind w:right="141"/>
              <w:jc w:val="right"/>
              <w:rPr>
                <w:i/>
                <w:sz w:val="20"/>
              </w:rPr>
            </w:pPr>
            <w:r>
              <w:rPr>
                <w:i/>
                <w:spacing w:val="-2"/>
                <w:sz w:val="20"/>
              </w:rPr>
              <w:t>Banking/Grading</w:t>
            </w:r>
          </w:p>
        </w:tc>
        <w:tc>
          <w:tcPr>
            <w:tcW w:w="1170" w:type="dxa"/>
            <w:tcBorders>
              <w:top w:val="nil"/>
              <w:bottom w:val="nil"/>
              <w:right w:val="nil"/>
            </w:tcBorders>
          </w:tcPr>
          <w:p w14:paraId="2127B73A"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3B"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3C" w14:textId="77777777" w:rsidR="00A3066C" w:rsidRDefault="00A3066C">
            <w:pPr>
              <w:rPr>
                <w:sz w:val="2"/>
                <w:szCs w:val="2"/>
              </w:rPr>
            </w:pPr>
          </w:p>
        </w:tc>
        <w:tc>
          <w:tcPr>
            <w:tcW w:w="1287" w:type="dxa"/>
            <w:tcBorders>
              <w:top w:val="nil"/>
              <w:bottom w:val="nil"/>
              <w:right w:val="nil"/>
            </w:tcBorders>
          </w:tcPr>
          <w:p w14:paraId="2127B73D"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3E"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3F" w14:textId="77777777" w:rsidR="00A3066C" w:rsidRDefault="00A3066C">
            <w:pPr>
              <w:rPr>
                <w:sz w:val="2"/>
                <w:szCs w:val="2"/>
              </w:rPr>
            </w:pPr>
          </w:p>
        </w:tc>
        <w:tc>
          <w:tcPr>
            <w:tcW w:w="1119" w:type="dxa"/>
            <w:tcBorders>
              <w:top w:val="nil"/>
              <w:bottom w:val="nil"/>
            </w:tcBorders>
          </w:tcPr>
          <w:p w14:paraId="2127B740"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41" w14:textId="77777777" w:rsidR="00A3066C" w:rsidRDefault="00A3066C">
            <w:pPr>
              <w:rPr>
                <w:sz w:val="2"/>
                <w:szCs w:val="2"/>
              </w:rPr>
            </w:pPr>
          </w:p>
        </w:tc>
        <w:tc>
          <w:tcPr>
            <w:tcW w:w="1263" w:type="dxa"/>
            <w:tcBorders>
              <w:top w:val="nil"/>
              <w:bottom w:val="nil"/>
            </w:tcBorders>
          </w:tcPr>
          <w:p w14:paraId="2127B742"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43" w14:textId="77777777" w:rsidR="00A3066C" w:rsidRDefault="00A3066C">
            <w:pPr>
              <w:rPr>
                <w:sz w:val="2"/>
                <w:szCs w:val="2"/>
              </w:rPr>
            </w:pPr>
          </w:p>
        </w:tc>
        <w:tc>
          <w:tcPr>
            <w:tcW w:w="1278" w:type="dxa"/>
            <w:tcBorders>
              <w:top w:val="nil"/>
              <w:bottom w:val="nil"/>
            </w:tcBorders>
          </w:tcPr>
          <w:p w14:paraId="2127B744" w14:textId="77777777" w:rsidR="00A3066C" w:rsidRDefault="000A1F0C">
            <w:pPr>
              <w:pStyle w:val="TableParagraph"/>
              <w:spacing w:before="23"/>
              <w:ind w:left="20" w:right="5"/>
              <w:jc w:val="center"/>
              <w:rPr>
                <w:sz w:val="20"/>
              </w:rPr>
            </w:pPr>
            <w:r>
              <w:rPr>
                <w:spacing w:val="-2"/>
                <w:sz w:val="20"/>
              </w:rPr>
              <w:t>$3,000</w:t>
            </w:r>
          </w:p>
        </w:tc>
      </w:tr>
      <w:tr w:rsidR="00A3066C" w14:paraId="2127B752" w14:textId="77777777">
        <w:trPr>
          <w:trHeight w:val="282"/>
        </w:trPr>
        <w:tc>
          <w:tcPr>
            <w:tcW w:w="6389" w:type="dxa"/>
            <w:tcBorders>
              <w:top w:val="nil"/>
              <w:bottom w:val="nil"/>
            </w:tcBorders>
          </w:tcPr>
          <w:p w14:paraId="2127B746" w14:textId="77777777" w:rsidR="00A3066C" w:rsidRDefault="000A1F0C">
            <w:pPr>
              <w:pStyle w:val="TableParagraph"/>
              <w:spacing w:before="23"/>
              <w:ind w:right="140"/>
              <w:jc w:val="right"/>
              <w:rPr>
                <w:i/>
                <w:sz w:val="20"/>
              </w:rPr>
            </w:pPr>
            <w:r>
              <w:rPr>
                <w:i/>
                <w:sz w:val="20"/>
              </w:rPr>
              <w:t>Minor</w:t>
            </w:r>
            <w:r>
              <w:rPr>
                <w:i/>
                <w:spacing w:val="-4"/>
                <w:sz w:val="20"/>
              </w:rPr>
              <w:t xml:space="preserve"> </w:t>
            </w:r>
            <w:r>
              <w:rPr>
                <w:i/>
                <w:sz w:val="20"/>
              </w:rPr>
              <w:t>Asbestos</w:t>
            </w:r>
            <w:r>
              <w:rPr>
                <w:i/>
                <w:spacing w:val="-4"/>
                <w:sz w:val="20"/>
              </w:rPr>
              <w:t xml:space="preserve"> </w:t>
            </w:r>
            <w:r>
              <w:rPr>
                <w:i/>
                <w:spacing w:val="-2"/>
                <w:sz w:val="20"/>
              </w:rPr>
              <w:t>Removal</w:t>
            </w:r>
          </w:p>
        </w:tc>
        <w:tc>
          <w:tcPr>
            <w:tcW w:w="1170" w:type="dxa"/>
            <w:tcBorders>
              <w:top w:val="nil"/>
              <w:bottom w:val="nil"/>
              <w:right w:val="nil"/>
            </w:tcBorders>
          </w:tcPr>
          <w:p w14:paraId="2127B747"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48"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49" w14:textId="77777777" w:rsidR="00A3066C" w:rsidRDefault="00A3066C">
            <w:pPr>
              <w:rPr>
                <w:sz w:val="2"/>
                <w:szCs w:val="2"/>
              </w:rPr>
            </w:pPr>
          </w:p>
        </w:tc>
        <w:tc>
          <w:tcPr>
            <w:tcW w:w="1287" w:type="dxa"/>
            <w:tcBorders>
              <w:top w:val="nil"/>
              <w:bottom w:val="nil"/>
              <w:right w:val="nil"/>
            </w:tcBorders>
          </w:tcPr>
          <w:p w14:paraId="2127B74A"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4B"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4C" w14:textId="77777777" w:rsidR="00A3066C" w:rsidRDefault="00A3066C">
            <w:pPr>
              <w:rPr>
                <w:sz w:val="2"/>
                <w:szCs w:val="2"/>
              </w:rPr>
            </w:pPr>
          </w:p>
        </w:tc>
        <w:tc>
          <w:tcPr>
            <w:tcW w:w="1119" w:type="dxa"/>
            <w:tcBorders>
              <w:top w:val="nil"/>
              <w:bottom w:val="nil"/>
            </w:tcBorders>
          </w:tcPr>
          <w:p w14:paraId="2127B74D"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4E" w14:textId="77777777" w:rsidR="00A3066C" w:rsidRDefault="00A3066C">
            <w:pPr>
              <w:rPr>
                <w:sz w:val="2"/>
                <w:szCs w:val="2"/>
              </w:rPr>
            </w:pPr>
          </w:p>
        </w:tc>
        <w:tc>
          <w:tcPr>
            <w:tcW w:w="1263" w:type="dxa"/>
            <w:tcBorders>
              <w:top w:val="nil"/>
              <w:bottom w:val="nil"/>
            </w:tcBorders>
          </w:tcPr>
          <w:p w14:paraId="2127B74F" w14:textId="77777777" w:rsidR="00A3066C" w:rsidRDefault="000A1F0C">
            <w:pPr>
              <w:pStyle w:val="TableParagraph"/>
              <w:spacing w:before="23"/>
              <w:ind w:left="24" w:right="23"/>
              <w:jc w:val="center"/>
              <w:rPr>
                <w:sz w:val="20"/>
              </w:rPr>
            </w:pPr>
            <w:r>
              <w:rPr>
                <w:spacing w:val="-5"/>
                <w:sz w:val="20"/>
              </w:rPr>
              <w:t>No</w:t>
            </w:r>
          </w:p>
        </w:tc>
        <w:tc>
          <w:tcPr>
            <w:tcW w:w="97" w:type="dxa"/>
            <w:vMerge/>
            <w:tcBorders>
              <w:top w:val="nil"/>
            </w:tcBorders>
          </w:tcPr>
          <w:p w14:paraId="2127B750" w14:textId="77777777" w:rsidR="00A3066C" w:rsidRDefault="00A3066C">
            <w:pPr>
              <w:rPr>
                <w:sz w:val="2"/>
                <w:szCs w:val="2"/>
              </w:rPr>
            </w:pPr>
          </w:p>
        </w:tc>
        <w:tc>
          <w:tcPr>
            <w:tcW w:w="1278" w:type="dxa"/>
            <w:tcBorders>
              <w:top w:val="nil"/>
              <w:bottom w:val="nil"/>
            </w:tcBorders>
          </w:tcPr>
          <w:p w14:paraId="2127B751" w14:textId="77777777" w:rsidR="00A3066C" w:rsidRDefault="000A1F0C">
            <w:pPr>
              <w:pStyle w:val="TableParagraph"/>
              <w:spacing w:before="23"/>
              <w:ind w:left="20" w:right="5"/>
              <w:jc w:val="center"/>
              <w:rPr>
                <w:sz w:val="20"/>
              </w:rPr>
            </w:pPr>
            <w:r>
              <w:rPr>
                <w:spacing w:val="-2"/>
                <w:sz w:val="20"/>
              </w:rPr>
              <w:t>$3,000</w:t>
            </w:r>
          </w:p>
        </w:tc>
      </w:tr>
      <w:tr w:rsidR="00A3066C" w14:paraId="2127B75F" w14:textId="77777777">
        <w:trPr>
          <w:trHeight w:val="282"/>
        </w:trPr>
        <w:tc>
          <w:tcPr>
            <w:tcW w:w="6389" w:type="dxa"/>
            <w:tcBorders>
              <w:top w:val="nil"/>
              <w:bottom w:val="nil"/>
            </w:tcBorders>
          </w:tcPr>
          <w:p w14:paraId="2127B753" w14:textId="77777777" w:rsidR="00A3066C" w:rsidRDefault="000A1F0C">
            <w:pPr>
              <w:pStyle w:val="TableParagraph"/>
              <w:spacing w:before="23"/>
              <w:ind w:right="141"/>
              <w:jc w:val="right"/>
              <w:rPr>
                <w:i/>
                <w:sz w:val="20"/>
              </w:rPr>
            </w:pPr>
            <w:r>
              <w:rPr>
                <w:i/>
                <w:sz w:val="20"/>
              </w:rPr>
              <w:t xml:space="preserve">Pest </w:t>
            </w:r>
            <w:r>
              <w:rPr>
                <w:i/>
                <w:spacing w:val="-2"/>
                <w:sz w:val="20"/>
              </w:rPr>
              <w:t>Removal</w:t>
            </w:r>
          </w:p>
        </w:tc>
        <w:tc>
          <w:tcPr>
            <w:tcW w:w="1170" w:type="dxa"/>
            <w:tcBorders>
              <w:top w:val="nil"/>
              <w:bottom w:val="nil"/>
              <w:right w:val="nil"/>
            </w:tcBorders>
          </w:tcPr>
          <w:p w14:paraId="2127B754"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55"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56" w14:textId="77777777" w:rsidR="00A3066C" w:rsidRDefault="00A3066C">
            <w:pPr>
              <w:rPr>
                <w:sz w:val="2"/>
                <w:szCs w:val="2"/>
              </w:rPr>
            </w:pPr>
          </w:p>
        </w:tc>
        <w:tc>
          <w:tcPr>
            <w:tcW w:w="1287" w:type="dxa"/>
            <w:tcBorders>
              <w:top w:val="nil"/>
              <w:bottom w:val="nil"/>
              <w:right w:val="nil"/>
            </w:tcBorders>
          </w:tcPr>
          <w:p w14:paraId="2127B757"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58"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59" w14:textId="77777777" w:rsidR="00A3066C" w:rsidRDefault="00A3066C">
            <w:pPr>
              <w:rPr>
                <w:sz w:val="2"/>
                <w:szCs w:val="2"/>
              </w:rPr>
            </w:pPr>
          </w:p>
        </w:tc>
        <w:tc>
          <w:tcPr>
            <w:tcW w:w="1119" w:type="dxa"/>
            <w:tcBorders>
              <w:top w:val="nil"/>
              <w:bottom w:val="nil"/>
            </w:tcBorders>
          </w:tcPr>
          <w:p w14:paraId="2127B75A"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5B" w14:textId="77777777" w:rsidR="00A3066C" w:rsidRDefault="00A3066C">
            <w:pPr>
              <w:rPr>
                <w:sz w:val="2"/>
                <w:szCs w:val="2"/>
              </w:rPr>
            </w:pPr>
          </w:p>
        </w:tc>
        <w:tc>
          <w:tcPr>
            <w:tcW w:w="1263" w:type="dxa"/>
            <w:tcBorders>
              <w:top w:val="nil"/>
              <w:bottom w:val="nil"/>
            </w:tcBorders>
          </w:tcPr>
          <w:p w14:paraId="2127B75C" w14:textId="77777777" w:rsidR="00A3066C" w:rsidRDefault="000A1F0C">
            <w:pPr>
              <w:pStyle w:val="TableParagraph"/>
              <w:spacing w:before="23"/>
              <w:ind w:left="24"/>
              <w:jc w:val="center"/>
              <w:rPr>
                <w:sz w:val="20"/>
              </w:rPr>
            </w:pPr>
            <w:r>
              <w:rPr>
                <w:spacing w:val="-2"/>
                <w:sz w:val="20"/>
              </w:rPr>
              <w:t>$3,000</w:t>
            </w:r>
          </w:p>
        </w:tc>
        <w:tc>
          <w:tcPr>
            <w:tcW w:w="97" w:type="dxa"/>
            <w:vMerge/>
            <w:tcBorders>
              <w:top w:val="nil"/>
            </w:tcBorders>
          </w:tcPr>
          <w:p w14:paraId="2127B75D" w14:textId="77777777" w:rsidR="00A3066C" w:rsidRDefault="00A3066C">
            <w:pPr>
              <w:rPr>
                <w:sz w:val="2"/>
                <w:szCs w:val="2"/>
              </w:rPr>
            </w:pPr>
          </w:p>
        </w:tc>
        <w:tc>
          <w:tcPr>
            <w:tcW w:w="1278" w:type="dxa"/>
            <w:tcBorders>
              <w:top w:val="nil"/>
              <w:bottom w:val="nil"/>
            </w:tcBorders>
          </w:tcPr>
          <w:p w14:paraId="2127B75E" w14:textId="77777777" w:rsidR="00A3066C" w:rsidRDefault="000A1F0C">
            <w:pPr>
              <w:pStyle w:val="TableParagraph"/>
              <w:spacing w:before="23"/>
              <w:ind w:left="20" w:right="5"/>
              <w:jc w:val="center"/>
              <w:rPr>
                <w:sz w:val="20"/>
              </w:rPr>
            </w:pPr>
            <w:r>
              <w:rPr>
                <w:spacing w:val="-2"/>
                <w:sz w:val="20"/>
              </w:rPr>
              <w:t>$3,000</w:t>
            </w:r>
          </w:p>
        </w:tc>
      </w:tr>
      <w:tr w:rsidR="00A3066C" w14:paraId="2127B76C" w14:textId="77777777">
        <w:trPr>
          <w:trHeight w:val="332"/>
        </w:trPr>
        <w:tc>
          <w:tcPr>
            <w:tcW w:w="6389" w:type="dxa"/>
            <w:tcBorders>
              <w:top w:val="nil"/>
              <w:bottom w:val="nil"/>
            </w:tcBorders>
          </w:tcPr>
          <w:p w14:paraId="2127B760" w14:textId="77777777" w:rsidR="00A3066C" w:rsidRDefault="000A1F0C">
            <w:pPr>
              <w:pStyle w:val="TableParagraph"/>
              <w:spacing w:before="23"/>
              <w:ind w:right="141"/>
              <w:jc w:val="right"/>
              <w:rPr>
                <w:i/>
                <w:sz w:val="20"/>
              </w:rPr>
            </w:pPr>
            <w:r>
              <w:rPr>
                <w:i/>
                <w:spacing w:val="-2"/>
                <w:sz w:val="20"/>
              </w:rPr>
              <w:t>Microbials/Mildew</w:t>
            </w:r>
            <w:r>
              <w:rPr>
                <w:i/>
                <w:spacing w:val="24"/>
                <w:sz w:val="20"/>
              </w:rPr>
              <w:t xml:space="preserve"> </w:t>
            </w:r>
            <w:r>
              <w:rPr>
                <w:i/>
                <w:spacing w:val="-2"/>
                <w:sz w:val="20"/>
              </w:rPr>
              <w:t>clean-</w:t>
            </w:r>
            <w:r>
              <w:rPr>
                <w:i/>
                <w:spacing w:val="-5"/>
                <w:sz w:val="20"/>
              </w:rPr>
              <w:t>up</w:t>
            </w:r>
          </w:p>
        </w:tc>
        <w:tc>
          <w:tcPr>
            <w:tcW w:w="1170" w:type="dxa"/>
            <w:tcBorders>
              <w:top w:val="nil"/>
              <w:bottom w:val="nil"/>
              <w:right w:val="nil"/>
            </w:tcBorders>
          </w:tcPr>
          <w:p w14:paraId="2127B761"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62"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63" w14:textId="77777777" w:rsidR="00A3066C" w:rsidRDefault="00A3066C">
            <w:pPr>
              <w:rPr>
                <w:sz w:val="2"/>
                <w:szCs w:val="2"/>
              </w:rPr>
            </w:pPr>
          </w:p>
        </w:tc>
        <w:tc>
          <w:tcPr>
            <w:tcW w:w="1287" w:type="dxa"/>
            <w:tcBorders>
              <w:top w:val="nil"/>
              <w:bottom w:val="nil"/>
              <w:right w:val="nil"/>
            </w:tcBorders>
          </w:tcPr>
          <w:p w14:paraId="2127B764"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65"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66" w14:textId="77777777" w:rsidR="00A3066C" w:rsidRDefault="00A3066C">
            <w:pPr>
              <w:rPr>
                <w:sz w:val="2"/>
                <w:szCs w:val="2"/>
              </w:rPr>
            </w:pPr>
          </w:p>
        </w:tc>
        <w:tc>
          <w:tcPr>
            <w:tcW w:w="1119" w:type="dxa"/>
            <w:tcBorders>
              <w:top w:val="nil"/>
              <w:bottom w:val="nil"/>
            </w:tcBorders>
          </w:tcPr>
          <w:p w14:paraId="2127B767"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68" w14:textId="77777777" w:rsidR="00A3066C" w:rsidRDefault="00A3066C">
            <w:pPr>
              <w:rPr>
                <w:sz w:val="2"/>
                <w:szCs w:val="2"/>
              </w:rPr>
            </w:pPr>
          </w:p>
        </w:tc>
        <w:tc>
          <w:tcPr>
            <w:tcW w:w="1263" w:type="dxa"/>
            <w:tcBorders>
              <w:top w:val="nil"/>
              <w:bottom w:val="nil"/>
            </w:tcBorders>
          </w:tcPr>
          <w:p w14:paraId="2127B769" w14:textId="77777777" w:rsidR="00A3066C" w:rsidRDefault="000A1F0C">
            <w:pPr>
              <w:pStyle w:val="TableParagraph"/>
              <w:spacing w:before="23"/>
              <w:ind w:left="24" w:right="23"/>
              <w:jc w:val="center"/>
              <w:rPr>
                <w:sz w:val="20"/>
              </w:rPr>
            </w:pPr>
            <w:r>
              <w:rPr>
                <w:spacing w:val="-5"/>
                <w:sz w:val="20"/>
              </w:rPr>
              <w:t>No</w:t>
            </w:r>
          </w:p>
        </w:tc>
        <w:tc>
          <w:tcPr>
            <w:tcW w:w="97" w:type="dxa"/>
            <w:vMerge/>
            <w:tcBorders>
              <w:top w:val="nil"/>
            </w:tcBorders>
          </w:tcPr>
          <w:p w14:paraId="2127B76A" w14:textId="77777777" w:rsidR="00A3066C" w:rsidRDefault="00A3066C">
            <w:pPr>
              <w:rPr>
                <w:sz w:val="2"/>
                <w:szCs w:val="2"/>
              </w:rPr>
            </w:pPr>
          </w:p>
        </w:tc>
        <w:tc>
          <w:tcPr>
            <w:tcW w:w="1278" w:type="dxa"/>
            <w:tcBorders>
              <w:top w:val="nil"/>
              <w:bottom w:val="nil"/>
            </w:tcBorders>
          </w:tcPr>
          <w:p w14:paraId="2127B76B" w14:textId="77777777" w:rsidR="00A3066C" w:rsidRDefault="000A1F0C">
            <w:pPr>
              <w:pStyle w:val="TableParagraph"/>
              <w:spacing w:before="23"/>
              <w:ind w:left="20" w:right="5"/>
              <w:jc w:val="center"/>
              <w:rPr>
                <w:sz w:val="20"/>
              </w:rPr>
            </w:pPr>
            <w:r>
              <w:rPr>
                <w:spacing w:val="-2"/>
                <w:sz w:val="20"/>
              </w:rPr>
              <w:t>$3,000</w:t>
            </w:r>
          </w:p>
        </w:tc>
      </w:tr>
      <w:tr w:rsidR="00A3066C" w14:paraId="2127B779" w14:textId="77777777">
        <w:trPr>
          <w:trHeight w:val="332"/>
        </w:trPr>
        <w:tc>
          <w:tcPr>
            <w:tcW w:w="6389" w:type="dxa"/>
            <w:tcBorders>
              <w:top w:val="nil"/>
              <w:bottom w:val="nil"/>
            </w:tcBorders>
          </w:tcPr>
          <w:p w14:paraId="2127B76D" w14:textId="77777777" w:rsidR="00A3066C" w:rsidRDefault="000A1F0C">
            <w:pPr>
              <w:pStyle w:val="TableParagraph"/>
              <w:spacing w:before="74"/>
              <w:ind w:right="143"/>
              <w:jc w:val="right"/>
              <w:rPr>
                <w:i/>
                <w:sz w:val="20"/>
              </w:rPr>
            </w:pPr>
            <w:r>
              <w:rPr>
                <w:i/>
                <w:sz w:val="20"/>
              </w:rPr>
              <w:t>Gas</w:t>
            </w:r>
            <w:r>
              <w:rPr>
                <w:i/>
                <w:spacing w:val="-3"/>
                <w:sz w:val="20"/>
              </w:rPr>
              <w:t xml:space="preserve"> </w:t>
            </w:r>
            <w:r>
              <w:rPr>
                <w:i/>
                <w:sz w:val="20"/>
              </w:rPr>
              <w:t>Cookstove</w:t>
            </w:r>
            <w:r>
              <w:rPr>
                <w:i/>
                <w:spacing w:val="-4"/>
                <w:sz w:val="20"/>
              </w:rPr>
              <w:t xml:space="preserve"> </w:t>
            </w:r>
            <w:r>
              <w:rPr>
                <w:i/>
                <w:spacing w:val="-2"/>
                <w:sz w:val="20"/>
              </w:rPr>
              <w:t>Replacement</w:t>
            </w:r>
          </w:p>
        </w:tc>
        <w:tc>
          <w:tcPr>
            <w:tcW w:w="1170" w:type="dxa"/>
            <w:tcBorders>
              <w:top w:val="nil"/>
              <w:bottom w:val="nil"/>
              <w:right w:val="nil"/>
            </w:tcBorders>
          </w:tcPr>
          <w:p w14:paraId="2127B76E" w14:textId="77777777" w:rsidR="00A3066C" w:rsidRDefault="000A1F0C">
            <w:pPr>
              <w:pStyle w:val="TableParagraph"/>
              <w:spacing w:before="74"/>
              <w:ind w:left="8" w:right="29"/>
              <w:jc w:val="center"/>
              <w:rPr>
                <w:sz w:val="20"/>
              </w:rPr>
            </w:pPr>
            <w:r>
              <w:rPr>
                <w:spacing w:val="-5"/>
                <w:sz w:val="20"/>
              </w:rPr>
              <w:t>No</w:t>
            </w:r>
          </w:p>
        </w:tc>
        <w:tc>
          <w:tcPr>
            <w:tcW w:w="1068" w:type="dxa"/>
            <w:tcBorders>
              <w:top w:val="nil"/>
              <w:left w:val="nil"/>
              <w:bottom w:val="nil"/>
            </w:tcBorders>
          </w:tcPr>
          <w:p w14:paraId="2127B76F" w14:textId="77777777" w:rsidR="00A3066C" w:rsidRDefault="000A1F0C">
            <w:pPr>
              <w:pStyle w:val="TableParagraph"/>
              <w:spacing w:before="74"/>
              <w:ind w:left="19" w:right="21"/>
              <w:jc w:val="center"/>
              <w:rPr>
                <w:sz w:val="20"/>
              </w:rPr>
            </w:pPr>
            <w:r>
              <w:rPr>
                <w:spacing w:val="-5"/>
                <w:sz w:val="20"/>
              </w:rPr>
              <w:t>No</w:t>
            </w:r>
          </w:p>
        </w:tc>
        <w:tc>
          <w:tcPr>
            <w:tcW w:w="97" w:type="dxa"/>
            <w:vMerge/>
            <w:tcBorders>
              <w:top w:val="nil"/>
            </w:tcBorders>
          </w:tcPr>
          <w:p w14:paraId="2127B770" w14:textId="77777777" w:rsidR="00A3066C" w:rsidRDefault="00A3066C">
            <w:pPr>
              <w:rPr>
                <w:sz w:val="2"/>
                <w:szCs w:val="2"/>
              </w:rPr>
            </w:pPr>
          </w:p>
        </w:tc>
        <w:tc>
          <w:tcPr>
            <w:tcW w:w="1287" w:type="dxa"/>
            <w:tcBorders>
              <w:top w:val="nil"/>
              <w:bottom w:val="nil"/>
              <w:right w:val="nil"/>
            </w:tcBorders>
          </w:tcPr>
          <w:p w14:paraId="2127B771" w14:textId="77777777" w:rsidR="00A3066C" w:rsidRDefault="000A1F0C">
            <w:pPr>
              <w:pStyle w:val="TableParagraph"/>
              <w:spacing w:before="74"/>
              <w:ind w:left="8" w:right="150"/>
              <w:jc w:val="center"/>
              <w:rPr>
                <w:sz w:val="20"/>
              </w:rPr>
            </w:pPr>
            <w:r>
              <w:rPr>
                <w:spacing w:val="-5"/>
                <w:sz w:val="20"/>
              </w:rPr>
              <w:t>No</w:t>
            </w:r>
          </w:p>
        </w:tc>
        <w:tc>
          <w:tcPr>
            <w:tcW w:w="952" w:type="dxa"/>
            <w:tcBorders>
              <w:top w:val="nil"/>
              <w:left w:val="nil"/>
              <w:bottom w:val="nil"/>
            </w:tcBorders>
          </w:tcPr>
          <w:p w14:paraId="2127B772" w14:textId="77777777" w:rsidR="00A3066C" w:rsidRDefault="000A1F0C">
            <w:pPr>
              <w:pStyle w:val="TableParagraph"/>
              <w:spacing w:before="74"/>
              <w:ind w:right="124"/>
              <w:jc w:val="center"/>
              <w:rPr>
                <w:sz w:val="20"/>
              </w:rPr>
            </w:pPr>
            <w:r>
              <w:rPr>
                <w:spacing w:val="-5"/>
                <w:sz w:val="20"/>
              </w:rPr>
              <w:t>No</w:t>
            </w:r>
          </w:p>
        </w:tc>
        <w:tc>
          <w:tcPr>
            <w:tcW w:w="97" w:type="dxa"/>
            <w:vMerge/>
            <w:tcBorders>
              <w:top w:val="nil"/>
            </w:tcBorders>
          </w:tcPr>
          <w:p w14:paraId="2127B773" w14:textId="77777777" w:rsidR="00A3066C" w:rsidRDefault="00A3066C">
            <w:pPr>
              <w:rPr>
                <w:sz w:val="2"/>
                <w:szCs w:val="2"/>
              </w:rPr>
            </w:pPr>
          </w:p>
        </w:tc>
        <w:tc>
          <w:tcPr>
            <w:tcW w:w="1119" w:type="dxa"/>
            <w:tcBorders>
              <w:top w:val="nil"/>
              <w:bottom w:val="nil"/>
            </w:tcBorders>
          </w:tcPr>
          <w:p w14:paraId="2127B774" w14:textId="77777777" w:rsidR="00A3066C" w:rsidRDefault="000A1F0C">
            <w:pPr>
              <w:pStyle w:val="TableParagraph"/>
              <w:spacing w:before="74"/>
              <w:ind w:left="36" w:right="9"/>
              <w:jc w:val="center"/>
              <w:rPr>
                <w:sz w:val="20"/>
              </w:rPr>
            </w:pPr>
            <w:r>
              <w:rPr>
                <w:spacing w:val="-5"/>
                <w:sz w:val="20"/>
              </w:rPr>
              <w:t>No</w:t>
            </w:r>
          </w:p>
        </w:tc>
        <w:tc>
          <w:tcPr>
            <w:tcW w:w="97" w:type="dxa"/>
            <w:vMerge/>
            <w:tcBorders>
              <w:top w:val="nil"/>
            </w:tcBorders>
          </w:tcPr>
          <w:p w14:paraId="2127B775" w14:textId="77777777" w:rsidR="00A3066C" w:rsidRDefault="00A3066C">
            <w:pPr>
              <w:rPr>
                <w:sz w:val="2"/>
                <w:szCs w:val="2"/>
              </w:rPr>
            </w:pPr>
          </w:p>
        </w:tc>
        <w:tc>
          <w:tcPr>
            <w:tcW w:w="1263" w:type="dxa"/>
            <w:tcBorders>
              <w:top w:val="nil"/>
              <w:bottom w:val="nil"/>
            </w:tcBorders>
          </w:tcPr>
          <w:p w14:paraId="2127B776" w14:textId="77777777" w:rsidR="00A3066C" w:rsidRDefault="000A1F0C">
            <w:pPr>
              <w:pStyle w:val="TableParagraph"/>
              <w:spacing w:before="74"/>
              <w:ind w:left="24" w:right="1"/>
              <w:jc w:val="center"/>
              <w:rPr>
                <w:sz w:val="20"/>
              </w:rPr>
            </w:pPr>
            <w:r>
              <w:rPr>
                <w:spacing w:val="-5"/>
                <w:sz w:val="20"/>
              </w:rPr>
              <w:t>No</w:t>
            </w:r>
          </w:p>
        </w:tc>
        <w:tc>
          <w:tcPr>
            <w:tcW w:w="97" w:type="dxa"/>
            <w:vMerge/>
            <w:tcBorders>
              <w:top w:val="nil"/>
            </w:tcBorders>
          </w:tcPr>
          <w:p w14:paraId="2127B777" w14:textId="77777777" w:rsidR="00A3066C" w:rsidRDefault="00A3066C">
            <w:pPr>
              <w:rPr>
                <w:sz w:val="2"/>
                <w:szCs w:val="2"/>
              </w:rPr>
            </w:pPr>
          </w:p>
        </w:tc>
        <w:tc>
          <w:tcPr>
            <w:tcW w:w="1278" w:type="dxa"/>
            <w:tcBorders>
              <w:top w:val="nil"/>
              <w:bottom w:val="nil"/>
            </w:tcBorders>
          </w:tcPr>
          <w:p w14:paraId="2127B778" w14:textId="77777777" w:rsidR="00A3066C" w:rsidRDefault="000A1F0C">
            <w:pPr>
              <w:pStyle w:val="TableParagraph"/>
              <w:spacing w:before="74"/>
              <w:ind w:left="20" w:right="5"/>
              <w:jc w:val="center"/>
              <w:rPr>
                <w:sz w:val="20"/>
              </w:rPr>
            </w:pPr>
            <w:r>
              <w:rPr>
                <w:spacing w:val="-2"/>
                <w:sz w:val="20"/>
              </w:rPr>
              <w:t>$1,500</w:t>
            </w:r>
          </w:p>
        </w:tc>
      </w:tr>
      <w:tr w:rsidR="00A3066C" w14:paraId="2127B786" w14:textId="77777777">
        <w:trPr>
          <w:trHeight w:val="282"/>
        </w:trPr>
        <w:tc>
          <w:tcPr>
            <w:tcW w:w="6389" w:type="dxa"/>
            <w:tcBorders>
              <w:top w:val="nil"/>
              <w:bottom w:val="nil"/>
            </w:tcBorders>
          </w:tcPr>
          <w:p w14:paraId="2127B77A" w14:textId="77777777" w:rsidR="00A3066C" w:rsidRDefault="000A1F0C">
            <w:pPr>
              <w:pStyle w:val="TableParagraph"/>
              <w:spacing w:before="23"/>
              <w:ind w:right="142"/>
              <w:jc w:val="right"/>
              <w:rPr>
                <w:i/>
                <w:sz w:val="20"/>
              </w:rPr>
            </w:pPr>
            <w:r>
              <w:rPr>
                <w:i/>
                <w:sz w:val="20"/>
              </w:rPr>
              <w:t>Gas</w:t>
            </w:r>
            <w:r>
              <w:rPr>
                <w:i/>
                <w:spacing w:val="-3"/>
                <w:sz w:val="20"/>
              </w:rPr>
              <w:t xml:space="preserve"> </w:t>
            </w:r>
            <w:r>
              <w:rPr>
                <w:i/>
                <w:sz w:val="20"/>
              </w:rPr>
              <w:t>Cookstove</w:t>
            </w:r>
            <w:r>
              <w:rPr>
                <w:i/>
                <w:spacing w:val="-3"/>
                <w:sz w:val="20"/>
              </w:rPr>
              <w:t xml:space="preserve"> </w:t>
            </w:r>
            <w:r>
              <w:rPr>
                <w:i/>
                <w:spacing w:val="-2"/>
                <w:sz w:val="20"/>
              </w:rPr>
              <w:t>Repair</w:t>
            </w:r>
          </w:p>
        </w:tc>
        <w:tc>
          <w:tcPr>
            <w:tcW w:w="1170" w:type="dxa"/>
            <w:tcBorders>
              <w:top w:val="nil"/>
              <w:bottom w:val="nil"/>
              <w:right w:val="nil"/>
            </w:tcBorders>
          </w:tcPr>
          <w:p w14:paraId="2127B77B"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7C"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7D" w14:textId="77777777" w:rsidR="00A3066C" w:rsidRDefault="00A3066C">
            <w:pPr>
              <w:rPr>
                <w:sz w:val="2"/>
                <w:szCs w:val="2"/>
              </w:rPr>
            </w:pPr>
          </w:p>
        </w:tc>
        <w:tc>
          <w:tcPr>
            <w:tcW w:w="1287" w:type="dxa"/>
            <w:tcBorders>
              <w:top w:val="nil"/>
              <w:bottom w:val="nil"/>
              <w:right w:val="nil"/>
            </w:tcBorders>
          </w:tcPr>
          <w:p w14:paraId="2127B77E"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7F"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80" w14:textId="77777777" w:rsidR="00A3066C" w:rsidRDefault="00A3066C">
            <w:pPr>
              <w:rPr>
                <w:sz w:val="2"/>
                <w:szCs w:val="2"/>
              </w:rPr>
            </w:pPr>
          </w:p>
        </w:tc>
        <w:tc>
          <w:tcPr>
            <w:tcW w:w="1119" w:type="dxa"/>
            <w:tcBorders>
              <w:top w:val="nil"/>
              <w:bottom w:val="nil"/>
            </w:tcBorders>
          </w:tcPr>
          <w:p w14:paraId="2127B781"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82" w14:textId="77777777" w:rsidR="00A3066C" w:rsidRDefault="00A3066C">
            <w:pPr>
              <w:rPr>
                <w:sz w:val="2"/>
                <w:szCs w:val="2"/>
              </w:rPr>
            </w:pPr>
          </w:p>
        </w:tc>
        <w:tc>
          <w:tcPr>
            <w:tcW w:w="1263" w:type="dxa"/>
            <w:tcBorders>
              <w:top w:val="nil"/>
              <w:bottom w:val="nil"/>
            </w:tcBorders>
          </w:tcPr>
          <w:p w14:paraId="2127B783" w14:textId="77777777" w:rsidR="00A3066C" w:rsidRDefault="000A1F0C">
            <w:pPr>
              <w:pStyle w:val="TableParagraph"/>
              <w:spacing w:before="23"/>
              <w:ind w:left="24" w:right="1"/>
              <w:jc w:val="center"/>
              <w:rPr>
                <w:sz w:val="20"/>
              </w:rPr>
            </w:pPr>
            <w:r>
              <w:rPr>
                <w:spacing w:val="-5"/>
                <w:sz w:val="20"/>
              </w:rPr>
              <w:t>No</w:t>
            </w:r>
          </w:p>
        </w:tc>
        <w:tc>
          <w:tcPr>
            <w:tcW w:w="97" w:type="dxa"/>
            <w:vMerge/>
            <w:tcBorders>
              <w:top w:val="nil"/>
            </w:tcBorders>
          </w:tcPr>
          <w:p w14:paraId="2127B784" w14:textId="77777777" w:rsidR="00A3066C" w:rsidRDefault="00A3066C">
            <w:pPr>
              <w:rPr>
                <w:sz w:val="2"/>
                <w:szCs w:val="2"/>
              </w:rPr>
            </w:pPr>
          </w:p>
        </w:tc>
        <w:tc>
          <w:tcPr>
            <w:tcW w:w="1278" w:type="dxa"/>
            <w:tcBorders>
              <w:top w:val="nil"/>
              <w:bottom w:val="nil"/>
            </w:tcBorders>
          </w:tcPr>
          <w:p w14:paraId="2127B785" w14:textId="77777777" w:rsidR="00A3066C" w:rsidRDefault="000A1F0C">
            <w:pPr>
              <w:pStyle w:val="TableParagraph"/>
              <w:spacing w:before="23"/>
              <w:ind w:left="20" w:right="5"/>
              <w:jc w:val="center"/>
              <w:rPr>
                <w:sz w:val="20"/>
              </w:rPr>
            </w:pPr>
            <w:r>
              <w:rPr>
                <w:spacing w:val="-2"/>
                <w:sz w:val="20"/>
              </w:rPr>
              <w:t>$1,500</w:t>
            </w:r>
          </w:p>
        </w:tc>
      </w:tr>
      <w:tr w:rsidR="00A3066C" w14:paraId="2127B793" w14:textId="77777777">
        <w:trPr>
          <w:trHeight w:val="282"/>
        </w:trPr>
        <w:tc>
          <w:tcPr>
            <w:tcW w:w="6389" w:type="dxa"/>
            <w:tcBorders>
              <w:top w:val="nil"/>
              <w:bottom w:val="nil"/>
            </w:tcBorders>
          </w:tcPr>
          <w:p w14:paraId="2127B787" w14:textId="77777777" w:rsidR="00A3066C" w:rsidRDefault="000A1F0C">
            <w:pPr>
              <w:pStyle w:val="TableParagraph"/>
              <w:spacing w:before="23"/>
              <w:ind w:right="144"/>
              <w:jc w:val="right"/>
              <w:rPr>
                <w:i/>
                <w:sz w:val="20"/>
              </w:rPr>
            </w:pPr>
            <w:r>
              <w:rPr>
                <w:i/>
                <w:sz w:val="20"/>
              </w:rPr>
              <w:t>Gas</w:t>
            </w:r>
            <w:r>
              <w:rPr>
                <w:i/>
                <w:spacing w:val="-1"/>
                <w:sz w:val="20"/>
              </w:rPr>
              <w:t xml:space="preserve"> </w:t>
            </w:r>
            <w:r>
              <w:rPr>
                <w:i/>
                <w:sz w:val="20"/>
              </w:rPr>
              <w:t xml:space="preserve">Dryer </w:t>
            </w:r>
            <w:r>
              <w:rPr>
                <w:i/>
                <w:spacing w:val="-2"/>
                <w:sz w:val="20"/>
              </w:rPr>
              <w:t>Replacement</w:t>
            </w:r>
          </w:p>
        </w:tc>
        <w:tc>
          <w:tcPr>
            <w:tcW w:w="1170" w:type="dxa"/>
            <w:tcBorders>
              <w:top w:val="nil"/>
              <w:bottom w:val="nil"/>
              <w:right w:val="nil"/>
            </w:tcBorders>
          </w:tcPr>
          <w:p w14:paraId="2127B788" w14:textId="77777777" w:rsidR="00A3066C" w:rsidRDefault="000A1F0C">
            <w:pPr>
              <w:pStyle w:val="TableParagraph"/>
              <w:spacing w:before="23"/>
              <w:ind w:left="8" w:right="29"/>
              <w:jc w:val="center"/>
              <w:rPr>
                <w:sz w:val="20"/>
              </w:rPr>
            </w:pPr>
            <w:r>
              <w:rPr>
                <w:spacing w:val="-5"/>
                <w:sz w:val="20"/>
              </w:rPr>
              <w:t>No</w:t>
            </w:r>
          </w:p>
        </w:tc>
        <w:tc>
          <w:tcPr>
            <w:tcW w:w="1068" w:type="dxa"/>
            <w:tcBorders>
              <w:top w:val="nil"/>
              <w:left w:val="nil"/>
              <w:bottom w:val="nil"/>
            </w:tcBorders>
          </w:tcPr>
          <w:p w14:paraId="2127B789" w14:textId="77777777" w:rsidR="00A3066C" w:rsidRDefault="000A1F0C">
            <w:pPr>
              <w:pStyle w:val="TableParagraph"/>
              <w:spacing w:before="23"/>
              <w:ind w:left="19" w:right="21"/>
              <w:jc w:val="center"/>
              <w:rPr>
                <w:sz w:val="20"/>
              </w:rPr>
            </w:pPr>
            <w:r>
              <w:rPr>
                <w:spacing w:val="-5"/>
                <w:sz w:val="20"/>
              </w:rPr>
              <w:t>No</w:t>
            </w:r>
          </w:p>
        </w:tc>
        <w:tc>
          <w:tcPr>
            <w:tcW w:w="97" w:type="dxa"/>
            <w:vMerge/>
            <w:tcBorders>
              <w:top w:val="nil"/>
            </w:tcBorders>
          </w:tcPr>
          <w:p w14:paraId="2127B78A" w14:textId="77777777" w:rsidR="00A3066C" w:rsidRDefault="00A3066C">
            <w:pPr>
              <w:rPr>
                <w:sz w:val="2"/>
                <w:szCs w:val="2"/>
              </w:rPr>
            </w:pPr>
          </w:p>
        </w:tc>
        <w:tc>
          <w:tcPr>
            <w:tcW w:w="1287" w:type="dxa"/>
            <w:tcBorders>
              <w:top w:val="nil"/>
              <w:bottom w:val="nil"/>
              <w:right w:val="nil"/>
            </w:tcBorders>
          </w:tcPr>
          <w:p w14:paraId="2127B78B" w14:textId="77777777" w:rsidR="00A3066C" w:rsidRDefault="000A1F0C">
            <w:pPr>
              <w:pStyle w:val="TableParagraph"/>
              <w:spacing w:before="23"/>
              <w:ind w:left="8" w:right="150"/>
              <w:jc w:val="center"/>
              <w:rPr>
                <w:sz w:val="20"/>
              </w:rPr>
            </w:pPr>
            <w:r>
              <w:rPr>
                <w:spacing w:val="-5"/>
                <w:sz w:val="20"/>
              </w:rPr>
              <w:t>No</w:t>
            </w:r>
          </w:p>
        </w:tc>
        <w:tc>
          <w:tcPr>
            <w:tcW w:w="952" w:type="dxa"/>
            <w:tcBorders>
              <w:top w:val="nil"/>
              <w:left w:val="nil"/>
              <w:bottom w:val="nil"/>
            </w:tcBorders>
          </w:tcPr>
          <w:p w14:paraId="2127B78C" w14:textId="77777777" w:rsidR="00A3066C" w:rsidRDefault="000A1F0C">
            <w:pPr>
              <w:pStyle w:val="TableParagraph"/>
              <w:spacing w:before="23"/>
              <w:ind w:right="124"/>
              <w:jc w:val="center"/>
              <w:rPr>
                <w:sz w:val="20"/>
              </w:rPr>
            </w:pPr>
            <w:r>
              <w:rPr>
                <w:spacing w:val="-5"/>
                <w:sz w:val="20"/>
              </w:rPr>
              <w:t>No</w:t>
            </w:r>
          </w:p>
        </w:tc>
        <w:tc>
          <w:tcPr>
            <w:tcW w:w="97" w:type="dxa"/>
            <w:vMerge/>
            <w:tcBorders>
              <w:top w:val="nil"/>
            </w:tcBorders>
          </w:tcPr>
          <w:p w14:paraId="2127B78D" w14:textId="77777777" w:rsidR="00A3066C" w:rsidRDefault="00A3066C">
            <w:pPr>
              <w:rPr>
                <w:sz w:val="2"/>
                <w:szCs w:val="2"/>
              </w:rPr>
            </w:pPr>
          </w:p>
        </w:tc>
        <w:tc>
          <w:tcPr>
            <w:tcW w:w="1119" w:type="dxa"/>
            <w:tcBorders>
              <w:top w:val="nil"/>
              <w:bottom w:val="nil"/>
            </w:tcBorders>
          </w:tcPr>
          <w:p w14:paraId="2127B78E" w14:textId="77777777" w:rsidR="00A3066C" w:rsidRDefault="000A1F0C">
            <w:pPr>
              <w:pStyle w:val="TableParagraph"/>
              <w:spacing w:before="23"/>
              <w:ind w:left="36" w:right="9"/>
              <w:jc w:val="center"/>
              <w:rPr>
                <w:sz w:val="20"/>
              </w:rPr>
            </w:pPr>
            <w:r>
              <w:rPr>
                <w:spacing w:val="-5"/>
                <w:sz w:val="20"/>
              </w:rPr>
              <w:t>No</w:t>
            </w:r>
          </w:p>
        </w:tc>
        <w:tc>
          <w:tcPr>
            <w:tcW w:w="97" w:type="dxa"/>
            <w:vMerge/>
            <w:tcBorders>
              <w:top w:val="nil"/>
            </w:tcBorders>
          </w:tcPr>
          <w:p w14:paraId="2127B78F" w14:textId="77777777" w:rsidR="00A3066C" w:rsidRDefault="00A3066C">
            <w:pPr>
              <w:rPr>
                <w:sz w:val="2"/>
                <w:szCs w:val="2"/>
              </w:rPr>
            </w:pPr>
          </w:p>
        </w:tc>
        <w:tc>
          <w:tcPr>
            <w:tcW w:w="1263" w:type="dxa"/>
            <w:tcBorders>
              <w:top w:val="nil"/>
              <w:bottom w:val="nil"/>
            </w:tcBorders>
          </w:tcPr>
          <w:p w14:paraId="2127B790" w14:textId="77777777" w:rsidR="00A3066C" w:rsidRDefault="000A1F0C">
            <w:pPr>
              <w:pStyle w:val="TableParagraph"/>
              <w:spacing w:before="23"/>
              <w:ind w:left="24" w:right="1"/>
              <w:jc w:val="center"/>
              <w:rPr>
                <w:sz w:val="20"/>
              </w:rPr>
            </w:pPr>
            <w:r>
              <w:rPr>
                <w:spacing w:val="-5"/>
                <w:sz w:val="20"/>
              </w:rPr>
              <w:t>No</w:t>
            </w:r>
          </w:p>
        </w:tc>
        <w:tc>
          <w:tcPr>
            <w:tcW w:w="97" w:type="dxa"/>
            <w:vMerge/>
            <w:tcBorders>
              <w:top w:val="nil"/>
            </w:tcBorders>
          </w:tcPr>
          <w:p w14:paraId="2127B791" w14:textId="77777777" w:rsidR="00A3066C" w:rsidRDefault="00A3066C">
            <w:pPr>
              <w:rPr>
                <w:sz w:val="2"/>
                <w:szCs w:val="2"/>
              </w:rPr>
            </w:pPr>
          </w:p>
        </w:tc>
        <w:tc>
          <w:tcPr>
            <w:tcW w:w="1278" w:type="dxa"/>
            <w:tcBorders>
              <w:top w:val="nil"/>
              <w:bottom w:val="nil"/>
            </w:tcBorders>
          </w:tcPr>
          <w:p w14:paraId="2127B792" w14:textId="77777777" w:rsidR="00A3066C" w:rsidRDefault="000A1F0C">
            <w:pPr>
              <w:pStyle w:val="TableParagraph"/>
              <w:spacing w:before="23"/>
              <w:ind w:left="20" w:right="5"/>
              <w:jc w:val="center"/>
              <w:rPr>
                <w:sz w:val="20"/>
              </w:rPr>
            </w:pPr>
            <w:r>
              <w:rPr>
                <w:spacing w:val="-2"/>
                <w:sz w:val="20"/>
              </w:rPr>
              <w:t>$1,500</w:t>
            </w:r>
          </w:p>
        </w:tc>
      </w:tr>
      <w:tr w:rsidR="00A3066C" w14:paraId="2127B7A0" w14:textId="77777777">
        <w:trPr>
          <w:trHeight w:val="258"/>
        </w:trPr>
        <w:tc>
          <w:tcPr>
            <w:tcW w:w="6389" w:type="dxa"/>
            <w:tcBorders>
              <w:top w:val="nil"/>
            </w:tcBorders>
          </w:tcPr>
          <w:p w14:paraId="2127B794" w14:textId="77777777" w:rsidR="00A3066C" w:rsidRDefault="000A1F0C">
            <w:pPr>
              <w:pStyle w:val="TableParagraph"/>
              <w:spacing w:before="23" w:line="215" w:lineRule="exact"/>
              <w:ind w:right="142"/>
              <w:jc w:val="right"/>
              <w:rPr>
                <w:i/>
                <w:sz w:val="20"/>
              </w:rPr>
            </w:pPr>
            <w:r>
              <w:rPr>
                <w:i/>
                <w:sz w:val="20"/>
              </w:rPr>
              <w:t>Gas</w:t>
            </w:r>
            <w:r>
              <w:rPr>
                <w:i/>
                <w:spacing w:val="-1"/>
                <w:sz w:val="20"/>
              </w:rPr>
              <w:t xml:space="preserve"> </w:t>
            </w:r>
            <w:r>
              <w:rPr>
                <w:i/>
                <w:sz w:val="20"/>
              </w:rPr>
              <w:t xml:space="preserve">Dryer </w:t>
            </w:r>
            <w:r>
              <w:rPr>
                <w:i/>
                <w:spacing w:val="-2"/>
                <w:sz w:val="20"/>
              </w:rPr>
              <w:t>Repair</w:t>
            </w:r>
          </w:p>
        </w:tc>
        <w:tc>
          <w:tcPr>
            <w:tcW w:w="1170" w:type="dxa"/>
            <w:tcBorders>
              <w:top w:val="nil"/>
              <w:right w:val="nil"/>
            </w:tcBorders>
          </w:tcPr>
          <w:p w14:paraId="2127B795" w14:textId="77777777" w:rsidR="00A3066C" w:rsidRDefault="000A1F0C">
            <w:pPr>
              <w:pStyle w:val="TableParagraph"/>
              <w:spacing w:before="23" w:line="215" w:lineRule="exact"/>
              <w:ind w:left="8" w:right="29"/>
              <w:jc w:val="center"/>
              <w:rPr>
                <w:sz w:val="20"/>
              </w:rPr>
            </w:pPr>
            <w:r>
              <w:rPr>
                <w:spacing w:val="-5"/>
                <w:sz w:val="20"/>
              </w:rPr>
              <w:t>No</w:t>
            </w:r>
          </w:p>
        </w:tc>
        <w:tc>
          <w:tcPr>
            <w:tcW w:w="1068" w:type="dxa"/>
            <w:tcBorders>
              <w:top w:val="nil"/>
              <w:left w:val="nil"/>
            </w:tcBorders>
          </w:tcPr>
          <w:p w14:paraId="2127B796" w14:textId="77777777" w:rsidR="00A3066C" w:rsidRDefault="000A1F0C">
            <w:pPr>
              <w:pStyle w:val="TableParagraph"/>
              <w:spacing w:before="23" w:line="215" w:lineRule="exact"/>
              <w:ind w:left="19" w:right="21"/>
              <w:jc w:val="center"/>
              <w:rPr>
                <w:sz w:val="20"/>
              </w:rPr>
            </w:pPr>
            <w:r>
              <w:rPr>
                <w:spacing w:val="-5"/>
                <w:sz w:val="20"/>
              </w:rPr>
              <w:t>No</w:t>
            </w:r>
          </w:p>
        </w:tc>
        <w:tc>
          <w:tcPr>
            <w:tcW w:w="97" w:type="dxa"/>
            <w:vMerge/>
            <w:tcBorders>
              <w:top w:val="nil"/>
            </w:tcBorders>
          </w:tcPr>
          <w:p w14:paraId="2127B797" w14:textId="77777777" w:rsidR="00A3066C" w:rsidRDefault="00A3066C">
            <w:pPr>
              <w:rPr>
                <w:sz w:val="2"/>
                <w:szCs w:val="2"/>
              </w:rPr>
            </w:pPr>
          </w:p>
        </w:tc>
        <w:tc>
          <w:tcPr>
            <w:tcW w:w="1287" w:type="dxa"/>
            <w:tcBorders>
              <w:top w:val="nil"/>
              <w:right w:val="nil"/>
            </w:tcBorders>
          </w:tcPr>
          <w:p w14:paraId="2127B798" w14:textId="77777777" w:rsidR="00A3066C" w:rsidRDefault="000A1F0C">
            <w:pPr>
              <w:pStyle w:val="TableParagraph"/>
              <w:spacing w:before="23" w:line="215" w:lineRule="exact"/>
              <w:ind w:left="8" w:right="150"/>
              <w:jc w:val="center"/>
              <w:rPr>
                <w:sz w:val="20"/>
              </w:rPr>
            </w:pPr>
            <w:r>
              <w:rPr>
                <w:spacing w:val="-5"/>
                <w:sz w:val="20"/>
              </w:rPr>
              <w:t>No</w:t>
            </w:r>
          </w:p>
        </w:tc>
        <w:tc>
          <w:tcPr>
            <w:tcW w:w="952" w:type="dxa"/>
            <w:tcBorders>
              <w:top w:val="nil"/>
              <w:left w:val="nil"/>
            </w:tcBorders>
          </w:tcPr>
          <w:p w14:paraId="2127B799" w14:textId="77777777" w:rsidR="00A3066C" w:rsidRDefault="000A1F0C">
            <w:pPr>
              <w:pStyle w:val="TableParagraph"/>
              <w:spacing w:before="23" w:line="215" w:lineRule="exact"/>
              <w:ind w:right="124"/>
              <w:jc w:val="center"/>
              <w:rPr>
                <w:sz w:val="20"/>
              </w:rPr>
            </w:pPr>
            <w:r>
              <w:rPr>
                <w:spacing w:val="-5"/>
                <w:sz w:val="20"/>
              </w:rPr>
              <w:t>No</w:t>
            </w:r>
          </w:p>
        </w:tc>
        <w:tc>
          <w:tcPr>
            <w:tcW w:w="97" w:type="dxa"/>
            <w:vMerge/>
            <w:tcBorders>
              <w:top w:val="nil"/>
            </w:tcBorders>
          </w:tcPr>
          <w:p w14:paraId="2127B79A" w14:textId="77777777" w:rsidR="00A3066C" w:rsidRDefault="00A3066C">
            <w:pPr>
              <w:rPr>
                <w:sz w:val="2"/>
                <w:szCs w:val="2"/>
              </w:rPr>
            </w:pPr>
          </w:p>
        </w:tc>
        <w:tc>
          <w:tcPr>
            <w:tcW w:w="1119" w:type="dxa"/>
            <w:tcBorders>
              <w:top w:val="nil"/>
            </w:tcBorders>
          </w:tcPr>
          <w:p w14:paraId="2127B79B" w14:textId="77777777" w:rsidR="00A3066C" w:rsidRDefault="000A1F0C">
            <w:pPr>
              <w:pStyle w:val="TableParagraph"/>
              <w:spacing w:before="23" w:line="215" w:lineRule="exact"/>
              <w:ind w:left="36" w:right="9"/>
              <w:jc w:val="center"/>
              <w:rPr>
                <w:sz w:val="20"/>
              </w:rPr>
            </w:pPr>
            <w:r>
              <w:rPr>
                <w:spacing w:val="-5"/>
                <w:sz w:val="20"/>
              </w:rPr>
              <w:t>No</w:t>
            </w:r>
          </w:p>
        </w:tc>
        <w:tc>
          <w:tcPr>
            <w:tcW w:w="97" w:type="dxa"/>
            <w:vMerge/>
            <w:tcBorders>
              <w:top w:val="nil"/>
            </w:tcBorders>
          </w:tcPr>
          <w:p w14:paraId="2127B79C" w14:textId="77777777" w:rsidR="00A3066C" w:rsidRDefault="00A3066C">
            <w:pPr>
              <w:rPr>
                <w:sz w:val="2"/>
                <w:szCs w:val="2"/>
              </w:rPr>
            </w:pPr>
          </w:p>
        </w:tc>
        <w:tc>
          <w:tcPr>
            <w:tcW w:w="1263" w:type="dxa"/>
            <w:tcBorders>
              <w:top w:val="nil"/>
            </w:tcBorders>
          </w:tcPr>
          <w:p w14:paraId="2127B79D" w14:textId="77777777" w:rsidR="00A3066C" w:rsidRDefault="000A1F0C">
            <w:pPr>
              <w:pStyle w:val="TableParagraph"/>
              <w:spacing w:before="23" w:line="215" w:lineRule="exact"/>
              <w:ind w:left="24"/>
              <w:jc w:val="center"/>
              <w:rPr>
                <w:sz w:val="20"/>
              </w:rPr>
            </w:pPr>
            <w:r>
              <w:rPr>
                <w:spacing w:val="-2"/>
                <w:sz w:val="20"/>
              </w:rPr>
              <w:t>$1,500</w:t>
            </w:r>
          </w:p>
        </w:tc>
        <w:tc>
          <w:tcPr>
            <w:tcW w:w="97" w:type="dxa"/>
            <w:vMerge/>
            <w:tcBorders>
              <w:top w:val="nil"/>
            </w:tcBorders>
          </w:tcPr>
          <w:p w14:paraId="2127B79E" w14:textId="77777777" w:rsidR="00A3066C" w:rsidRDefault="00A3066C">
            <w:pPr>
              <w:rPr>
                <w:sz w:val="2"/>
                <w:szCs w:val="2"/>
              </w:rPr>
            </w:pPr>
          </w:p>
        </w:tc>
        <w:tc>
          <w:tcPr>
            <w:tcW w:w="1278" w:type="dxa"/>
            <w:tcBorders>
              <w:top w:val="nil"/>
            </w:tcBorders>
          </w:tcPr>
          <w:p w14:paraId="2127B79F" w14:textId="77777777" w:rsidR="00A3066C" w:rsidRDefault="000A1F0C">
            <w:pPr>
              <w:pStyle w:val="TableParagraph"/>
              <w:spacing w:before="23" w:line="215" w:lineRule="exact"/>
              <w:ind w:left="20" w:right="5"/>
              <w:jc w:val="center"/>
              <w:rPr>
                <w:sz w:val="20"/>
              </w:rPr>
            </w:pPr>
            <w:r>
              <w:rPr>
                <w:spacing w:val="-2"/>
                <w:sz w:val="20"/>
              </w:rPr>
              <w:t>$1,500</w:t>
            </w:r>
          </w:p>
        </w:tc>
      </w:tr>
      <w:tr w:rsidR="00A3066C" w14:paraId="2127B7AB" w14:textId="77777777">
        <w:trPr>
          <w:trHeight w:val="80"/>
        </w:trPr>
        <w:tc>
          <w:tcPr>
            <w:tcW w:w="6389" w:type="dxa"/>
            <w:tcBorders>
              <w:left w:val="nil"/>
            </w:tcBorders>
          </w:tcPr>
          <w:p w14:paraId="2127B7A1" w14:textId="77777777" w:rsidR="00A3066C" w:rsidRDefault="00A3066C">
            <w:pPr>
              <w:pStyle w:val="TableParagraph"/>
              <w:rPr>
                <w:rFonts w:ascii="Times New Roman"/>
                <w:sz w:val="2"/>
              </w:rPr>
            </w:pPr>
          </w:p>
        </w:tc>
        <w:tc>
          <w:tcPr>
            <w:tcW w:w="2238" w:type="dxa"/>
            <w:gridSpan w:val="2"/>
          </w:tcPr>
          <w:p w14:paraId="2127B7A2" w14:textId="77777777" w:rsidR="00A3066C" w:rsidRDefault="00A3066C">
            <w:pPr>
              <w:pStyle w:val="TableParagraph"/>
              <w:rPr>
                <w:rFonts w:ascii="Times New Roman"/>
                <w:sz w:val="2"/>
              </w:rPr>
            </w:pPr>
          </w:p>
        </w:tc>
        <w:tc>
          <w:tcPr>
            <w:tcW w:w="97" w:type="dxa"/>
          </w:tcPr>
          <w:p w14:paraId="2127B7A3" w14:textId="77777777" w:rsidR="00A3066C" w:rsidRDefault="00A3066C">
            <w:pPr>
              <w:pStyle w:val="TableParagraph"/>
              <w:rPr>
                <w:rFonts w:ascii="Times New Roman"/>
                <w:sz w:val="2"/>
              </w:rPr>
            </w:pPr>
          </w:p>
        </w:tc>
        <w:tc>
          <w:tcPr>
            <w:tcW w:w="2239" w:type="dxa"/>
            <w:gridSpan w:val="2"/>
          </w:tcPr>
          <w:p w14:paraId="2127B7A4" w14:textId="77777777" w:rsidR="00A3066C" w:rsidRDefault="00A3066C">
            <w:pPr>
              <w:pStyle w:val="TableParagraph"/>
              <w:rPr>
                <w:rFonts w:ascii="Times New Roman"/>
                <w:sz w:val="2"/>
              </w:rPr>
            </w:pPr>
          </w:p>
        </w:tc>
        <w:tc>
          <w:tcPr>
            <w:tcW w:w="97" w:type="dxa"/>
          </w:tcPr>
          <w:p w14:paraId="2127B7A5" w14:textId="77777777" w:rsidR="00A3066C" w:rsidRDefault="00A3066C">
            <w:pPr>
              <w:pStyle w:val="TableParagraph"/>
              <w:rPr>
                <w:rFonts w:ascii="Times New Roman"/>
                <w:sz w:val="2"/>
              </w:rPr>
            </w:pPr>
          </w:p>
        </w:tc>
        <w:tc>
          <w:tcPr>
            <w:tcW w:w="1119" w:type="dxa"/>
          </w:tcPr>
          <w:p w14:paraId="2127B7A6" w14:textId="77777777" w:rsidR="00A3066C" w:rsidRDefault="00A3066C">
            <w:pPr>
              <w:pStyle w:val="TableParagraph"/>
              <w:rPr>
                <w:rFonts w:ascii="Times New Roman"/>
                <w:sz w:val="2"/>
              </w:rPr>
            </w:pPr>
          </w:p>
        </w:tc>
        <w:tc>
          <w:tcPr>
            <w:tcW w:w="97" w:type="dxa"/>
          </w:tcPr>
          <w:p w14:paraId="2127B7A7" w14:textId="77777777" w:rsidR="00A3066C" w:rsidRDefault="00A3066C">
            <w:pPr>
              <w:pStyle w:val="TableParagraph"/>
              <w:rPr>
                <w:rFonts w:ascii="Times New Roman"/>
                <w:sz w:val="2"/>
              </w:rPr>
            </w:pPr>
          </w:p>
        </w:tc>
        <w:tc>
          <w:tcPr>
            <w:tcW w:w="1263" w:type="dxa"/>
          </w:tcPr>
          <w:p w14:paraId="2127B7A8" w14:textId="77777777" w:rsidR="00A3066C" w:rsidRDefault="00A3066C">
            <w:pPr>
              <w:pStyle w:val="TableParagraph"/>
              <w:rPr>
                <w:rFonts w:ascii="Times New Roman"/>
                <w:sz w:val="2"/>
              </w:rPr>
            </w:pPr>
          </w:p>
        </w:tc>
        <w:tc>
          <w:tcPr>
            <w:tcW w:w="97" w:type="dxa"/>
          </w:tcPr>
          <w:p w14:paraId="2127B7A9" w14:textId="77777777" w:rsidR="00A3066C" w:rsidRDefault="00A3066C">
            <w:pPr>
              <w:pStyle w:val="TableParagraph"/>
              <w:rPr>
                <w:rFonts w:ascii="Times New Roman"/>
                <w:sz w:val="2"/>
              </w:rPr>
            </w:pPr>
          </w:p>
        </w:tc>
        <w:tc>
          <w:tcPr>
            <w:tcW w:w="1278" w:type="dxa"/>
          </w:tcPr>
          <w:p w14:paraId="2127B7AA" w14:textId="77777777" w:rsidR="00A3066C" w:rsidRDefault="00A3066C">
            <w:pPr>
              <w:pStyle w:val="TableParagraph"/>
              <w:rPr>
                <w:rFonts w:ascii="Times New Roman"/>
                <w:sz w:val="2"/>
              </w:rPr>
            </w:pPr>
          </w:p>
        </w:tc>
      </w:tr>
      <w:tr w:rsidR="00A3066C" w14:paraId="2127B7B8" w14:textId="77777777">
        <w:trPr>
          <w:trHeight w:val="282"/>
        </w:trPr>
        <w:tc>
          <w:tcPr>
            <w:tcW w:w="6389" w:type="dxa"/>
          </w:tcPr>
          <w:p w14:paraId="2127B7AC" w14:textId="1F35A9E5" w:rsidR="00A3066C" w:rsidRDefault="000A1F0C">
            <w:pPr>
              <w:pStyle w:val="TableParagraph"/>
              <w:spacing w:line="262" w:lineRule="exact"/>
              <w:ind w:left="42"/>
              <w:rPr>
                <w:b/>
                <w:sz w:val="24"/>
              </w:rPr>
            </w:pPr>
            <w:del w:id="158" w:author="Taylor, Christine [HHS]" w:date="2025-07-18T13:57:00Z" w16du:dateUtc="2025-07-18T18:57:00Z">
              <w:r w:rsidDel="00A4439B">
                <w:rPr>
                  <w:b/>
                  <w:sz w:val="24"/>
                </w:rPr>
                <w:delText>Admin/Support</w:delText>
              </w:r>
              <w:r w:rsidDel="00A4439B">
                <w:rPr>
                  <w:b/>
                  <w:spacing w:val="-12"/>
                  <w:sz w:val="24"/>
                </w:rPr>
                <w:delText xml:space="preserve"> </w:delText>
              </w:r>
              <w:r w:rsidDel="00A4439B">
                <w:rPr>
                  <w:b/>
                  <w:spacing w:val="-4"/>
                  <w:sz w:val="24"/>
                </w:rPr>
                <w:delText>Limit</w:delText>
              </w:r>
            </w:del>
          </w:p>
        </w:tc>
        <w:tc>
          <w:tcPr>
            <w:tcW w:w="1170" w:type="dxa"/>
            <w:tcBorders>
              <w:right w:val="nil"/>
            </w:tcBorders>
          </w:tcPr>
          <w:p w14:paraId="2127B7AD" w14:textId="3903B630" w:rsidR="00A3066C" w:rsidRDefault="000A1F0C">
            <w:pPr>
              <w:pStyle w:val="TableParagraph"/>
              <w:spacing w:before="28"/>
              <w:ind w:left="18" w:right="29"/>
              <w:jc w:val="center"/>
              <w:rPr>
                <w:b/>
                <w:sz w:val="20"/>
              </w:rPr>
            </w:pPr>
            <w:del w:id="159" w:author="Taylor, Christine [HHS]" w:date="2025-07-18T13:57:00Z" w16du:dateUtc="2025-07-18T18:57:00Z">
              <w:r w:rsidDel="00A4439B">
                <w:rPr>
                  <w:b/>
                  <w:spacing w:val="-5"/>
                  <w:sz w:val="20"/>
                </w:rPr>
                <w:delText>15%</w:delText>
              </w:r>
            </w:del>
          </w:p>
        </w:tc>
        <w:tc>
          <w:tcPr>
            <w:tcW w:w="1068" w:type="dxa"/>
            <w:tcBorders>
              <w:left w:val="nil"/>
            </w:tcBorders>
          </w:tcPr>
          <w:p w14:paraId="2127B7AE" w14:textId="4B9F4AC1" w:rsidR="00A3066C" w:rsidRDefault="000A1F0C">
            <w:pPr>
              <w:pStyle w:val="TableParagraph"/>
              <w:spacing w:before="28"/>
              <w:ind w:left="25" w:right="21"/>
              <w:jc w:val="center"/>
              <w:rPr>
                <w:b/>
                <w:sz w:val="20"/>
              </w:rPr>
            </w:pPr>
            <w:del w:id="160" w:author="Taylor, Christine [HHS]" w:date="2025-07-18T13:57:00Z" w16du:dateUtc="2025-07-18T18:57:00Z">
              <w:r w:rsidDel="00A4439B">
                <w:rPr>
                  <w:b/>
                  <w:spacing w:val="-5"/>
                  <w:sz w:val="20"/>
                </w:rPr>
                <w:delText>15%</w:delText>
              </w:r>
            </w:del>
          </w:p>
        </w:tc>
        <w:tc>
          <w:tcPr>
            <w:tcW w:w="97" w:type="dxa"/>
          </w:tcPr>
          <w:p w14:paraId="2127B7AF" w14:textId="77777777" w:rsidR="00A3066C" w:rsidRDefault="00A3066C">
            <w:pPr>
              <w:pStyle w:val="TableParagraph"/>
              <w:rPr>
                <w:rFonts w:ascii="Times New Roman"/>
                <w:sz w:val="18"/>
              </w:rPr>
            </w:pPr>
          </w:p>
        </w:tc>
        <w:tc>
          <w:tcPr>
            <w:tcW w:w="1287" w:type="dxa"/>
            <w:tcBorders>
              <w:right w:val="nil"/>
            </w:tcBorders>
          </w:tcPr>
          <w:p w14:paraId="2127B7B0" w14:textId="721C8821" w:rsidR="00A3066C" w:rsidRDefault="000A1F0C">
            <w:pPr>
              <w:pStyle w:val="TableParagraph"/>
              <w:spacing w:before="28"/>
              <w:ind w:left="371"/>
              <w:rPr>
                <w:b/>
                <w:sz w:val="20"/>
              </w:rPr>
            </w:pPr>
            <w:del w:id="161" w:author="Taylor, Christine [HHS]" w:date="2025-07-18T13:57:00Z" w16du:dateUtc="2025-07-18T18:57:00Z">
              <w:r w:rsidDel="00A4439B">
                <w:rPr>
                  <w:b/>
                  <w:spacing w:val="-5"/>
                  <w:sz w:val="20"/>
                </w:rPr>
                <w:delText>15%</w:delText>
              </w:r>
            </w:del>
          </w:p>
        </w:tc>
        <w:tc>
          <w:tcPr>
            <w:tcW w:w="952" w:type="dxa"/>
            <w:tcBorders>
              <w:left w:val="nil"/>
            </w:tcBorders>
          </w:tcPr>
          <w:p w14:paraId="2127B7B1" w14:textId="097F423B" w:rsidR="00A3066C" w:rsidRDefault="000A1F0C">
            <w:pPr>
              <w:pStyle w:val="TableParagraph"/>
              <w:spacing w:before="28"/>
              <w:ind w:right="115"/>
              <w:jc w:val="center"/>
              <w:rPr>
                <w:b/>
                <w:sz w:val="20"/>
              </w:rPr>
            </w:pPr>
            <w:del w:id="162" w:author="Taylor, Christine [HHS]" w:date="2025-07-18T13:57:00Z" w16du:dateUtc="2025-07-18T18:57:00Z">
              <w:r w:rsidDel="00A4439B">
                <w:rPr>
                  <w:b/>
                  <w:spacing w:val="-5"/>
                  <w:sz w:val="20"/>
                </w:rPr>
                <w:delText>15%</w:delText>
              </w:r>
            </w:del>
          </w:p>
        </w:tc>
        <w:tc>
          <w:tcPr>
            <w:tcW w:w="97" w:type="dxa"/>
          </w:tcPr>
          <w:p w14:paraId="2127B7B2" w14:textId="77777777" w:rsidR="00A3066C" w:rsidRDefault="00A3066C">
            <w:pPr>
              <w:pStyle w:val="TableParagraph"/>
              <w:rPr>
                <w:rFonts w:ascii="Times New Roman"/>
                <w:sz w:val="18"/>
              </w:rPr>
            </w:pPr>
          </w:p>
        </w:tc>
        <w:tc>
          <w:tcPr>
            <w:tcW w:w="1119" w:type="dxa"/>
          </w:tcPr>
          <w:p w14:paraId="2127B7B3" w14:textId="30856BA4" w:rsidR="00A3066C" w:rsidRDefault="000A1F0C">
            <w:pPr>
              <w:pStyle w:val="TableParagraph"/>
              <w:spacing w:before="28"/>
              <w:ind w:left="36"/>
              <w:jc w:val="center"/>
              <w:rPr>
                <w:b/>
                <w:sz w:val="20"/>
              </w:rPr>
            </w:pPr>
            <w:del w:id="163" w:author="Taylor, Christine [HHS]" w:date="2025-07-18T13:57:00Z" w16du:dateUtc="2025-07-18T18:57:00Z">
              <w:r w:rsidDel="00A4439B">
                <w:rPr>
                  <w:b/>
                  <w:spacing w:val="-5"/>
                  <w:sz w:val="20"/>
                </w:rPr>
                <w:delText>15%</w:delText>
              </w:r>
            </w:del>
          </w:p>
        </w:tc>
        <w:tc>
          <w:tcPr>
            <w:tcW w:w="97" w:type="dxa"/>
          </w:tcPr>
          <w:p w14:paraId="2127B7B4" w14:textId="77777777" w:rsidR="00A3066C" w:rsidRDefault="00A3066C">
            <w:pPr>
              <w:pStyle w:val="TableParagraph"/>
              <w:rPr>
                <w:rFonts w:ascii="Times New Roman"/>
                <w:sz w:val="18"/>
              </w:rPr>
            </w:pPr>
          </w:p>
        </w:tc>
        <w:tc>
          <w:tcPr>
            <w:tcW w:w="1263" w:type="dxa"/>
          </w:tcPr>
          <w:p w14:paraId="2127B7B5" w14:textId="090218FE" w:rsidR="00A3066C" w:rsidRDefault="000A1F0C">
            <w:pPr>
              <w:pStyle w:val="TableParagraph"/>
              <w:spacing w:before="28"/>
              <w:ind w:left="24" w:right="7"/>
              <w:jc w:val="center"/>
              <w:rPr>
                <w:b/>
                <w:sz w:val="20"/>
              </w:rPr>
            </w:pPr>
            <w:del w:id="164" w:author="Taylor, Christine [HHS]" w:date="2025-07-18T13:57:00Z" w16du:dateUtc="2025-07-18T18:57:00Z">
              <w:r w:rsidDel="00A4439B">
                <w:rPr>
                  <w:b/>
                  <w:sz w:val="20"/>
                </w:rPr>
                <w:delText>by</w:delText>
              </w:r>
              <w:r w:rsidDel="00A4439B">
                <w:rPr>
                  <w:b/>
                  <w:spacing w:val="1"/>
                  <w:sz w:val="20"/>
                </w:rPr>
                <w:delText xml:space="preserve"> </w:delText>
              </w:r>
              <w:r w:rsidDel="00A4439B">
                <w:rPr>
                  <w:b/>
                  <w:spacing w:val="-2"/>
                  <w:sz w:val="20"/>
                </w:rPr>
                <w:delText>contract</w:delText>
              </w:r>
            </w:del>
          </w:p>
        </w:tc>
        <w:tc>
          <w:tcPr>
            <w:tcW w:w="97" w:type="dxa"/>
          </w:tcPr>
          <w:p w14:paraId="2127B7B6" w14:textId="77777777" w:rsidR="00A3066C" w:rsidRDefault="00A3066C">
            <w:pPr>
              <w:pStyle w:val="TableParagraph"/>
              <w:rPr>
                <w:rFonts w:ascii="Times New Roman"/>
                <w:sz w:val="18"/>
              </w:rPr>
            </w:pPr>
          </w:p>
        </w:tc>
        <w:tc>
          <w:tcPr>
            <w:tcW w:w="1278" w:type="dxa"/>
          </w:tcPr>
          <w:p w14:paraId="2127B7B7" w14:textId="2FFA9C66" w:rsidR="00A3066C" w:rsidRDefault="000A1F0C">
            <w:pPr>
              <w:pStyle w:val="TableParagraph"/>
              <w:spacing w:before="28"/>
              <w:ind w:left="20" w:right="2"/>
              <w:jc w:val="center"/>
              <w:rPr>
                <w:b/>
                <w:sz w:val="20"/>
              </w:rPr>
            </w:pPr>
            <w:del w:id="165" w:author="Taylor, Christine [HHS]" w:date="2025-07-18T13:57:00Z" w16du:dateUtc="2025-07-18T18:57:00Z">
              <w:r w:rsidDel="00A4439B">
                <w:rPr>
                  <w:b/>
                  <w:sz w:val="20"/>
                </w:rPr>
                <w:delText>by</w:delText>
              </w:r>
              <w:r w:rsidDel="00A4439B">
                <w:rPr>
                  <w:b/>
                  <w:spacing w:val="1"/>
                  <w:sz w:val="20"/>
                </w:rPr>
                <w:delText xml:space="preserve"> </w:delText>
              </w:r>
              <w:r w:rsidDel="00A4439B">
                <w:rPr>
                  <w:b/>
                  <w:spacing w:val="-2"/>
                  <w:sz w:val="20"/>
                </w:rPr>
                <w:delText>contract</w:delText>
              </w:r>
            </w:del>
          </w:p>
        </w:tc>
      </w:tr>
    </w:tbl>
    <w:p w14:paraId="2127B7B9" w14:textId="77777777" w:rsidR="00A3066C" w:rsidRDefault="00A3066C">
      <w:pPr>
        <w:pStyle w:val="TableParagraph"/>
        <w:jc w:val="center"/>
        <w:rPr>
          <w:b/>
          <w:sz w:val="20"/>
        </w:rPr>
        <w:sectPr w:rsidR="00A3066C">
          <w:pgSz w:w="15840" w:h="12240" w:orient="landscape"/>
          <w:pgMar w:top="1060" w:right="360" w:bottom="740" w:left="0" w:header="0" w:footer="551" w:gutter="0"/>
          <w:cols w:space="720"/>
        </w:sectPr>
      </w:pPr>
    </w:p>
    <w:tbl>
      <w:tblPr>
        <w:tblW w:w="0" w:type="auto"/>
        <w:tblInd w:w="3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9"/>
        <w:gridCol w:w="1170"/>
        <w:gridCol w:w="1068"/>
        <w:gridCol w:w="97"/>
        <w:gridCol w:w="1287"/>
        <w:gridCol w:w="952"/>
        <w:gridCol w:w="97"/>
        <w:gridCol w:w="1119"/>
        <w:gridCol w:w="97"/>
        <w:gridCol w:w="1263"/>
        <w:gridCol w:w="97"/>
        <w:gridCol w:w="1278"/>
      </w:tblGrid>
      <w:tr w:rsidR="00A3066C" w14:paraId="2127B7C5" w14:textId="77777777">
        <w:trPr>
          <w:trHeight w:val="469"/>
        </w:trPr>
        <w:tc>
          <w:tcPr>
            <w:tcW w:w="6389" w:type="dxa"/>
            <w:vMerge w:val="restart"/>
            <w:tcBorders>
              <w:top w:val="nil"/>
              <w:left w:val="nil"/>
            </w:tcBorders>
            <w:shd w:val="clear" w:color="auto" w:fill="FFFF00"/>
          </w:tcPr>
          <w:p w14:paraId="2127B7BA" w14:textId="77777777" w:rsidR="00A3066C" w:rsidRDefault="000A1F0C">
            <w:pPr>
              <w:pStyle w:val="TableParagraph"/>
              <w:spacing w:before="119"/>
              <w:ind w:right="50"/>
              <w:jc w:val="center"/>
              <w:rPr>
                <w:b/>
                <w:sz w:val="20"/>
              </w:rPr>
            </w:pPr>
            <w:r>
              <w:rPr>
                <w:b/>
                <w:spacing w:val="-2"/>
                <w:sz w:val="20"/>
              </w:rPr>
              <w:lastRenderedPageBreak/>
              <w:t>MEASURE</w:t>
            </w:r>
          </w:p>
        </w:tc>
        <w:tc>
          <w:tcPr>
            <w:tcW w:w="2238" w:type="dxa"/>
            <w:gridSpan w:val="2"/>
            <w:tcBorders>
              <w:bottom w:val="nil"/>
            </w:tcBorders>
            <w:shd w:val="clear" w:color="auto" w:fill="FFFF00"/>
          </w:tcPr>
          <w:p w14:paraId="2127B7BB" w14:textId="77777777" w:rsidR="00A3066C" w:rsidRDefault="000A1F0C">
            <w:pPr>
              <w:pStyle w:val="TableParagraph"/>
              <w:spacing w:before="119"/>
              <w:ind w:left="33"/>
              <w:jc w:val="center"/>
              <w:rPr>
                <w:b/>
                <w:sz w:val="20"/>
              </w:rPr>
            </w:pPr>
            <w:r>
              <w:rPr>
                <w:b/>
                <w:spacing w:val="-5"/>
                <w:sz w:val="20"/>
              </w:rPr>
              <w:t>MEC</w:t>
            </w:r>
          </w:p>
        </w:tc>
        <w:tc>
          <w:tcPr>
            <w:tcW w:w="97" w:type="dxa"/>
            <w:vMerge w:val="restart"/>
            <w:tcBorders>
              <w:top w:val="nil"/>
            </w:tcBorders>
            <w:shd w:val="clear" w:color="auto" w:fill="FFFF00"/>
          </w:tcPr>
          <w:p w14:paraId="2127B7BC" w14:textId="77777777" w:rsidR="00A3066C" w:rsidRDefault="00A3066C">
            <w:pPr>
              <w:pStyle w:val="TableParagraph"/>
              <w:rPr>
                <w:rFonts w:ascii="Times New Roman"/>
                <w:sz w:val="20"/>
              </w:rPr>
            </w:pPr>
          </w:p>
        </w:tc>
        <w:tc>
          <w:tcPr>
            <w:tcW w:w="1287" w:type="dxa"/>
            <w:tcBorders>
              <w:bottom w:val="nil"/>
              <w:right w:val="nil"/>
            </w:tcBorders>
            <w:shd w:val="clear" w:color="auto" w:fill="FFFF00"/>
          </w:tcPr>
          <w:p w14:paraId="2127B7BD" w14:textId="77777777" w:rsidR="00A3066C" w:rsidRDefault="000A1F0C">
            <w:pPr>
              <w:pStyle w:val="TableParagraph"/>
              <w:spacing w:before="119"/>
              <w:ind w:right="-15"/>
              <w:jc w:val="right"/>
              <w:rPr>
                <w:b/>
                <w:sz w:val="20"/>
              </w:rPr>
            </w:pPr>
            <w:r>
              <w:rPr>
                <w:b/>
                <w:spacing w:val="-5"/>
                <w:sz w:val="20"/>
              </w:rPr>
              <w:t>IPL</w:t>
            </w:r>
          </w:p>
        </w:tc>
        <w:tc>
          <w:tcPr>
            <w:tcW w:w="952" w:type="dxa"/>
            <w:tcBorders>
              <w:left w:val="nil"/>
              <w:bottom w:val="nil"/>
            </w:tcBorders>
            <w:shd w:val="clear" w:color="auto" w:fill="FFFF00"/>
          </w:tcPr>
          <w:p w14:paraId="2127B7BE" w14:textId="77777777" w:rsidR="00A3066C" w:rsidRDefault="00A3066C">
            <w:pPr>
              <w:pStyle w:val="TableParagraph"/>
              <w:rPr>
                <w:rFonts w:ascii="Times New Roman"/>
                <w:sz w:val="20"/>
              </w:rPr>
            </w:pPr>
          </w:p>
        </w:tc>
        <w:tc>
          <w:tcPr>
            <w:tcW w:w="97" w:type="dxa"/>
            <w:vMerge w:val="restart"/>
            <w:tcBorders>
              <w:top w:val="nil"/>
            </w:tcBorders>
            <w:shd w:val="clear" w:color="auto" w:fill="FFFF00"/>
          </w:tcPr>
          <w:p w14:paraId="2127B7BF" w14:textId="77777777" w:rsidR="00A3066C" w:rsidRDefault="00A3066C">
            <w:pPr>
              <w:pStyle w:val="TableParagraph"/>
              <w:rPr>
                <w:rFonts w:ascii="Times New Roman"/>
                <w:sz w:val="20"/>
              </w:rPr>
            </w:pPr>
          </w:p>
        </w:tc>
        <w:tc>
          <w:tcPr>
            <w:tcW w:w="1119" w:type="dxa"/>
            <w:tcBorders>
              <w:bottom w:val="nil"/>
            </w:tcBorders>
            <w:shd w:val="clear" w:color="auto" w:fill="FFFF00"/>
          </w:tcPr>
          <w:p w14:paraId="2127B7C0" w14:textId="77777777" w:rsidR="00A3066C" w:rsidRDefault="000A1F0C">
            <w:pPr>
              <w:pStyle w:val="TableParagraph"/>
              <w:spacing w:before="129"/>
              <w:ind w:left="349"/>
              <w:rPr>
                <w:b/>
                <w:sz w:val="20"/>
              </w:rPr>
            </w:pPr>
            <w:r>
              <w:rPr>
                <w:b/>
                <w:spacing w:val="-5"/>
                <w:sz w:val="20"/>
              </w:rPr>
              <w:t>BHE</w:t>
            </w:r>
          </w:p>
        </w:tc>
        <w:tc>
          <w:tcPr>
            <w:tcW w:w="97" w:type="dxa"/>
            <w:vMerge w:val="restart"/>
            <w:tcBorders>
              <w:top w:val="nil"/>
            </w:tcBorders>
            <w:shd w:val="clear" w:color="auto" w:fill="FFFF00"/>
          </w:tcPr>
          <w:p w14:paraId="2127B7C1" w14:textId="77777777" w:rsidR="00A3066C" w:rsidRDefault="00A3066C">
            <w:pPr>
              <w:pStyle w:val="TableParagraph"/>
              <w:rPr>
                <w:rFonts w:ascii="Times New Roman"/>
                <w:sz w:val="20"/>
              </w:rPr>
            </w:pPr>
          </w:p>
        </w:tc>
        <w:tc>
          <w:tcPr>
            <w:tcW w:w="1263" w:type="dxa"/>
            <w:vMerge w:val="restart"/>
            <w:shd w:val="clear" w:color="auto" w:fill="FFFF00"/>
          </w:tcPr>
          <w:p w14:paraId="2127B7C2" w14:textId="5FE8718F" w:rsidR="00A3066C" w:rsidRDefault="000A1F0C">
            <w:pPr>
              <w:pStyle w:val="TableParagraph"/>
              <w:spacing w:before="4" w:line="271" w:lineRule="auto"/>
              <w:ind w:left="462" w:hanging="365"/>
              <w:rPr>
                <w:b/>
                <w:sz w:val="20"/>
              </w:rPr>
            </w:pPr>
            <w:r>
              <w:rPr>
                <w:b/>
                <w:sz w:val="20"/>
              </w:rPr>
              <w:t>DOE/</w:t>
            </w:r>
            <w:r>
              <w:rPr>
                <w:b/>
                <w:spacing w:val="-14"/>
                <w:sz w:val="20"/>
              </w:rPr>
              <w:t xml:space="preserve"> </w:t>
            </w:r>
            <w:del w:id="166" w:author="Taylor, Christine [HHS]" w:date="2025-07-22T18:09:00Z" w16du:dateUtc="2025-07-22T23:09:00Z">
              <w:r w:rsidDel="00F05A78">
                <w:rPr>
                  <w:b/>
                  <w:sz w:val="20"/>
                </w:rPr>
                <w:delText xml:space="preserve">DOE- </w:delText>
              </w:r>
              <w:r w:rsidDel="00F05A78">
                <w:rPr>
                  <w:b/>
                  <w:spacing w:val="-4"/>
                  <w:sz w:val="20"/>
                </w:rPr>
                <w:delText>BIL</w:delText>
              </w:r>
            </w:del>
            <w:ins w:id="167" w:author="Taylor, Christine [HHS]" w:date="2025-07-22T18:09:00Z" w16du:dateUtc="2025-07-22T23:09:00Z">
              <w:r w:rsidR="00F05A78">
                <w:rPr>
                  <w:b/>
                  <w:sz w:val="20"/>
                </w:rPr>
                <w:t>IIJ</w:t>
              </w:r>
            </w:ins>
            <w:ins w:id="168" w:author="Taylor, Christine [HHS]" w:date="2025-07-22T18:10:00Z" w16du:dateUtc="2025-07-22T23:10:00Z">
              <w:r w:rsidR="00F05A78">
                <w:rPr>
                  <w:b/>
                  <w:sz w:val="20"/>
                </w:rPr>
                <w:t>A</w:t>
              </w:r>
            </w:ins>
          </w:p>
        </w:tc>
        <w:tc>
          <w:tcPr>
            <w:tcW w:w="97" w:type="dxa"/>
            <w:vMerge w:val="restart"/>
            <w:tcBorders>
              <w:top w:val="nil"/>
            </w:tcBorders>
            <w:shd w:val="clear" w:color="auto" w:fill="FFFF00"/>
          </w:tcPr>
          <w:p w14:paraId="2127B7C3" w14:textId="77777777" w:rsidR="00A3066C" w:rsidRDefault="00A3066C">
            <w:pPr>
              <w:pStyle w:val="TableParagraph"/>
              <w:rPr>
                <w:rFonts w:ascii="Times New Roman"/>
                <w:sz w:val="20"/>
              </w:rPr>
            </w:pPr>
          </w:p>
        </w:tc>
        <w:tc>
          <w:tcPr>
            <w:tcW w:w="1278" w:type="dxa"/>
            <w:vMerge w:val="restart"/>
            <w:shd w:val="clear" w:color="auto" w:fill="FFFF00"/>
          </w:tcPr>
          <w:p w14:paraId="2127B7C4" w14:textId="77777777" w:rsidR="00A3066C" w:rsidRDefault="000A1F0C">
            <w:pPr>
              <w:pStyle w:val="TableParagraph"/>
              <w:spacing w:before="4" w:line="271" w:lineRule="auto"/>
              <w:ind w:left="197" w:right="194" w:firstLine="129"/>
              <w:rPr>
                <w:b/>
                <w:sz w:val="20"/>
              </w:rPr>
            </w:pPr>
            <w:r>
              <w:rPr>
                <w:b/>
                <w:spacing w:val="-2"/>
                <w:sz w:val="20"/>
              </w:rPr>
              <w:t>HEAP/ HEAP-3E</w:t>
            </w:r>
          </w:p>
        </w:tc>
      </w:tr>
      <w:tr w:rsidR="00A3066C" w14:paraId="2127B7D7" w14:textId="77777777">
        <w:trPr>
          <w:trHeight w:val="728"/>
        </w:trPr>
        <w:tc>
          <w:tcPr>
            <w:tcW w:w="6389" w:type="dxa"/>
            <w:vMerge/>
            <w:tcBorders>
              <w:top w:val="nil"/>
              <w:left w:val="nil"/>
            </w:tcBorders>
            <w:shd w:val="clear" w:color="auto" w:fill="FFFF00"/>
          </w:tcPr>
          <w:p w14:paraId="2127B7C6" w14:textId="77777777" w:rsidR="00A3066C" w:rsidRDefault="00A3066C">
            <w:pPr>
              <w:rPr>
                <w:sz w:val="2"/>
                <w:szCs w:val="2"/>
              </w:rPr>
            </w:pPr>
          </w:p>
        </w:tc>
        <w:tc>
          <w:tcPr>
            <w:tcW w:w="1170" w:type="dxa"/>
            <w:tcBorders>
              <w:top w:val="nil"/>
              <w:right w:val="nil"/>
            </w:tcBorders>
            <w:shd w:val="clear" w:color="auto" w:fill="FFFF00"/>
          </w:tcPr>
          <w:p w14:paraId="2127B7C7" w14:textId="77777777" w:rsidR="00A3066C" w:rsidRDefault="00A3066C">
            <w:pPr>
              <w:pStyle w:val="TableParagraph"/>
              <w:spacing w:before="110"/>
              <w:rPr>
                <w:b/>
                <w:sz w:val="16"/>
              </w:rPr>
            </w:pPr>
          </w:p>
          <w:p w14:paraId="2127B7C8" w14:textId="77777777" w:rsidR="00A3066C" w:rsidRDefault="000A1F0C">
            <w:pPr>
              <w:pStyle w:val="TableParagraph"/>
              <w:spacing w:line="200" w:lineRule="atLeast"/>
              <w:ind w:left="373" w:hanging="312"/>
              <w:rPr>
                <w:b/>
                <w:sz w:val="16"/>
              </w:rPr>
            </w:pPr>
            <w:r>
              <w:rPr>
                <w:b/>
                <w:spacing w:val="-2"/>
                <w:sz w:val="16"/>
              </w:rPr>
              <w:t>P19</w:t>
            </w:r>
            <w:r>
              <w:rPr>
                <w:b/>
                <w:spacing w:val="-10"/>
                <w:sz w:val="16"/>
              </w:rPr>
              <w:t xml:space="preserve"> </w:t>
            </w:r>
            <w:r>
              <w:rPr>
                <w:b/>
                <w:spacing w:val="-2"/>
                <w:sz w:val="16"/>
              </w:rPr>
              <w:t>-</w:t>
            </w:r>
            <w:r>
              <w:rPr>
                <w:b/>
                <w:spacing w:val="-9"/>
                <w:sz w:val="16"/>
              </w:rPr>
              <w:t xml:space="preserve"> </w:t>
            </w:r>
            <w:r>
              <w:rPr>
                <w:b/>
                <w:spacing w:val="-2"/>
                <w:sz w:val="16"/>
              </w:rPr>
              <w:t>primary (gas)</w:t>
            </w:r>
          </w:p>
        </w:tc>
        <w:tc>
          <w:tcPr>
            <w:tcW w:w="1068" w:type="dxa"/>
            <w:tcBorders>
              <w:top w:val="nil"/>
              <w:left w:val="nil"/>
            </w:tcBorders>
            <w:shd w:val="clear" w:color="auto" w:fill="FFFF00"/>
          </w:tcPr>
          <w:p w14:paraId="2127B7C9" w14:textId="77777777" w:rsidR="00A3066C" w:rsidRDefault="000A1F0C">
            <w:pPr>
              <w:pStyle w:val="TableParagraph"/>
              <w:spacing w:before="104"/>
              <w:ind w:left="4" w:right="21"/>
              <w:jc w:val="center"/>
              <w:rPr>
                <w:b/>
                <w:sz w:val="16"/>
              </w:rPr>
            </w:pPr>
            <w:r>
              <w:rPr>
                <w:b/>
                <w:sz w:val="16"/>
              </w:rPr>
              <w:t>S19</w:t>
            </w:r>
            <w:r>
              <w:rPr>
                <w:b/>
                <w:spacing w:val="-9"/>
                <w:sz w:val="16"/>
              </w:rPr>
              <w:t xml:space="preserve"> </w:t>
            </w:r>
            <w:r>
              <w:rPr>
                <w:b/>
                <w:spacing w:val="-10"/>
                <w:sz w:val="16"/>
              </w:rPr>
              <w:t>-</w:t>
            </w:r>
          </w:p>
          <w:p w14:paraId="2127B7CA" w14:textId="77777777" w:rsidR="00A3066C" w:rsidRDefault="000A1F0C">
            <w:pPr>
              <w:pStyle w:val="TableParagraph"/>
              <w:spacing w:before="6" w:line="200" w:lineRule="atLeast"/>
              <w:ind w:left="4" w:right="25"/>
              <w:jc w:val="center"/>
              <w:rPr>
                <w:b/>
                <w:sz w:val="16"/>
              </w:rPr>
            </w:pPr>
            <w:r>
              <w:rPr>
                <w:b/>
                <w:spacing w:val="-4"/>
                <w:sz w:val="16"/>
              </w:rPr>
              <w:t xml:space="preserve">secondary </w:t>
            </w:r>
            <w:r>
              <w:rPr>
                <w:b/>
                <w:spacing w:val="-2"/>
                <w:sz w:val="16"/>
              </w:rPr>
              <w:t>(elec)</w:t>
            </w:r>
          </w:p>
        </w:tc>
        <w:tc>
          <w:tcPr>
            <w:tcW w:w="97" w:type="dxa"/>
            <w:vMerge/>
            <w:tcBorders>
              <w:top w:val="nil"/>
            </w:tcBorders>
            <w:shd w:val="clear" w:color="auto" w:fill="FFFF00"/>
          </w:tcPr>
          <w:p w14:paraId="2127B7CB" w14:textId="77777777" w:rsidR="00A3066C" w:rsidRDefault="00A3066C">
            <w:pPr>
              <w:rPr>
                <w:sz w:val="2"/>
                <w:szCs w:val="2"/>
              </w:rPr>
            </w:pPr>
          </w:p>
        </w:tc>
        <w:tc>
          <w:tcPr>
            <w:tcW w:w="1287" w:type="dxa"/>
            <w:tcBorders>
              <w:top w:val="nil"/>
              <w:right w:val="nil"/>
            </w:tcBorders>
            <w:shd w:val="clear" w:color="auto" w:fill="FFFF00"/>
          </w:tcPr>
          <w:p w14:paraId="2127B7CC" w14:textId="77777777" w:rsidR="00A3066C" w:rsidRDefault="00A3066C">
            <w:pPr>
              <w:pStyle w:val="TableParagraph"/>
              <w:spacing w:before="110"/>
              <w:rPr>
                <w:b/>
                <w:sz w:val="16"/>
              </w:rPr>
            </w:pPr>
          </w:p>
          <w:p w14:paraId="2127B7CD" w14:textId="77777777" w:rsidR="00A3066C" w:rsidRDefault="000A1F0C">
            <w:pPr>
              <w:pStyle w:val="TableParagraph"/>
              <w:spacing w:line="200" w:lineRule="atLeast"/>
              <w:ind w:left="371" w:hanging="313"/>
              <w:rPr>
                <w:b/>
                <w:sz w:val="16"/>
              </w:rPr>
            </w:pPr>
            <w:r>
              <w:rPr>
                <w:b/>
                <w:spacing w:val="-2"/>
                <w:sz w:val="16"/>
              </w:rPr>
              <w:t>P12</w:t>
            </w:r>
            <w:r>
              <w:rPr>
                <w:b/>
                <w:spacing w:val="-10"/>
                <w:sz w:val="16"/>
              </w:rPr>
              <w:t xml:space="preserve"> </w:t>
            </w:r>
            <w:r>
              <w:rPr>
                <w:b/>
                <w:spacing w:val="-2"/>
                <w:sz w:val="16"/>
              </w:rPr>
              <w:t>-</w:t>
            </w:r>
            <w:r>
              <w:rPr>
                <w:b/>
                <w:spacing w:val="-9"/>
                <w:sz w:val="16"/>
              </w:rPr>
              <w:t xml:space="preserve"> </w:t>
            </w:r>
            <w:r>
              <w:rPr>
                <w:b/>
                <w:spacing w:val="-2"/>
                <w:sz w:val="16"/>
              </w:rPr>
              <w:t xml:space="preserve">primary </w:t>
            </w:r>
            <w:r>
              <w:rPr>
                <w:b/>
                <w:spacing w:val="-4"/>
                <w:sz w:val="16"/>
              </w:rPr>
              <w:t>(gas)</w:t>
            </w:r>
          </w:p>
        </w:tc>
        <w:tc>
          <w:tcPr>
            <w:tcW w:w="952" w:type="dxa"/>
            <w:tcBorders>
              <w:top w:val="nil"/>
              <w:left w:val="nil"/>
            </w:tcBorders>
            <w:shd w:val="clear" w:color="auto" w:fill="FFFF00"/>
          </w:tcPr>
          <w:p w14:paraId="2127B7CE" w14:textId="77777777" w:rsidR="00A3066C" w:rsidRDefault="000A1F0C">
            <w:pPr>
              <w:pStyle w:val="TableParagraph"/>
              <w:spacing w:before="104"/>
              <w:ind w:left="4" w:right="143"/>
              <w:jc w:val="center"/>
              <w:rPr>
                <w:b/>
                <w:sz w:val="16"/>
              </w:rPr>
            </w:pPr>
            <w:r>
              <w:rPr>
                <w:b/>
                <w:sz w:val="16"/>
              </w:rPr>
              <w:t>S12</w:t>
            </w:r>
            <w:r>
              <w:rPr>
                <w:b/>
                <w:spacing w:val="-9"/>
                <w:sz w:val="16"/>
              </w:rPr>
              <w:t xml:space="preserve"> </w:t>
            </w:r>
            <w:r>
              <w:rPr>
                <w:b/>
                <w:spacing w:val="-10"/>
                <w:sz w:val="16"/>
              </w:rPr>
              <w:t>-</w:t>
            </w:r>
          </w:p>
          <w:p w14:paraId="2127B7CF" w14:textId="77777777" w:rsidR="00A3066C" w:rsidRDefault="000A1F0C">
            <w:pPr>
              <w:pStyle w:val="TableParagraph"/>
              <w:spacing w:before="6" w:line="200" w:lineRule="atLeast"/>
              <w:ind w:right="143"/>
              <w:jc w:val="center"/>
              <w:rPr>
                <w:b/>
                <w:sz w:val="16"/>
              </w:rPr>
            </w:pPr>
            <w:r>
              <w:rPr>
                <w:b/>
                <w:spacing w:val="-4"/>
                <w:sz w:val="16"/>
              </w:rPr>
              <w:t xml:space="preserve">secondary </w:t>
            </w:r>
            <w:r>
              <w:rPr>
                <w:b/>
                <w:spacing w:val="-2"/>
                <w:sz w:val="16"/>
              </w:rPr>
              <w:t>(elec)</w:t>
            </w:r>
          </w:p>
        </w:tc>
        <w:tc>
          <w:tcPr>
            <w:tcW w:w="97" w:type="dxa"/>
            <w:vMerge/>
            <w:tcBorders>
              <w:top w:val="nil"/>
            </w:tcBorders>
            <w:shd w:val="clear" w:color="auto" w:fill="FFFF00"/>
          </w:tcPr>
          <w:p w14:paraId="2127B7D0" w14:textId="77777777" w:rsidR="00A3066C" w:rsidRDefault="00A3066C">
            <w:pPr>
              <w:rPr>
                <w:sz w:val="2"/>
                <w:szCs w:val="2"/>
              </w:rPr>
            </w:pPr>
          </w:p>
        </w:tc>
        <w:tc>
          <w:tcPr>
            <w:tcW w:w="1119" w:type="dxa"/>
            <w:tcBorders>
              <w:top w:val="nil"/>
            </w:tcBorders>
            <w:shd w:val="clear" w:color="auto" w:fill="FFFF00"/>
          </w:tcPr>
          <w:p w14:paraId="2127B7D1" w14:textId="77777777" w:rsidR="00A3066C" w:rsidRDefault="00A3066C">
            <w:pPr>
              <w:pStyle w:val="TableParagraph"/>
              <w:spacing w:before="110"/>
              <w:rPr>
                <w:b/>
                <w:sz w:val="16"/>
              </w:rPr>
            </w:pPr>
          </w:p>
          <w:p w14:paraId="2127B7D2" w14:textId="77777777" w:rsidR="00A3066C" w:rsidRDefault="000A1F0C">
            <w:pPr>
              <w:pStyle w:val="TableParagraph"/>
              <w:spacing w:line="200" w:lineRule="atLeast"/>
              <w:ind w:left="368" w:hanging="313"/>
              <w:rPr>
                <w:b/>
                <w:sz w:val="16"/>
              </w:rPr>
            </w:pPr>
            <w:r>
              <w:rPr>
                <w:b/>
                <w:spacing w:val="-2"/>
                <w:sz w:val="16"/>
              </w:rPr>
              <w:t>P16</w:t>
            </w:r>
            <w:r>
              <w:rPr>
                <w:b/>
                <w:spacing w:val="-10"/>
                <w:sz w:val="16"/>
              </w:rPr>
              <w:t xml:space="preserve"> </w:t>
            </w:r>
            <w:r>
              <w:rPr>
                <w:b/>
                <w:spacing w:val="-2"/>
                <w:sz w:val="16"/>
              </w:rPr>
              <w:t>-</w:t>
            </w:r>
            <w:r>
              <w:rPr>
                <w:b/>
                <w:spacing w:val="-9"/>
                <w:sz w:val="16"/>
              </w:rPr>
              <w:t xml:space="preserve"> </w:t>
            </w:r>
            <w:r>
              <w:rPr>
                <w:b/>
                <w:spacing w:val="-2"/>
                <w:sz w:val="16"/>
              </w:rPr>
              <w:t xml:space="preserve">primary </w:t>
            </w:r>
            <w:r>
              <w:rPr>
                <w:b/>
                <w:spacing w:val="-4"/>
                <w:sz w:val="16"/>
              </w:rPr>
              <w:t>(gas)</w:t>
            </w:r>
          </w:p>
        </w:tc>
        <w:tc>
          <w:tcPr>
            <w:tcW w:w="97" w:type="dxa"/>
            <w:vMerge/>
            <w:tcBorders>
              <w:top w:val="nil"/>
            </w:tcBorders>
            <w:shd w:val="clear" w:color="auto" w:fill="FFFF00"/>
          </w:tcPr>
          <w:p w14:paraId="2127B7D3" w14:textId="77777777" w:rsidR="00A3066C" w:rsidRDefault="00A3066C">
            <w:pPr>
              <w:rPr>
                <w:sz w:val="2"/>
                <w:szCs w:val="2"/>
              </w:rPr>
            </w:pPr>
          </w:p>
        </w:tc>
        <w:tc>
          <w:tcPr>
            <w:tcW w:w="1263" w:type="dxa"/>
            <w:vMerge/>
            <w:tcBorders>
              <w:top w:val="nil"/>
            </w:tcBorders>
            <w:shd w:val="clear" w:color="auto" w:fill="FFFF00"/>
          </w:tcPr>
          <w:p w14:paraId="2127B7D4" w14:textId="77777777" w:rsidR="00A3066C" w:rsidRDefault="00A3066C">
            <w:pPr>
              <w:rPr>
                <w:sz w:val="2"/>
                <w:szCs w:val="2"/>
              </w:rPr>
            </w:pPr>
          </w:p>
        </w:tc>
        <w:tc>
          <w:tcPr>
            <w:tcW w:w="97" w:type="dxa"/>
            <w:vMerge/>
            <w:tcBorders>
              <w:top w:val="nil"/>
            </w:tcBorders>
            <w:shd w:val="clear" w:color="auto" w:fill="FFFF00"/>
          </w:tcPr>
          <w:p w14:paraId="2127B7D5" w14:textId="77777777" w:rsidR="00A3066C" w:rsidRDefault="00A3066C">
            <w:pPr>
              <w:rPr>
                <w:sz w:val="2"/>
                <w:szCs w:val="2"/>
              </w:rPr>
            </w:pPr>
          </w:p>
        </w:tc>
        <w:tc>
          <w:tcPr>
            <w:tcW w:w="1278" w:type="dxa"/>
            <w:vMerge/>
            <w:tcBorders>
              <w:top w:val="nil"/>
            </w:tcBorders>
            <w:shd w:val="clear" w:color="auto" w:fill="FFFF00"/>
          </w:tcPr>
          <w:p w14:paraId="2127B7D6" w14:textId="77777777" w:rsidR="00A3066C" w:rsidRDefault="00A3066C">
            <w:pPr>
              <w:rPr>
                <w:sz w:val="2"/>
                <w:szCs w:val="2"/>
              </w:rPr>
            </w:pPr>
          </w:p>
        </w:tc>
      </w:tr>
      <w:tr w:rsidR="00A3066C" w14:paraId="2127B7E4" w14:textId="77777777">
        <w:trPr>
          <w:trHeight w:val="269"/>
        </w:trPr>
        <w:tc>
          <w:tcPr>
            <w:tcW w:w="6389" w:type="dxa"/>
            <w:tcBorders>
              <w:bottom w:val="nil"/>
            </w:tcBorders>
          </w:tcPr>
          <w:p w14:paraId="2127B7D8" w14:textId="77777777" w:rsidR="00A3066C" w:rsidRDefault="000A1F0C">
            <w:pPr>
              <w:pStyle w:val="TableParagraph"/>
              <w:spacing w:line="249" w:lineRule="exact"/>
              <w:ind w:left="42"/>
              <w:rPr>
                <w:b/>
                <w:sz w:val="24"/>
              </w:rPr>
            </w:pPr>
            <w:r>
              <w:rPr>
                <w:b/>
                <w:sz w:val="24"/>
              </w:rPr>
              <w:t>DOE</w:t>
            </w:r>
            <w:r>
              <w:rPr>
                <w:b/>
                <w:spacing w:val="-4"/>
                <w:sz w:val="24"/>
              </w:rPr>
              <w:t xml:space="preserve"> </w:t>
            </w:r>
            <w:r>
              <w:rPr>
                <w:b/>
                <w:sz w:val="24"/>
              </w:rPr>
              <w:t>Weatherization</w:t>
            </w:r>
            <w:r>
              <w:rPr>
                <w:b/>
                <w:spacing w:val="-4"/>
                <w:sz w:val="24"/>
              </w:rPr>
              <w:t xml:space="preserve"> </w:t>
            </w:r>
            <w:r>
              <w:rPr>
                <w:b/>
                <w:sz w:val="24"/>
              </w:rPr>
              <w:t xml:space="preserve">Readiness </w:t>
            </w:r>
            <w:r>
              <w:rPr>
                <w:b/>
                <w:spacing w:val="-4"/>
                <w:sz w:val="24"/>
              </w:rPr>
              <w:t>Funds</w:t>
            </w:r>
          </w:p>
        </w:tc>
        <w:tc>
          <w:tcPr>
            <w:tcW w:w="1170" w:type="dxa"/>
            <w:tcBorders>
              <w:bottom w:val="nil"/>
              <w:right w:val="nil"/>
            </w:tcBorders>
          </w:tcPr>
          <w:p w14:paraId="2127B7D9" w14:textId="77777777" w:rsidR="00A3066C" w:rsidRDefault="000A1F0C">
            <w:pPr>
              <w:pStyle w:val="TableParagraph"/>
              <w:spacing w:before="28" w:line="221" w:lineRule="exact"/>
              <w:ind w:right="29"/>
              <w:jc w:val="center"/>
              <w:rPr>
                <w:b/>
                <w:sz w:val="20"/>
              </w:rPr>
            </w:pPr>
            <w:r>
              <w:rPr>
                <w:b/>
                <w:spacing w:val="-5"/>
                <w:sz w:val="20"/>
              </w:rPr>
              <w:t>No</w:t>
            </w:r>
          </w:p>
        </w:tc>
        <w:tc>
          <w:tcPr>
            <w:tcW w:w="1068" w:type="dxa"/>
            <w:tcBorders>
              <w:left w:val="nil"/>
              <w:bottom w:val="nil"/>
            </w:tcBorders>
          </w:tcPr>
          <w:p w14:paraId="2127B7DA" w14:textId="77777777" w:rsidR="00A3066C" w:rsidRDefault="000A1F0C">
            <w:pPr>
              <w:pStyle w:val="TableParagraph"/>
              <w:spacing w:before="28" w:line="221" w:lineRule="exact"/>
              <w:ind w:left="11" w:right="21"/>
              <w:jc w:val="center"/>
              <w:rPr>
                <w:b/>
                <w:sz w:val="20"/>
              </w:rPr>
            </w:pPr>
            <w:r>
              <w:rPr>
                <w:b/>
                <w:spacing w:val="-5"/>
                <w:sz w:val="20"/>
              </w:rPr>
              <w:t>No</w:t>
            </w:r>
          </w:p>
        </w:tc>
        <w:tc>
          <w:tcPr>
            <w:tcW w:w="97" w:type="dxa"/>
            <w:vMerge w:val="restart"/>
          </w:tcPr>
          <w:p w14:paraId="2127B7DB" w14:textId="77777777" w:rsidR="00A3066C" w:rsidRDefault="00A3066C">
            <w:pPr>
              <w:pStyle w:val="TableParagraph"/>
              <w:rPr>
                <w:rFonts w:ascii="Times New Roman"/>
                <w:sz w:val="20"/>
              </w:rPr>
            </w:pPr>
          </w:p>
        </w:tc>
        <w:tc>
          <w:tcPr>
            <w:tcW w:w="1287" w:type="dxa"/>
            <w:tcBorders>
              <w:bottom w:val="nil"/>
              <w:right w:val="nil"/>
            </w:tcBorders>
          </w:tcPr>
          <w:p w14:paraId="2127B7DC" w14:textId="77777777" w:rsidR="00A3066C" w:rsidRDefault="000A1F0C">
            <w:pPr>
              <w:pStyle w:val="TableParagraph"/>
              <w:spacing w:before="28" w:line="221" w:lineRule="exact"/>
              <w:ind w:left="429"/>
              <w:rPr>
                <w:b/>
                <w:sz w:val="20"/>
              </w:rPr>
            </w:pPr>
            <w:r>
              <w:rPr>
                <w:b/>
                <w:spacing w:val="-5"/>
                <w:sz w:val="20"/>
              </w:rPr>
              <w:t>No</w:t>
            </w:r>
          </w:p>
        </w:tc>
        <w:tc>
          <w:tcPr>
            <w:tcW w:w="952" w:type="dxa"/>
            <w:tcBorders>
              <w:left w:val="nil"/>
              <w:bottom w:val="nil"/>
            </w:tcBorders>
          </w:tcPr>
          <w:p w14:paraId="2127B7DD" w14:textId="77777777" w:rsidR="00A3066C" w:rsidRDefault="000A1F0C">
            <w:pPr>
              <w:pStyle w:val="TableParagraph"/>
              <w:spacing w:before="28" w:line="221" w:lineRule="exact"/>
              <w:ind w:left="270"/>
              <w:rPr>
                <w:b/>
                <w:sz w:val="20"/>
              </w:rPr>
            </w:pPr>
            <w:r>
              <w:rPr>
                <w:b/>
                <w:spacing w:val="-5"/>
                <w:sz w:val="20"/>
              </w:rPr>
              <w:t>No</w:t>
            </w:r>
          </w:p>
        </w:tc>
        <w:tc>
          <w:tcPr>
            <w:tcW w:w="97" w:type="dxa"/>
            <w:vMerge w:val="restart"/>
          </w:tcPr>
          <w:p w14:paraId="2127B7DE" w14:textId="77777777" w:rsidR="00A3066C" w:rsidRDefault="00A3066C">
            <w:pPr>
              <w:pStyle w:val="TableParagraph"/>
              <w:rPr>
                <w:rFonts w:ascii="Times New Roman"/>
                <w:sz w:val="20"/>
              </w:rPr>
            </w:pPr>
          </w:p>
        </w:tc>
        <w:tc>
          <w:tcPr>
            <w:tcW w:w="1119" w:type="dxa"/>
            <w:vMerge w:val="restart"/>
          </w:tcPr>
          <w:p w14:paraId="2127B7DF" w14:textId="77777777" w:rsidR="00A3066C" w:rsidRDefault="000A1F0C">
            <w:pPr>
              <w:pStyle w:val="TableParagraph"/>
              <w:spacing w:before="28"/>
              <w:ind w:left="36" w:right="17"/>
              <w:jc w:val="center"/>
              <w:rPr>
                <w:b/>
                <w:sz w:val="20"/>
              </w:rPr>
            </w:pPr>
            <w:r>
              <w:rPr>
                <w:b/>
                <w:spacing w:val="-5"/>
                <w:sz w:val="20"/>
              </w:rPr>
              <w:t>No</w:t>
            </w:r>
          </w:p>
        </w:tc>
        <w:tc>
          <w:tcPr>
            <w:tcW w:w="97" w:type="dxa"/>
            <w:vMerge w:val="restart"/>
          </w:tcPr>
          <w:p w14:paraId="2127B7E0" w14:textId="77777777" w:rsidR="00A3066C" w:rsidRDefault="00A3066C">
            <w:pPr>
              <w:pStyle w:val="TableParagraph"/>
              <w:rPr>
                <w:rFonts w:ascii="Times New Roman"/>
                <w:sz w:val="20"/>
              </w:rPr>
            </w:pPr>
          </w:p>
        </w:tc>
        <w:tc>
          <w:tcPr>
            <w:tcW w:w="1263" w:type="dxa"/>
            <w:vMerge w:val="restart"/>
          </w:tcPr>
          <w:p w14:paraId="2127B7E1" w14:textId="77777777" w:rsidR="00A3066C" w:rsidRDefault="000A1F0C">
            <w:pPr>
              <w:pStyle w:val="TableParagraph"/>
              <w:spacing w:before="28"/>
              <w:ind w:left="232"/>
              <w:rPr>
                <w:b/>
                <w:sz w:val="20"/>
              </w:rPr>
            </w:pPr>
            <w:r>
              <w:rPr>
                <w:b/>
                <w:spacing w:val="-2"/>
                <w:sz w:val="20"/>
              </w:rPr>
              <w:t>$20,000*</w:t>
            </w:r>
          </w:p>
        </w:tc>
        <w:tc>
          <w:tcPr>
            <w:tcW w:w="97" w:type="dxa"/>
            <w:vMerge w:val="restart"/>
          </w:tcPr>
          <w:p w14:paraId="2127B7E2" w14:textId="77777777" w:rsidR="00A3066C" w:rsidRDefault="00A3066C">
            <w:pPr>
              <w:pStyle w:val="TableParagraph"/>
              <w:rPr>
                <w:rFonts w:ascii="Times New Roman"/>
                <w:sz w:val="20"/>
              </w:rPr>
            </w:pPr>
          </w:p>
        </w:tc>
        <w:tc>
          <w:tcPr>
            <w:tcW w:w="1278" w:type="dxa"/>
            <w:vMerge w:val="restart"/>
          </w:tcPr>
          <w:p w14:paraId="2127B7E3" w14:textId="77777777" w:rsidR="00A3066C" w:rsidRDefault="000A1F0C">
            <w:pPr>
              <w:pStyle w:val="TableParagraph"/>
              <w:spacing w:before="28"/>
              <w:ind w:left="16"/>
              <w:jc w:val="center"/>
              <w:rPr>
                <w:b/>
                <w:sz w:val="20"/>
              </w:rPr>
            </w:pPr>
            <w:r>
              <w:rPr>
                <w:b/>
                <w:spacing w:val="-5"/>
                <w:sz w:val="20"/>
              </w:rPr>
              <w:t>No</w:t>
            </w:r>
          </w:p>
        </w:tc>
      </w:tr>
      <w:tr w:rsidR="00A3066C" w14:paraId="2127B7F1" w14:textId="77777777">
        <w:trPr>
          <w:trHeight w:val="309"/>
        </w:trPr>
        <w:tc>
          <w:tcPr>
            <w:tcW w:w="6389" w:type="dxa"/>
            <w:tcBorders>
              <w:top w:val="nil"/>
              <w:bottom w:val="nil"/>
            </w:tcBorders>
          </w:tcPr>
          <w:p w14:paraId="2127B7E5" w14:textId="77777777" w:rsidR="00A3066C" w:rsidRDefault="000A1F0C">
            <w:pPr>
              <w:pStyle w:val="TableParagraph"/>
              <w:tabs>
                <w:tab w:val="left" w:pos="5980"/>
              </w:tabs>
              <w:spacing w:before="21"/>
              <w:ind w:right="69"/>
              <w:jc w:val="right"/>
              <w:rPr>
                <w:b/>
                <w:i/>
                <w:sz w:val="20"/>
              </w:rPr>
            </w:pPr>
            <w:r>
              <w:rPr>
                <w:b/>
                <w:i/>
                <w:color w:val="000000"/>
                <w:sz w:val="20"/>
                <w:shd w:val="clear" w:color="auto" w:fill="D9D9D9"/>
              </w:rPr>
              <w:t>*</w:t>
            </w:r>
            <w:r>
              <w:rPr>
                <w:b/>
                <w:i/>
                <w:color w:val="000000"/>
                <w:spacing w:val="-3"/>
                <w:sz w:val="20"/>
                <w:shd w:val="clear" w:color="auto" w:fill="D9D9D9"/>
              </w:rPr>
              <w:t xml:space="preserve"> </w:t>
            </w:r>
            <w:r>
              <w:rPr>
                <w:b/>
                <w:i/>
                <w:color w:val="000000"/>
                <w:sz w:val="20"/>
                <w:shd w:val="clear" w:color="auto" w:fill="D9D9D9"/>
              </w:rPr>
              <w:t>Based on</w:t>
            </w:r>
            <w:r>
              <w:rPr>
                <w:b/>
                <w:i/>
                <w:color w:val="000000"/>
                <w:spacing w:val="1"/>
                <w:sz w:val="20"/>
                <w:shd w:val="clear" w:color="auto" w:fill="D9D9D9"/>
              </w:rPr>
              <w:t xml:space="preserve"> </w:t>
            </w:r>
            <w:r>
              <w:rPr>
                <w:b/>
                <w:i/>
                <w:color w:val="000000"/>
                <w:sz w:val="20"/>
                <w:shd w:val="clear" w:color="auto" w:fill="D9D9D9"/>
              </w:rPr>
              <w:t>availability</w:t>
            </w:r>
            <w:r>
              <w:rPr>
                <w:b/>
                <w:i/>
                <w:color w:val="000000"/>
                <w:spacing w:val="-3"/>
                <w:sz w:val="20"/>
                <w:shd w:val="clear" w:color="auto" w:fill="D9D9D9"/>
              </w:rPr>
              <w:t xml:space="preserve"> </w:t>
            </w:r>
            <w:r>
              <w:rPr>
                <w:b/>
                <w:i/>
                <w:color w:val="000000"/>
                <w:sz w:val="20"/>
                <w:shd w:val="clear" w:color="auto" w:fill="D9D9D9"/>
              </w:rPr>
              <w:t xml:space="preserve">of </w:t>
            </w:r>
            <w:r>
              <w:rPr>
                <w:b/>
                <w:i/>
                <w:color w:val="000000"/>
                <w:spacing w:val="-2"/>
                <w:sz w:val="20"/>
                <w:shd w:val="clear" w:color="auto" w:fill="D9D9D9"/>
              </w:rPr>
              <w:t>funds.</w:t>
            </w:r>
            <w:r>
              <w:rPr>
                <w:b/>
                <w:i/>
                <w:color w:val="000000"/>
                <w:sz w:val="20"/>
                <w:shd w:val="clear" w:color="auto" w:fill="D9D9D9"/>
              </w:rPr>
              <w:tab/>
            </w:r>
          </w:p>
        </w:tc>
        <w:tc>
          <w:tcPr>
            <w:tcW w:w="1170" w:type="dxa"/>
            <w:tcBorders>
              <w:top w:val="nil"/>
              <w:bottom w:val="nil"/>
              <w:right w:val="nil"/>
            </w:tcBorders>
          </w:tcPr>
          <w:p w14:paraId="2127B7E6" w14:textId="77777777" w:rsidR="00A3066C" w:rsidRDefault="00A3066C">
            <w:pPr>
              <w:pStyle w:val="TableParagraph"/>
              <w:rPr>
                <w:rFonts w:ascii="Times New Roman"/>
                <w:sz w:val="20"/>
              </w:rPr>
            </w:pPr>
          </w:p>
        </w:tc>
        <w:tc>
          <w:tcPr>
            <w:tcW w:w="1068" w:type="dxa"/>
            <w:tcBorders>
              <w:top w:val="nil"/>
              <w:left w:val="nil"/>
              <w:bottom w:val="nil"/>
            </w:tcBorders>
          </w:tcPr>
          <w:p w14:paraId="2127B7E7" w14:textId="77777777" w:rsidR="00A3066C" w:rsidRDefault="00A3066C">
            <w:pPr>
              <w:pStyle w:val="TableParagraph"/>
              <w:rPr>
                <w:rFonts w:ascii="Times New Roman"/>
                <w:sz w:val="20"/>
              </w:rPr>
            </w:pPr>
          </w:p>
        </w:tc>
        <w:tc>
          <w:tcPr>
            <w:tcW w:w="97" w:type="dxa"/>
            <w:vMerge/>
            <w:tcBorders>
              <w:top w:val="nil"/>
            </w:tcBorders>
          </w:tcPr>
          <w:p w14:paraId="2127B7E8" w14:textId="77777777" w:rsidR="00A3066C" w:rsidRDefault="00A3066C">
            <w:pPr>
              <w:rPr>
                <w:sz w:val="2"/>
                <w:szCs w:val="2"/>
              </w:rPr>
            </w:pPr>
          </w:p>
        </w:tc>
        <w:tc>
          <w:tcPr>
            <w:tcW w:w="1287" w:type="dxa"/>
            <w:tcBorders>
              <w:top w:val="nil"/>
              <w:bottom w:val="nil"/>
              <w:right w:val="nil"/>
            </w:tcBorders>
          </w:tcPr>
          <w:p w14:paraId="2127B7E9" w14:textId="77777777" w:rsidR="00A3066C" w:rsidRDefault="00A3066C">
            <w:pPr>
              <w:pStyle w:val="TableParagraph"/>
              <w:rPr>
                <w:rFonts w:ascii="Times New Roman"/>
                <w:sz w:val="20"/>
              </w:rPr>
            </w:pPr>
          </w:p>
        </w:tc>
        <w:tc>
          <w:tcPr>
            <w:tcW w:w="952" w:type="dxa"/>
            <w:tcBorders>
              <w:top w:val="nil"/>
              <w:left w:val="nil"/>
              <w:bottom w:val="nil"/>
            </w:tcBorders>
          </w:tcPr>
          <w:p w14:paraId="2127B7EA" w14:textId="77777777" w:rsidR="00A3066C" w:rsidRDefault="00A3066C">
            <w:pPr>
              <w:pStyle w:val="TableParagraph"/>
              <w:rPr>
                <w:rFonts w:ascii="Times New Roman"/>
                <w:sz w:val="20"/>
              </w:rPr>
            </w:pPr>
          </w:p>
        </w:tc>
        <w:tc>
          <w:tcPr>
            <w:tcW w:w="97" w:type="dxa"/>
            <w:vMerge/>
            <w:tcBorders>
              <w:top w:val="nil"/>
            </w:tcBorders>
          </w:tcPr>
          <w:p w14:paraId="2127B7EB" w14:textId="77777777" w:rsidR="00A3066C" w:rsidRDefault="00A3066C">
            <w:pPr>
              <w:rPr>
                <w:sz w:val="2"/>
                <w:szCs w:val="2"/>
              </w:rPr>
            </w:pPr>
          </w:p>
        </w:tc>
        <w:tc>
          <w:tcPr>
            <w:tcW w:w="1119" w:type="dxa"/>
            <w:vMerge/>
            <w:tcBorders>
              <w:top w:val="nil"/>
            </w:tcBorders>
          </w:tcPr>
          <w:p w14:paraId="2127B7EC" w14:textId="77777777" w:rsidR="00A3066C" w:rsidRDefault="00A3066C">
            <w:pPr>
              <w:rPr>
                <w:sz w:val="2"/>
                <w:szCs w:val="2"/>
              </w:rPr>
            </w:pPr>
          </w:p>
        </w:tc>
        <w:tc>
          <w:tcPr>
            <w:tcW w:w="97" w:type="dxa"/>
            <w:vMerge/>
            <w:tcBorders>
              <w:top w:val="nil"/>
            </w:tcBorders>
          </w:tcPr>
          <w:p w14:paraId="2127B7ED" w14:textId="77777777" w:rsidR="00A3066C" w:rsidRDefault="00A3066C">
            <w:pPr>
              <w:rPr>
                <w:sz w:val="2"/>
                <w:szCs w:val="2"/>
              </w:rPr>
            </w:pPr>
          </w:p>
        </w:tc>
        <w:tc>
          <w:tcPr>
            <w:tcW w:w="1263" w:type="dxa"/>
            <w:vMerge/>
            <w:tcBorders>
              <w:top w:val="nil"/>
            </w:tcBorders>
          </w:tcPr>
          <w:p w14:paraId="2127B7EE" w14:textId="77777777" w:rsidR="00A3066C" w:rsidRDefault="00A3066C">
            <w:pPr>
              <w:rPr>
                <w:sz w:val="2"/>
                <w:szCs w:val="2"/>
              </w:rPr>
            </w:pPr>
          </w:p>
        </w:tc>
        <w:tc>
          <w:tcPr>
            <w:tcW w:w="97" w:type="dxa"/>
            <w:vMerge/>
            <w:tcBorders>
              <w:top w:val="nil"/>
            </w:tcBorders>
          </w:tcPr>
          <w:p w14:paraId="2127B7EF" w14:textId="77777777" w:rsidR="00A3066C" w:rsidRDefault="00A3066C">
            <w:pPr>
              <w:rPr>
                <w:sz w:val="2"/>
                <w:szCs w:val="2"/>
              </w:rPr>
            </w:pPr>
          </w:p>
        </w:tc>
        <w:tc>
          <w:tcPr>
            <w:tcW w:w="1278" w:type="dxa"/>
            <w:vMerge/>
            <w:tcBorders>
              <w:top w:val="nil"/>
            </w:tcBorders>
          </w:tcPr>
          <w:p w14:paraId="2127B7F0" w14:textId="77777777" w:rsidR="00A3066C" w:rsidRDefault="00A3066C">
            <w:pPr>
              <w:rPr>
                <w:sz w:val="2"/>
                <w:szCs w:val="2"/>
              </w:rPr>
            </w:pPr>
          </w:p>
        </w:tc>
      </w:tr>
      <w:tr w:rsidR="00A3066C" w14:paraId="2127B7FE" w14:textId="77777777">
        <w:trPr>
          <w:trHeight w:val="296"/>
        </w:trPr>
        <w:tc>
          <w:tcPr>
            <w:tcW w:w="6389" w:type="dxa"/>
            <w:tcBorders>
              <w:top w:val="nil"/>
              <w:bottom w:val="nil"/>
            </w:tcBorders>
          </w:tcPr>
          <w:p w14:paraId="2127B7F2" w14:textId="77777777" w:rsidR="00A3066C" w:rsidRDefault="000A1F0C">
            <w:pPr>
              <w:pStyle w:val="TableParagraph"/>
              <w:spacing w:line="224" w:lineRule="exact"/>
              <w:ind w:left="354"/>
              <w:rPr>
                <w:b/>
                <w:i/>
                <w:sz w:val="20"/>
              </w:rPr>
            </w:pPr>
            <w:r>
              <w:rPr>
                <w:b/>
                <w:i/>
                <w:sz w:val="20"/>
              </w:rPr>
              <w:t>*</w:t>
            </w:r>
            <w:r>
              <w:rPr>
                <w:b/>
                <w:i/>
                <w:spacing w:val="-2"/>
                <w:sz w:val="20"/>
              </w:rPr>
              <w:t xml:space="preserve"> </w:t>
            </w:r>
            <w:r>
              <w:rPr>
                <w:b/>
                <w:i/>
                <w:sz w:val="20"/>
              </w:rPr>
              <w:t>Requires</w:t>
            </w:r>
            <w:r>
              <w:rPr>
                <w:b/>
                <w:i/>
                <w:spacing w:val="-6"/>
                <w:sz w:val="20"/>
              </w:rPr>
              <w:t xml:space="preserve"> </w:t>
            </w:r>
            <w:r>
              <w:rPr>
                <w:b/>
                <w:i/>
                <w:sz w:val="20"/>
              </w:rPr>
              <w:t>prior</w:t>
            </w:r>
            <w:r>
              <w:rPr>
                <w:b/>
                <w:i/>
                <w:spacing w:val="-2"/>
                <w:sz w:val="20"/>
              </w:rPr>
              <w:t xml:space="preserve"> </w:t>
            </w:r>
            <w:r>
              <w:rPr>
                <w:b/>
                <w:i/>
                <w:sz w:val="20"/>
              </w:rPr>
              <w:t>approval</w:t>
            </w:r>
            <w:r>
              <w:rPr>
                <w:b/>
                <w:i/>
                <w:spacing w:val="1"/>
                <w:sz w:val="20"/>
              </w:rPr>
              <w:t xml:space="preserve"> </w:t>
            </w:r>
            <w:r>
              <w:rPr>
                <w:b/>
                <w:i/>
                <w:sz w:val="20"/>
              </w:rPr>
              <w:t>from</w:t>
            </w:r>
            <w:r>
              <w:rPr>
                <w:b/>
                <w:i/>
                <w:spacing w:val="-1"/>
                <w:sz w:val="20"/>
              </w:rPr>
              <w:t xml:space="preserve"> </w:t>
            </w:r>
            <w:r>
              <w:rPr>
                <w:b/>
                <w:i/>
                <w:sz w:val="20"/>
              </w:rPr>
              <w:t>the</w:t>
            </w:r>
            <w:r>
              <w:rPr>
                <w:b/>
                <w:i/>
                <w:spacing w:val="-2"/>
                <w:sz w:val="20"/>
              </w:rPr>
              <w:t xml:space="preserve"> </w:t>
            </w:r>
            <w:r>
              <w:rPr>
                <w:b/>
                <w:i/>
                <w:sz w:val="20"/>
              </w:rPr>
              <w:t>State</w:t>
            </w:r>
            <w:r>
              <w:rPr>
                <w:b/>
                <w:i/>
                <w:spacing w:val="-1"/>
                <w:sz w:val="20"/>
              </w:rPr>
              <w:t xml:space="preserve"> </w:t>
            </w:r>
            <w:r>
              <w:rPr>
                <w:b/>
                <w:i/>
                <w:sz w:val="20"/>
              </w:rPr>
              <w:t>via</w:t>
            </w:r>
            <w:r>
              <w:rPr>
                <w:b/>
                <w:i/>
                <w:spacing w:val="-2"/>
                <w:sz w:val="20"/>
              </w:rPr>
              <w:t xml:space="preserve"> </w:t>
            </w:r>
            <w:r>
              <w:rPr>
                <w:b/>
                <w:i/>
                <w:sz w:val="20"/>
              </w:rPr>
              <w:t>WRF</w:t>
            </w:r>
            <w:r>
              <w:rPr>
                <w:b/>
                <w:i/>
                <w:spacing w:val="2"/>
                <w:sz w:val="20"/>
              </w:rPr>
              <w:t xml:space="preserve"> </w:t>
            </w:r>
            <w:r>
              <w:rPr>
                <w:b/>
                <w:i/>
                <w:spacing w:val="-2"/>
                <w:sz w:val="20"/>
              </w:rPr>
              <w:t>Waiver</w:t>
            </w:r>
          </w:p>
        </w:tc>
        <w:tc>
          <w:tcPr>
            <w:tcW w:w="1170" w:type="dxa"/>
            <w:tcBorders>
              <w:top w:val="nil"/>
              <w:bottom w:val="nil"/>
              <w:right w:val="nil"/>
            </w:tcBorders>
          </w:tcPr>
          <w:p w14:paraId="2127B7F3" w14:textId="77777777" w:rsidR="00A3066C" w:rsidRDefault="00A3066C">
            <w:pPr>
              <w:pStyle w:val="TableParagraph"/>
              <w:rPr>
                <w:rFonts w:ascii="Times New Roman"/>
                <w:sz w:val="20"/>
              </w:rPr>
            </w:pPr>
          </w:p>
        </w:tc>
        <w:tc>
          <w:tcPr>
            <w:tcW w:w="1068" w:type="dxa"/>
            <w:tcBorders>
              <w:top w:val="nil"/>
              <w:left w:val="nil"/>
              <w:bottom w:val="nil"/>
            </w:tcBorders>
          </w:tcPr>
          <w:p w14:paraId="2127B7F4" w14:textId="77777777" w:rsidR="00A3066C" w:rsidRDefault="00A3066C">
            <w:pPr>
              <w:pStyle w:val="TableParagraph"/>
              <w:rPr>
                <w:rFonts w:ascii="Times New Roman"/>
                <w:sz w:val="20"/>
              </w:rPr>
            </w:pPr>
          </w:p>
        </w:tc>
        <w:tc>
          <w:tcPr>
            <w:tcW w:w="97" w:type="dxa"/>
            <w:vMerge/>
            <w:tcBorders>
              <w:top w:val="nil"/>
            </w:tcBorders>
          </w:tcPr>
          <w:p w14:paraId="2127B7F5" w14:textId="77777777" w:rsidR="00A3066C" w:rsidRDefault="00A3066C">
            <w:pPr>
              <w:rPr>
                <w:sz w:val="2"/>
                <w:szCs w:val="2"/>
              </w:rPr>
            </w:pPr>
          </w:p>
        </w:tc>
        <w:tc>
          <w:tcPr>
            <w:tcW w:w="1287" w:type="dxa"/>
            <w:tcBorders>
              <w:top w:val="nil"/>
              <w:bottom w:val="nil"/>
              <w:right w:val="nil"/>
            </w:tcBorders>
          </w:tcPr>
          <w:p w14:paraId="2127B7F6" w14:textId="77777777" w:rsidR="00A3066C" w:rsidRDefault="00A3066C">
            <w:pPr>
              <w:pStyle w:val="TableParagraph"/>
              <w:rPr>
                <w:rFonts w:ascii="Times New Roman"/>
                <w:sz w:val="20"/>
              </w:rPr>
            </w:pPr>
          </w:p>
        </w:tc>
        <w:tc>
          <w:tcPr>
            <w:tcW w:w="952" w:type="dxa"/>
            <w:tcBorders>
              <w:top w:val="nil"/>
              <w:left w:val="nil"/>
              <w:bottom w:val="nil"/>
            </w:tcBorders>
          </w:tcPr>
          <w:p w14:paraId="2127B7F7" w14:textId="77777777" w:rsidR="00A3066C" w:rsidRDefault="00A3066C">
            <w:pPr>
              <w:pStyle w:val="TableParagraph"/>
              <w:rPr>
                <w:rFonts w:ascii="Times New Roman"/>
                <w:sz w:val="20"/>
              </w:rPr>
            </w:pPr>
          </w:p>
        </w:tc>
        <w:tc>
          <w:tcPr>
            <w:tcW w:w="97" w:type="dxa"/>
            <w:vMerge/>
            <w:tcBorders>
              <w:top w:val="nil"/>
            </w:tcBorders>
          </w:tcPr>
          <w:p w14:paraId="2127B7F8" w14:textId="77777777" w:rsidR="00A3066C" w:rsidRDefault="00A3066C">
            <w:pPr>
              <w:rPr>
                <w:sz w:val="2"/>
                <w:szCs w:val="2"/>
              </w:rPr>
            </w:pPr>
          </w:p>
        </w:tc>
        <w:tc>
          <w:tcPr>
            <w:tcW w:w="1119" w:type="dxa"/>
            <w:vMerge/>
            <w:tcBorders>
              <w:top w:val="nil"/>
            </w:tcBorders>
          </w:tcPr>
          <w:p w14:paraId="2127B7F9" w14:textId="77777777" w:rsidR="00A3066C" w:rsidRDefault="00A3066C">
            <w:pPr>
              <w:rPr>
                <w:sz w:val="2"/>
                <w:szCs w:val="2"/>
              </w:rPr>
            </w:pPr>
          </w:p>
        </w:tc>
        <w:tc>
          <w:tcPr>
            <w:tcW w:w="97" w:type="dxa"/>
            <w:vMerge/>
            <w:tcBorders>
              <w:top w:val="nil"/>
            </w:tcBorders>
          </w:tcPr>
          <w:p w14:paraId="2127B7FA" w14:textId="77777777" w:rsidR="00A3066C" w:rsidRDefault="00A3066C">
            <w:pPr>
              <w:rPr>
                <w:sz w:val="2"/>
                <w:szCs w:val="2"/>
              </w:rPr>
            </w:pPr>
          </w:p>
        </w:tc>
        <w:tc>
          <w:tcPr>
            <w:tcW w:w="1263" w:type="dxa"/>
            <w:vMerge/>
            <w:tcBorders>
              <w:top w:val="nil"/>
            </w:tcBorders>
          </w:tcPr>
          <w:p w14:paraId="2127B7FB" w14:textId="77777777" w:rsidR="00A3066C" w:rsidRDefault="00A3066C">
            <w:pPr>
              <w:rPr>
                <w:sz w:val="2"/>
                <w:szCs w:val="2"/>
              </w:rPr>
            </w:pPr>
          </w:p>
        </w:tc>
        <w:tc>
          <w:tcPr>
            <w:tcW w:w="97" w:type="dxa"/>
            <w:vMerge/>
            <w:tcBorders>
              <w:top w:val="nil"/>
            </w:tcBorders>
          </w:tcPr>
          <w:p w14:paraId="2127B7FC" w14:textId="77777777" w:rsidR="00A3066C" w:rsidRDefault="00A3066C">
            <w:pPr>
              <w:rPr>
                <w:sz w:val="2"/>
                <w:szCs w:val="2"/>
              </w:rPr>
            </w:pPr>
          </w:p>
        </w:tc>
        <w:tc>
          <w:tcPr>
            <w:tcW w:w="1278" w:type="dxa"/>
            <w:vMerge/>
            <w:tcBorders>
              <w:top w:val="nil"/>
            </w:tcBorders>
          </w:tcPr>
          <w:p w14:paraId="2127B7FD" w14:textId="77777777" w:rsidR="00A3066C" w:rsidRDefault="00A3066C">
            <w:pPr>
              <w:rPr>
                <w:sz w:val="2"/>
                <w:szCs w:val="2"/>
              </w:rPr>
            </w:pPr>
          </w:p>
        </w:tc>
      </w:tr>
      <w:tr w:rsidR="00A3066C" w14:paraId="2127B80B" w14:textId="77777777">
        <w:trPr>
          <w:trHeight w:val="604"/>
        </w:trPr>
        <w:tc>
          <w:tcPr>
            <w:tcW w:w="6389" w:type="dxa"/>
            <w:tcBorders>
              <w:top w:val="nil"/>
              <w:bottom w:val="nil"/>
            </w:tcBorders>
          </w:tcPr>
          <w:p w14:paraId="2127B7FF" w14:textId="5A7F522B" w:rsidR="00A3066C" w:rsidRDefault="000A1F0C">
            <w:pPr>
              <w:pStyle w:val="TableParagraph"/>
              <w:spacing w:before="66" w:line="266" w:lineRule="auto"/>
              <w:ind w:left="354"/>
              <w:rPr>
                <w:i/>
                <w:sz w:val="20"/>
              </w:rPr>
            </w:pPr>
            <w:r>
              <w:rPr>
                <w:i/>
                <w:sz w:val="20"/>
              </w:rPr>
              <w:t>*</w:t>
            </w:r>
            <w:r>
              <w:rPr>
                <w:i/>
                <w:spacing w:val="-3"/>
                <w:sz w:val="20"/>
              </w:rPr>
              <w:t xml:space="preserve"> </w:t>
            </w:r>
            <w:r>
              <w:rPr>
                <w:i/>
                <w:sz w:val="20"/>
              </w:rPr>
              <w:t>To</w:t>
            </w:r>
            <w:r>
              <w:rPr>
                <w:i/>
                <w:spacing w:val="-3"/>
                <w:sz w:val="20"/>
              </w:rPr>
              <w:t xml:space="preserve"> </w:t>
            </w:r>
            <w:r>
              <w:rPr>
                <w:i/>
                <w:sz w:val="20"/>
              </w:rPr>
              <w:t>provide</w:t>
            </w:r>
            <w:r>
              <w:rPr>
                <w:i/>
                <w:spacing w:val="-3"/>
                <w:sz w:val="20"/>
              </w:rPr>
              <w:t xml:space="preserve"> </w:t>
            </w:r>
            <w:r>
              <w:rPr>
                <w:i/>
                <w:sz w:val="20"/>
              </w:rPr>
              <w:t>necessary</w:t>
            </w:r>
            <w:r>
              <w:rPr>
                <w:i/>
                <w:spacing w:val="-1"/>
                <w:sz w:val="20"/>
              </w:rPr>
              <w:t xml:space="preserve"> </w:t>
            </w:r>
            <w:r>
              <w:rPr>
                <w:i/>
                <w:sz w:val="20"/>
              </w:rPr>
              <w:t>repairs</w:t>
            </w:r>
            <w:r>
              <w:rPr>
                <w:i/>
                <w:spacing w:val="-1"/>
                <w:sz w:val="20"/>
              </w:rPr>
              <w:t xml:space="preserve"> </w:t>
            </w:r>
            <w:r>
              <w:rPr>
                <w:i/>
                <w:sz w:val="20"/>
              </w:rPr>
              <w:t>to</w:t>
            </w:r>
            <w:r>
              <w:rPr>
                <w:i/>
                <w:spacing w:val="-3"/>
                <w:sz w:val="20"/>
              </w:rPr>
              <w:t xml:space="preserve"> </w:t>
            </w:r>
            <w:r>
              <w:rPr>
                <w:i/>
                <w:sz w:val="20"/>
              </w:rPr>
              <w:t>a</w:t>
            </w:r>
            <w:r>
              <w:rPr>
                <w:i/>
                <w:spacing w:val="-3"/>
                <w:sz w:val="20"/>
              </w:rPr>
              <w:t xml:space="preserve"> </w:t>
            </w:r>
            <w:r>
              <w:rPr>
                <w:i/>
                <w:sz w:val="20"/>
              </w:rPr>
              <w:t>home</w:t>
            </w:r>
            <w:r>
              <w:rPr>
                <w:i/>
                <w:spacing w:val="-3"/>
                <w:sz w:val="20"/>
              </w:rPr>
              <w:t xml:space="preserve"> </w:t>
            </w:r>
            <w:ins w:id="169" w:author="Taylor, Christine [HHS]" w:date="2025-07-18T13:59:00Z" w16du:dateUtc="2025-07-18T18:59:00Z">
              <w:r w:rsidR="00751FDE">
                <w:rPr>
                  <w:i/>
                  <w:spacing w:val="-3"/>
                  <w:sz w:val="20"/>
                </w:rPr>
                <w:t xml:space="preserve">to eliminate the conditions causing </w:t>
              </w:r>
            </w:ins>
            <w:del w:id="170" w:author="Taylor, Christine [HHS]" w:date="2025-07-18T13:59:00Z" w16du:dateUtc="2025-07-18T18:59:00Z">
              <w:r w:rsidDel="00751FDE">
                <w:rPr>
                  <w:i/>
                  <w:sz w:val="20"/>
                </w:rPr>
                <w:delText>in</w:delText>
              </w:r>
              <w:r w:rsidDel="00751FDE">
                <w:rPr>
                  <w:i/>
                  <w:spacing w:val="-3"/>
                  <w:sz w:val="20"/>
                </w:rPr>
                <w:delText xml:space="preserve"> </w:delText>
              </w:r>
              <w:r w:rsidDel="00751FDE">
                <w:rPr>
                  <w:i/>
                  <w:sz w:val="20"/>
                </w:rPr>
                <w:delText>order</w:delText>
              </w:r>
              <w:r w:rsidDel="00751FDE">
                <w:rPr>
                  <w:i/>
                  <w:spacing w:val="-1"/>
                  <w:sz w:val="20"/>
                </w:rPr>
                <w:delText xml:space="preserve"> </w:delText>
              </w:r>
              <w:r w:rsidDel="00751FDE">
                <w:rPr>
                  <w:i/>
                  <w:sz w:val="20"/>
                </w:rPr>
                <w:delText>to</w:delText>
              </w:r>
              <w:r w:rsidDel="00751FDE">
                <w:rPr>
                  <w:i/>
                  <w:spacing w:val="-3"/>
                  <w:sz w:val="20"/>
                </w:rPr>
                <w:delText xml:space="preserve"> </w:delText>
              </w:r>
              <w:r w:rsidDel="00751FDE">
                <w:rPr>
                  <w:i/>
                  <w:sz w:val="20"/>
                </w:rPr>
                <w:delText>avoid</w:delText>
              </w:r>
              <w:r w:rsidDel="00751FDE">
                <w:rPr>
                  <w:i/>
                  <w:spacing w:val="-3"/>
                  <w:sz w:val="20"/>
                </w:rPr>
                <w:delText xml:space="preserve"> </w:delText>
              </w:r>
              <w:r w:rsidDel="00751FDE">
                <w:rPr>
                  <w:i/>
                  <w:sz w:val="20"/>
                </w:rPr>
                <w:delText xml:space="preserve">a weatherization </w:delText>
              </w:r>
            </w:del>
            <w:r>
              <w:rPr>
                <w:i/>
                <w:sz w:val="20"/>
              </w:rPr>
              <w:t>deferral</w:t>
            </w:r>
          </w:p>
        </w:tc>
        <w:tc>
          <w:tcPr>
            <w:tcW w:w="1170" w:type="dxa"/>
            <w:tcBorders>
              <w:top w:val="nil"/>
              <w:bottom w:val="nil"/>
              <w:right w:val="nil"/>
            </w:tcBorders>
          </w:tcPr>
          <w:p w14:paraId="2127B800" w14:textId="77777777" w:rsidR="00A3066C" w:rsidRDefault="00A3066C">
            <w:pPr>
              <w:pStyle w:val="TableParagraph"/>
              <w:rPr>
                <w:rFonts w:ascii="Times New Roman"/>
                <w:sz w:val="20"/>
              </w:rPr>
            </w:pPr>
          </w:p>
        </w:tc>
        <w:tc>
          <w:tcPr>
            <w:tcW w:w="1068" w:type="dxa"/>
            <w:tcBorders>
              <w:top w:val="nil"/>
              <w:left w:val="nil"/>
              <w:bottom w:val="nil"/>
            </w:tcBorders>
          </w:tcPr>
          <w:p w14:paraId="2127B801" w14:textId="77777777" w:rsidR="00A3066C" w:rsidRDefault="00A3066C">
            <w:pPr>
              <w:pStyle w:val="TableParagraph"/>
              <w:rPr>
                <w:rFonts w:ascii="Times New Roman"/>
                <w:sz w:val="20"/>
              </w:rPr>
            </w:pPr>
          </w:p>
        </w:tc>
        <w:tc>
          <w:tcPr>
            <w:tcW w:w="97" w:type="dxa"/>
            <w:vMerge/>
            <w:tcBorders>
              <w:top w:val="nil"/>
            </w:tcBorders>
          </w:tcPr>
          <w:p w14:paraId="2127B802" w14:textId="77777777" w:rsidR="00A3066C" w:rsidRDefault="00A3066C">
            <w:pPr>
              <w:rPr>
                <w:sz w:val="2"/>
                <w:szCs w:val="2"/>
              </w:rPr>
            </w:pPr>
          </w:p>
        </w:tc>
        <w:tc>
          <w:tcPr>
            <w:tcW w:w="1287" w:type="dxa"/>
            <w:tcBorders>
              <w:top w:val="nil"/>
              <w:bottom w:val="nil"/>
              <w:right w:val="nil"/>
            </w:tcBorders>
          </w:tcPr>
          <w:p w14:paraId="2127B803" w14:textId="77777777" w:rsidR="00A3066C" w:rsidRDefault="00A3066C">
            <w:pPr>
              <w:pStyle w:val="TableParagraph"/>
              <w:rPr>
                <w:rFonts w:ascii="Times New Roman"/>
                <w:sz w:val="20"/>
              </w:rPr>
            </w:pPr>
          </w:p>
        </w:tc>
        <w:tc>
          <w:tcPr>
            <w:tcW w:w="952" w:type="dxa"/>
            <w:tcBorders>
              <w:top w:val="nil"/>
              <w:left w:val="nil"/>
              <w:bottom w:val="nil"/>
            </w:tcBorders>
          </w:tcPr>
          <w:p w14:paraId="2127B804" w14:textId="77777777" w:rsidR="00A3066C" w:rsidRDefault="00A3066C">
            <w:pPr>
              <w:pStyle w:val="TableParagraph"/>
              <w:rPr>
                <w:rFonts w:ascii="Times New Roman"/>
                <w:sz w:val="20"/>
              </w:rPr>
            </w:pPr>
          </w:p>
        </w:tc>
        <w:tc>
          <w:tcPr>
            <w:tcW w:w="97" w:type="dxa"/>
            <w:vMerge/>
            <w:tcBorders>
              <w:top w:val="nil"/>
            </w:tcBorders>
          </w:tcPr>
          <w:p w14:paraId="2127B805" w14:textId="77777777" w:rsidR="00A3066C" w:rsidRDefault="00A3066C">
            <w:pPr>
              <w:rPr>
                <w:sz w:val="2"/>
                <w:szCs w:val="2"/>
              </w:rPr>
            </w:pPr>
          </w:p>
        </w:tc>
        <w:tc>
          <w:tcPr>
            <w:tcW w:w="1119" w:type="dxa"/>
            <w:vMerge/>
            <w:tcBorders>
              <w:top w:val="nil"/>
            </w:tcBorders>
          </w:tcPr>
          <w:p w14:paraId="2127B806" w14:textId="77777777" w:rsidR="00A3066C" w:rsidRDefault="00A3066C">
            <w:pPr>
              <w:rPr>
                <w:sz w:val="2"/>
                <w:szCs w:val="2"/>
              </w:rPr>
            </w:pPr>
          </w:p>
        </w:tc>
        <w:tc>
          <w:tcPr>
            <w:tcW w:w="97" w:type="dxa"/>
            <w:vMerge/>
            <w:tcBorders>
              <w:top w:val="nil"/>
            </w:tcBorders>
          </w:tcPr>
          <w:p w14:paraId="2127B807" w14:textId="77777777" w:rsidR="00A3066C" w:rsidRDefault="00A3066C">
            <w:pPr>
              <w:rPr>
                <w:sz w:val="2"/>
                <w:szCs w:val="2"/>
              </w:rPr>
            </w:pPr>
          </w:p>
        </w:tc>
        <w:tc>
          <w:tcPr>
            <w:tcW w:w="1263" w:type="dxa"/>
            <w:vMerge/>
            <w:tcBorders>
              <w:top w:val="nil"/>
            </w:tcBorders>
          </w:tcPr>
          <w:p w14:paraId="2127B808" w14:textId="77777777" w:rsidR="00A3066C" w:rsidRDefault="00A3066C">
            <w:pPr>
              <w:rPr>
                <w:sz w:val="2"/>
                <w:szCs w:val="2"/>
              </w:rPr>
            </w:pPr>
          </w:p>
        </w:tc>
        <w:tc>
          <w:tcPr>
            <w:tcW w:w="97" w:type="dxa"/>
            <w:vMerge/>
            <w:tcBorders>
              <w:top w:val="nil"/>
            </w:tcBorders>
          </w:tcPr>
          <w:p w14:paraId="2127B809" w14:textId="77777777" w:rsidR="00A3066C" w:rsidRDefault="00A3066C">
            <w:pPr>
              <w:rPr>
                <w:sz w:val="2"/>
                <w:szCs w:val="2"/>
              </w:rPr>
            </w:pPr>
          </w:p>
        </w:tc>
        <w:tc>
          <w:tcPr>
            <w:tcW w:w="1278" w:type="dxa"/>
            <w:vMerge/>
            <w:tcBorders>
              <w:top w:val="nil"/>
            </w:tcBorders>
          </w:tcPr>
          <w:p w14:paraId="2127B80A" w14:textId="77777777" w:rsidR="00A3066C" w:rsidRDefault="00A3066C">
            <w:pPr>
              <w:rPr>
                <w:sz w:val="2"/>
                <w:szCs w:val="2"/>
              </w:rPr>
            </w:pPr>
          </w:p>
        </w:tc>
      </w:tr>
      <w:tr w:rsidR="00A3066C" w14:paraId="2127B818" w14:textId="77777777">
        <w:trPr>
          <w:trHeight w:val="560"/>
        </w:trPr>
        <w:tc>
          <w:tcPr>
            <w:tcW w:w="6389" w:type="dxa"/>
            <w:tcBorders>
              <w:top w:val="nil"/>
              <w:bottom w:val="nil"/>
            </w:tcBorders>
          </w:tcPr>
          <w:p w14:paraId="2127B80C" w14:textId="439447AE" w:rsidR="00A3066C" w:rsidRDefault="000A1F0C">
            <w:pPr>
              <w:pStyle w:val="TableParagraph"/>
              <w:spacing w:before="27" w:line="250" w:lineRule="atLeast"/>
              <w:ind w:left="354"/>
              <w:rPr>
                <w:i/>
                <w:sz w:val="20"/>
              </w:rPr>
            </w:pPr>
            <w:r>
              <w:rPr>
                <w:i/>
                <w:sz w:val="20"/>
              </w:rPr>
              <w:t>*</w:t>
            </w:r>
            <w:r>
              <w:rPr>
                <w:i/>
                <w:spacing w:val="-1"/>
                <w:sz w:val="20"/>
              </w:rPr>
              <w:t xml:space="preserve"> </w:t>
            </w:r>
            <w:r>
              <w:rPr>
                <w:i/>
                <w:sz w:val="20"/>
              </w:rPr>
              <w:t>Costs for the</w:t>
            </w:r>
            <w:r>
              <w:rPr>
                <w:i/>
                <w:spacing w:val="-1"/>
                <w:sz w:val="20"/>
              </w:rPr>
              <w:t xml:space="preserve"> </w:t>
            </w:r>
            <w:r>
              <w:rPr>
                <w:i/>
                <w:sz w:val="20"/>
              </w:rPr>
              <w:t>Readiness work will</w:t>
            </w:r>
            <w:r>
              <w:rPr>
                <w:i/>
                <w:spacing w:val="-1"/>
                <w:sz w:val="20"/>
              </w:rPr>
              <w:t xml:space="preserve"> </w:t>
            </w:r>
            <w:r>
              <w:rPr>
                <w:i/>
                <w:sz w:val="20"/>
              </w:rPr>
              <w:t>be</w:t>
            </w:r>
            <w:r>
              <w:rPr>
                <w:i/>
                <w:spacing w:val="-1"/>
                <w:sz w:val="20"/>
              </w:rPr>
              <w:t xml:space="preserve"> </w:t>
            </w:r>
            <w:r>
              <w:rPr>
                <w:i/>
                <w:sz w:val="20"/>
              </w:rPr>
              <w:t>reported</w:t>
            </w:r>
            <w:r>
              <w:rPr>
                <w:i/>
                <w:spacing w:val="-1"/>
                <w:sz w:val="20"/>
              </w:rPr>
              <w:t xml:space="preserve"> </w:t>
            </w:r>
            <w:r>
              <w:rPr>
                <w:i/>
                <w:sz w:val="20"/>
              </w:rPr>
              <w:t>to</w:t>
            </w:r>
            <w:r>
              <w:rPr>
                <w:i/>
                <w:spacing w:val="30"/>
                <w:sz w:val="20"/>
              </w:rPr>
              <w:t xml:space="preserve"> </w:t>
            </w:r>
            <w:r>
              <w:rPr>
                <w:b/>
                <w:i/>
                <w:sz w:val="20"/>
                <w:u w:val="single"/>
              </w:rPr>
              <w:t>regular</w:t>
            </w:r>
            <w:r>
              <w:rPr>
                <w:b/>
                <w:i/>
                <w:spacing w:val="-1"/>
                <w:sz w:val="20"/>
                <w:u w:val="single"/>
              </w:rPr>
              <w:t xml:space="preserve"> </w:t>
            </w:r>
            <w:r>
              <w:rPr>
                <w:b/>
                <w:i/>
                <w:sz w:val="20"/>
                <w:u w:val="single"/>
              </w:rPr>
              <w:t xml:space="preserve">DOE </w:t>
            </w:r>
            <w:r>
              <w:rPr>
                <w:b/>
                <w:i/>
                <w:sz w:val="20"/>
              </w:rPr>
              <w:t xml:space="preserve"> </w:t>
            </w:r>
            <w:r>
              <w:rPr>
                <w:b/>
                <w:i/>
                <w:sz w:val="20"/>
                <w:u w:val="single"/>
              </w:rPr>
              <w:t>contract only</w:t>
            </w:r>
            <w:r>
              <w:rPr>
                <w:b/>
                <w:i/>
                <w:spacing w:val="40"/>
                <w:sz w:val="20"/>
              </w:rPr>
              <w:t xml:space="preserve"> </w:t>
            </w:r>
            <w:r>
              <w:rPr>
                <w:i/>
                <w:sz w:val="20"/>
              </w:rPr>
              <w:t xml:space="preserve">(not </w:t>
            </w:r>
            <w:del w:id="171" w:author="Taylor, Christine [HHS]" w:date="2025-07-18T13:59:00Z" w16du:dateUtc="2025-07-18T18:59:00Z">
              <w:r w:rsidDel="00A15E32">
                <w:rPr>
                  <w:i/>
                  <w:sz w:val="20"/>
                </w:rPr>
                <w:delText>DOE-BIL</w:delText>
              </w:r>
            </w:del>
            <w:ins w:id="172" w:author="Taylor, Christine [HHS]" w:date="2025-07-18T13:59:00Z" w16du:dateUtc="2025-07-18T18:59:00Z">
              <w:r w:rsidR="00A15E32">
                <w:rPr>
                  <w:i/>
                  <w:sz w:val="20"/>
                </w:rPr>
                <w:t>IIJA</w:t>
              </w:r>
            </w:ins>
            <w:r>
              <w:rPr>
                <w:i/>
                <w:sz w:val="20"/>
              </w:rPr>
              <w:t>)</w:t>
            </w:r>
          </w:p>
        </w:tc>
        <w:tc>
          <w:tcPr>
            <w:tcW w:w="1170" w:type="dxa"/>
            <w:tcBorders>
              <w:top w:val="nil"/>
              <w:bottom w:val="nil"/>
              <w:right w:val="nil"/>
            </w:tcBorders>
          </w:tcPr>
          <w:p w14:paraId="2127B80D" w14:textId="77777777" w:rsidR="00A3066C" w:rsidRDefault="00A3066C">
            <w:pPr>
              <w:pStyle w:val="TableParagraph"/>
              <w:rPr>
                <w:rFonts w:ascii="Times New Roman"/>
                <w:sz w:val="20"/>
              </w:rPr>
            </w:pPr>
          </w:p>
        </w:tc>
        <w:tc>
          <w:tcPr>
            <w:tcW w:w="1068" w:type="dxa"/>
            <w:tcBorders>
              <w:top w:val="nil"/>
              <w:left w:val="nil"/>
              <w:bottom w:val="nil"/>
            </w:tcBorders>
          </w:tcPr>
          <w:p w14:paraId="2127B80E" w14:textId="77777777" w:rsidR="00A3066C" w:rsidRDefault="00A3066C">
            <w:pPr>
              <w:pStyle w:val="TableParagraph"/>
              <w:rPr>
                <w:rFonts w:ascii="Times New Roman"/>
                <w:sz w:val="20"/>
              </w:rPr>
            </w:pPr>
          </w:p>
        </w:tc>
        <w:tc>
          <w:tcPr>
            <w:tcW w:w="97" w:type="dxa"/>
            <w:vMerge/>
            <w:tcBorders>
              <w:top w:val="nil"/>
            </w:tcBorders>
          </w:tcPr>
          <w:p w14:paraId="2127B80F" w14:textId="77777777" w:rsidR="00A3066C" w:rsidRDefault="00A3066C">
            <w:pPr>
              <w:rPr>
                <w:sz w:val="2"/>
                <w:szCs w:val="2"/>
              </w:rPr>
            </w:pPr>
          </w:p>
        </w:tc>
        <w:tc>
          <w:tcPr>
            <w:tcW w:w="1287" w:type="dxa"/>
            <w:tcBorders>
              <w:top w:val="nil"/>
              <w:bottom w:val="nil"/>
              <w:right w:val="nil"/>
            </w:tcBorders>
          </w:tcPr>
          <w:p w14:paraId="2127B810" w14:textId="77777777" w:rsidR="00A3066C" w:rsidRDefault="00A3066C">
            <w:pPr>
              <w:pStyle w:val="TableParagraph"/>
              <w:rPr>
                <w:rFonts w:ascii="Times New Roman"/>
                <w:sz w:val="20"/>
              </w:rPr>
            </w:pPr>
          </w:p>
        </w:tc>
        <w:tc>
          <w:tcPr>
            <w:tcW w:w="952" w:type="dxa"/>
            <w:tcBorders>
              <w:top w:val="nil"/>
              <w:left w:val="nil"/>
              <w:bottom w:val="nil"/>
            </w:tcBorders>
          </w:tcPr>
          <w:p w14:paraId="2127B811" w14:textId="77777777" w:rsidR="00A3066C" w:rsidRDefault="00A3066C">
            <w:pPr>
              <w:pStyle w:val="TableParagraph"/>
              <w:rPr>
                <w:rFonts w:ascii="Times New Roman"/>
                <w:sz w:val="20"/>
              </w:rPr>
            </w:pPr>
          </w:p>
        </w:tc>
        <w:tc>
          <w:tcPr>
            <w:tcW w:w="97" w:type="dxa"/>
            <w:vMerge/>
            <w:tcBorders>
              <w:top w:val="nil"/>
            </w:tcBorders>
          </w:tcPr>
          <w:p w14:paraId="2127B812" w14:textId="77777777" w:rsidR="00A3066C" w:rsidRDefault="00A3066C">
            <w:pPr>
              <w:rPr>
                <w:sz w:val="2"/>
                <w:szCs w:val="2"/>
              </w:rPr>
            </w:pPr>
          </w:p>
        </w:tc>
        <w:tc>
          <w:tcPr>
            <w:tcW w:w="1119" w:type="dxa"/>
            <w:vMerge/>
            <w:tcBorders>
              <w:top w:val="nil"/>
            </w:tcBorders>
          </w:tcPr>
          <w:p w14:paraId="2127B813" w14:textId="77777777" w:rsidR="00A3066C" w:rsidRDefault="00A3066C">
            <w:pPr>
              <w:rPr>
                <w:sz w:val="2"/>
                <w:szCs w:val="2"/>
              </w:rPr>
            </w:pPr>
          </w:p>
        </w:tc>
        <w:tc>
          <w:tcPr>
            <w:tcW w:w="97" w:type="dxa"/>
            <w:vMerge/>
            <w:tcBorders>
              <w:top w:val="nil"/>
            </w:tcBorders>
          </w:tcPr>
          <w:p w14:paraId="2127B814" w14:textId="77777777" w:rsidR="00A3066C" w:rsidRDefault="00A3066C">
            <w:pPr>
              <w:rPr>
                <w:sz w:val="2"/>
                <w:szCs w:val="2"/>
              </w:rPr>
            </w:pPr>
          </w:p>
        </w:tc>
        <w:tc>
          <w:tcPr>
            <w:tcW w:w="1263" w:type="dxa"/>
            <w:vMerge/>
            <w:tcBorders>
              <w:top w:val="nil"/>
            </w:tcBorders>
          </w:tcPr>
          <w:p w14:paraId="2127B815" w14:textId="77777777" w:rsidR="00A3066C" w:rsidRDefault="00A3066C">
            <w:pPr>
              <w:rPr>
                <w:sz w:val="2"/>
                <w:szCs w:val="2"/>
              </w:rPr>
            </w:pPr>
          </w:p>
        </w:tc>
        <w:tc>
          <w:tcPr>
            <w:tcW w:w="97" w:type="dxa"/>
            <w:vMerge/>
            <w:tcBorders>
              <w:top w:val="nil"/>
            </w:tcBorders>
          </w:tcPr>
          <w:p w14:paraId="2127B816" w14:textId="77777777" w:rsidR="00A3066C" w:rsidRDefault="00A3066C">
            <w:pPr>
              <w:rPr>
                <w:sz w:val="2"/>
                <w:szCs w:val="2"/>
              </w:rPr>
            </w:pPr>
          </w:p>
        </w:tc>
        <w:tc>
          <w:tcPr>
            <w:tcW w:w="1278" w:type="dxa"/>
            <w:vMerge/>
            <w:tcBorders>
              <w:top w:val="nil"/>
            </w:tcBorders>
          </w:tcPr>
          <w:p w14:paraId="2127B817" w14:textId="77777777" w:rsidR="00A3066C" w:rsidRDefault="00A3066C">
            <w:pPr>
              <w:rPr>
                <w:sz w:val="2"/>
                <w:szCs w:val="2"/>
              </w:rPr>
            </w:pPr>
          </w:p>
        </w:tc>
      </w:tr>
      <w:tr w:rsidR="00A3066C" w14:paraId="2127B825" w14:textId="77777777">
        <w:trPr>
          <w:trHeight w:val="306"/>
        </w:trPr>
        <w:tc>
          <w:tcPr>
            <w:tcW w:w="6389" w:type="dxa"/>
            <w:tcBorders>
              <w:top w:val="nil"/>
              <w:bottom w:val="nil"/>
            </w:tcBorders>
          </w:tcPr>
          <w:p w14:paraId="2127B819" w14:textId="2AC4ACD4" w:rsidR="00A3066C" w:rsidRDefault="000A1F0C">
            <w:pPr>
              <w:pStyle w:val="TableParagraph"/>
              <w:spacing w:before="23"/>
              <w:ind w:left="354"/>
              <w:rPr>
                <w:i/>
                <w:sz w:val="20"/>
              </w:rPr>
            </w:pPr>
            <w:r>
              <w:rPr>
                <w:i/>
                <w:sz w:val="20"/>
              </w:rPr>
              <w:t>*</w:t>
            </w:r>
            <w:r>
              <w:rPr>
                <w:i/>
                <w:spacing w:val="-5"/>
                <w:sz w:val="20"/>
              </w:rPr>
              <w:t xml:space="preserve"> </w:t>
            </w:r>
            <w:r>
              <w:rPr>
                <w:i/>
                <w:sz w:val="20"/>
              </w:rPr>
              <w:t>Must result</w:t>
            </w:r>
            <w:r>
              <w:rPr>
                <w:i/>
                <w:spacing w:val="1"/>
                <w:sz w:val="20"/>
              </w:rPr>
              <w:t xml:space="preserve"> </w:t>
            </w:r>
            <w:r>
              <w:rPr>
                <w:i/>
                <w:sz w:val="20"/>
              </w:rPr>
              <w:t>in</w:t>
            </w:r>
            <w:r>
              <w:rPr>
                <w:i/>
                <w:spacing w:val="-3"/>
                <w:sz w:val="20"/>
              </w:rPr>
              <w:t xml:space="preserve"> </w:t>
            </w:r>
            <w:r>
              <w:rPr>
                <w:i/>
                <w:sz w:val="20"/>
              </w:rPr>
              <w:t>a</w:t>
            </w:r>
            <w:r>
              <w:rPr>
                <w:i/>
                <w:spacing w:val="-2"/>
                <w:sz w:val="20"/>
              </w:rPr>
              <w:t xml:space="preserve"> </w:t>
            </w:r>
            <w:r>
              <w:rPr>
                <w:i/>
                <w:sz w:val="20"/>
              </w:rPr>
              <w:t>DOE</w:t>
            </w:r>
            <w:r>
              <w:rPr>
                <w:i/>
                <w:spacing w:val="-1"/>
                <w:sz w:val="20"/>
              </w:rPr>
              <w:t xml:space="preserve"> </w:t>
            </w:r>
            <w:r>
              <w:rPr>
                <w:i/>
                <w:sz w:val="20"/>
              </w:rPr>
              <w:t xml:space="preserve">or </w:t>
            </w:r>
            <w:del w:id="173" w:author="Taylor, Christine [HHS]" w:date="2025-07-18T13:59:00Z" w16du:dateUtc="2025-07-18T18:59:00Z">
              <w:r w:rsidDel="00A15E32">
                <w:rPr>
                  <w:i/>
                  <w:sz w:val="20"/>
                </w:rPr>
                <w:delText>DOE-BIL</w:delText>
              </w:r>
            </w:del>
            <w:ins w:id="174" w:author="Taylor, Christine [HHS]" w:date="2025-07-18T13:59:00Z" w16du:dateUtc="2025-07-18T18:59:00Z">
              <w:r w:rsidR="00A15E32">
                <w:rPr>
                  <w:i/>
                  <w:sz w:val="20"/>
                </w:rPr>
                <w:t>IIJA</w:t>
              </w:r>
            </w:ins>
            <w:r>
              <w:rPr>
                <w:i/>
                <w:spacing w:val="-2"/>
                <w:sz w:val="20"/>
              </w:rPr>
              <w:t xml:space="preserve"> completion</w:t>
            </w:r>
          </w:p>
        </w:tc>
        <w:tc>
          <w:tcPr>
            <w:tcW w:w="1170" w:type="dxa"/>
            <w:tcBorders>
              <w:top w:val="nil"/>
              <w:bottom w:val="nil"/>
              <w:right w:val="nil"/>
            </w:tcBorders>
          </w:tcPr>
          <w:p w14:paraId="2127B81A" w14:textId="77777777" w:rsidR="00A3066C" w:rsidRDefault="00A3066C">
            <w:pPr>
              <w:pStyle w:val="TableParagraph"/>
              <w:rPr>
                <w:rFonts w:ascii="Times New Roman"/>
                <w:sz w:val="20"/>
              </w:rPr>
            </w:pPr>
          </w:p>
        </w:tc>
        <w:tc>
          <w:tcPr>
            <w:tcW w:w="1068" w:type="dxa"/>
            <w:tcBorders>
              <w:top w:val="nil"/>
              <w:left w:val="nil"/>
              <w:bottom w:val="nil"/>
            </w:tcBorders>
          </w:tcPr>
          <w:p w14:paraId="2127B81B" w14:textId="77777777" w:rsidR="00A3066C" w:rsidRDefault="00A3066C">
            <w:pPr>
              <w:pStyle w:val="TableParagraph"/>
              <w:rPr>
                <w:rFonts w:ascii="Times New Roman"/>
                <w:sz w:val="20"/>
              </w:rPr>
            </w:pPr>
          </w:p>
        </w:tc>
        <w:tc>
          <w:tcPr>
            <w:tcW w:w="97" w:type="dxa"/>
            <w:vMerge/>
            <w:tcBorders>
              <w:top w:val="nil"/>
            </w:tcBorders>
          </w:tcPr>
          <w:p w14:paraId="2127B81C" w14:textId="77777777" w:rsidR="00A3066C" w:rsidRDefault="00A3066C">
            <w:pPr>
              <w:rPr>
                <w:sz w:val="2"/>
                <w:szCs w:val="2"/>
              </w:rPr>
            </w:pPr>
          </w:p>
        </w:tc>
        <w:tc>
          <w:tcPr>
            <w:tcW w:w="1287" w:type="dxa"/>
            <w:tcBorders>
              <w:top w:val="nil"/>
              <w:bottom w:val="nil"/>
              <w:right w:val="nil"/>
            </w:tcBorders>
          </w:tcPr>
          <w:p w14:paraId="2127B81D" w14:textId="77777777" w:rsidR="00A3066C" w:rsidRDefault="00A3066C">
            <w:pPr>
              <w:pStyle w:val="TableParagraph"/>
              <w:rPr>
                <w:rFonts w:ascii="Times New Roman"/>
                <w:sz w:val="20"/>
              </w:rPr>
            </w:pPr>
          </w:p>
        </w:tc>
        <w:tc>
          <w:tcPr>
            <w:tcW w:w="952" w:type="dxa"/>
            <w:tcBorders>
              <w:top w:val="nil"/>
              <w:left w:val="nil"/>
              <w:bottom w:val="nil"/>
            </w:tcBorders>
          </w:tcPr>
          <w:p w14:paraId="2127B81E" w14:textId="77777777" w:rsidR="00A3066C" w:rsidRDefault="00A3066C">
            <w:pPr>
              <w:pStyle w:val="TableParagraph"/>
              <w:rPr>
                <w:rFonts w:ascii="Times New Roman"/>
                <w:sz w:val="20"/>
              </w:rPr>
            </w:pPr>
          </w:p>
        </w:tc>
        <w:tc>
          <w:tcPr>
            <w:tcW w:w="97" w:type="dxa"/>
            <w:vMerge/>
            <w:tcBorders>
              <w:top w:val="nil"/>
            </w:tcBorders>
          </w:tcPr>
          <w:p w14:paraId="2127B81F" w14:textId="77777777" w:rsidR="00A3066C" w:rsidRDefault="00A3066C">
            <w:pPr>
              <w:rPr>
                <w:sz w:val="2"/>
                <w:szCs w:val="2"/>
              </w:rPr>
            </w:pPr>
          </w:p>
        </w:tc>
        <w:tc>
          <w:tcPr>
            <w:tcW w:w="1119" w:type="dxa"/>
            <w:vMerge/>
            <w:tcBorders>
              <w:top w:val="nil"/>
            </w:tcBorders>
          </w:tcPr>
          <w:p w14:paraId="2127B820" w14:textId="77777777" w:rsidR="00A3066C" w:rsidRDefault="00A3066C">
            <w:pPr>
              <w:rPr>
                <w:sz w:val="2"/>
                <w:szCs w:val="2"/>
              </w:rPr>
            </w:pPr>
          </w:p>
        </w:tc>
        <w:tc>
          <w:tcPr>
            <w:tcW w:w="97" w:type="dxa"/>
            <w:vMerge/>
            <w:tcBorders>
              <w:top w:val="nil"/>
            </w:tcBorders>
          </w:tcPr>
          <w:p w14:paraId="2127B821" w14:textId="77777777" w:rsidR="00A3066C" w:rsidRDefault="00A3066C">
            <w:pPr>
              <w:rPr>
                <w:sz w:val="2"/>
                <w:szCs w:val="2"/>
              </w:rPr>
            </w:pPr>
          </w:p>
        </w:tc>
        <w:tc>
          <w:tcPr>
            <w:tcW w:w="1263" w:type="dxa"/>
            <w:vMerge/>
            <w:tcBorders>
              <w:top w:val="nil"/>
            </w:tcBorders>
          </w:tcPr>
          <w:p w14:paraId="2127B822" w14:textId="77777777" w:rsidR="00A3066C" w:rsidRDefault="00A3066C">
            <w:pPr>
              <w:rPr>
                <w:sz w:val="2"/>
                <w:szCs w:val="2"/>
              </w:rPr>
            </w:pPr>
          </w:p>
        </w:tc>
        <w:tc>
          <w:tcPr>
            <w:tcW w:w="97" w:type="dxa"/>
            <w:vMerge/>
            <w:tcBorders>
              <w:top w:val="nil"/>
            </w:tcBorders>
          </w:tcPr>
          <w:p w14:paraId="2127B823" w14:textId="77777777" w:rsidR="00A3066C" w:rsidRDefault="00A3066C">
            <w:pPr>
              <w:rPr>
                <w:sz w:val="2"/>
                <w:szCs w:val="2"/>
              </w:rPr>
            </w:pPr>
          </w:p>
        </w:tc>
        <w:tc>
          <w:tcPr>
            <w:tcW w:w="1278" w:type="dxa"/>
            <w:vMerge/>
            <w:tcBorders>
              <w:top w:val="nil"/>
            </w:tcBorders>
          </w:tcPr>
          <w:p w14:paraId="2127B824" w14:textId="77777777" w:rsidR="00A3066C" w:rsidRDefault="00A3066C">
            <w:pPr>
              <w:rPr>
                <w:sz w:val="2"/>
                <w:szCs w:val="2"/>
              </w:rPr>
            </w:pPr>
          </w:p>
        </w:tc>
      </w:tr>
      <w:tr w:rsidR="00A3066C" w14:paraId="2127B832" w14:textId="77777777">
        <w:trPr>
          <w:trHeight w:val="537"/>
        </w:trPr>
        <w:tc>
          <w:tcPr>
            <w:tcW w:w="6389" w:type="dxa"/>
            <w:tcBorders>
              <w:top w:val="nil"/>
            </w:tcBorders>
          </w:tcPr>
          <w:p w14:paraId="2127B826" w14:textId="77777777" w:rsidR="00A3066C" w:rsidRDefault="000A1F0C">
            <w:pPr>
              <w:pStyle w:val="TableParagraph"/>
              <w:spacing w:before="17" w:line="250" w:lineRule="atLeast"/>
              <w:ind w:left="354"/>
              <w:rPr>
                <w:i/>
                <w:sz w:val="20"/>
              </w:rPr>
            </w:pPr>
            <w:r>
              <w:rPr>
                <w:i/>
                <w:sz w:val="20"/>
              </w:rPr>
              <w:t>*</w:t>
            </w:r>
            <w:r>
              <w:rPr>
                <w:i/>
                <w:spacing w:val="-3"/>
                <w:sz w:val="20"/>
              </w:rPr>
              <w:t xml:space="preserve"> </w:t>
            </w:r>
            <w:r>
              <w:rPr>
                <w:i/>
                <w:sz w:val="20"/>
              </w:rPr>
              <w:t>Max</w:t>
            </w:r>
            <w:r>
              <w:rPr>
                <w:i/>
                <w:spacing w:val="-1"/>
                <w:sz w:val="20"/>
              </w:rPr>
              <w:t xml:space="preserve"> </w:t>
            </w:r>
            <w:r>
              <w:rPr>
                <w:i/>
                <w:sz w:val="20"/>
              </w:rPr>
              <w:t>of $20,000</w:t>
            </w:r>
            <w:r>
              <w:rPr>
                <w:i/>
                <w:spacing w:val="-3"/>
                <w:sz w:val="20"/>
              </w:rPr>
              <w:t xml:space="preserve"> </w:t>
            </w:r>
            <w:r>
              <w:rPr>
                <w:i/>
                <w:sz w:val="20"/>
              </w:rPr>
              <w:t>WRF per</w:t>
            </w:r>
            <w:r>
              <w:rPr>
                <w:i/>
                <w:spacing w:val="-1"/>
                <w:sz w:val="20"/>
              </w:rPr>
              <w:t xml:space="preserve"> </w:t>
            </w:r>
            <w:r>
              <w:rPr>
                <w:i/>
                <w:sz w:val="20"/>
              </w:rPr>
              <w:t>home</w:t>
            </w:r>
            <w:r>
              <w:rPr>
                <w:i/>
                <w:spacing w:val="-3"/>
                <w:sz w:val="20"/>
              </w:rPr>
              <w:t xml:space="preserve"> </w:t>
            </w:r>
            <w:r>
              <w:rPr>
                <w:i/>
                <w:sz w:val="20"/>
              </w:rPr>
              <w:t>(may</w:t>
            </w:r>
            <w:r>
              <w:rPr>
                <w:i/>
                <w:spacing w:val="-1"/>
                <w:sz w:val="20"/>
              </w:rPr>
              <w:t xml:space="preserve"> </w:t>
            </w:r>
            <w:r>
              <w:rPr>
                <w:i/>
                <w:sz w:val="20"/>
              </w:rPr>
              <w:t>exceed</w:t>
            </w:r>
            <w:r>
              <w:rPr>
                <w:i/>
                <w:spacing w:val="-3"/>
                <w:sz w:val="20"/>
              </w:rPr>
              <w:t xml:space="preserve"> </w:t>
            </w:r>
            <w:r>
              <w:rPr>
                <w:i/>
                <w:sz w:val="20"/>
              </w:rPr>
              <w:t>with</w:t>
            </w:r>
            <w:r>
              <w:rPr>
                <w:i/>
                <w:spacing w:val="-3"/>
                <w:sz w:val="20"/>
              </w:rPr>
              <w:t xml:space="preserve"> </w:t>
            </w:r>
            <w:r>
              <w:rPr>
                <w:i/>
                <w:sz w:val="20"/>
              </w:rPr>
              <w:t>prior</w:t>
            </w:r>
            <w:r>
              <w:rPr>
                <w:i/>
                <w:spacing w:val="-1"/>
                <w:sz w:val="20"/>
              </w:rPr>
              <w:t xml:space="preserve"> </w:t>
            </w:r>
            <w:r>
              <w:rPr>
                <w:i/>
                <w:sz w:val="20"/>
              </w:rPr>
              <w:t>approval from the State)</w:t>
            </w:r>
          </w:p>
        </w:tc>
        <w:tc>
          <w:tcPr>
            <w:tcW w:w="1170" w:type="dxa"/>
            <w:tcBorders>
              <w:top w:val="nil"/>
              <w:right w:val="nil"/>
            </w:tcBorders>
          </w:tcPr>
          <w:p w14:paraId="2127B827" w14:textId="77777777" w:rsidR="00A3066C" w:rsidRDefault="00A3066C">
            <w:pPr>
              <w:pStyle w:val="TableParagraph"/>
              <w:rPr>
                <w:rFonts w:ascii="Times New Roman"/>
                <w:sz w:val="20"/>
              </w:rPr>
            </w:pPr>
          </w:p>
        </w:tc>
        <w:tc>
          <w:tcPr>
            <w:tcW w:w="1068" w:type="dxa"/>
            <w:tcBorders>
              <w:top w:val="nil"/>
              <w:left w:val="nil"/>
            </w:tcBorders>
          </w:tcPr>
          <w:p w14:paraId="2127B828" w14:textId="77777777" w:rsidR="00A3066C" w:rsidRDefault="00A3066C">
            <w:pPr>
              <w:pStyle w:val="TableParagraph"/>
              <w:rPr>
                <w:rFonts w:ascii="Times New Roman"/>
                <w:sz w:val="20"/>
              </w:rPr>
            </w:pPr>
          </w:p>
        </w:tc>
        <w:tc>
          <w:tcPr>
            <w:tcW w:w="97" w:type="dxa"/>
            <w:vMerge/>
            <w:tcBorders>
              <w:top w:val="nil"/>
            </w:tcBorders>
          </w:tcPr>
          <w:p w14:paraId="2127B829" w14:textId="77777777" w:rsidR="00A3066C" w:rsidRDefault="00A3066C">
            <w:pPr>
              <w:rPr>
                <w:sz w:val="2"/>
                <w:szCs w:val="2"/>
              </w:rPr>
            </w:pPr>
          </w:p>
        </w:tc>
        <w:tc>
          <w:tcPr>
            <w:tcW w:w="1287" w:type="dxa"/>
            <w:tcBorders>
              <w:top w:val="nil"/>
              <w:right w:val="nil"/>
            </w:tcBorders>
          </w:tcPr>
          <w:p w14:paraId="2127B82A" w14:textId="77777777" w:rsidR="00A3066C" w:rsidRDefault="00A3066C">
            <w:pPr>
              <w:pStyle w:val="TableParagraph"/>
              <w:rPr>
                <w:rFonts w:ascii="Times New Roman"/>
                <w:sz w:val="20"/>
              </w:rPr>
            </w:pPr>
          </w:p>
        </w:tc>
        <w:tc>
          <w:tcPr>
            <w:tcW w:w="952" w:type="dxa"/>
            <w:tcBorders>
              <w:top w:val="nil"/>
              <w:left w:val="nil"/>
            </w:tcBorders>
          </w:tcPr>
          <w:p w14:paraId="2127B82B" w14:textId="77777777" w:rsidR="00A3066C" w:rsidRDefault="00A3066C">
            <w:pPr>
              <w:pStyle w:val="TableParagraph"/>
              <w:rPr>
                <w:rFonts w:ascii="Times New Roman"/>
                <w:sz w:val="20"/>
              </w:rPr>
            </w:pPr>
          </w:p>
        </w:tc>
        <w:tc>
          <w:tcPr>
            <w:tcW w:w="97" w:type="dxa"/>
            <w:vMerge/>
            <w:tcBorders>
              <w:top w:val="nil"/>
            </w:tcBorders>
          </w:tcPr>
          <w:p w14:paraId="2127B82C" w14:textId="77777777" w:rsidR="00A3066C" w:rsidRDefault="00A3066C">
            <w:pPr>
              <w:rPr>
                <w:sz w:val="2"/>
                <w:szCs w:val="2"/>
              </w:rPr>
            </w:pPr>
          </w:p>
        </w:tc>
        <w:tc>
          <w:tcPr>
            <w:tcW w:w="1119" w:type="dxa"/>
            <w:vMerge/>
            <w:tcBorders>
              <w:top w:val="nil"/>
            </w:tcBorders>
          </w:tcPr>
          <w:p w14:paraId="2127B82D" w14:textId="77777777" w:rsidR="00A3066C" w:rsidRDefault="00A3066C">
            <w:pPr>
              <w:rPr>
                <w:sz w:val="2"/>
                <w:szCs w:val="2"/>
              </w:rPr>
            </w:pPr>
          </w:p>
        </w:tc>
        <w:tc>
          <w:tcPr>
            <w:tcW w:w="97" w:type="dxa"/>
            <w:vMerge/>
            <w:tcBorders>
              <w:top w:val="nil"/>
            </w:tcBorders>
          </w:tcPr>
          <w:p w14:paraId="2127B82E" w14:textId="77777777" w:rsidR="00A3066C" w:rsidRDefault="00A3066C">
            <w:pPr>
              <w:rPr>
                <w:sz w:val="2"/>
                <w:szCs w:val="2"/>
              </w:rPr>
            </w:pPr>
          </w:p>
        </w:tc>
        <w:tc>
          <w:tcPr>
            <w:tcW w:w="1263" w:type="dxa"/>
            <w:vMerge/>
            <w:tcBorders>
              <w:top w:val="nil"/>
            </w:tcBorders>
          </w:tcPr>
          <w:p w14:paraId="2127B82F" w14:textId="77777777" w:rsidR="00A3066C" w:rsidRDefault="00A3066C">
            <w:pPr>
              <w:rPr>
                <w:sz w:val="2"/>
                <w:szCs w:val="2"/>
              </w:rPr>
            </w:pPr>
          </w:p>
        </w:tc>
        <w:tc>
          <w:tcPr>
            <w:tcW w:w="97" w:type="dxa"/>
            <w:vMerge/>
            <w:tcBorders>
              <w:top w:val="nil"/>
            </w:tcBorders>
          </w:tcPr>
          <w:p w14:paraId="2127B830" w14:textId="77777777" w:rsidR="00A3066C" w:rsidRDefault="00A3066C">
            <w:pPr>
              <w:rPr>
                <w:sz w:val="2"/>
                <w:szCs w:val="2"/>
              </w:rPr>
            </w:pPr>
          </w:p>
        </w:tc>
        <w:tc>
          <w:tcPr>
            <w:tcW w:w="1278" w:type="dxa"/>
            <w:vMerge/>
            <w:tcBorders>
              <w:top w:val="nil"/>
            </w:tcBorders>
          </w:tcPr>
          <w:p w14:paraId="2127B831" w14:textId="77777777" w:rsidR="00A3066C" w:rsidRDefault="00A3066C">
            <w:pPr>
              <w:rPr>
                <w:sz w:val="2"/>
                <w:szCs w:val="2"/>
              </w:rPr>
            </w:pPr>
          </w:p>
        </w:tc>
      </w:tr>
      <w:tr w:rsidR="00A3066C" w14:paraId="2127B83D" w14:textId="77777777">
        <w:trPr>
          <w:trHeight w:val="80"/>
        </w:trPr>
        <w:tc>
          <w:tcPr>
            <w:tcW w:w="6389" w:type="dxa"/>
            <w:tcBorders>
              <w:left w:val="nil"/>
            </w:tcBorders>
          </w:tcPr>
          <w:p w14:paraId="2127B833" w14:textId="77777777" w:rsidR="00A3066C" w:rsidRDefault="00A3066C">
            <w:pPr>
              <w:pStyle w:val="TableParagraph"/>
              <w:rPr>
                <w:rFonts w:ascii="Times New Roman"/>
                <w:sz w:val="2"/>
              </w:rPr>
            </w:pPr>
          </w:p>
        </w:tc>
        <w:tc>
          <w:tcPr>
            <w:tcW w:w="2238" w:type="dxa"/>
            <w:gridSpan w:val="2"/>
          </w:tcPr>
          <w:p w14:paraId="2127B834" w14:textId="77777777" w:rsidR="00A3066C" w:rsidRDefault="00A3066C">
            <w:pPr>
              <w:pStyle w:val="TableParagraph"/>
              <w:rPr>
                <w:rFonts w:ascii="Times New Roman"/>
                <w:sz w:val="2"/>
              </w:rPr>
            </w:pPr>
          </w:p>
        </w:tc>
        <w:tc>
          <w:tcPr>
            <w:tcW w:w="97" w:type="dxa"/>
          </w:tcPr>
          <w:p w14:paraId="2127B835" w14:textId="77777777" w:rsidR="00A3066C" w:rsidRDefault="00A3066C">
            <w:pPr>
              <w:pStyle w:val="TableParagraph"/>
              <w:rPr>
                <w:rFonts w:ascii="Times New Roman"/>
                <w:sz w:val="2"/>
              </w:rPr>
            </w:pPr>
          </w:p>
        </w:tc>
        <w:tc>
          <w:tcPr>
            <w:tcW w:w="2239" w:type="dxa"/>
            <w:gridSpan w:val="2"/>
          </w:tcPr>
          <w:p w14:paraId="2127B836" w14:textId="77777777" w:rsidR="00A3066C" w:rsidRDefault="00A3066C">
            <w:pPr>
              <w:pStyle w:val="TableParagraph"/>
              <w:rPr>
                <w:rFonts w:ascii="Times New Roman"/>
                <w:sz w:val="2"/>
              </w:rPr>
            </w:pPr>
          </w:p>
        </w:tc>
        <w:tc>
          <w:tcPr>
            <w:tcW w:w="97" w:type="dxa"/>
          </w:tcPr>
          <w:p w14:paraId="2127B837" w14:textId="77777777" w:rsidR="00A3066C" w:rsidRDefault="00A3066C">
            <w:pPr>
              <w:pStyle w:val="TableParagraph"/>
              <w:rPr>
                <w:rFonts w:ascii="Times New Roman"/>
                <w:sz w:val="2"/>
              </w:rPr>
            </w:pPr>
          </w:p>
        </w:tc>
        <w:tc>
          <w:tcPr>
            <w:tcW w:w="1119" w:type="dxa"/>
          </w:tcPr>
          <w:p w14:paraId="2127B838" w14:textId="77777777" w:rsidR="00A3066C" w:rsidRDefault="00A3066C">
            <w:pPr>
              <w:pStyle w:val="TableParagraph"/>
              <w:rPr>
                <w:rFonts w:ascii="Times New Roman"/>
                <w:sz w:val="2"/>
              </w:rPr>
            </w:pPr>
          </w:p>
        </w:tc>
        <w:tc>
          <w:tcPr>
            <w:tcW w:w="97" w:type="dxa"/>
          </w:tcPr>
          <w:p w14:paraId="2127B839" w14:textId="77777777" w:rsidR="00A3066C" w:rsidRDefault="00A3066C">
            <w:pPr>
              <w:pStyle w:val="TableParagraph"/>
              <w:rPr>
                <w:rFonts w:ascii="Times New Roman"/>
                <w:sz w:val="2"/>
              </w:rPr>
            </w:pPr>
          </w:p>
        </w:tc>
        <w:tc>
          <w:tcPr>
            <w:tcW w:w="1263" w:type="dxa"/>
          </w:tcPr>
          <w:p w14:paraId="2127B83A" w14:textId="77777777" w:rsidR="00A3066C" w:rsidRDefault="00A3066C">
            <w:pPr>
              <w:pStyle w:val="TableParagraph"/>
              <w:rPr>
                <w:rFonts w:ascii="Times New Roman"/>
                <w:sz w:val="2"/>
              </w:rPr>
            </w:pPr>
          </w:p>
        </w:tc>
        <w:tc>
          <w:tcPr>
            <w:tcW w:w="97" w:type="dxa"/>
          </w:tcPr>
          <w:p w14:paraId="2127B83B" w14:textId="77777777" w:rsidR="00A3066C" w:rsidRDefault="00A3066C">
            <w:pPr>
              <w:pStyle w:val="TableParagraph"/>
              <w:rPr>
                <w:rFonts w:ascii="Times New Roman"/>
                <w:sz w:val="2"/>
              </w:rPr>
            </w:pPr>
          </w:p>
        </w:tc>
        <w:tc>
          <w:tcPr>
            <w:tcW w:w="1278" w:type="dxa"/>
          </w:tcPr>
          <w:p w14:paraId="2127B83C" w14:textId="77777777" w:rsidR="00A3066C" w:rsidRDefault="00A3066C">
            <w:pPr>
              <w:pStyle w:val="TableParagraph"/>
              <w:rPr>
                <w:rFonts w:ascii="Times New Roman"/>
                <w:sz w:val="2"/>
              </w:rPr>
            </w:pPr>
          </w:p>
        </w:tc>
      </w:tr>
      <w:tr w:rsidR="00A3066C" w14:paraId="2127B84A" w14:textId="77777777">
        <w:trPr>
          <w:trHeight w:val="269"/>
        </w:trPr>
        <w:tc>
          <w:tcPr>
            <w:tcW w:w="6389" w:type="dxa"/>
            <w:tcBorders>
              <w:bottom w:val="nil"/>
            </w:tcBorders>
          </w:tcPr>
          <w:p w14:paraId="2127B83E" w14:textId="77777777" w:rsidR="00A3066C" w:rsidRDefault="000A1F0C">
            <w:pPr>
              <w:pStyle w:val="TableParagraph"/>
              <w:spacing w:line="249" w:lineRule="exact"/>
              <w:ind w:left="42"/>
              <w:rPr>
                <w:b/>
                <w:sz w:val="24"/>
              </w:rPr>
            </w:pPr>
            <w:r>
              <w:rPr>
                <w:b/>
                <w:sz w:val="24"/>
              </w:rPr>
              <w:t>HEAP</w:t>
            </w:r>
            <w:r>
              <w:rPr>
                <w:b/>
                <w:spacing w:val="-6"/>
                <w:sz w:val="24"/>
              </w:rPr>
              <w:t xml:space="preserve"> </w:t>
            </w:r>
            <w:r>
              <w:rPr>
                <w:b/>
                <w:sz w:val="24"/>
              </w:rPr>
              <w:t>Knob</w:t>
            </w:r>
            <w:r>
              <w:rPr>
                <w:b/>
                <w:spacing w:val="1"/>
                <w:sz w:val="24"/>
              </w:rPr>
              <w:t xml:space="preserve"> </w:t>
            </w:r>
            <w:r>
              <w:rPr>
                <w:b/>
                <w:sz w:val="24"/>
              </w:rPr>
              <w:t>&amp;</w:t>
            </w:r>
            <w:r>
              <w:rPr>
                <w:b/>
                <w:spacing w:val="-1"/>
                <w:sz w:val="24"/>
              </w:rPr>
              <w:t xml:space="preserve"> </w:t>
            </w:r>
            <w:r>
              <w:rPr>
                <w:b/>
                <w:sz w:val="24"/>
              </w:rPr>
              <w:t>Tube</w:t>
            </w:r>
            <w:r>
              <w:rPr>
                <w:b/>
                <w:spacing w:val="-1"/>
                <w:sz w:val="24"/>
              </w:rPr>
              <w:t xml:space="preserve"> </w:t>
            </w:r>
            <w:r>
              <w:rPr>
                <w:b/>
                <w:sz w:val="24"/>
              </w:rPr>
              <w:t>Special Project</w:t>
            </w:r>
            <w:r>
              <w:rPr>
                <w:b/>
                <w:spacing w:val="1"/>
                <w:sz w:val="24"/>
              </w:rPr>
              <w:t xml:space="preserve"> </w:t>
            </w:r>
            <w:r>
              <w:rPr>
                <w:b/>
                <w:spacing w:val="-4"/>
                <w:sz w:val="24"/>
              </w:rPr>
              <w:t>Funds</w:t>
            </w:r>
          </w:p>
        </w:tc>
        <w:tc>
          <w:tcPr>
            <w:tcW w:w="1170" w:type="dxa"/>
            <w:tcBorders>
              <w:bottom w:val="nil"/>
              <w:right w:val="nil"/>
            </w:tcBorders>
          </w:tcPr>
          <w:p w14:paraId="2127B83F" w14:textId="77777777" w:rsidR="00A3066C" w:rsidRDefault="000A1F0C">
            <w:pPr>
              <w:pStyle w:val="TableParagraph"/>
              <w:spacing w:before="28" w:line="221" w:lineRule="exact"/>
              <w:ind w:right="29"/>
              <w:jc w:val="center"/>
              <w:rPr>
                <w:b/>
                <w:sz w:val="20"/>
              </w:rPr>
            </w:pPr>
            <w:r>
              <w:rPr>
                <w:b/>
                <w:spacing w:val="-5"/>
                <w:sz w:val="20"/>
              </w:rPr>
              <w:t>No</w:t>
            </w:r>
          </w:p>
        </w:tc>
        <w:tc>
          <w:tcPr>
            <w:tcW w:w="1068" w:type="dxa"/>
            <w:tcBorders>
              <w:left w:val="nil"/>
              <w:bottom w:val="nil"/>
            </w:tcBorders>
          </w:tcPr>
          <w:p w14:paraId="2127B840" w14:textId="77777777" w:rsidR="00A3066C" w:rsidRDefault="000A1F0C">
            <w:pPr>
              <w:pStyle w:val="TableParagraph"/>
              <w:spacing w:before="28" w:line="221" w:lineRule="exact"/>
              <w:ind w:left="11" w:right="21"/>
              <w:jc w:val="center"/>
              <w:rPr>
                <w:b/>
                <w:sz w:val="20"/>
              </w:rPr>
            </w:pPr>
            <w:r>
              <w:rPr>
                <w:b/>
                <w:spacing w:val="-5"/>
                <w:sz w:val="20"/>
              </w:rPr>
              <w:t>No</w:t>
            </w:r>
          </w:p>
        </w:tc>
        <w:tc>
          <w:tcPr>
            <w:tcW w:w="97" w:type="dxa"/>
            <w:vMerge w:val="restart"/>
          </w:tcPr>
          <w:p w14:paraId="2127B841" w14:textId="77777777" w:rsidR="00A3066C" w:rsidRDefault="00A3066C">
            <w:pPr>
              <w:pStyle w:val="TableParagraph"/>
              <w:rPr>
                <w:rFonts w:ascii="Times New Roman"/>
                <w:sz w:val="20"/>
              </w:rPr>
            </w:pPr>
          </w:p>
        </w:tc>
        <w:tc>
          <w:tcPr>
            <w:tcW w:w="1287" w:type="dxa"/>
            <w:tcBorders>
              <w:bottom w:val="nil"/>
              <w:right w:val="nil"/>
            </w:tcBorders>
          </w:tcPr>
          <w:p w14:paraId="2127B842" w14:textId="77777777" w:rsidR="00A3066C" w:rsidRDefault="000A1F0C">
            <w:pPr>
              <w:pStyle w:val="TableParagraph"/>
              <w:spacing w:before="28" w:line="221" w:lineRule="exact"/>
              <w:ind w:left="429"/>
              <w:rPr>
                <w:b/>
                <w:sz w:val="20"/>
              </w:rPr>
            </w:pPr>
            <w:r>
              <w:rPr>
                <w:b/>
                <w:spacing w:val="-5"/>
                <w:sz w:val="20"/>
              </w:rPr>
              <w:t>No</w:t>
            </w:r>
          </w:p>
        </w:tc>
        <w:tc>
          <w:tcPr>
            <w:tcW w:w="952" w:type="dxa"/>
            <w:tcBorders>
              <w:left w:val="nil"/>
              <w:bottom w:val="nil"/>
            </w:tcBorders>
          </w:tcPr>
          <w:p w14:paraId="2127B843" w14:textId="77777777" w:rsidR="00A3066C" w:rsidRDefault="000A1F0C">
            <w:pPr>
              <w:pStyle w:val="TableParagraph"/>
              <w:spacing w:before="28" w:line="221" w:lineRule="exact"/>
              <w:ind w:left="270"/>
              <w:rPr>
                <w:b/>
                <w:sz w:val="20"/>
              </w:rPr>
            </w:pPr>
            <w:r>
              <w:rPr>
                <w:b/>
                <w:spacing w:val="-5"/>
                <w:sz w:val="20"/>
              </w:rPr>
              <w:t>No</w:t>
            </w:r>
          </w:p>
        </w:tc>
        <w:tc>
          <w:tcPr>
            <w:tcW w:w="97" w:type="dxa"/>
            <w:vMerge w:val="restart"/>
          </w:tcPr>
          <w:p w14:paraId="2127B844" w14:textId="77777777" w:rsidR="00A3066C" w:rsidRDefault="00A3066C">
            <w:pPr>
              <w:pStyle w:val="TableParagraph"/>
              <w:rPr>
                <w:rFonts w:ascii="Times New Roman"/>
                <w:sz w:val="20"/>
              </w:rPr>
            </w:pPr>
          </w:p>
        </w:tc>
        <w:tc>
          <w:tcPr>
            <w:tcW w:w="1119" w:type="dxa"/>
            <w:vMerge w:val="restart"/>
          </w:tcPr>
          <w:p w14:paraId="2127B845" w14:textId="77777777" w:rsidR="00A3066C" w:rsidRDefault="000A1F0C">
            <w:pPr>
              <w:pStyle w:val="TableParagraph"/>
              <w:spacing w:before="28"/>
              <w:ind w:left="36" w:right="17"/>
              <w:jc w:val="center"/>
              <w:rPr>
                <w:b/>
                <w:sz w:val="20"/>
              </w:rPr>
            </w:pPr>
            <w:r>
              <w:rPr>
                <w:b/>
                <w:spacing w:val="-5"/>
                <w:sz w:val="20"/>
              </w:rPr>
              <w:t>No</w:t>
            </w:r>
          </w:p>
        </w:tc>
        <w:tc>
          <w:tcPr>
            <w:tcW w:w="97" w:type="dxa"/>
            <w:vMerge w:val="restart"/>
          </w:tcPr>
          <w:p w14:paraId="2127B846" w14:textId="77777777" w:rsidR="00A3066C" w:rsidRDefault="00A3066C">
            <w:pPr>
              <w:pStyle w:val="TableParagraph"/>
              <w:rPr>
                <w:rFonts w:ascii="Times New Roman"/>
                <w:sz w:val="20"/>
              </w:rPr>
            </w:pPr>
          </w:p>
        </w:tc>
        <w:tc>
          <w:tcPr>
            <w:tcW w:w="1263" w:type="dxa"/>
            <w:vMerge w:val="restart"/>
          </w:tcPr>
          <w:p w14:paraId="2127B847" w14:textId="77777777" w:rsidR="00A3066C" w:rsidRDefault="000A1F0C">
            <w:pPr>
              <w:pStyle w:val="TableParagraph"/>
              <w:spacing w:before="28"/>
              <w:ind w:left="15"/>
              <w:jc w:val="center"/>
              <w:rPr>
                <w:b/>
                <w:sz w:val="20"/>
              </w:rPr>
            </w:pPr>
            <w:r>
              <w:rPr>
                <w:b/>
                <w:spacing w:val="-5"/>
                <w:sz w:val="20"/>
              </w:rPr>
              <w:t>No</w:t>
            </w:r>
          </w:p>
        </w:tc>
        <w:tc>
          <w:tcPr>
            <w:tcW w:w="97" w:type="dxa"/>
            <w:vMerge w:val="restart"/>
          </w:tcPr>
          <w:p w14:paraId="2127B848" w14:textId="77777777" w:rsidR="00A3066C" w:rsidRDefault="00A3066C">
            <w:pPr>
              <w:pStyle w:val="TableParagraph"/>
              <w:rPr>
                <w:rFonts w:ascii="Times New Roman"/>
                <w:sz w:val="20"/>
              </w:rPr>
            </w:pPr>
          </w:p>
        </w:tc>
        <w:tc>
          <w:tcPr>
            <w:tcW w:w="1278" w:type="dxa"/>
            <w:vMerge w:val="restart"/>
          </w:tcPr>
          <w:p w14:paraId="2127B849" w14:textId="77777777" w:rsidR="00A3066C" w:rsidRDefault="000A1F0C">
            <w:pPr>
              <w:pStyle w:val="TableParagraph"/>
              <w:spacing w:before="28"/>
              <w:ind w:left="240"/>
              <w:rPr>
                <w:b/>
                <w:sz w:val="20"/>
              </w:rPr>
            </w:pPr>
            <w:r>
              <w:rPr>
                <w:b/>
                <w:spacing w:val="-2"/>
                <w:sz w:val="20"/>
              </w:rPr>
              <w:t>$15,000*</w:t>
            </w:r>
          </w:p>
        </w:tc>
      </w:tr>
      <w:tr w:rsidR="00A3066C" w14:paraId="2127B857" w14:textId="77777777">
        <w:trPr>
          <w:trHeight w:val="333"/>
        </w:trPr>
        <w:tc>
          <w:tcPr>
            <w:tcW w:w="6389" w:type="dxa"/>
            <w:tcBorders>
              <w:top w:val="nil"/>
              <w:bottom w:val="nil"/>
            </w:tcBorders>
          </w:tcPr>
          <w:p w14:paraId="2127B84B" w14:textId="77777777" w:rsidR="00A3066C" w:rsidRDefault="000A1F0C">
            <w:pPr>
              <w:pStyle w:val="TableParagraph"/>
              <w:tabs>
                <w:tab w:val="left" w:pos="5980"/>
              </w:tabs>
              <w:spacing w:before="21"/>
              <w:ind w:right="69"/>
              <w:jc w:val="right"/>
              <w:rPr>
                <w:b/>
                <w:i/>
                <w:sz w:val="20"/>
              </w:rPr>
            </w:pPr>
            <w:r>
              <w:rPr>
                <w:b/>
                <w:i/>
                <w:color w:val="000000"/>
                <w:sz w:val="20"/>
                <w:shd w:val="clear" w:color="auto" w:fill="D9D9D9"/>
              </w:rPr>
              <w:t>*</w:t>
            </w:r>
            <w:r>
              <w:rPr>
                <w:b/>
                <w:i/>
                <w:color w:val="000000"/>
                <w:spacing w:val="-3"/>
                <w:sz w:val="20"/>
                <w:shd w:val="clear" w:color="auto" w:fill="D9D9D9"/>
              </w:rPr>
              <w:t xml:space="preserve"> </w:t>
            </w:r>
            <w:r>
              <w:rPr>
                <w:b/>
                <w:i/>
                <w:color w:val="000000"/>
                <w:sz w:val="20"/>
                <w:shd w:val="clear" w:color="auto" w:fill="D9D9D9"/>
              </w:rPr>
              <w:t>Based on</w:t>
            </w:r>
            <w:r>
              <w:rPr>
                <w:b/>
                <w:i/>
                <w:color w:val="000000"/>
                <w:spacing w:val="1"/>
                <w:sz w:val="20"/>
                <w:shd w:val="clear" w:color="auto" w:fill="D9D9D9"/>
              </w:rPr>
              <w:t xml:space="preserve"> </w:t>
            </w:r>
            <w:r>
              <w:rPr>
                <w:b/>
                <w:i/>
                <w:color w:val="000000"/>
                <w:sz w:val="20"/>
                <w:shd w:val="clear" w:color="auto" w:fill="D9D9D9"/>
              </w:rPr>
              <w:t>availability</w:t>
            </w:r>
            <w:r>
              <w:rPr>
                <w:b/>
                <w:i/>
                <w:color w:val="000000"/>
                <w:spacing w:val="-3"/>
                <w:sz w:val="20"/>
                <w:shd w:val="clear" w:color="auto" w:fill="D9D9D9"/>
              </w:rPr>
              <w:t xml:space="preserve"> </w:t>
            </w:r>
            <w:r>
              <w:rPr>
                <w:b/>
                <w:i/>
                <w:color w:val="000000"/>
                <w:sz w:val="20"/>
                <w:shd w:val="clear" w:color="auto" w:fill="D9D9D9"/>
              </w:rPr>
              <w:t xml:space="preserve">of </w:t>
            </w:r>
            <w:r>
              <w:rPr>
                <w:b/>
                <w:i/>
                <w:color w:val="000000"/>
                <w:spacing w:val="-2"/>
                <w:sz w:val="20"/>
                <w:shd w:val="clear" w:color="auto" w:fill="D9D9D9"/>
              </w:rPr>
              <w:t>funds.</w:t>
            </w:r>
            <w:r>
              <w:rPr>
                <w:b/>
                <w:i/>
                <w:color w:val="000000"/>
                <w:sz w:val="20"/>
                <w:shd w:val="clear" w:color="auto" w:fill="D9D9D9"/>
              </w:rPr>
              <w:tab/>
            </w:r>
          </w:p>
        </w:tc>
        <w:tc>
          <w:tcPr>
            <w:tcW w:w="1170" w:type="dxa"/>
            <w:tcBorders>
              <w:top w:val="nil"/>
              <w:bottom w:val="nil"/>
              <w:right w:val="nil"/>
            </w:tcBorders>
          </w:tcPr>
          <w:p w14:paraId="2127B84C" w14:textId="77777777" w:rsidR="00A3066C" w:rsidRDefault="00A3066C">
            <w:pPr>
              <w:pStyle w:val="TableParagraph"/>
              <w:rPr>
                <w:rFonts w:ascii="Times New Roman"/>
                <w:sz w:val="20"/>
              </w:rPr>
            </w:pPr>
          </w:p>
        </w:tc>
        <w:tc>
          <w:tcPr>
            <w:tcW w:w="1068" w:type="dxa"/>
            <w:tcBorders>
              <w:top w:val="nil"/>
              <w:left w:val="nil"/>
              <w:bottom w:val="nil"/>
            </w:tcBorders>
          </w:tcPr>
          <w:p w14:paraId="2127B84D" w14:textId="77777777" w:rsidR="00A3066C" w:rsidRDefault="00A3066C">
            <w:pPr>
              <w:pStyle w:val="TableParagraph"/>
              <w:rPr>
                <w:rFonts w:ascii="Times New Roman"/>
                <w:sz w:val="20"/>
              </w:rPr>
            </w:pPr>
          </w:p>
        </w:tc>
        <w:tc>
          <w:tcPr>
            <w:tcW w:w="97" w:type="dxa"/>
            <w:vMerge/>
            <w:tcBorders>
              <w:top w:val="nil"/>
            </w:tcBorders>
          </w:tcPr>
          <w:p w14:paraId="2127B84E" w14:textId="77777777" w:rsidR="00A3066C" w:rsidRDefault="00A3066C">
            <w:pPr>
              <w:rPr>
                <w:sz w:val="2"/>
                <w:szCs w:val="2"/>
              </w:rPr>
            </w:pPr>
          </w:p>
        </w:tc>
        <w:tc>
          <w:tcPr>
            <w:tcW w:w="1287" w:type="dxa"/>
            <w:tcBorders>
              <w:top w:val="nil"/>
              <w:bottom w:val="nil"/>
              <w:right w:val="nil"/>
            </w:tcBorders>
          </w:tcPr>
          <w:p w14:paraId="2127B84F" w14:textId="77777777" w:rsidR="00A3066C" w:rsidRDefault="00A3066C">
            <w:pPr>
              <w:pStyle w:val="TableParagraph"/>
              <w:rPr>
                <w:rFonts w:ascii="Times New Roman"/>
                <w:sz w:val="20"/>
              </w:rPr>
            </w:pPr>
          </w:p>
        </w:tc>
        <w:tc>
          <w:tcPr>
            <w:tcW w:w="952" w:type="dxa"/>
            <w:tcBorders>
              <w:top w:val="nil"/>
              <w:left w:val="nil"/>
              <w:bottom w:val="nil"/>
            </w:tcBorders>
          </w:tcPr>
          <w:p w14:paraId="2127B850" w14:textId="77777777" w:rsidR="00A3066C" w:rsidRDefault="00A3066C">
            <w:pPr>
              <w:pStyle w:val="TableParagraph"/>
              <w:rPr>
                <w:rFonts w:ascii="Times New Roman"/>
                <w:sz w:val="20"/>
              </w:rPr>
            </w:pPr>
          </w:p>
        </w:tc>
        <w:tc>
          <w:tcPr>
            <w:tcW w:w="97" w:type="dxa"/>
            <w:vMerge/>
            <w:tcBorders>
              <w:top w:val="nil"/>
            </w:tcBorders>
          </w:tcPr>
          <w:p w14:paraId="2127B851" w14:textId="77777777" w:rsidR="00A3066C" w:rsidRDefault="00A3066C">
            <w:pPr>
              <w:rPr>
                <w:sz w:val="2"/>
                <w:szCs w:val="2"/>
              </w:rPr>
            </w:pPr>
          </w:p>
        </w:tc>
        <w:tc>
          <w:tcPr>
            <w:tcW w:w="1119" w:type="dxa"/>
            <w:vMerge/>
            <w:tcBorders>
              <w:top w:val="nil"/>
            </w:tcBorders>
          </w:tcPr>
          <w:p w14:paraId="2127B852" w14:textId="77777777" w:rsidR="00A3066C" w:rsidRDefault="00A3066C">
            <w:pPr>
              <w:rPr>
                <w:sz w:val="2"/>
                <w:szCs w:val="2"/>
              </w:rPr>
            </w:pPr>
          </w:p>
        </w:tc>
        <w:tc>
          <w:tcPr>
            <w:tcW w:w="97" w:type="dxa"/>
            <w:vMerge/>
            <w:tcBorders>
              <w:top w:val="nil"/>
            </w:tcBorders>
          </w:tcPr>
          <w:p w14:paraId="2127B853" w14:textId="77777777" w:rsidR="00A3066C" w:rsidRDefault="00A3066C">
            <w:pPr>
              <w:rPr>
                <w:sz w:val="2"/>
                <w:szCs w:val="2"/>
              </w:rPr>
            </w:pPr>
          </w:p>
        </w:tc>
        <w:tc>
          <w:tcPr>
            <w:tcW w:w="1263" w:type="dxa"/>
            <w:vMerge/>
            <w:tcBorders>
              <w:top w:val="nil"/>
            </w:tcBorders>
          </w:tcPr>
          <w:p w14:paraId="2127B854" w14:textId="77777777" w:rsidR="00A3066C" w:rsidRDefault="00A3066C">
            <w:pPr>
              <w:rPr>
                <w:sz w:val="2"/>
                <w:szCs w:val="2"/>
              </w:rPr>
            </w:pPr>
          </w:p>
        </w:tc>
        <w:tc>
          <w:tcPr>
            <w:tcW w:w="97" w:type="dxa"/>
            <w:vMerge/>
            <w:tcBorders>
              <w:top w:val="nil"/>
            </w:tcBorders>
          </w:tcPr>
          <w:p w14:paraId="2127B855" w14:textId="77777777" w:rsidR="00A3066C" w:rsidRDefault="00A3066C">
            <w:pPr>
              <w:rPr>
                <w:sz w:val="2"/>
                <w:szCs w:val="2"/>
              </w:rPr>
            </w:pPr>
          </w:p>
        </w:tc>
        <w:tc>
          <w:tcPr>
            <w:tcW w:w="1278" w:type="dxa"/>
            <w:vMerge/>
            <w:tcBorders>
              <w:top w:val="nil"/>
            </w:tcBorders>
          </w:tcPr>
          <w:p w14:paraId="2127B856" w14:textId="77777777" w:rsidR="00A3066C" w:rsidRDefault="00A3066C">
            <w:pPr>
              <w:rPr>
                <w:sz w:val="2"/>
                <w:szCs w:val="2"/>
              </w:rPr>
            </w:pPr>
          </w:p>
        </w:tc>
      </w:tr>
      <w:tr w:rsidR="00A3066C" w14:paraId="2127B864" w14:textId="77777777">
        <w:trPr>
          <w:trHeight w:val="574"/>
        </w:trPr>
        <w:tc>
          <w:tcPr>
            <w:tcW w:w="6389" w:type="dxa"/>
            <w:tcBorders>
              <w:top w:val="nil"/>
              <w:bottom w:val="nil"/>
            </w:tcBorders>
          </w:tcPr>
          <w:p w14:paraId="2127B858" w14:textId="77777777" w:rsidR="00A3066C" w:rsidRDefault="000A1F0C">
            <w:pPr>
              <w:pStyle w:val="TableParagraph"/>
              <w:spacing w:before="18" w:line="266" w:lineRule="auto"/>
              <w:ind w:left="354" w:right="211" w:hanging="1"/>
              <w:rPr>
                <w:b/>
                <w:i/>
                <w:sz w:val="20"/>
              </w:rPr>
            </w:pPr>
            <w:r>
              <w:rPr>
                <w:b/>
                <w:i/>
                <w:sz w:val="20"/>
              </w:rPr>
              <w:t>* Requires</w:t>
            </w:r>
            <w:r>
              <w:rPr>
                <w:b/>
                <w:i/>
                <w:spacing w:val="-5"/>
                <w:sz w:val="20"/>
              </w:rPr>
              <w:t xml:space="preserve"> </w:t>
            </w:r>
            <w:r>
              <w:rPr>
                <w:b/>
                <w:i/>
                <w:sz w:val="20"/>
              </w:rPr>
              <w:t>prior approval from the State via K&amp;T Special Project Waiver</w:t>
            </w:r>
          </w:p>
        </w:tc>
        <w:tc>
          <w:tcPr>
            <w:tcW w:w="1170" w:type="dxa"/>
            <w:tcBorders>
              <w:top w:val="nil"/>
              <w:bottom w:val="nil"/>
              <w:right w:val="nil"/>
            </w:tcBorders>
          </w:tcPr>
          <w:p w14:paraId="2127B859" w14:textId="77777777" w:rsidR="00A3066C" w:rsidRDefault="00A3066C">
            <w:pPr>
              <w:pStyle w:val="TableParagraph"/>
              <w:rPr>
                <w:rFonts w:ascii="Times New Roman"/>
                <w:sz w:val="20"/>
              </w:rPr>
            </w:pPr>
          </w:p>
        </w:tc>
        <w:tc>
          <w:tcPr>
            <w:tcW w:w="1068" w:type="dxa"/>
            <w:tcBorders>
              <w:top w:val="nil"/>
              <w:left w:val="nil"/>
              <w:bottom w:val="nil"/>
            </w:tcBorders>
          </w:tcPr>
          <w:p w14:paraId="2127B85A" w14:textId="77777777" w:rsidR="00A3066C" w:rsidRDefault="00A3066C">
            <w:pPr>
              <w:pStyle w:val="TableParagraph"/>
              <w:rPr>
                <w:rFonts w:ascii="Times New Roman"/>
                <w:sz w:val="20"/>
              </w:rPr>
            </w:pPr>
          </w:p>
        </w:tc>
        <w:tc>
          <w:tcPr>
            <w:tcW w:w="97" w:type="dxa"/>
            <w:vMerge/>
            <w:tcBorders>
              <w:top w:val="nil"/>
            </w:tcBorders>
          </w:tcPr>
          <w:p w14:paraId="2127B85B" w14:textId="77777777" w:rsidR="00A3066C" w:rsidRDefault="00A3066C">
            <w:pPr>
              <w:rPr>
                <w:sz w:val="2"/>
                <w:szCs w:val="2"/>
              </w:rPr>
            </w:pPr>
          </w:p>
        </w:tc>
        <w:tc>
          <w:tcPr>
            <w:tcW w:w="1287" w:type="dxa"/>
            <w:tcBorders>
              <w:top w:val="nil"/>
              <w:bottom w:val="nil"/>
              <w:right w:val="nil"/>
            </w:tcBorders>
          </w:tcPr>
          <w:p w14:paraId="2127B85C" w14:textId="77777777" w:rsidR="00A3066C" w:rsidRDefault="00A3066C">
            <w:pPr>
              <w:pStyle w:val="TableParagraph"/>
              <w:rPr>
                <w:rFonts w:ascii="Times New Roman"/>
                <w:sz w:val="20"/>
              </w:rPr>
            </w:pPr>
          </w:p>
        </w:tc>
        <w:tc>
          <w:tcPr>
            <w:tcW w:w="952" w:type="dxa"/>
            <w:tcBorders>
              <w:top w:val="nil"/>
              <w:left w:val="nil"/>
              <w:bottom w:val="nil"/>
            </w:tcBorders>
          </w:tcPr>
          <w:p w14:paraId="2127B85D" w14:textId="77777777" w:rsidR="00A3066C" w:rsidRDefault="00A3066C">
            <w:pPr>
              <w:pStyle w:val="TableParagraph"/>
              <w:rPr>
                <w:rFonts w:ascii="Times New Roman"/>
                <w:sz w:val="20"/>
              </w:rPr>
            </w:pPr>
          </w:p>
        </w:tc>
        <w:tc>
          <w:tcPr>
            <w:tcW w:w="97" w:type="dxa"/>
            <w:vMerge/>
            <w:tcBorders>
              <w:top w:val="nil"/>
            </w:tcBorders>
          </w:tcPr>
          <w:p w14:paraId="2127B85E" w14:textId="77777777" w:rsidR="00A3066C" w:rsidRDefault="00A3066C">
            <w:pPr>
              <w:rPr>
                <w:sz w:val="2"/>
                <w:szCs w:val="2"/>
              </w:rPr>
            </w:pPr>
          </w:p>
        </w:tc>
        <w:tc>
          <w:tcPr>
            <w:tcW w:w="1119" w:type="dxa"/>
            <w:vMerge/>
            <w:tcBorders>
              <w:top w:val="nil"/>
            </w:tcBorders>
          </w:tcPr>
          <w:p w14:paraId="2127B85F" w14:textId="77777777" w:rsidR="00A3066C" w:rsidRDefault="00A3066C">
            <w:pPr>
              <w:rPr>
                <w:sz w:val="2"/>
                <w:szCs w:val="2"/>
              </w:rPr>
            </w:pPr>
          </w:p>
        </w:tc>
        <w:tc>
          <w:tcPr>
            <w:tcW w:w="97" w:type="dxa"/>
            <w:vMerge/>
            <w:tcBorders>
              <w:top w:val="nil"/>
            </w:tcBorders>
          </w:tcPr>
          <w:p w14:paraId="2127B860" w14:textId="77777777" w:rsidR="00A3066C" w:rsidRDefault="00A3066C">
            <w:pPr>
              <w:rPr>
                <w:sz w:val="2"/>
                <w:szCs w:val="2"/>
              </w:rPr>
            </w:pPr>
          </w:p>
        </w:tc>
        <w:tc>
          <w:tcPr>
            <w:tcW w:w="1263" w:type="dxa"/>
            <w:vMerge/>
            <w:tcBorders>
              <w:top w:val="nil"/>
            </w:tcBorders>
          </w:tcPr>
          <w:p w14:paraId="2127B861" w14:textId="77777777" w:rsidR="00A3066C" w:rsidRDefault="00A3066C">
            <w:pPr>
              <w:rPr>
                <w:sz w:val="2"/>
                <w:szCs w:val="2"/>
              </w:rPr>
            </w:pPr>
          </w:p>
        </w:tc>
        <w:tc>
          <w:tcPr>
            <w:tcW w:w="97" w:type="dxa"/>
            <w:vMerge/>
            <w:tcBorders>
              <w:top w:val="nil"/>
            </w:tcBorders>
          </w:tcPr>
          <w:p w14:paraId="2127B862" w14:textId="77777777" w:rsidR="00A3066C" w:rsidRDefault="00A3066C">
            <w:pPr>
              <w:rPr>
                <w:sz w:val="2"/>
                <w:szCs w:val="2"/>
              </w:rPr>
            </w:pPr>
          </w:p>
        </w:tc>
        <w:tc>
          <w:tcPr>
            <w:tcW w:w="1278" w:type="dxa"/>
            <w:vMerge/>
            <w:tcBorders>
              <w:top w:val="nil"/>
            </w:tcBorders>
          </w:tcPr>
          <w:p w14:paraId="2127B863" w14:textId="77777777" w:rsidR="00A3066C" w:rsidRDefault="00A3066C">
            <w:pPr>
              <w:rPr>
                <w:sz w:val="2"/>
                <w:szCs w:val="2"/>
              </w:rPr>
            </w:pPr>
          </w:p>
        </w:tc>
      </w:tr>
      <w:tr w:rsidR="00A3066C" w14:paraId="2127B871" w14:textId="77777777">
        <w:trPr>
          <w:trHeight w:val="603"/>
        </w:trPr>
        <w:tc>
          <w:tcPr>
            <w:tcW w:w="6389" w:type="dxa"/>
            <w:tcBorders>
              <w:top w:val="nil"/>
              <w:bottom w:val="nil"/>
            </w:tcBorders>
          </w:tcPr>
          <w:p w14:paraId="2127B865" w14:textId="77777777" w:rsidR="00A3066C" w:rsidRDefault="000A1F0C">
            <w:pPr>
              <w:pStyle w:val="TableParagraph"/>
              <w:spacing w:before="66" w:line="266" w:lineRule="auto"/>
              <w:ind w:left="354"/>
              <w:rPr>
                <w:i/>
                <w:sz w:val="20"/>
              </w:rPr>
            </w:pPr>
            <w:r>
              <w:rPr>
                <w:i/>
                <w:sz w:val="20"/>
              </w:rPr>
              <w:t>*</w:t>
            </w:r>
            <w:r>
              <w:rPr>
                <w:i/>
                <w:spacing w:val="-4"/>
                <w:sz w:val="20"/>
              </w:rPr>
              <w:t xml:space="preserve"> </w:t>
            </w:r>
            <w:r>
              <w:rPr>
                <w:i/>
                <w:sz w:val="20"/>
              </w:rPr>
              <w:t>To</w:t>
            </w:r>
            <w:r>
              <w:rPr>
                <w:i/>
                <w:spacing w:val="-4"/>
                <w:sz w:val="20"/>
              </w:rPr>
              <w:t xml:space="preserve"> </w:t>
            </w:r>
            <w:r>
              <w:rPr>
                <w:i/>
                <w:sz w:val="20"/>
              </w:rPr>
              <w:t>address</w:t>
            </w:r>
            <w:r>
              <w:rPr>
                <w:i/>
                <w:spacing w:val="-2"/>
                <w:sz w:val="20"/>
              </w:rPr>
              <w:t xml:space="preserve"> </w:t>
            </w:r>
            <w:r>
              <w:rPr>
                <w:i/>
                <w:sz w:val="20"/>
              </w:rPr>
              <w:t>knob</w:t>
            </w:r>
            <w:r>
              <w:rPr>
                <w:i/>
                <w:spacing w:val="-4"/>
                <w:sz w:val="20"/>
              </w:rPr>
              <w:t xml:space="preserve"> </w:t>
            </w:r>
            <w:r>
              <w:rPr>
                <w:i/>
                <w:sz w:val="20"/>
              </w:rPr>
              <w:t>and</w:t>
            </w:r>
            <w:r>
              <w:rPr>
                <w:i/>
                <w:spacing w:val="-4"/>
                <w:sz w:val="20"/>
              </w:rPr>
              <w:t xml:space="preserve"> </w:t>
            </w:r>
            <w:r>
              <w:rPr>
                <w:i/>
                <w:sz w:val="20"/>
              </w:rPr>
              <w:t>tube</w:t>
            </w:r>
            <w:r>
              <w:rPr>
                <w:i/>
                <w:spacing w:val="-4"/>
                <w:sz w:val="20"/>
              </w:rPr>
              <w:t xml:space="preserve"> </w:t>
            </w:r>
            <w:r>
              <w:rPr>
                <w:i/>
                <w:sz w:val="20"/>
              </w:rPr>
              <w:t>wiring</w:t>
            </w:r>
            <w:r>
              <w:rPr>
                <w:i/>
                <w:spacing w:val="-4"/>
                <w:sz w:val="20"/>
              </w:rPr>
              <w:t xml:space="preserve"> </w:t>
            </w:r>
            <w:r>
              <w:rPr>
                <w:i/>
                <w:sz w:val="20"/>
              </w:rPr>
              <w:t>issues</w:t>
            </w:r>
            <w:r>
              <w:rPr>
                <w:i/>
                <w:spacing w:val="-2"/>
                <w:sz w:val="20"/>
              </w:rPr>
              <w:t xml:space="preserve"> </w:t>
            </w:r>
            <w:r>
              <w:rPr>
                <w:i/>
                <w:sz w:val="20"/>
              </w:rPr>
              <w:t>so</w:t>
            </w:r>
            <w:r>
              <w:rPr>
                <w:i/>
                <w:spacing w:val="-4"/>
                <w:sz w:val="20"/>
              </w:rPr>
              <w:t xml:space="preserve"> </w:t>
            </w:r>
            <w:r>
              <w:rPr>
                <w:i/>
                <w:sz w:val="20"/>
              </w:rPr>
              <w:t>that</w:t>
            </w:r>
            <w:r>
              <w:rPr>
                <w:i/>
                <w:spacing w:val="-1"/>
                <w:sz w:val="20"/>
              </w:rPr>
              <w:t xml:space="preserve"> </w:t>
            </w:r>
            <w:r>
              <w:rPr>
                <w:i/>
                <w:sz w:val="20"/>
              </w:rPr>
              <w:t>weatherization measures can be installed.</w:t>
            </w:r>
          </w:p>
        </w:tc>
        <w:tc>
          <w:tcPr>
            <w:tcW w:w="1170" w:type="dxa"/>
            <w:tcBorders>
              <w:top w:val="nil"/>
              <w:bottom w:val="nil"/>
              <w:right w:val="nil"/>
            </w:tcBorders>
          </w:tcPr>
          <w:p w14:paraId="2127B866" w14:textId="77777777" w:rsidR="00A3066C" w:rsidRDefault="00A3066C">
            <w:pPr>
              <w:pStyle w:val="TableParagraph"/>
              <w:rPr>
                <w:rFonts w:ascii="Times New Roman"/>
                <w:sz w:val="20"/>
              </w:rPr>
            </w:pPr>
          </w:p>
        </w:tc>
        <w:tc>
          <w:tcPr>
            <w:tcW w:w="1068" w:type="dxa"/>
            <w:tcBorders>
              <w:top w:val="nil"/>
              <w:left w:val="nil"/>
              <w:bottom w:val="nil"/>
            </w:tcBorders>
          </w:tcPr>
          <w:p w14:paraId="2127B867" w14:textId="77777777" w:rsidR="00A3066C" w:rsidRDefault="00A3066C">
            <w:pPr>
              <w:pStyle w:val="TableParagraph"/>
              <w:rPr>
                <w:rFonts w:ascii="Times New Roman"/>
                <w:sz w:val="20"/>
              </w:rPr>
            </w:pPr>
          </w:p>
        </w:tc>
        <w:tc>
          <w:tcPr>
            <w:tcW w:w="97" w:type="dxa"/>
            <w:vMerge/>
            <w:tcBorders>
              <w:top w:val="nil"/>
            </w:tcBorders>
          </w:tcPr>
          <w:p w14:paraId="2127B868" w14:textId="77777777" w:rsidR="00A3066C" w:rsidRDefault="00A3066C">
            <w:pPr>
              <w:rPr>
                <w:sz w:val="2"/>
                <w:szCs w:val="2"/>
              </w:rPr>
            </w:pPr>
          </w:p>
        </w:tc>
        <w:tc>
          <w:tcPr>
            <w:tcW w:w="1287" w:type="dxa"/>
            <w:tcBorders>
              <w:top w:val="nil"/>
              <w:bottom w:val="nil"/>
              <w:right w:val="nil"/>
            </w:tcBorders>
          </w:tcPr>
          <w:p w14:paraId="2127B869" w14:textId="77777777" w:rsidR="00A3066C" w:rsidRDefault="00A3066C">
            <w:pPr>
              <w:pStyle w:val="TableParagraph"/>
              <w:rPr>
                <w:rFonts w:ascii="Times New Roman"/>
                <w:sz w:val="20"/>
              </w:rPr>
            </w:pPr>
          </w:p>
        </w:tc>
        <w:tc>
          <w:tcPr>
            <w:tcW w:w="952" w:type="dxa"/>
            <w:tcBorders>
              <w:top w:val="nil"/>
              <w:left w:val="nil"/>
              <w:bottom w:val="nil"/>
            </w:tcBorders>
          </w:tcPr>
          <w:p w14:paraId="2127B86A" w14:textId="77777777" w:rsidR="00A3066C" w:rsidRDefault="00A3066C">
            <w:pPr>
              <w:pStyle w:val="TableParagraph"/>
              <w:rPr>
                <w:rFonts w:ascii="Times New Roman"/>
                <w:sz w:val="20"/>
              </w:rPr>
            </w:pPr>
          </w:p>
        </w:tc>
        <w:tc>
          <w:tcPr>
            <w:tcW w:w="97" w:type="dxa"/>
            <w:vMerge/>
            <w:tcBorders>
              <w:top w:val="nil"/>
            </w:tcBorders>
          </w:tcPr>
          <w:p w14:paraId="2127B86B" w14:textId="77777777" w:rsidR="00A3066C" w:rsidRDefault="00A3066C">
            <w:pPr>
              <w:rPr>
                <w:sz w:val="2"/>
                <w:szCs w:val="2"/>
              </w:rPr>
            </w:pPr>
          </w:p>
        </w:tc>
        <w:tc>
          <w:tcPr>
            <w:tcW w:w="1119" w:type="dxa"/>
            <w:vMerge/>
            <w:tcBorders>
              <w:top w:val="nil"/>
            </w:tcBorders>
          </w:tcPr>
          <w:p w14:paraId="2127B86C" w14:textId="77777777" w:rsidR="00A3066C" w:rsidRDefault="00A3066C">
            <w:pPr>
              <w:rPr>
                <w:sz w:val="2"/>
                <w:szCs w:val="2"/>
              </w:rPr>
            </w:pPr>
          </w:p>
        </w:tc>
        <w:tc>
          <w:tcPr>
            <w:tcW w:w="97" w:type="dxa"/>
            <w:vMerge/>
            <w:tcBorders>
              <w:top w:val="nil"/>
            </w:tcBorders>
          </w:tcPr>
          <w:p w14:paraId="2127B86D" w14:textId="77777777" w:rsidR="00A3066C" w:rsidRDefault="00A3066C">
            <w:pPr>
              <w:rPr>
                <w:sz w:val="2"/>
                <w:szCs w:val="2"/>
              </w:rPr>
            </w:pPr>
          </w:p>
        </w:tc>
        <w:tc>
          <w:tcPr>
            <w:tcW w:w="1263" w:type="dxa"/>
            <w:vMerge/>
            <w:tcBorders>
              <w:top w:val="nil"/>
            </w:tcBorders>
          </w:tcPr>
          <w:p w14:paraId="2127B86E" w14:textId="77777777" w:rsidR="00A3066C" w:rsidRDefault="00A3066C">
            <w:pPr>
              <w:rPr>
                <w:sz w:val="2"/>
                <w:szCs w:val="2"/>
              </w:rPr>
            </w:pPr>
          </w:p>
        </w:tc>
        <w:tc>
          <w:tcPr>
            <w:tcW w:w="97" w:type="dxa"/>
            <w:vMerge/>
            <w:tcBorders>
              <w:top w:val="nil"/>
            </w:tcBorders>
          </w:tcPr>
          <w:p w14:paraId="2127B86F" w14:textId="77777777" w:rsidR="00A3066C" w:rsidRDefault="00A3066C">
            <w:pPr>
              <w:rPr>
                <w:sz w:val="2"/>
                <w:szCs w:val="2"/>
              </w:rPr>
            </w:pPr>
          </w:p>
        </w:tc>
        <w:tc>
          <w:tcPr>
            <w:tcW w:w="1278" w:type="dxa"/>
            <w:vMerge/>
            <w:tcBorders>
              <w:top w:val="nil"/>
            </w:tcBorders>
          </w:tcPr>
          <w:p w14:paraId="2127B870" w14:textId="77777777" w:rsidR="00A3066C" w:rsidRDefault="00A3066C">
            <w:pPr>
              <w:rPr>
                <w:sz w:val="2"/>
                <w:szCs w:val="2"/>
              </w:rPr>
            </w:pPr>
          </w:p>
        </w:tc>
      </w:tr>
      <w:tr w:rsidR="00A3066C" w14:paraId="2127B87E" w14:textId="77777777">
        <w:trPr>
          <w:trHeight w:val="560"/>
        </w:trPr>
        <w:tc>
          <w:tcPr>
            <w:tcW w:w="6389" w:type="dxa"/>
            <w:tcBorders>
              <w:top w:val="nil"/>
              <w:bottom w:val="nil"/>
            </w:tcBorders>
          </w:tcPr>
          <w:p w14:paraId="2127B872" w14:textId="77777777" w:rsidR="00A3066C" w:rsidRDefault="000A1F0C">
            <w:pPr>
              <w:pStyle w:val="TableParagraph"/>
              <w:spacing w:before="27" w:line="250" w:lineRule="atLeast"/>
              <w:ind w:left="354" w:right="211"/>
              <w:rPr>
                <w:i/>
                <w:sz w:val="20"/>
              </w:rPr>
            </w:pPr>
            <w:r>
              <w:rPr>
                <w:i/>
                <w:sz w:val="20"/>
              </w:rPr>
              <w:t>*</w:t>
            </w:r>
            <w:r>
              <w:rPr>
                <w:i/>
                <w:spacing w:val="-2"/>
                <w:sz w:val="20"/>
              </w:rPr>
              <w:t xml:space="preserve"> </w:t>
            </w:r>
            <w:r>
              <w:rPr>
                <w:i/>
                <w:sz w:val="20"/>
              </w:rPr>
              <w:t>Costs for the</w:t>
            </w:r>
            <w:r>
              <w:rPr>
                <w:i/>
                <w:spacing w:val="-2"/>
                <w:sz w:val="20"/>
              </w:rPr>
              <w:t xml:space="preserve"> </w:t>
            </w:r>
            <w:r>
              <w:rPr>
                <w:i/>
                <w:sz w:val="20"/>
              </w:rPr>
              <w:t>K&amp;T Special</w:t>
            </w:r>
            <w:r>
              <w:rPr>
                <w:i/>
                <w:spacing w:val="-2"/>
                <w:sz w:val="20"/>
              </w:rPr>
              <w:t xml:space="preserve"> </w:t>
            </w:r>
            <w:r>
              <w:rPr>
                <w:i/>
                <w:sz w:val="20"/>
              </w:rPr>
              <w:t>Project work will</w:t>
            </w:r>
            <w:r>
              <w:rPr>
                <w:i/>
                <w:spacing w:val="-2"/>
                <w:sz w:val="20"/>
              </w:rPr>
              <w:t xml:space="preserve"> </w:t>
            </w:r>
            <w:r>
              <w:rPr>
                <w:i/>
                <w:sz w:val="20"/>
              </w:rPr>
              <w:t>be</w:t>
            </w:r>
            <w:r>
              <w:rPr>
                <w:i/>
                <w:spacing w:val="-2"/>
                <w:sz w:val="20"/>
              </w:rPr>
              <w:t xml:space="preserve"> </w:t>
            </w:r>
            <w:r>
              <w:rPr>
                <w:i/>
                <w:sz w:val="20"/>
              </w:rPr>
              <w:t>reported</w:t>
            </w:r>
            <w:r>
              <w:rPr>
                <w:i/>
                <w:spacing w:val="-2"/>
                <w:sz w:val="20"/>
              </w:rPr>
              <w:t xml:space="preserve"> </w:t>
            </w:r>
            <w:r>
              <w:rPr>
                <w:i/>
                <w:sz w:val="20"/>
              </w:rPr>
              <w:t>to regular HEAP contract only</w:t>
            </w:r>
          </w:p>
        </w:tc>
        <w:tc>
          <w:tcPr>
            <w:tcW w:w="1170" w:type="dxa"/>
            <w:tcBorders>
              <w:top w:val="nil"/>
              <w:bottom w:val="nil"/>
              <w:right w:val="nil"/>
            </w:tcBorders>
          </w:tcPr>
          <w:p w14:paraId="2127B873" w14:textId="77777777" w:rsidR="00A3066C" w:rsidRDefault="00A3066C">
            <w:pPr>
              <w:pStyle w:val="TableParagraph"/>
              <w:rPr>
                <w:rFonts w:ascii="Times New Roman"/>
                <w:sz w:val="20"/>
              </w:rPr>
            </w:pPr>
          </w:p>
        </w:tc>
        <w:tc>
          <w:tcPr>
            <w:tcW w:w="1068" w:type="dxa"/>
            <w:tcBorders>
              <w:top w:val="nil"/>
              <w:left w:val="nil"/>
              <w:bottom w:val="nil"/>
            </w:tcBorders>
          </w:tcPr>
          <w:p w14:paraId="2127B874" w14:textId="77777777" w:rsidR="00A3066C" w:rsidRDefault="00A3066C">
            <w:pPr>
              <w:pStyle w:val="TableParagraph"/>
              <w:rPr>
                <w:rFonts w:ascii="Times New Roman"/>
                <w:sz w:val="20"/>
              </w:rPr>
            </w:pPr>
          </w:p>
        </w:tc>
        <w:tc>
          <w:tcPr>
            <w:tcW w:w="97" w:type="dxa"/>
            <w:vMerge/>
            <w:tcBorders>
              <w:top w:val="nil"/>
            </w:tcBorders>
          </w:tcPr>
          <w:p w14:paraId="2127B875" w14:textId="77777777" w:rsidR="00A3066C" w:rsidRDefault="00A3066C">
            <w:pPr>
              <w:rPr>
                <w:sz w:val="2"/>
                <w:szCs w:val="2"/>
              </w:rPr>
            </w:pPr>
          </w:p>
        </w:tc>
        <w:tc>
          <w:tcPr>
            <w:tcW w:w="1287" w:type="dxa"/>
            <w:tcBorders>
              <w:top w:val="nil"/>
              <w:bottom w:val="nil"/>
              <w:right w:val="nil"/>
            </w:tcBorders>
          </w:tcPr>
          <w:p w14:paraId="2127B876" w14:textId="77777777" w:rsidR="00A3066C" w:rsidRDefault="00A3066C">
            <w:pPr>
              <w:pStyle w:val="TableParagraph"/>
              <w:rPr>
                <w:rFonts w:ascii="Times New Roman"/>
                <w:sz w:val="20"/>
              </w:rPr>
            </w:pPr>
          </w:p>
        </w:tc>
        <w:tc>
          <w:tcPr>
            <w:tcW w:w="952" w:type="dxa"/>
            <w:tcBorders>
              <w:top w:val="nil"/>
              <w:left w:val="nil"/>
              <w:bottom w:val="nil"/>
            </w:tcBorders>
          </w:tcPr>
          <w:p w14:paraId="2127B877" w14:textId="77777777" w:rsidR="00A3066C" w:rsidRDefault="00A3066C">
            <w:pPr>
              <w:pStyle w:val="TableParagraph"/>
              <w:rPr>
                <w:rFonts w:ascii="Times New Roman"/>
                <w:sz w:val="20"/>
              </w:rPr>
            </w:pPr>
          </w:p>
        </w:tc>
        <w:tc>
          <w:tcPr>
            <w:tcW w:w="97" w:type="dxa"/>
            <w:vMerge/>
            <w:tcBorders>
              <w:top w:val="nil"/>
            </w:tcBorders>
          </w:tcPr>
          <w:p w14:paraId="2127B878" w14:textId="77777777" w:rsidR="00A3066C" w:rsidRDefault="00A3066C">
            <w:pPr>
              <w:rPr>
                <w:sz w:val="2"/>
                <w:szCs w:val="2"/>
              </w:rPr>
            </w:pPr>
          </w:p>
        </w:tc>
        <w:tc>
          <w:tcPr>
            <w:tcW w:w="1119" w:type="dxa"/>
            <w:vMerge/>
            <w:tcBorders>
              <w:top w:val="nil"/>
            </w:tcBorders>
          </w:tcPr>
          <w:p w14:paraId="2127B879" w14:textId="77777777" w:rsidR="00A3066C" w:rsidRDefault="00A3066C">
            <w:pPr>
              <w:rPr>
                <w:sz w:val="2"/>
                <w:szCs w:val="2"/>
              </w:rPr>
            </w:pPr>
          </w:p>
        </w:tc>
        <w:tc>
          <w:tcPr>
            <w:tcW w:w="97" w:type="dxa"/>
            <w:vMerge/>
            <w:tcBorders>
              <w:top w:val="nil"/>
            </w:tcBorders>
          </w:tcPr>
          <w:p w14:paraId="2127B87A" w14:textId="77777777" w:rsidR="00A3066C" w:rsidRDefault="00A3066C">
            <w:pPr>
              <w:rPr>
                <w:sz w:val="2"/>
                <w:szCs w:val="2"/>
              </w:rPr>
            </w:pPr>
          </w:p>
        </w:tc>
        <w:tc>
          <w:tcPr>
            <w:tcW w:w="1263" w:type="dxa"/>
            <w:vMerge/>
            <w:tcBorders>
              <w:top w:val="nil"/>
            </w:tcBorders>
          </w:tcPr>
          <w:p w14:paraId="2127B87B" w14:textId="77777777" w:rsidR="00A3066C" w:rsidRDefault="00A3066C">
            <w:pPr>
              <w:rPr>
                <w:sz w:val="2"/>
                <w:szCs w:val="2"/>
              </w:rPr>
            </w:pPr>
          </w:p>
        </w:tc>
        <w:tc>
          <w:tcPr>
            <w:tcW w:w="97" w:type="dxa"/>
            <w:vMerge/>
            <w:tcBorders>
              <w:top w:val="nil"/>
            </w:tcBorders>
          </w:tcPr>
          <w:p w14:paraId="2127B87C" w14:textId="77777777" w:rsidR="00A3066C" w:rsidRDefault="00A3066C">
            <w:pPr>
              <w:rPr>
                <w:sz w:val="2"/>
                <w:szCs w:val="2"/>
              </w:rPr>
            </w:pPr>
          </w:p>
        </w:tc>
        <w:tc>
          <w:tcPr>
            <w:tcW w:w="1278" w:type="dxa"/>
            <w:vMerge/>
            <w:tcBorders>
              <w:top w:val="nil"/>
            </w:tcBorders>
          </w:tcPr>
          <w:p w14:paraId="2127B87D" w14:textId="77777777" w:rsidR="00A3066C" w:rsidRDefault="00A3066C">
            <w:pPr>
              <w:rPr>
                <w:sz w:val="2"/>
                <w:szCs w:val="2"/>
              </w:rPr>
            </w:pPr>
          </w:p>
        </w:tc>
      </w:tr>
      <w:tr w:rsidR="00A3066C" w14:paraId="2127B88B" w14:textId="77777777">
        <w:trPr>
          <w:trHeight w:val="306"/>
        </w:trPr>
        <w:tc>
          <w:tcPr>
            <w:tcW w:w="6389" w:type="dxa"/>
            <w:tcBorders>
              <w:top w:val="nil"/>
              <w:bottom w:val="nil"/>
            </w:tcBorders>
          </w:tcPr>
          <w:p w14:paraId="2127B87F" w14:textId="77777777" w:rsidR="00A3066C" w:rsidRDefault="000A1F0C">
            <w:pPr>
              <w:pStyle w:val="TableParagraph"/>
              <w:spacing w:before="23"/>
              <w:ind w:left="354"/>
              <w:rPr>
                <w:i/>
                <w:sz w:val="20"/>
              </w:rPr>
            </w:pPr>
            <w:r>
              <w:rPr>
                <w:i/>
                <w:sz w:val="20"/>
              </w:rPr>
              <w:t>*</w:t>
            </w:r>
            <w:r>
              <w:rPr>
                <w:i/>
                <w:spacing w:val="-2"/>
                <w:sz w:val="20"/>
              </w:rPr>
              <w:t xml:space="preserve"> </w:t>
            </w:r>
            <w:r>
              <w:rPr>
                <w:i/>
                <w:sz w:val="20"/>
              </w:rPr>
              <w:t>Must result</w:t>
            </w:r>
            <w:r>
              <w:rPr>
                <w:i/>
                <w:spacing w:val="1"/>
                <w:sz w:val="20"/>
              </w:rPr>
              <w:t xml:space="preserve"> </w:t>
            </w:r>
            <w:r>
              <w:rPr>
                <w:i/>
                <w:sz w:val="20"/>
              </w:rPr>
              <w:t>in</w:t>
            </w:r>
            <w:r>
              <w:rPr>
                <w:i/>
                <w:spacing w:val="-2"/>
                <w:sz w:val="20"/>
              </w:rPr>
              <w:t xml:space="preserve"> </w:t>
            </w:r>
            <w:r>
              <w:rPr>
                <w:i/>
                <w:sz w:val="20"/>
              </w:rPr>
              <w:t>a</w:t>
            </w:r>
            <w:r>
              <w:rPr>
                <w:i/>
                <w:spacing w:val="-1"/>
                <w:sz w:val="20"/>
              </w:rPr>
              <w:t xml:space="preserve"> </w:t>
            </w:r>
            <w:r>
              <w:rPr>
                <w:i/>
                <w:spacing w:val="-2"/>
                <w:sz w:val="20"/>
              </w:rPr>
              <w:t>completion</w:t>
            </w:r>
          </w:p>
        </w:tc>
        <w:tc>
          <w:tcPr>
            <w:tcW w:w="1170" w:type="dxa"/>
            <w:tcBorders>
              <w:top w:val="nil"/>
              <w:bottom w:val="nil"/>
              <w:right w:val="nil"/>
            </w:tcBorders>
          </w:tcPr>
          <w:p w14:paraId="2127B880" w14:textId="77777777" w:rsidR="00A3066C" w:rsidRDefault="00A3066C">
            <w:pPr>
              <w:pStyle w:val="TableParagraph"/>
              <w:rPr>
                <w:rFonts w:ascii="Times New Roman"/>
                <w:sz w:val="20"/>
              </w:rPr>
            </w:pPr>
          </w:p>
        </w:tc>
        <w:tc>
          <w:tcPr>
            <w:tcW w:w="1068" w:type="dxa"/>
            <w:tcBorders>
              <w:top w:val="nil"/>
              <w:left w:val="nil"/>
              <w:bottom w:val="nil"/>
            </w:tcBorders>
          </w:tcPr>
          <w:p w14:paraId="2127B881" w14:textId="77777777" w:rsidR="00A3066C" w:rsidRDefault="00A3066C">
            <w:pPr>
              <w:pStyle w:val="TableParagraph"/>
              <w:rPr>
                <w:rFonts w:ascii="Times New Roman"/>
                <w:sz w:val="20"/>
              </w:rPr>
            </w:pPr>
          </w:p>
        </w:tc>
        <w:tc>
          <w:tcPr>
            <w:tcW w:w="97" w:type="dxa"/>
            <w:vMerge/>
            <w:tcBorders>
              <w:top w:val="nil"/>
            </w:tcBorders>
          </w:tcPr>
          <w:p w14:paraId="2127B882" w14:textId="77777777" w:rsidR="00A3066C" w:rsidRDefault="00A3066C">
            <w:pPr>
              <w:rPr>
                <w:sz w:val="2"/>
                <w:szCs w:val="2"/>
              </w:rPr>
            </w:pPr>
          </w:p>
        </w:tc>
        <w:tc>
          <w:tcPr>
            <w:tcW w:w="1287" w:type="dxa"/>
            <w:tcBorders>
              <w:top w:val="nil"/>
              <w:bottom w:val="nil"/>
              <w:right w:val="nil"/>
            </w:tcBorders>
          </w:tcPr>
          <w:p w14:paraId="2127B883" w14:textId="77777777" w:rsidR="00A3066C" w:rsidRDefault="00A3066C">
            <w:pPr>
              <w:pStyle w:val="TableParagraph"/>
              <w:rPr>
                <w:rFonts w:ascii="Times New Roman"/>
                <w:sz w:val="20"/>
              </w:rPr>
            </w:pPr>
          </w:p>
        </w:tc>
        <w:tc>
          <w:tcPr>
            <w:tcW w:w="952" w:type="dxa"/>
            <w:tcBorders>
              <w:top w:val="nil"/>
              <w:left w:val="nil"/>
              <w:bottom w:val="nil"/>
            </w:tcBorders>
          </w:tcPr>
          <w:p w14:paraId="2127B884" w14:textId="77777777" w:rsidR="00A3066C" w:rsidRDefault="00A3066C">
            <w:pPr>
              <w:pStyle w:val="TableParagraph"/>
              <w:rPr>
                <w:rFonts w:ascii="Times New Roman"/>
                <w:sz w:val="20"/>
              </w:rPr>
            </w:pPr>
          </w:p>
        </w:tc>
        <w:tc>
          <w:tcPr>
            <w:tcW w:w="97" w:type="dxa"/>
            <w:vMerge/>
            <w:tcBorders>
              <w:top w:val="nil"/>
            </w:tcBorders>
          </w:tcPr>
          <w:p w14:paraId="2127B885" w14:textId="77777777" w:rsidR="00A3066C" w:rsidRDefault="00A3066C">
            <w:pPr>
              <w:rPr>
                <w:sz w:val="2"/>
                <w:szCs w:val="2"/>
              </w:rPr>
            </w:pPr>
          </w:p>
        </w:tc>
        <w:tc>
          <w:tcPr>
            <w:tcW w:w="1119" w:type="dxa"/>
            <w:vMerge/>
            <w:tcBorders>
              <w:top w:val="nil"/>
            </w:tcBorders>
          </w:tcPr>
          <w:p w14:paraId="2127B886" w14:textId="77777777" w:rsidR="00A3066C" w:rsidRDefault="00A3066C">
            <w:pPr>
              <w:rPr>
                <w:sz w:val="2"/>
                <w:szCs w:val="2"/>
              </w:rPr>
            </w:pPr>
          </w:p>
        </w:tc>
        <w:tc>
          <w:tcPr>
            <w:tcW w:w="97" w:type="dxa"/>
            <w:vMerge/>
            <w:tcBorders>
              <w:top w:val="nil"/>
            </w:tcBorders>
          </w:tcPr>
          <w:p w14:paraId="2127B887" w14:textId="77777777" w:rsidR="00A3066C" w:rsidRDefault="00A3066C">
            <w:pPr>
              <w:rPr>
                <w:sz w:val="2"/>
                <w:szCs w:val="2"/>
              </w:rPr>
            </w:pPr>
          </w:p>
        </w:tc>
        <w:tc>
          <w:tcPr>
            <w:tcW w:w="1263" w:type="dxa"/>
            <w:vMerge/>
            <w:tcBorders>
              <w:top w:val="nil"/>
            </w:tcBorders>
          </w:tcPr>
          <w:p w14:paraId="2127B888" w14:textId="77777777" w:rsidR="00A3066C" w:rsidRDefault="00A3066C">
            <w:pPr>
              <w:rPr>
                <w:sz w:val="2"/>
                <w:szCs w:val="2"/>
              </w:rPr>
            </w:pPr>
          </w:p>
        </w:tc>
        <w:tc>
          <w:tcPr>
            <w:tcW w:w="97" w:type="dxa"/>
            <w:vMerge/>
            <w:tcBorders>
              <w:top w:val="nil"/>
            </w:tcBorders>
          </w:tcPr>
          <w:p w14:paraId="2127B889" w14:textId="77777777" w:rsidR="00A3066C" w:rsidRDefault="00A3066C">
            <w:pPr>
              <w:rPr>
                <w:sz w:val="2"/>
                <w:szCs w:val="2"/>
              </w:rPr>
            </w:pPr>
          </w:p>
        </w:tc>
        <w:tc>
          <w:tcPr>
            <w:tcW w:w="1278" w:type="dxa"/>
            <w:vMerge/>
            <w:tcBorders>
              <w:top w:val="nil"/>
            </w:tcBorders>
          </w:tcPr>
          <w:p w14:paraId="2127B88A" w14:textId="77777777" w:rsidR="00A3066C" w:rsidRDefault="00A3066C">
            <w:pPr>
              <w:rPr>
                <w:sz w:val="2"/>
                <w:szCs w:val="2"/>
              </w:rPr>
            </w:pPr>
          </w:p>
        </w:tc>
      </w:tr>
      <w:tr w:rsidR="00A3066C" w14:paraId="2127B898" w14:textId="77777777">
        <w:trPr>
          <w:trHeight w:val="537"/>
        </w:trPr>
        <w:tc>
          <w:tcPr>
            <w:tcW w:w="6389" w:type="dxa"/>
            <w:tcBorders>
              <w:top w:val="nil"/>
            </w:tcBorders>
          </w:tcPr>
          <w:p w14:paraId="2127B88C" w14:textId="77777777" w:rsidR="00A3066C" w:rsidRDefault="000A1F0C">
            <w:pPr>
              <w:pStyle w:val="TableParagraph"/>
              <w:spacing w:before="17" w:line="250" w:lineRule="atLeast"/>
              <w:ind w:left="354" w:right="211"/>
              <w:rPr>
                <w:i/>
                <w:sz w:val="20"/>
              </w:rPr>
            </w:pPr>
            <w:r>
              <w:rPr>
                <w:i/>
                <w:sz w:val="20"/>
              </w:rPr>
              <w:t>*</w:t>
            </w:r>
            <w:r>
              <w:rPr>
                <w:i/>
                <w:spacing w:val="-3"/>
                <w:sz w:val="20"/>
              </w:rPr>
              <w:t xml:space="preserve"> </w:t>
            </w:r>
            <w:r>
              <w:rPr>
                <w:i/>
                <w:sz w:val="20"/>
              </w:rPr>
              <w:t>Max</w:t>
            </w:r>
            <w:r>
              <w:rPr>
                <w:i/>
                <w:spacing w:val="-1"/>
                <w:sz w:val="20"/>
              </w:rPr>
              <w:t xml:space="preserve"> </w:t>
            </w:r>
            <w:r>
              <w:rPr>
                <w:i/>
                <w:sz w:val="20"/>
              </w:rPr>
              <w:t>of $15,000</w:t>
            </w:r>
            <w:r>
              <w:rPr>
                <w:i/>
                <w:spacing w:val="-3"/>
                <w:sz w:val="20"/>
              </w:rPr>
              <w:t xml:space="preserve"> </w:t>
            </w:r>
            <w:r>
              <w:rPr>
                <w:i/>
                <w:sz w:val="20"/>
              </w:rPr>
              <w:t>K&amp;T Special</w:t>
            </w:r>
            <w:r>
              <w:rPr>
                <w:i/>
                <w:spacing w:val="-3"/>
                <w:sz w:val="20"/>
              </w:rPr>
              <w:t xml:space="preserve"> </w:t>
            </w:r>
            <w:r>
              <w:rPr>
                <w:i/>
                <w:sz w:val="20"/>
              </w:rPr>
              <w:t>Project Funds</w:t>
            </w:r>
            <w:r>
              <w:rPr>
                <w:i/>
                <w:spacing w:val="-1"/>
                <w:sz w:val="20"/>
              </w:rPr>
              <w:t xml:space="preserve"> </w:t>
            </w:r>
            <w:r>
              <w:rPr>
                <w:i/>
                <w:sz w:val="20"/>
              </w:rPr>
              <w:t>per</w:t>
            </w:r>
            <w:r>
              <w:rPr>
                <w:i/>
                <w:spacing w:val="-1"/>
                <w:sz w:val="20"/>
              </w:rPr>
              <w:t xml:space="preserve"> </w:t>
            </w:r>
            <w:r>
              <w:rPr>
                <w:i/>
                <w:sz w:val="20"/>
              </w:rPr>
              <w:t>home</w:t>
            </w:r>
            <w:r>
              <w:rPr>
                <w:i/>
                <w:spacing w:val="-3"/>
                <w:sz w:val="20"/>
              </w:rPr>
              <w:t xml:space="preserve"> </w:t>
            </w:r>
            <w:r>
              <w:rPr>
                <w:i/>
                <w:sz w:val="20"/>
              </w:rPr>
              <w:t>(may exceed with prior approval from the State)</w:t>
            </w:r>
          </w:p>
        </w:tc>
        <w:tc>
          <w:tcPr>
            <w:tcW w:w="1170" w:type="dxa"/>
            <w:tcBorders>
              <w:top w:val="nil"/>
              <w:right w:val="nil"/>
            </w:tcBorders>
          </w:tcPr>
          <w:p w14:paraId="2127B88D" w14:textId="77777777" w:rsidR="00A3066C" w:rsidRDefault="00A3066C">
            <w:pPr>
              <w:pStyle w:val="TableParagraph"/>
              <w:rPr>
                <w:rFonts w:ascii="Times New Roman"/>
                <w:sz w:val="20"/>
              </w:rPr>
            </w:pPr>
          </w:p>
        </w:tc>
        <w:tc>
          <w:tcPr>
            <w:tcW w:w="1068" w:type="dxa"/>
            <w:tcBorders>
              <w:top w:val="nil"/>
              <w:left w:val="nil"/>
            </w:tcBorders>
          </w:tcPr>
          <w:p w14:paraId="2127B88E" w14:textId="77777777" w:rsidR="00A3066C" w:rsidRDefault="00A3066C">
            <w:pPr>
              <w:pStyle w:val="TableParagraph"/>
              <w:rPr>
                <w:rFonts w:ascii="Times New Roman"/>
                <w:sz w:val="20"/>
              </w:rPr>
            </w:pPr>
          </w:p>
        </w:tc>
        <w:tc>
          <w:tcPr>
            <w:tcW w:w="97" w:type="dxa"/>
            <w:vMerge/>
            <w:tcBorders>
              <w:top w:val="nil"/>
            </w:tcBorders>
          </w:tcPr>
          <w:p w14:paraId="2127B88F" w14:textId="77777777" w:rsidR="00A3066C" w:rsidRDefault="00A3066C">
            <w:pPr>
              <w:rPr>
                <w:sz w:val="2"/>
                <w:szCs w:val="2"/>
              </w:rPr>
            </w:pPr>
          </w:p>
        </w:tc>
        <w:tc>
          <w:tcPr>
            <w:tcW w:w="1287" w:type="dxa"/>
            <w:tcBorders>
              <w:top w:val="nil"/>
              <w:right w:val="nil"/>
            </w:tcBorders>
          </w:tcPr>
          <w:p w14:paraId="2127B890" w14:textId="77777777" w:rsidR="00A3066C" w:rsidRDefault="00A3066C">
            <w:pPr>
              <w:pStyle w:val="TableParagraph"/>
              <w:rPr>
                <w:rFonts w:ascii="Times New Roman"/>
                <w:sz w:val="20"/>
              </w:rPr>
            </w:pPr>
          </w:p>
        </w:tc>
        <w:tc>
          <w:tcPr>
            <w:tcW w:w="952" w:type="dxa"/>
            <w:tcBorders>
              <w:top w:val="nil"/>
              <w:left w:val="nil"/>
            </w:tcBorders>
          </w:tcPr>
          <w:p w14:paraId="2127B891" w14:textId="77777777" w:rsidR="00A3066C" w:rsidRDefault="00A3066C">
            <w:pPr>
              <w:pStyle w:val="TableParagraph"/>
              <w:rPr>
                <w:rFonts w:ascii="Times New Roman"/>
                <w:sz w:val="20"/>
              </w:rPr>
            </w:pPr>
          </w:p>
        </w:tc>
        <w:tc>
          <w:tcPr>
            <w:tcW w:w="97" w:type="dxa"/>
            <w:vMerge/>
            <w:tcBorders>
              <w:top w:val="nil"/>
            </w:tcBorders>
          </w:tcPr>
          <w:p w14:paraId="2127B892" w14:textId="77777777" w:rsidR="00A3066C" w:rsidRDefault="00A3066C">
            <w:pPr>
              <w:rPr>
                <w:sz w:val="2"/>
                <w:szCs w:val="2"/>
              </w:rPr>
            </w:pPr>
          </w:p>
        </w:tc>
        <w:tc>
          <w:tcPr>
            <w:tcW w:w="1119" w:type="dxa"/>
            <w:vMerge/>
            <w:tcBorders>
              <w:top w:val="nil"/>
            </w:tcBorders>
          </w:tcPr>
          <w:p w14:paraId="2127B893" w14:textId="77777777" w:rsidR="00A3066C" w:rsidRDefault="00A3066C">
            <w:pPr>
              <w:rPr>
                <w:sz w:val="2"/>
                <w:szCs w:val="2"/>
              </w:rPr>
            </w:pPr>
          </w:p>
        </w:tc>
        <w:tc>
          <w:tcPr>
            <w:tcW w:w="97" w:type="dxa"/>
            <w:vMerge/>
            <w:tcBorders>
              <w:top w:val="nil"/>
            </w:tcBorders>
          </w:tcPr>
          <w:p w14:paraId="2127B894" w14:textId="77777777" w:rsidR="00A3066C" w:rsidRDefault="00A3066C">
            <w:pPr>
              <w:rPr>
                <w:sz w:val="2"/>
                <w:szCs w:val="2"/>
              </w:rPr>
            </w:pPr>
          </w:p>
        </w:tc>
        <w:tc>
          <w:tcPr>
            <w:tcW w:w="1263" w:type="dxa"/>
            <w:vMerge/>
            <w:tcBorders>
              <w:top w:val="nil"/>
            </w:tcBorders>
          </w:tcPr>
          <w:p w14:paraId="2127B895" w14:textId="77777777" w:rsidR="00A3066C" w:rsidRDefault="00A3066C">
            <w:pPr>
              <w:rPr>
                <w:sz w:val="2"/>
                <w:szCs w:val="2"/>
              </w:rPr>
            </w:pPr>
          </w:p>
        </w:tc>
        <w:tc>
          <w:tcPr>
            <w:tcW w:w="97" w:type="dxa"/>
            <w:vMerge/>
            <w:tcBorders>
              <w:top w:val="nil"/>
            </w:tcBorders>
          </w:tcPr>
          <w:p w14:paraId="2127B896" w14:textId="77777777" w:rsidR="00A3066C" w:rsidRDefault="00A3066C">
            <w:pPr>
              <w:rPr>
                <w:sz w:val="2"/>
                <w:szCs w:val="2"/>
              </w:rPr>
            </w:pPr>
          </w:p>
        </w:tc>
        <w:tc>
          <w:tcPr>
            <w:tcW w:w="1278" w:type="dxa"/>
            <w:vMerge/>
            <w:tcBorders>
              <w:top w:val="nil"/>
            </w:tcBorders>
          </w:tcPr>
          <w:p w14:paraId="2127B897" w14:textId="77777777" w:rsidR="00A3066C" w:rsidRDefault="00A3066C">
            <w:pPr>
              <w:rPr>
                <w:sz w:val="2"/>
                <w:szCs w:val="2"/>
              </w:rPr>
            </w:pPr>
          </w:p>
        </w:tc>
      </w:tr>
    </w:tbl>
    <w:p w14:paraId="2127B899" w14:textId="77777777" w:rsidR="00A3066C" w:rsidRDefault="000A1F0C">
      <w:pPr>
        <w:pStyle w:val="BodyText"/>
        <w:rPr>
          <w:b/>
          <w:sz w:val="8"/>
        </w:rPr>
      </w:pPr>
      <w:r>
        <w:rPr>
          <w:b/>
          <w:noProof/>
          <w:sz w:val="8"/>
        </w:rPr>
        <mc:AlternateContent>
          <mc:Choice Requires="wps">
            <w:drawing>
              <wp:anchor distT="0" distB="0" distL="0" distR="0" simplePos="0" relativeHeight="487597056" behindDoc="1" locked="0" layoutInCell="1" allowOverlap="1" wp14:anchorId="2127B8BE" wp14:editId="2127B8BF">
                <wp:simplePos x="0" y="0"/>
                <wp:positionH relativeFrom="page">
                  <wp:posOffset>240600</wp:posOffset>
                </wp:positionH>
                <wp:positionV relativeFrom="paragraph">
                  <wp:posOffset>73655</wp:posOffset>
                </wp:positionV>
                <wp:extent cx="9461500" cy="579120"/>
                <wp:effectExtent l="0" t="0" r="0" b="0"/>
                <wp:wrapTopAndBottom/>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0" cy="579120"/>
                        </a:xfrm>
                        <a:prstGeom prst="rect">
                          <a:avLst/>
                        </a:prstGeom>
                        <a:solidFill>
                          <a:srgbClr val="C9ECFA"/>
                        </a:solidFill>
                      </wps:spPr>
                      <wps:txbx>
                        <w:txbxContent>
                          <w:p w14:paraId="26501B04" w14:textId="2445AA0F" w:rsidR="00700398" w:rsidRDefault="00700398" w:rsidP="00700398">
                            <w:pPr>
                              <w:spacing w:before="196" w:line="266" w:lineRule="auto"/>
                              <w:ind w:left="28" w:right="389"/>
                              <w:rPr>
                                <w:ins w:id="175" w:author="Taylor, Christine [HHS]" w:date="2025-07-18T13:23:00Z" w16du:dateUtc="2025-07-18T18:23:00Z"/>
                                <w:i/>
                                <w:color w:val="000000"/>
                                <w:sz w:val="20"/>
                              </w:rPr>
                            </w:pPr>
                            <w:ins w:id="176" w:author="Taylor, Christine [HHS]" w:date="2025-07-18T13:23:00Z" w16du:dateUtc="2025-07-18T18:23:00Z">
                              <w:r>
                                <w:rPr>
                                  <w:i/>
                                  <w:color w:val="000000"/>
                                  <w:sz w:val="20"/>
                                </w:rPr>
                                <w:t xml:space="preserve">NOTE: Yes </w:t>
                              </w:r>
                            </w:ins>
                            <w:ins w:id="177" w:author="Taylor, Christine [HHS]" w:date="2025-07-18T13:24:00Z" w16du:dateUtc="2025-07-18T18:24:00Z">
                              <w:r>
                                <w:rPr>
                                  <w:i/>
                                  <w:color w:val="000000"/>
                                  <w:sz w:val="20"/>
                                </w:rPr>
                                <w:t>= allowed and no expenditure limit, No = not allowable to that funding source</w:t>
                              </w:r>
                            </w:ins>
                          </w:p>
                          <w:p w14:paraId="2127B8E0" w14:textId="776F4AE3" w:rsidR="00A3066C" w:rsidRDefault="000A1F0C">
                            <w:pPr>
                              <w:spacing w:before="196" w:line="266" w:lineRule="auto"/>
                              <w:ind w:left="28" w:right="389"/>
                              <w:rPr>
                                <w:i/>
                                <w:color w:val="000000"/>
                                <w:sz w:val="20"/>
                              </w:rPr>
                            </w:pPr>
                            <w:r>
                              <w:rPr>
                                <w:i/>
                                <w:color w:val="000000"/>
                                <w:sz w:val="20"/>
                              </w:rPr>
                              <w:t>NOTE:</w:t>
                            </w:r>
                            <w:r>
                              <w:rPr>
                                <w:i/>
                                <w:color w:val="000000"/>
                                <w:spacing w:val="40"/>
                                <w:sz w:val="20"/>
                              </w:rPr>
                              <w:t xml:space="preserve"> </w:t>
                            </w:r>
                            <w:r>
                              <w:rPr>
                                <w:i/>
                                <w:color w:val="000000"/>
                                <w:sz w:val="20"/>
                              </w:rPr>
                              <w:t>Items are charged to utility contracts based on the type of fuel used for heating the home, fuel used by a measure, and/or based on the utility contract table and this Appendix.</w:t>
                            </w:r>
                          </w:p>
                        </w:txbxContent>
                      </wps:txbx>
                      <wps:bodyPr wrap="square" lIns="0" tIns="0" rIns="0" bIns="0" rtlCol="0">
                        <a:noAutofit/>
                      </wps:bodyPr>
                    </wps:wsp>
                  </a:graphicData>
                </a:graphic>
              </wp:anchor>
            </w:drawing>
          </mc:Choice>
          <mc:Fallback>
            <w:pict>
              <v:shape w14:anchorId="2127B8BE" id="Textbox 66" o:spid="_x0000_s1031" type="#_x0000_t202" style="position:absolute;margin-left:18.95pt;margin-top:5.8pt;width:745pt;height:45.6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" fillcolor="#c9ecfa" stroked="f">
                <v:textbox inset="0,0,0,0">
                  <w:txbxContent>
                    <w:p w14:paraId="26501B04" w14:textId="2445AA0F" w:rsidR="00700398" w:rsidRDefault="00700398" w:rsidP="00700398">
                      <w:pPr>
                        <w:spacing w:before="196" w:line="266" w:lineRule="auto"/>
                        <w:ind w:left="28" w:right="389"/>
                        <w:rPr>
                          <w:ins w:id="178" w:author="Taylor, Christine [HHS]" w:date="2025-07-18T13:23:00Z" w16du:dateUtc="2025-07-18T18:23:00Z"/>
                          <w:i/>
                          <w:color w:val="000000"/>
                          <w:sz w:val="20"/>
                        </w:rPr>
                      </w:pPr>
                      <w:ins w:id="179" w:author="Taylor, Christine [HHS]" w:date="2025-07-18T13:23:00Z" w16du:dateUtc="2025-07-18T18:23:00Z">
                        <w:r>
                          <w:rPr>
                            <w:i/>
                            <w:color w:val="000000"/>
                            <w:sz w:val="20"/>
                          </w:rPr>
                          <w:t xml:space="preserve">NOTE: Yes </w:t>
                        </w:r>
                      </w:ins>
                      <w:ins w:id="180" w:author="Taylor, Christine [HHS]" w:date="2025-07-18T13:24:00Z" w16du:dateUtc="2025-07-18T18:24:00Z">
                        <w:r>
                          <w:rPr>
                            <w:i/>
                            <w:color w:val="000000"/>
                            <w:sz w:val="20"/>
                          </w:rPr>
                          <w:t>= allowed and no expenditure limit, No = not allowable to that funding source</w:t>
                        </w:r>
                      </w:ins>
                    </w:p>
                    <w:p w14:paraId="2127B8E0" w14:textId="776F4AE3" w:rsidR="00A3066C" w:rsidRDefault="000A1F0C">
                      <w:pPr>
                        <w:spacing w:before="196" w:line="266" w:lineRule="auto"/>
                        <w:ind w:left="28" w:right="389"/>
                        <w:rPr>
                          <w:i/>
                          <w:color w:val="000000"/>
                          <w:sz w:val="20"/>
                        </w:rPr>
                      </w:pPr>
                      <w:r>
                        <w:rPr>
                          <w:i/>
                          <w:color w:val="000000"/>
                          <w:sz w:val="20"/>
                        </w:rPr>
                        <w:t>NOTE:</w:t>
                      </w:r>
                      <w:r>
                        <w:rPr>
                          <w:i/>
                          <w:color w:val="000000"/>
                          <w:spacing w:val="40"/>
                          <w:sz w:val="20"/>
                        </w:rPr>
                        <w:t xml:space="preserve"> </w:t>
                      </w:r>
                      <w:r>
                        <w:rPr>
                          <w:i/>
                          <w:color w:val="000000"/>
                          <w:sz w:val="20"/>
                        </w:rPr>
                        <w:t>Items are charged to utility contracts based on the type of fuel used for heating the home, fuel used by a measure, and/or based on the utility contract table and this Appendix.</w:t>
                      </w:r>
                    </w:p>
                  </w:txbxContent>
                </v:textbox>
                <w10:wrap type="topAndBottom" anchorx="page"/>
              </v:shape>
            </w:pict>
          </mc:Fallback>
        </mc:AlternateContent>
      </w:r>
    </w:p>
    <w:sectPr w:rsidR="00A3066C">
      <w:pgSz w:w="15840" w:h="12240" w:orient="landscape"/>
      <w:pgMar w:top="1060" w:right="360" w:bottom="740" w:left="0" w:header="0" w:footer="55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6" w:author="Sackett, Joanne [HHS]" w:date="2025-07-22T14:19:00Z" w:initials="JS">
    <w:p w14:paraId="6D85355F" w14:textId="77777777" w:rsidR="00D138CF" w:rsidRDefault="00D138CF" w:rsidP="00D138CF">
      <w:pPr>
        <w:pStyle w:val="CommentText"/>
      </w:pPr>
      <w:r>
        <w:rPr>
          <w:rStyle w:val="CommentReference"/>
        </w:rPr>
        <w:annotationRef/>
      </w:r>
      <w:r>
        <w:t>I think we were going to remove water heater wrap as a selection for all funding.  Verify with Bob.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8535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5403B4" w16cex:dateUtc="2025-07-22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85355F" w16cid:durableId="1C5403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C27D6" w14:textId="77777777" w:rsidR="008E4618" w:rsidRDefault="008E4618">
      <w:r>
        <w:separator/>
      </w:r>
    </w:p>
  </w:endnote>
  <w:endnote w:type="continuationSeparator" w:id="0">
    <w:p w14:paraId="77BCAC7B" w14:textId="77777777" w:rsidR="008E4618" w:rsidRDefault="008E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7B8C0" w14:textId="69717E27" w:rsidR="00A3066C" w:rsidRDefault="00BD575F">
    <w:pPr>
      <w:pStyle w:val="BodyText"/>
      <w:spacing w:line="14" w:lineRule="auto"/>
    </w:pPr>
    <w:r>
      <w:rPr>
        <w:noProof/>
      </w:rPr>
      <mc:AlternateContent>
        <mc:Choice Requires="wps">
          <w:drawing>
            <wp:anchor distT="0" distB="0" distL="0" distR="0" simplePos="0" relativeHeight="251661312" behindDoc="1" locked="0" layoutInCell="1" allowOverlap="1" wp14:anchorId="2127B8C4" wp14:editId="44DADB7E">
              <wp:simplePos x="0" y="0"/>
              <wp:positionH relativeFrom="page">
                <wp:posOffset>5194301</wp:posOffset>
              </wp:positionH>
              <wp:positionV relativeFrom="page">
                <wp:posOffset>9474200</wp:posOffset>
              </wp:positionV>
              <wp:extent cx="1444202"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4202" cy="177800"/>
                      </a:xfrm>
                      <a:prstGeom prst="rect">
                        <a:avLst/>
                      </a:prstGeom>
                    </wps:spPr>
                    <wps:txbx>
                      <w:txbxContent>
                        <w:p w14:paraId="2127B8E2" w14:textId="08DC6E24" w:rsidR="00A3066C" w:rsidRDefault="000A1F0C">
                          <w:pPr>
                            <w:spacing w:before="14"/>
                            <w:ind w:left="20"/>
                            <w:rPr>
                              <w:sz w:val="16"/>
                            </w:rPr>
                          </w:pPr>
                          <w:r>
                            <w:rPr>
                              <w:sz w:val="16"/>
                            </w:rPr>
                            <w:t>Revised</w:t>
                          </w:r>
                          <w:r>
                            <w:rPr>
                              <w:spacing w:val="-6"/>
                              <w:sz w:val="16"/>
                            </w:rPr>
                            <w:t xml:space="preserve"> </w:t>
                          </w:r>
                          <w:ins w:id="60" w:author="Taylor, Christine [HHS]" w:date="2025-07-16T09:06:00Z" w16du:dateUtc="2025-07-16T14:06:00Z">
                            <w:r w:rsidR="00BD575F">
                              <w:rPr>
                                <w:spacing w:val="-6"/>
                                <w:sz w:val="16"/>
                              </w:rPr>
                              <w:t>07/</w:t>
                            </w:r>
                          </w:ins>
                          <w:ins w:id="61" w:author="Taylor, Christine [HHS]" w:date="2025-07-22T18:04:00Z" w16du:dateUtc="2025-07-22T23:04:00Z">
                            <w:r w:rsidR="00766DB1">
                              <w:rPr>
                                <w:spacing w:val="-6"/>
                                <w:sz w:val="16"/>
                              </w:rPr>
                              <w:t>22</w:t>
                            </w:r>
                          </w:ins>
                          <w:ins w:id="62" w:author="Taylor, Christine [HHS]" w:date="2025-07-16T09:06:00Z" w16du:dateUtc="2025-07-16T14:06:00Z">
                            <w:r w:rsidR="00BD575F">
                              <w:rPr>
                                <w:spacing w:val="-6"/>
                                <w:sz w:val="16"/>
                              </w:rPr>
                              <w:t xml:space="preserve">/2025 </w:t>
                            </w:r>
                          </w:ins>
                          <w:del w:id="63" w:author="Taylor, Christine [HHS]" w:date="2025-07-16T09:06:00Z" w16du:dateUtc="2025-07-16T14:06:00Z">
                            <w:r w:rsidDel="00BD575F">
                              <w:rPr>
                                <w:spacing w:val="-2"/>
                                <w:sz w:val="16"/>
                              </w:rPr>
                              <w:delText>11/06/2024</w:delText>
                            </w:r>
                          </w:del>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127B8C4" id="_x0000_t202" coordsize="21600,21600" o:spt="202" path="m,l,21600r21600,l21600,xe">
              <v:stroke joinstyle="miter"/>
              <v:path gradientshapeok="t" o:connecttype="rect"/>
            </v:shapetype>
            <v:shape id="Textbox 2" o:spid="_x0000_s1032" type="#_x0000_t202" style="position:absolute;margin-left:409pt;margin-top:746pt;width:113.7pt;height: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" filled="f" stroked="f">
              <v:textbox inset="0,0,0,0">
                <w:txbxContent>
                  <w:p w14:paraId="2127B8E2" w14:textId="08DC6E24" w:rsidR="00A3066C" w:rsidRDefault="000A1F0C">
                    <w:pPr>
                      <w:spacing w:before="14"/>
                      <w:ind w:left="20"/>
                      <w:rPr>
                        <w:sz w:val="16"/>
                      </w:rPr>
                    </w:pPr>
                    <w:r>
                      <w:rPr>
                        <w:sz w:val="16"/>
                      </w:rPr>
                      <w:t>Revised</w:t>
                    </w:r>
                    <w:r>
                      <w:rPr>
                        <w:spacing w:val="-6"/>
                        <w:sz w:val="16"/>
                      </w:rPr>
                      <w:t xml:space="preserve"> </w:t>
                    </w:r>
                    <w:ins w:id="64" w:author="Taylor, Christine [HHS]" w:date="2025-07-16T09:06:00Z" w16du:dateUtc="2025-07-16T14:06:00Z">
                      <w:r w:rsidR="00BD575F">
                        <w:rPr>
                          <w:spacing w:val="-6"/>
                          <w:sz w:val="16"/>
                        </w:rPr>
                        <w:t>07/</w:t>
                      </w:r>
                    </w:ins>
                    <w:ins w:id="65" w:author="Taylor, Christine [HHS]" w:date="2025-07-22T18:04:00Z" w16du:dateUtc="2025-07-22T23:04:00Z">
                      <w:r w:rsidR="00766DB1">
                        <w:rPr>
                          <w:spacing w:val="-6"/>
                          <w:sz w:val="16"/>
                        </w:rPr>
                        <w:t>22</w:t>
                      </w:r>
                    </w:ins>
                    <w:ins w:id="66" w:author="Taylor, Christine [HHS]" w:date="2025-07-16T09:06:00Z" w16du:dateUtc="2025-07-16T14:06:00Z">
                      <w:r w:rsidR="00BD575F">
                        <w:rPr>
                          <w:spacing w:val="-6"/>
                          <w:sz w:val="16"/>
                        </w:rPr>
                        <w:t xml:space="preserve">/2025 </w:t>
                      </w:r>
                    </w:ins>
                    <w:del w:id="67" w:author="Taylor, Christine [HHS]" w:date="2025-07-16T09:06:00Z" w16du:dateUtc="2025-07-16T14:06:00Z">
                      <w:r w:rsidDel="00BD575F">
                        <w:rPr>
                          <w:spacing w:val="-2"/>
                          <w:sz w:val="16"/>
                        </w:rPr>
                        <w:delText>11/06/2024</w:delText>
                      </w:r>
                    </w:del>
                  </w:p>
                </w:txbxContent>
              </v:textbox>
              <w10:wrap anchorx="page" anchory="page"/>
            </v:shape>
          </w:pict>
        </mc:Fallback>
      </mc:AlternateContent>
    </w:r>
    <w:r w:rsidR="000A1F0C">
      <w:rPr>
        <w:noProof/>
      </w:rPr>
      <mc:AlternateContent>
        <mc:Choice Requires="wps">
          <w:drawing>
            <wp:anchor distT="0" distB="0" distL="0" distR="0" simplePos="0" relativeHeight="251657216" behindDoc="1" locked="0" layoutInCell="1" allowOverlap="1" wp14:anchorId="2127B8C2" wp14:editId="34D65645">
              <wp:simplePos x="0" y="0"/>
              <wp:positionH relativeFrom="page">
                <wp:posOffset>3421634</wp:posOffset>
              </wp:positionH>
              <wp:positionV relativeFrom="page">
                <wp:posOffset>9475418</wp:posOffset>
              </wp:positionV>
              <wp:extent cx="544830"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30" cy="139065"/>
                      </a:xfrm>
                      <a:prstGeom prst="rect">
                        <a:avLst/>
                      </a:prstGeom>
                    </wps:spPr>
                    <wps:txbx>
                      <w:txbxContent>
                        <w:p w14:paraId="2127B8E1" w14:textId="77777777" w:rsidR="00A3066C" w:rsidRDefault="000A1F0C">
                          <w:pPr>
                            <w:spacing w:before="14"/>
                            <w:ind w:left="20"/>
                            <w:rPr>
                              <w:sz w:val="16"/>
                            </w:rPr>
                          </w:pPr>
                          <w:r>
                            <w:rPr>
                              <w:sz w:val="16"/>
                            </w:rPr>
                            <w:t>Page</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of</w:t>
                          </w:r>
                          <w:r>
                            <w:rPr>
                              <w:spacing w:val="-2"/>
                              <w:sz w:val="16"/>
                            </w:rPr>
                            <w:t xml:space="preserve"> </w:t>
                          </w:r>
                          <w:r>
                            <w:rPr>
                              <w:spacing w:val="-10"/>
                              <w:sz w:val="16"/>
                            </w:rPr>
                            <w:t>2</w:t>
                          </w:r>
                        </w:p>
                      </w:txbxContent>
                    </wps:txbx>
                    <wps:bodyPr wrap="square" lIns="0" tIns="0" rIns="0" bIns="0" rtlCol="0">
                      <a:noAutofit/>
                    </wps:bodyPr>
                  </wps:wsp>
                </a:graphicData>
              </a:graphic>
            </wp:anchor>
          </w:drawing>
        </mc:Choice>
        <mc:Fallback>
          <w:pict>
            <v:shape w14:anchorId="2127B8C2" id="Textbox 1" o:spid="_x0000_s1033" type="#_x0000_t202" style="position:absolute;margin-left:269.4pt;margin-top:746.1pt;width:42.9pt;height:10.9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" filled="f" stroked="f">
              <v:textbox inset="0,0,0,0">
                <w:txbxContent>
                  <w:p w14:paraId="2127B8E1" w14:textId="77777777" w:rsidR="00A3066C" w:rsidRDefault="000A1F0C">
                    <w:pPr>
                      <w:spacing w:before="14"/>
                      <w:ind w:left="20"/>
                      <w:rPr>
                        <w:sz w:val="16"/>
                      </w:rPr>
                    </w:pPr>
                    <w:r>
                      <w:rPr>
                        <w:sz w:val="16"/>
                      </w:rPr>
                      <w:t>Page</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of</w:t>
                    </w:r>
                    <w:r>
                      <w:rPr>
                        <w:spacing w:val="-2"/>
                        <w:sz w:val="16"/>
                      </w:rPr>
                      <w:t xml:space="preserve"> </w:t>
                    </w:r>
                    <w:r>
                      <w:rPr>
                        <w:spacing w:val="-10"/>
                        <w:sz w:val="16"/>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7B8C1" w14:textId="77777777" w:rsidR="00A3066C" w:rsidRDefault="000A1F0C">
    <w:pPr>
      <w:pStyle w:val="BodyText"/>
      <w:spacing w:line="14" w:lineRule="auto"/>
    </w:pPr>
    <w:r>
      <w:rPr>
        <w:noProof/>
      </w:rPr>
      <mc:AlternateContent>
        <mc:Choice Requires="wps">
          <w:drawing>
            <wp:anchor distT="0" distB="0" distL="0" distR="0" simplePos="0" relativeHeight="486275584" behindDoc="1" locked="0" layoutInCell="1" allowOverlap="1" wp14:anchorId="2127B8C6" wp14:editId="3EC03C16">
              <wp:simplePos x="0" y="0"/>
              <wp:positionH relativeFrom="page">
                <wp:posOffset>7841848</wp:posOffset>
              </wp:positionH>
              <wp:positionV relativeFrom="page">
                <wp:posOffset>7280476</wp:posOffset>
              </wp:positionV>
              <wp:extent cx="1967761" cy="295154"/>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7761" cy="295154"/>
                      </a:xfrm>
                      <a:prstGeom prst="rect">
                        <a:avLst/>
                      </a:prstGeom>
                    </wps:spPr>
                    <wps:txbx>
                      <w:txbxContent>
                        <w:p w14:paraId="2127B8E3" w14:textId="3EFCD152" w:rsidR="00A3066C" w:rsidRDefault="000A1F0C">
                          <w:pPr>
                            <w:spacing w:before="7"/>
                            <w:ind w:left="20"/>
                            <w:rPr>
                              <w:rFonts w:ascii="Calibri"/>
                            </w:rPr>
                          </w:pPr>
                          <w:r>
                            <w:rPr>
                              <w:rFonts w:ascii="Calibri"/>
                              <w:spacing w:val="-5"/>
                            </w:rPr>
                            <w:t>Updated</w:t>
                          </w:r>
                          <w:r>
                            <w:rPr>
                              <w:rFonts w:ascii="Calibri"/>
                              <w:spacing w:val="-6"/>
                            </w:rPr>
                            <w:t xml:space="preserve"> </w:t>
                          </w:r>
                          <w:del w:id="120" w:author="Taylor, Christine [HHS]" w:date="2025-07-22T18:08:00Z" w16du:dateUtc="2025-07-22T23:08:00Z">
                            <w:r w:rsidDel="00F05A78">
                              <w:rPr>
                                <w:rFonts w:ascii="Palatino Linotype"/>
                                <w:spacing w:val="-4"/>
                              </w:rPr>
                              <w:delText>11/06</w:delText>
                            </w:r>
                            <w:r w:rsidDel="00F05A78">
                              <w:rPr>
                                <w:rFonts w:ascii="Calibri"/>
                                <w:spacing w:val="-4"/>
                              </w:rPr>
                              <w:delText>/2024</w:delText>
                            </w:r>
                          </w:del>
                          <w:ins w:id="121" w:author="Taylor, Christine [HHS]" w:date="2025-07-22T18:08:00Z" w16du:dateUtc="2025-07-22T23:08:00Z">
                            <w:r w:rsidR="00F05A78">
                              <w:rPr>
                                <w:rFonts w:ascii="Palatino Linotype"/>
                                <w:spacing w:val="-4"/>
                              </w:rPr>
                              <w:t>07/22/2025</w:t>
                            </w:r>
                          </w:ins>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127B8C6" id="_x0000_t202" coordsize="21600,21600" o:spt="202" path="m,l,21600r21600,l21600,xe">
              <v:stroke joinstyle="miter"/>
              <v:path gradientshapeok="t" o:connecttype="rect"/>
            </v:shapetype>
            <v:shape id="Textbox 3" o:spid="_x0000_s1034" type="#_x0000_t202" style="position:absolute;margin-left:617.45pt;margin-top:573.25pt;width:154.95pt;height:23.25pt;z-index:-17040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" filled="f" stroked="f">
              <v:textbox inset="0,0,0,0">
                <w:txbxContent>
                  <w:p w14:paraId="2127B8E3" w14:textId="3EFCD152" w:rsidR="00A3066C" w:rsidRDefault="000A1F0C">
                    <w:pPr>
                      <w:spacing w:before="7"/>
                      <w:ind w:left="20"/>
                      <w:rPr>
                        <w:rFonts w:ascii="Calibri"/>
                      </w:rPr>
                    </w:pPr>
                    <w:r>
                      <w:rPr>
                        <w:rFonts w:ascii="Calibri"/>
                        <w:spacing w:val="-5"/>
                      </w:rPr>
                      <w:t>Updated</w:t>
                    </w:r>
                    <w:r>
                      <w:rPr>
                        <w:rFonts w:ascii="Calibri"/>
                        <w:spacing w:val="-6"/>
                      </w:rPr>
                      <w:t xml:space="preserve"> </w:t>
                    </w:r>
                    <w:del w:id="122" w:author="Taylor, Christine [HHS]" w:date="2025-07-22T18:08:00Z" w16du:dateUtc="2025-07-22T23:08:00Z">
                      <w:r w:rsidDel="00F05A78">
                        <w:rPr>
                          <w:rFonts w:ascii="Palatino Linotype"/>
                          <w:spacing w:val="-4"/>
                        </w:rPr>
                        <w:delText>11/06</w:delText>
                      </w:r>
                      <w:r w:rsidDel="00F05A78">
                        <w:rPr>
                          <w:rFonts w:ascii="Calibri"/>
                          <w:spacing w:val="-4"/>
                        </w:rPr>
                        <w:delText>/2024</w:delText>
                      </w:r>
                    </w:del>
                    <w:ins w:id="123" w:author="Taylor, Christine [HHS]" w:date="2025-07-22T18:08:00Z" w16du:dateUtc="2025-07-22T23:08:00Z">
                      <w:r w:rsidR="00F05A78">
                        <w:rPr>
                          <w:rFonts w:ascii="Palatino Linotype"/>
                          <w:spacing w:val="-4"/>
                        </w:rPr>
                        <w:t>07/22/2025</w:t>
                      </w:r>
                    </w:ins>
                  </w:p>
                </w:txbxContent>
              </v:textbox>
              <w10:wrap anchorx="page" anchory="page"/>
            </v:shape>
          </w:pict>
        </mc:Fallback>
      </mc:AlternateContent>
    </w:r>
    <w:r>
      <w:rPr>
        <w:noProof/>
      </w:rPr>
      <mc:AlternateContent>
        <mc:Choice Requires="wps">
          <w:drawing>
            <wp:anchor distT="0" distB="0" distL="0" distR="0" simplePos="0" relativeHeight="486276096" behindDoc="1" locked="0" layoutInCell="1" allowOverlap="1" wp14:anchorId="2127B8C8" wp14:editId="2127B8C9">
              <wp:simplePos x="0" y="0"/>
              <wp:positionH relativeFrom="page">
                <wp:posOffset>4708460</wp:posOffset>
              </wp:positionH>
              <wp:positionV relativeFrom="page">
                <wp:posOffset>7289886</wp:posOffset>
              </wp:positionV>
              <wp:extent cx="630555" cy="19685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555" cy="196850"/>
                      </a:xfrm>
                      <a:prstGeom prst="rect">
                        <a:avLst/>
                      </a:prstGeom>
                    </wps:spPr>
                    <wps:txbx>
                      <w:txbxContent>
                        <w:p w14:paraId="2127B8E4" w14:textId="77777777" w:rsidR="00A3066C" w:rsidRDefault="000A1F0C">
                          <w:pPr>
                            <w:spacing w:before="18"/>
                            <w:ind w:left="20"/>
                            <w:rPr>
                              <w:rFonts w:ascii="Calibri"/>
                            </w:rPr>
                          </w:pPr>
                          <w:r>
                            <w:rPr>
                              <w:rFonts w:ascii="Calibri"/>
                              <w:spacing w:val="-2"/>
                            </w:rPr>
                            <w:t>Page</w:t>
                          </w:r>
                          <w:r>
                            <w:rPr>
                              <w:rFonts w:ascii="Calibri"/>
                              <w:spacing w:val="-11"/>
                            </w:rPr>
                            <w:t xml:space="preserve"> </w:t>
                          </w:r>
                          <w:r>
                            <w:rPr>
                              <w:rFonts w:ascii="Calibri"/>
                              <w:spacing w:val="-2"/>
                            </w:rPr>
                            <w:fldChar w:fldCharType="begin"/>
                          </w:r>
                          <w:r>
                            <w:rPr>
                              <w:rFonts w:ascii="Calibri"/>
                              <w:spacing w:val="-2"/>
                            </w:rPr>
                            <w:instrText xml:space="preserve"> PAGE </w:instrText>
                          </w:r>
                          <w:r>
                            <w:rPr>
                              <w:rFonts w:ascii="Calibri"/>
                              <w:spacing w:val="-2"/>
                            </w:rPr>
                            <w:fldChar w:fldCharType="separate"/>
                          </w:r>
                          <w:r>
                            <w:rPr>
                              <w:rFonts w:ascii="Calibri"/>
                              <w:spacing w:val="-2"/>
                            </w:rPr>
                            <w:t>1</w:t>
                          </w:r>
                          <w:r>
                            <w:rPr>
                              <w:rFonts w:ascii="Calibri"/>
                              <w:spacing w:val="-2"/>
                            </w:rPr>
                            <w:fldChar w:fldCharType="end"/>
                          </w:r>
                          <w:r>
                            <w:rPr>
                              <w:rFonts w:ascii="Calibri"/>
                              <w:spacing w:val="-10"/>
                            </w:rPr>
                            <w:t xml:space="preserve"> </w:t>
                          </w:r>
                          <w:r>
                            <w:rPr>
                              <w:rFonts w:ascii="Calibri"/>
                              <w:spacing w:val="-2"/>
                            </w:rPr>
                            <w:t>of</w:t>
                          </w:r>
                          <w:r>
                            <w:rPr>
                              <w:rFonts w:ascii="Calibri"/>
                              <w:spacing w:val="-8"/>
                            </w:rPr>
                            <w:t xml:space="preserve"> </w:t>
                          </w:r>
                          <w:r>
                            <w:rPr>
                              <w:rFonts w:ascii="Calibri"/>
                              <w:spacing w:val="-10"/>
                            </w:rPr>
                            <w:t>6</w:t>
                          </w:r>
                        </w:p>
                      </w:txbxContent>
                    </wps:txbx>
                    <wps:bodyPr wrap="square" lIns="0" tIns="0" rIns="0" bIns="0" rtlCol="0">
                      <a:noAutofit/>
                    </wps:bodyPr>
                  </wps:wsp>
                </a:graphicData>
              </a:graphic>
            </wp:anchor>
          </w:drawing>
        </mc:Choice>
        <mc:Fallback>
          <w:pict>
            <v:shape w14:anchorId="2127B8C8" id="Textbox 4" o:spid="_x0000_s1035" type="#_x0000_t202" style="position:absolute;margin-left:370.75pt;margin-top:574pt;width:49.65pt;height:15.5pt;z-index:-17040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" filled="f" stroked="f">
              <v:textbox inset="0,0,0,0">
                <w:txbxContent>
                  <w:p w14:paraId="2127B8E4" w14:textId="77777777" w:rsidR="00A3066C" w:rsidRDefault="000A1F0C">
                    <w:pPr>
                      <w:spacing w:before="18"/>
                      <w:ind w:left="20"/>
                      <w:rPr>
                        <w:rFonts w:ascii="Calibri"/>
                      </w:rPr>
                    </w:pPr>
                    <w:r>
                      <w:rPr>
                        <w:rFonts w:ascii="Calibri"/>
                        <w:spacing w:val="-2"/>
                      </w:rPr>
                      <w:t>Page</w:t>
                    </w:r>
                    <w:r>
                      <w:rPr>
                        <w:rFonts w:ascii="Calibri"/>
                        <w:spacing w:val="-11"/>
                      </w:rPr>
                      <w:t xml:space="preserve"> </w:t>
                    </w:r>
                    <w:r>
                      <w:rPr>
                        <w:rFonts w:ascii="Calibri"/>
                        <w:spacing w:val="-2"/>
                      </w:rPr>
                      <w:fldChar w:fldCharType="begin"/>
                    </w:r>
                    <w:r>
                      <w:rPr>
                        <w:rFonts w:ascii="Calibri"/>
                        <w:spacing w:val="-2"/>
                      </w:rPr>
                      <w:instrText xml:space="preserve"> PAGE </w:instrText>
                    </w:r>
                    <w:r>
                      <w:rPr>
                        <w:rFonts w:ascii="Calibri"/>
                        <w:spacing w:val="-2"/>
                      </w:rPr>
                      <w:fldChar w:fldCharType="separate"/>
                    </w:r>
                    <w:r>
                      <w:rPr>
                        <w:rFonts w:ascii="Calibri"/>
                        <w:spacing w:val="-2"/>
                      </w:rPr>
                      <w:t>1</w:t>
                    </w:r>
                    <w:r>
                      <w:rPr>
                        <w:rFonts w:ascii="Calibri"/>
                        <w:spacing w:val="-2"/>
                      </w:rPr>
                      <w:fldChar w:fldCharType="end"/>
                    </w:r>
                    <w:r>
                      <w:rPr>
                        <w:rFonts w:ascii="Calibri"/>
                        <w:spacing w:val="-10"/>
                      </w:rPr>
                      <w:t xml:space="preserve"> </w:t>
                    </w:r>
                    <w:r>
                      <w:rPr>
                        <w:rFonts w:ascii="Calibri"/>
                        <w:spacing w:val="-2"/>
                      </w:rPr>
                      <w:t>of</w:t>
                    </w:r>
                    <w:r>
                      <w:rPr>
                        <w:rFonts w:ascii="Calibri"/>
                        <w:spacing w:val="-8"/>
                      </w:rPr>
                      <w:t xml:space="preserve"> </w:t>
                    </w:r>
                    <w:r>
                      <w:rPr>
                        <w:rFonts w:ascii="Calibri"/>
                        <w:spacing w:val="-10"/>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EB16A" w14:textId="77777777" w:rsidR="008E4618" w:rsidRDefault="008E4618">
      <w:r>
        <w:separator/>
      </w:r>
    </w:p>
  </w:footnote>
  <w:footnote w:type="continuationSeparator" w:id="0">
    <w:p w14:paraId="07391F4D" w14:textId="77777777" w:rsidR="008E4618" w:rsidRDefault="008E4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B46F9"/>
    <w:multiLevelType w:val="hybridMultilevel"/>
    <w:tmpl w:val="10C82472"/>
    <w:lvl w:ilvl="0" w:tplc="7240834C">
      <w:numFmt w:val="bullet"/>
      <w:lvlText w:val="*"/>
      <w:lvlJc w:val="left"/>
      <w:pPr>
        <w:ind w:left="354" w:hanging="125"/>
      </w:pPr>
      <w:rPr>
        <w:rFonts w:ascii="Arial" w:eastAsia="Arial" w:hAnsi="Arial" w:cs="Arial" w:hint="default"/>
        <w:b w:val="0"/>
        <w:bCs w:val="0"/>
        <w:i/>
        <w:iCs/>
        <w:spacing w:val="0"/>
        <w:w w:val="101"/>
        <w:sz w:val="18"/>
        <w:szCs w:val="18"/>
        <w:lang w:val="en-US" w:eastAsia="en-US" w:bidi="ar-SA"/>
      </w:rPr>
    </w:lvl>
    <w:lvl w:ilvl="1" w:tplc="5E2C3C2C">
      <w:numFmt w:val="bullet"/>
      <w:lvlText w:val="•"/>
      <w:lvlJc w:val="left"/>
      <w:pPr>
        <w:ind w:left="960" w:hanging="125"/>
      </w:pPr>
      <w:rPr>
        <w:rFonts w:hint="default"/>
        <w:lang w:val="en-US" w:eastAsia="en-US" w:bidi="ar-SA"/>
      </w:rPr>
    </w:lvl>
    <w:lvl w:ilvl="2" w:tplc="D76A7E5C">
      <w:numFmt w:val="bullet"/>
      <w:lvlText w:val="•"/>
      <w:lvlJc w:val="left"/>
      <w:pPr>
        <w:ind w:left="1561" w:hanging="125"/>
      </w:pPr>
      <w:rPr>
        <w:rFonts w:hint="default"/>
        <w:lang w:val="en-US" w:eastAsia="en-US" w:bidi="ar-SA"/>
      </w:rPr>
    </w:lvl>
    <w:lvl w:ilvl="3" w:tplc="11B49BE0">
      <w:numFmt w:val="bullet"/>
      <w:lvlText w:val="•"/>
      <w:lvlJc w:val="left"/>
      <w:pPr>
        <w:ind w:left="2162" w:hanging="125"/>
      </w:pPr>
      <w:rPr>
        <w:rFonts w:hint="default"/>
        <w:lang w:val="en-US" w:eastAsia="en-US" w:bidi="ar-SA"/>
      </w:rPr>
    </w:lvl>
    <w:lvl w:ilvl="4" w:tplc="50868F1A">
      <w:numFmt w:val="bullet"/>
      <w:lvlText w:val="•"/>
      <w:lvlJc w:val="left"/>
      <w:pPr>
        <w:ind w:left="2763" w:hanging="125"/>
      </w:pPr>
      <w:rPr>
        <w:rFonts w:hint="default"/>
        <w:lang w:val="en-US" w:eastAsia="en-US" w:bidi="ar-SA"/>
      </w:rPr>
    </w:lvl>
    <w:lvl w:ilvl="5" w:tplc="4B345D5A">
      <w:numFmt w:val="bullet"/>
      <w:lvlText w:val="•"/>
      <w:lvlJc w:val="left"/>
      <w:pPr>
        <w:ind w:left="3364" w:hanging="125"/>
      </w:pPr>
      <w:rPr>
        <w:rFonts w:hint="default"/>
        <w:lang w:val="en-US" w:eastAsia="en-US" w:bidi="ar-SA"/>
      </w:rPr>
    </w:lvl>
    <w:lvl w:ilvl="6" w:tplc="A7E21BB2">
      <w:numFmt w:val="bullet"/>
      <w:lvlText w:val="•"/>
      <w:lvlJc w:val="left"/>
      <w:pPr>
        <w:ind w:left="3965" w:hanging="125"/>
      </w:pPr>
      <w:rPr>
        <w:rFonts w:hint="default"/>
        <w:lang w:val="en-US" w:eastAsia="en-US" w:bidi="ar-SA"/>
      </w:rPr>
    </w:lvl>
    <w:lvl w:ilvl="7" w:tplc="EA92AB00">
      <w:numFmt w:val="bullet"/>
      <w:lvlText w:val="•"/>
      <w:lvlJc w:val="left"/>
      <w:pPr>
        <w:ind w:left="4566" w:hanging="125"/>
      </w:pPr>
      <w:rPr>
        <w:rFonts w:hint="default"/>
        <w:lang w:val="en-US" w:eastAsia="en-US" w:bidi="ar-SA"/>
      </w:rPr>
    </w:lvl>
    <w:lvl w:ilvl="8" w:tplc="BE2C372C">
      <w:numFmt w:val="bullet"/>
      <w:lvlText w:val="•"/>
      <w:lvlJc w:val="left"/>
      <w:pPr>
        <w:ind w:left="5167" w:hanging="125"/>
      </w:pPr>
      <w:rPr>
        <w:rFonts w:hint="default"/>
        <w:lang w:val="en-US" w:eastAsia="en-US" w:bidi="ar-SA"/>
      </w:rPr>
    </w:lvl>
  </w:abstractNum>
  <w:abstractNum w:abstractNumId="1" w15:restartNumberingAfterBreak="0">
    <w:nsid w:val="34A85845"/>
    <w:multiLevelType w:val="hybridMultilevel"/>
    <w:tmpl w:val="2FD2F882"/>
    <w:lvl w:ilvl="0" w:tplc="2B829402">
      <w:numFmt w:val="bullet"/>
      <w:lvlText w:val="*"/>
      <w:lvlJc w:val="left"/>
      <w:pPr>
        <w:ind w:left="479" w:hanging="125"/>
      </w:pPr>
      <w:rPr>
        <w:rFonts w:ascii="Arial" w:eastAsia="Arial" w:hAnsi="Arial" w:cs="Arial" w:hint="default"/>
        <w:b w:val="0"/>
        <w:bCs w:val="0"/>
        <w:i/>
        <w:iCs/>
        <w:spacing w:val="0"/>
        <w:w w:val="101"/>
        <w:sz w:val="18"/>
        <w:szCs w:val="18"/>
        <w:lang w:val="en-US" w:eastAsia="en-US" w:bidi="ar-SA"/>
      </w:rPr>
    </w:lvl>
    <w:lvl w:ilvl="1" w:tplc="941CA53E">
      <w:numFmt w:val="bullet"/>
      <w:lvlText w:val="•"/>
      <w:lvlJc w:val="left"/>
      <w:pPr>
        <w:ind w:left="1068" w:hanging="125"/>
      </w:pPr>
      <w:rPr>
        <w:rFonts w:hint="default"/>
        <w:lang w:val="en-US" w:eastAsia="en-US" w:bidi="ar-SA"/>
      </w:rPr>
    </w:lvl>
    <w:lvl w:ilvl="2" w:tplc="BC1AD118">
      <w:numFmt w:val="bullet"/>
      <w:lvlText w:val="•"/>
      <w:lvlJc w:val="left"/>
      <w:pPr>
        <w:ind w:left="1657" w:hanging="125"/>
      </w:pPr>
      <w:rPr>
        <w:rFonts w:hint="default"/>
        <w:lang w:val="en-US" w:eastAsia="en-US" w:bidi="ar-SA"/>
      </w:rPr>
    </w:lvl>
    <w:lvl w:ilvl="3" w:tplc="3E3E51F8">
      <w:numFmt w:val="bullet"/>
      <w:lvlText w:val="•"/>
      <w:lvlJc w:val="left"/>
      <w:pPr>
        <w:ind w:left="2246" w:hanging="125"/>
      </w:pPr>
      <w:rPr>
        <w:rFonts w:hint="default"/>
        <w:lang w:val="en-US" w:eastAsia="en-US" w:bidi="ar-SA"/>
      </w:rPr>
    </w:lvl>
    <w:lvl w:ilvl="4" w:tplc="2F2AED5A">
      <w:numFmt w:val="bullet"/>
      <w:lvlText w:val="•"/>
      <w:lvlJc w:val="left"/>
      <w:pPr>
        <w:ind w:left="2835" w:hanging="125"/>
      </w:pPr>
      <w:rPr>
        <w:rFonts w:hint="default"/>
        <w:lang w:val="en-US" w:eastAsia="en-US" w:bidi="ar-SA"/>
      </w:rPr>
    </w:lvl>
    <w:lvl w:ilvl="5" w:tplc="3F38D9C8">
      <w:numFmt w:val="bullet"/>
      <w:lvlText w:val="•"/>
      <w:lvlJc w:val="left"/>
      <w:pPr>
        <w:ind w:left="3424" w:hanging="125"/>
      </w:pPr>
      <w:rPr>
        <w:rFonts w:hint="default"/>
        <w:lang w:val="en-US" w:eastAsia="en-US" w:bidi="ar-SA"/>
      </w:rPr>
    </w:lvl>
    <w:lvl w:ilvl="6" w:tplc="67FA7D28">
      <w:numFmt w:val="bullet"/>
      <w:lvlText w:val="•"/>
      <w:lvlJc w:val="left"/>
      <w:pPr>
        <w:ind w:left="4013" w:hanging="125"/>
      </w:pPr>
      <w:rPr>
        <w:rFonts w:hint="default"/>
        <w:lang w:val="en-US" w:eastAsia="en-US" w:bidi="ar-SA"/>
      </w:rPr>
    </w:lvl>
    <w:lvl w:ilvl="7" w:tplc="0882D3BA">
      <w:numFmt w:val="bullet"/>
      <w:lvlText w:val="•"/>
      <w:lvlJc w:val="left"/>
      <w:pPr>
        <w:ind w:left="4602" w:hanging="125"/>
      </w:pPr>
      <w:rPr>
        <w:rFonts w:hint="default"/>
        <w:lang w:val="en-US" w:eastAsia="en-US" w:bidi="ar-SA"/>
      </w:rPr>
    </w:lvl>
    <w:lvl w:ilvl="8" w:tplc="21087C44">
      <w:numFmt w:val="bullet"/>
      <w:lvlText w:val="•"/>
      <w:lvlJc w:val="left"/>
      <w:pPr>
        <w:ind w:left="5191" w:hanging="125"/>
      </w:pPr>
      <w:rPr>
        <w:rFonts w:hint="default"/>
        <w:lang w:val="en-US" w:eastAsia="en-US" w:bidi="ar-SA"/>
      </w:rPr>
    </w:lvl>
  </w:abstractNum>
  <w:abstractNum w:abstractNumId="2" w15:restartNumberingAfterBreak="0">
    <w:nsid w:val="3A087566"/>
    <w:multiLevelType w:val="hybridMultilevel"/>
    <w:tmpl w:val="4F62D286"/>
    <w:lvl w:ilvl="0" w:tplc="F462DFB0">
      <w:numFmt w:val="bullet"/>
      <w:lvlText w:val="*"/>
      <w:lvlJc w:val="left"/>
      <w:pPr>
        <w:ind w:left="354" w:hanging="125"/>
      </w:pPr>
      <w:rPr>
        <w:rFonts w:ascii="Arial" w:eastAsia="Arial" w:hAnsi="Arial" w:cs="Arial" w:hint="default"/>
        <w:b w:val="0"/>
        <w:bCs w:val="0"/>
        <w:i/>
        <w:iCs/>
        <w:spacing w:val="0"/>
        <w:w w:val="101"/>
        <w:sz w:val="18"/>
        <w:szCs w:val="18"/>
        <w:lang w:val="en-US" w:eastAsia="en-US" w:bidi="ar-SA"/>
      </w:rPr>
    </w:lvl>
    <w:lvl w:ilvl="1" w:tplc="E9805636">
      <w:numFmt w:val="bullet"/>
      <w:lvlText w:val="•"/>
      <w:lvlJc w:val="left"/>
      <w:pPr>
        <w:ind w:left="960" w:hanging="125"/>
      </w:pPr>
      <w:rPr>
        <w:rFonts w:hint="default"/>
        <w:lang w:val="en-US" w:eastAsia="en-US" w:bidi="ar-SA"/>
      </w:rPr>
    </w:lvl>
    <w:lvl w:ilvl="2" w:tplc="CDFE3362">
      <w:numFmt w:val="bullet"/>
      <w:lvlText w:val="•"/>
      <w:lvlJc w:val="left"/>
      <w:pPr>
        <w:ind w:left="1561" w:hanging="125"/>
      </w:pPr>
      <w:rPr>
        <w:rFonts w:hint="default"/>
        <w:lang w:val="en-US" w:eastAsia="en-US" w:bidi="ar-SA"/>
      </w:rPr>
    </w:lvl>
    <w:lvl w:ilvl="3" w:tplc="8A3A6A8A">
      <w:numFmt w:val="bullet"/>
      <w:lvlText w:val="•"/>
      <w:lvlJc w:val="left"/>
      <w:pPr>
        <w:ind w:left="2162" w:hanging="125"/>
      </w:pPr>
      <w:rPr>
        <w:rFonts w:hint="default"/>
        <w:lang w:val="en-US" w:eastAsia="en-US" w:bidi="ar-SA"/>
      </w:rPr>
    </w:lvl>
    <w:lvl w:ilvl="4" w:tplc="970ACEE4">
      <w:numFmt w:val="bullet"/>
      <w:lvlText w:val="•"/>
      <w:lvlJc w:val="left"/>
      <w:pPr>
        <w:ind w:left="2763" w:hanging="125"/>
      </w:pPr>
      <w:rPr>
        <w:rFonts w:hint="default"/>
        <w:lang w:val="en-US" w:eastAsia="en-US" w:bidi="ar-SA"/>
      </w:rPr>
    </w:lvl>
    <w:lvl w:ilvl="5" w:tplc="A4002B2E">
      <w:numFmt w:val="bullet"/>
      <w:lvlText w:val="•"/>
      <w:lvlJc w:val="left"/>
      <w:pPr>
        <w:ind w:left="3364" w:hanging="125"/>
      </w:pPr>
      <w:rPr>
        <w:rFonts w:hint="default"/>
        <w:lang w:val="en-US" w:eastAsia="en-US" w:bidi="ar-SA"/>
      </w:rPr>
    </w:lvl>
    <w:lvl w:ilvl="6" w:tplc="0B02A3D8">
      <w:numFmt w:val="bullet"/>
      <w:lvlText w:val="•"/>
      <w:lvlJc w:val="left"/>
      <w:pPr>
        <w:ind w:left="3965" w:hanging="125"/>
      </w:pPr>
      <w:rPr>
        <w:rFonts w:hint="default"/>
        <w:lang w:val="en-US" w:eastAsia="en-US" w:bidi="ar-SA"/>
      </w:rPr>
    </w:lvl>
    <w:lvl w:ilvl="7" w:tplc="44A6F31A">
      <w:numFmt w:val="bullet"/>
      <w:lvlText w:val="•"/>
      <w:lvlJc w:val="left"/>
      <w:pPr>
        <w:ind w:left="4566" w:hanging="125"/>
      </w:pPr>
      <w:rPr>
        <w:rFonts w:hint="default"/>
        <w:lang w:val="en-US" w:eastAsia="en-US" w:bidi="ar-SA"/>
      </w:rPr>
    </w:lvl>
    <w:lvl w:ilvl="8" w:tplc="AD1A6F5E">
      <w:numFmt w:val="bullet"/>
      <w:lvlText w:val="•"/>
      <w:lvlJc w:val="left"/>
      <w:pPr>
        <w:ind w:left="5167" w:hanging="125"/>
      </w:pPr>
      <w:rPr>
        <w:rFonts w:hint="default"/>
        <w:lang w:val="en-US" w:eastAsia="en-US" w:bidi="ar-SA"/>
      </w:rPr>
    </w:lvl>
  </w:abstractNum>
  <w:abstractNum w:abstractNumId="3" w15:restartNumberingAfterBreak="0">
    <w:nsid w:val="3B503800"/>
    <w:multiLevelType w:val="hybridMultilevel"/>
    <w:tmpl w:val="442CDB7A"/>
    <w:lvl w:ilvl="0" w:tplc="5B76554E">
      <w:numFmt w:val="bullet"/>
      <w:lvlText w:val="*"/>
      <w:lvlJc w:val="left"/>
      <w:pPr>
        <w:ind w:left="354" w:hanging="159"/>
      </w:pPr>
      <w:rPr>
        <w:rFonts w:ascii="Arial" w:eastAsia="Arial" w:hAnsi="Arial" w:cs="Arial" w:hint="default"/>
        <w:b w:val="0"/>
        <w:bCs w:val="0"/>
        <w:i/>
        <w:iCs/>
        <w:spacing w:val="0"/>
        <w:w w:val="101"/>
        <w:sz w:val="18"/>
        <w:szCs w:val="18"/>
        <w:lang w:val="en-US" w:eastAsia="en-US" w:bidi="ar-SA"/>
      </w:rPr>
    </w:lvl>
    <w:lvl w:ilvl="1" w:tplc="2D8A94B6">
      <w:numFmt w:val="bullet"/>
      <w:lvlText w:val="•"/>
      <w:lvlJc w:val="left"/>
      <w:pPr>
        <w:ind w:left="960" w:hanging="159"/>
      </w:pPr>
      <w:rPr>
        <w:rFonts w:hint="default"/>
        <w:lang w:val="en-US" w:eastAsia="en-US" w:bidi="ar-SA"/>
      </w:rPr>
    </w:lvl>
    <w:lvl w:ilvl="2" w:tplc="9F202542">
      <w:numFmt w:val="bullet"/>
      <w:lvlText w:val="•"/>
      <w:lvlJc w:val="left"/>
      <w:pPr>
        <w:ind w:left="1561" w:hanging="159"/>
      </w:pPr>
      <w:rPr>
        <w:rFonts w:hint="default"/>
        <w:lang w:val="en-US" w:eastAsia="en-US" w:bidi="ar-SA"/>
      </w:rPr>
    </w:lvl>
    <w:lvl w:ilvl="3" w:tplc="ABB24D04">
      <w:numFmt w:val="bullet"/>
      <w:lvlText w:val="•"/>
      <w:lvlJc w:val="left"/>
      <w:pPr>
        <w:ind w:left="2162" w:hanging="159"/>
      </w:pPr>
      <w:rPr>
        <w:rFonts w:hint="default"/>
        <w:lang w:val="en-US" w:eastAsia="en-US" w:bidi="ar-SA"/>
      </w:rPr>
    </w:lvl>
    <w:lvl w:ilvl="4" w:tplc="1664495C">
      <w:numFmt w:val="bullet"/>
      <w:lvlText w:val="•"/>
      <w:lvlJc w:val="left"/>
      <w:pPr>
        <w:ind w:left="2763" w:hanging="159"/>
      </w:pPr>
      <w:rPr>
        <w:rFonts w:hint="default"/>
        <w:lang w:val="en-US" w:eastAsia="en-US" w:bidi="ar-SA"/>
      </w:rPr>
    </w:lvl>
    <w:lvl w:ilvl="5" w:tplc="C4A0D8CE">
      <w:numFmt w:val="bullet"/>
      <w:lvlText w:val="•"/>
      <w:lvlJc w:val="left"/>
      <w:pPr>
        <w:ind w:left="3364" w:hanging="159"/>
      </w:pPr>
      <w:rPr>
        <w:rFonts w:hint="default"/>
        <w:lang w:val="en-US" w:eastAsia="en-US" w:bidi="ar-SA"/>
      </w:rPr>
    </w:lvl>
    <w:lvl w:ilvl="6" w:tplc="18D892A4">
      <w:numFmt w:val="bullet"/>
      <w:lvlText w:val="•"/>
      <w:lvlJc w:val="left"/>
      <w:pPr>
        <w:ind w:left="3965" w:hanging="159"/>
      </w:pPr>
      <w:rPr>
        <w:rFonts w:hint="default"/>
        <w:lang w:val="en-US" w:eastAsia="en-US" w:bidi="ar-SA"/>
      </w:rPr>
    </w:lvl>
    <w:lvl w:ilvl="7" w:tplc="36720B32">
      <w:numFmt w:val="bullet"/>
      <w:lvlText w:val="•"/>
      <w:lvlJc w:val="left"/>
      <w:pPr>
        <w:ind w:left="4566" w:hanging="159"/>
      </w:pPr>
      <w:rPr>
        <w:rFonts w:hint="default"/>
        <w:lang w:val="en-US" w:eastAsia="en-US" w:bidi="ar-SA"/>
      </w:rPr>
    </w:lvl>
    <w:lvl w:ilvl="8" w:tplc="FBF0CC74">
      <w:numFmt w:val="bullet"/>
      <w:lvlText w:val="•"/>
      <w:lvlJc w:val="left"/>
      <w:pPr>
        <w:ind w:left="5167" w:hanging="159"/>
      </w:pPr>
      <w:rPr>
        <w:rFonts w:hint="default"/>
        <w:lang w:val="en-US" w:eastAsia="en-US" w:bidi="ar-SA"/>
      </w:rPr>
    </w:lvl>
  </w:abstractNum>
  <w:abstractNum w:abstractNumId="4" w15:restartNumberingAfterBreak="0">
    <w:nsid w:val="40716FB6"/>
    <w:multiLevelType w:val="hybridMultilevel"/>
    <w:tmpl w:val="C4021068"/>
    <w:lvl w:ilvl="0" w:tplc="E07A6914">
      <w:numFmt w:val="bullet"/>
      <w:lvlText w:val="*"/>
      <w:lvlJc w:val="left"/>
      <w:pPr>
        <w:ind w:left="354" w:hanging="125"/>
      </w:pPr>
      <w:rPr>
        <w:rFonts w:ascii="Arial" w:eastAsia="Arial" w:hAnsi="Arial" w:cs="Arial" w:hint="default"/>
        <w:b w:val="0"/>
        <w:bCs w:val="0"/>
        <w:i/>
        <w:iCs/>
        <w:spacing w:val="0"/>
        <w:w w:val="101"/>
        <w:sz w:val="18"/>
        <w:szCs w:val="18"/>
        <w:lang w:val="en-US" w:eastAsia="en-US" w:bidi="ar-SA"/>
      </w:rPr>
    </w:lvl>
    <w:lvl w:ilvl="1" w:tplc="9DDC7A86">
      <w:numFmt w:val="bullet"/>
      <w:lvlText w:val="•"/>
      <w:lvlJc w:val="left"/>
      <w:pPr>
        <w:ind w:left="960" w:hanging="125"/>
      </w:pPr>
      <w:rPr>
        <w:rFonts w:hint="default"/>
        <w:lang w:val="en-US" w:eastAsia="en-US" w:bidi="ar-SA"/>
      </w:rPr>
    </w:lvl>
    <w:lvl w:ilvl="2" w:tplc="0D9EB758">
      <w:numFmt w:val="bullet"/>
      <w:lvlText w:val="•"/>
      <w:lvlJc w:val="left"/>
      <w:pPr>
        <w:ind w:left="1561" w:hanging="125"/>
      </w:pPr>
      <w:rPr>
        <w:rFonts w:hint="default"/>
        <w:lang w:val="en-US" w:eastAsia="en-US" w:bidi="ar-SA"/>
      </w:rPr>
    </w:lvl>
    <w:lvl w:ilvl="3" w:tplc="50F67F98">
      <w:numFmt w:val="bullet"/>
      <w:lvlText w:val="•"/>
      <w:lvlJc w:val="left"/>
      <w:pPr>
        <w:ind w:left="2162" w:hanging="125"/>
      </w:pPr>
      <w:rPr>
        <w:rFonts w:hint="default"/>
        <w:lang w:val="en-US" w:eastAsia="en-US" w:bidi="ar-SA"/>
      </w:rPr>
    </w:lvl>
    <w:lvl w:ilvl="4" w:tplc="4D3C7CBC">
      <w:numFmt w:val="bullet"/>
      <w:lvlText w:val="•"/>
      <w:lvlJc w:val="left"/>
      <w:pPr>
        <w:ind w:left="2763" w:hanging="125"/>
      </w:pPr>
      <w:rPr>
        <w:rFonts w:hint="default"/>
        <w:lang w:val="en-US" w:eastAsia="en-US" w:bidi="ar-SA"/>
      </w:rPr>
    </w:lvl>
    <w:lvl w:ilvl="5" w:tplc="9A1C9848">
      <w:numFmt w:val="bullet"/>
      <w:lvlText w:val="•"/>
      <w:lvlJc w:val="left"/>
      <w:pPr>
        <w:ind w:left="3364" w:hanging="125"/>
      </w:pPr>
      <w:rPr>
        <w:rFonts w:hint="default"/>
        <w:lang w:val="en-US" w:eastAsia="en-US" w:bidi="ar-SA"/>
      </w:rPr>
    </w:lvl>
    <w:lvl w:ilvl="6" w:tplc="AD2C245C">
      <w:numFmt w:val="bullet"/>
      <w:lvlText w:val="•"/>
      <w:lvlJc w:val="left"/>
      <w:pPr>
        <w:ind w:left="3965" w:hanging="125"/>
      </w:pPr>
      <w:rPr>
        <w:rFonts w:hint="default"/>
        <w:lang w:val="en-US" w:eastAsia="en-US" w:bidi="ar-SA"/>
      </w:rPr>
    </w:lvl>
    <w:lvl w:ilvl="7" w:tplc="289C3FA6">
      <w:numFmt w:val="bullet"/>
      <w:lvlText w:val="•"/>
      <w:lvlJc w:val="left"/>
      <w:pPr>
        <w:ind w:left="4566" w:hanging="125"/>
      </w:pPr>
      <w:rPr>
        <w:rFonts w:hint="default"/>
        <w:lang w:val="en-US" w:eastAsia="en-US" w:bidi="ar-SA"/>
      </w:rPr>
    </w:lvl>
    <w:lvl w:ilvl="8" w:tplc="528AFA84">
      <w:numFmt w:val="bullet"/>
      <w:lvlText w:val="•"/>
      <w:lvlJc w:val="left"/>
      <w:pPr>
        <w:ind w:left="5167" w:hanging="125"/>
      </w:pPr>
      <w:rPr>
        <w:rFonts w:hint="default"/>
        <w:lang w:val="en-US" w:eastAsia="en-US" w:bidi="ar-SA"/>
      </w:rPr>
    </w:lvl>
  </w:abstractNum>
  <w:abstractNum w:abstractNumId="5" w15:restartNumberingAfterBreak="0">
    <w:nsid w:val="472227AC"/>
    <w:multiLevelType w:val="hybridMultilevel"/>
    <w:tmpl w:val="533477BE"/>
    <w:lvl w:ilvl="0" w:tplc="1EE0012C">
      <w:numFmt w:val="bullet"/>
      <w:lvlText w:val=""/>
      <w:lvlJc w:val="left"/>
      <w:pPr>
        <w:ind w:left="720" w:hanging="361"/>
      </w:pPr>
      <w:rPr>
        <w:rFonts w:ascii="Symbol" w:eastAsia="Symbol" w:hAnsi="Symbol" w:cs="Symbol" w:hint="default"/>
        <w:b w:val="0"/>
        <w:bCs w:val="0"/>
        <w:i w:val="0"/>
        <w:iCs w:val="0"/>
        <w:spacing w:val="0"/>
        <w:w w:val="100"/>
        <w:sz w:val="20"/>
        <w:szCs w:val="20"/>
        <w:lang w:val="en-US" w:eastAsia="en-US" w:bidi="ar-SA"/>
      </w:rPr>
    </w:lvl>
    <w:lvl w:ilvl="1" w:tplc="56067B94">
      <w:numFmt w:val="bullet"/>
      <w:lvlText w:val=""/>
      <w:lvlJc w:val="left"/>
      <w:pPr>
        <w:ind w:left="1800" w:hanging="361"/>
      </w:pPr>
      <w:rPr>
        <w:rFonts w:ascii="Wingdings" w:eastAsia="Wingdings" w:hAnsi="Wingdings" w:cs="Wingdings" w:hint="default"/>
        <w:b w:val="0"/>
        <w:bCs w:val="0"/>
        <w:i w:val="0"/>
        <w:iCs w:val="0"/>
        <w:spacing w:val="0"/>
        <w:w w:val="100"/>
        <w:sz w:val="20"/>
        <w:szCs w:val="20"/>
        <w:lang w:val="en-US" w:eastAsia="en-US" w:bidi="ar-SA"/>
      </w:rPr>
    </w:lvl>
    <w:lvl w:ilvl="2" w:tplc="7618150A">
      <w:numFmt w:val="bullet"/>
      <w:lvlText w:val="•"/>
      <w:lvlJc w:val="left"/>
      <w:pPr>
        <w:ind w:left="2640" w:hanging="361"/>
      </w:pPr>
      <w:rPr>
        <w:rFonts w:hint="default"/>
        <w:lang w:val="en-US" w:eastAsia="en-US" w:bidi="ar-SA"/>
      </w:rPr>
    </w:lvl>
    <w:lvl w:ilvl="3" w:tplc="A0B85F8A">
      <w:numFmt w:val="bullet"/>
      <w:lvlText w:val="•"/>
      <w:lvlJc w:val="left"/>
      <w:pPr>
        <w:ind w:left="3480" w:hanging="361"/>
      </w:pPr>
      <w:rPr>
        <w:rFonts w:hint="default"/>
        <w:lang w:val="en-US" w:eastAsia="en-US" w:bidi="ar-SA"/>
      </w:rPr>
    </w:lvl>
    <w:lvl w:ilvl="4" w:tplc="C89C86C2">
      <w:numFmt w:val="bullet"/>
      <w:lvlText w:val="•"/>
      <w:lvlJc w:val="left"/>
      <w:pPr>
        <w:ind w:left="4320" w:hanging="361"/>
      </w:pPr>
      <w:rPr>
        <w:rFonts w:hint="default"/>
        <w:lang w:val="en-US" w:eastAsia="en-US" w:bidi="ar-SA"/>
      </w:rPr>
    </w:lvl>
    <w:lvl w:ilvl="5" w:tplc="64E29CCC">
      <w:numFmt w:val="bullet"/>
      <w:lvlText w:val="•"/>
      <w:lvlJc w:val="left"/>
      <w:pPr>
        <w:ind w:left="5160" w:hanging="361"/>
      </w:pPr>
      <w:rPr>
        <w:rFonts w:hint="default"/>
        <w:lang w:val="en-US" w:eastAsia="en-US" w:bidi="ar-SA"/>
      </w:rPr>
    </w:lvl>
    <w:lvl w:ilvl="6" w:tplc="C8BC5232">
      <w:numFmt w:val="bullet"/>
      <w:lvlText w:val="•"/>
      <w:lvlJc w:val="left"/>
      <w:pPr>
        <w:ind w:left="6000" w:hanging="361"/>
      </w:pPr>
      <w:rPr>
        <w:rFonts w:hint="default"/>
        <w:lang w:val="en-US" w:eastAsia="en-US" w:bidi="ar-SA"/>
      </w:rPr>
    </w:lvl>
    <w:lvl w:ilvl="7" w:tplc="DAA8E2CC">
      <w:numFmt w:val="bullet"/>
      <w:lvlText w:val="•"/>
      <w:lvlJc w:val="left"/>
      <w:pPr>
        <w:ind w:left="6840" w:hanging="361"/>
      </w:pPr>
      <w:rPr>
        <w:rFonts w:hint="default"/>
        <w:lang w:val="en-US" w:eastAsia="en-US" w:bidi="ar-SA"/>
      </w:rPr>
    </w:lvl>
    <w:lvl w:ilvl="8" w:tplc="681678B0">
      <w:numFmt w:val="bullet"/>
      <w:lvlText w:val="•"/>
      <w:lvlJc w:val="left"/>
      <w:pPr>
        <w:ind w:left="7680" w:hanging="361"/>
      </w:pPr>
      <w:rPr>
        <w:rFonts w:hint="default"/>
        <w:lang w:val="en-US" w:eastAsia="en-US" w:bidi="ar-SA"/>
      </w:rPr>
    </w:lvl>
  </w:abstractNum>
  <w:abstractNum w:abstractNumId="6" w15:restartNumberingAfterBreak="0">
    <w:nsid w:val="4E670911"/>
    <w:multiLevelType w:val="hybridMultilevel"/>
    <w:tmpl w:val="ED66149C"/>
    <w:lvl w:ilvl="0" w:tplc="17BE3AEE">
      <w:numFmt w:val="bullet"/>
      <w:lvlText w:val="*"/>
      <w:lvlJc w:val="left"/>
      <w:pPr>
        <w:ind w:left="354" w:hanging="125"/>
      </w:pPr>
      <w:rPr>
        <w:rFonts w:ascii="Arial" w:eastAsia="Arial" w:hAnsi="Arial" w:cs="Arial" w:hint="default"/>
        <w:b w:val="0"/>
        <w:bCs w:val="0"/>
        <w:i/>
        <w:iCs/>
        <w:spacing w:val="0"/>
        <w:w w:val="101"/>
        <w:sz w:val="18"/>
        <w:szCs w:val="18"/>
        <w:lang w:val="en-US" w:eastAsia="en-US" w:bidi="ar-SA"/>
      </w:rPr>
    </w:lvl>
    <w:lvl w:ilvl="1" w:tplc="33940FE2">
      <w:numFmt w:val="bullet"/>
      <w:lvlText w:val="•"/>
      <w:lvlJc w:val="left"/>
      <w:pPr>
        <w:ind w:left="960" w:hanging="125"/>
      </w:pPr>
      <w:rPr>
        <w:rFonts w:hint="default"/>
        <w:lang w:val="en-US" w:eastAsia="en-US" w:bidi="ar-SA"/>
      </w:rPr>
    </w:lvl>
    <w:lvl w:ilvl="2" w:tplc="C45A27BC">
      <w:numFmt w:val="bullet"/>
      <w:lvlText w:val="•"/>
      <w:lvlJc w:val="left"/>
      <w:pPr>
        <w:ind w:left="1561" w:hanging="125"/>
      </w:pPr>
      <w:rPr>
        <w:rFonts w:hint="default"/>
        <w:lang w:val="en-US" w:eastAsia="en-US" w:bidi="ar-SA"/>
      </w:rPr>
    </w:lvl>
    <w:lvl w:ilvl="3" w:tplc="A364A480">
      <w:numFmt w:val="bullet"/>
      <w:lvlText w:val="•"/>
      <w:lvlJc w:val="left"/>
      <w:pPr>
        <w:ind w:left="2162" w:hanging="125"/>
      </w:pPr>
      <w:rPr>
        <w:rFonts w:hint="default"/>
        <w:lang w:val="en-US" w:eastAsia="en-US" w:bidi="ar-SA"/>
      </w:rPr>
    </w:lvl>
    <w:lvl w:ilvl="4" w:tplc="3A5C4BAC">
      <w:numFmt w:val="bullet"/>
      <w:lvlText w:val="•"/>
      <w:lvlJc w:val="left"/>
      <w:pPr>
        <w:ind w:left="2763" w:hanging="125"/>
      </w:pPr>
      <w:rPr>
        <w:rFonts w:hint="default"/>
        <w:lang w:val="en-US" w:eastAsia="en-US" w:bidi="ar-SA"/>
      </w:rPr>
    </w:lvl>
    <w:lvl w:ilvl="5" w:tplc="69C882F8">
      <w:numFmt w:val="bullet"/>
      <w:lvlText w:val="•"/>
      <w:lvlJc w:val="left"/>
      <w:pPr>
        <w:ind w:left="3364" w:hanging="125"/>
      </w:pPr>
      <w:rPr>
        <w:rFonts w:hint="default"/>
        <w:lang w:val="en-US" w:eastAsia="en-US" w:bidi="ar-SA"/>
      </w:rPr>
    </w:lvl>
    <w:lvl w:ilvl="6" w:tplc="0C8A5190">
      <w:numFmt w:val="bullet"/>
      <w:lvlText w:val="•"/>
      <w:lvlJc w:val="left"/>
      <w:pPr>
        <w:ind w:left="3965" w:hanging="125"/>
      </w:pPr>
      <w:rPr>
        <w:rFonts w:hint="default"/>
        <w:lang w:val="en-US" w:eastAsia="en-US" w:bidi="ar-SA"/>
      </w:rPr>
    </w:lvl>
    <w:lvl w:ilvl="7" w:tplc="8864CCF2">
      <w:numFmt w:val="bullet"/>
      <w:lvlText w:val="•"/>
      <w:lvlJc w:val="left"/>
      <w:pPr>
        <w:ind w:left="4566" w:hanging="125"/>
      </w:pPr>
      <w:rPr>
        <w:rFonts w:hint="default"/>
        <w:lang w:val="en-US" w:eastAsia="en-US" w:bidi="ar-SA"/>
      </w:rPr>
    </w:lvl>
    <w:lvl w:ilvl="8" w:tplc="1EF4B612">
      <w:numFmt w:val="bullet"/>
      <w:lvlText w:val="•"/>
      <w:lvlJc w:val="left"/>
      <w:pPr>
        <w:ind w:left="5167" w:hanging="125"/>
      </w:pPr>
      <w:rPr>
        <w:rFonts w:hint="default"/>
        <w:lang w:val="en-US" w:eastAsia="en-US" w:bidi="ar-SA"/>
      </w:rPr>
    </w:lvl>
  </w:abstractNum>
  <w:abstractNum w:abstractNumId="7" w15:restartNumberingAfterBreak="0">
    <w:nsid w:val="59BB1E9B"/>
    <w:multiLevelType w:val="hybridMultilevel"/>
    <w:tmpl w:val="8FF89024"/>
    <w:lvl w:ilvl="0" w:tplc="50D2082E">
      <w:numFmt w:val="bullet"/>
      <w:lvlText w:val="*"/>
      <w:lvlJc w:val="left"/>
      <w:pPr>
        <w:ind w:left="479" w:hanging="125"/>
      </w:pPr>
      <w:rPr>
        <w:rFonts w:ascii="Arial" w:eastAsia="Arial" w:hAnsi="Arial" w:cs="Arial" w:hint="default"/>
        <w:b w:val="0"/>
        <w:bCs w:val="0"/>
        <w:i/>
        <w:iCs/>
        <w:spacing w:val="0"/>
        <w:w w:val="101"/>
        <w:sz w:val="18"/>
        <w:szCs w:val="18"/>
        <w:lang w:val="en-US" w:eastAsia="en-US" w:bidi="ar-SA"/>
      </w:rPr>
    </w:lvl>
    <w:lvl w:ilvl="1" w:tplc="4FD2995E">
      <w:numFmt w:val="bullet"/>
      <w:lvlText w:val="•"/>
      <w:lvlJc w:val="left"/>
      <w:pPr>
        <w:ind w:left="1068" w:hanging="125"/>
      </w:pPr>
      <w:rPr>
        <w:rFonts w:hint="default"/>
        <w:lang w:val="en-US" w:eastAsia="en-US" w:bidi="ar-SA"/>
      </w:rPr>
    </w:lvl>
    <w:lvl w:ilvl="2" w:tplc="3EAC9FB8">
      <w:numFmt w:val="bullet"/>
      <w:lvlText w:val="•"/>
      <w:lvlJc w:val="left"/>
      <w:pPr>
        <w:ind w:left="1657" w:hanging="125"/>
      </w:pPr>
      <w:rPr>
        <w:rFonts w:hint="default"/>
        <w:lang w:val="en-US" w:eastAsia="en-US" w:bidi="ar-SA"/>
      </w:rPr>
    </w:lvl>
    <w:lvl w:ilvl="3" w:tplc="EC4002F0">
      <w:numFmt w:val="bullet"/>
      <w:lvlText w:val="•"/>
      <w:lvlJc w:val="left"/>
      <w:pPr>
        <w:ind w:left="2246" w:hanging="125"/>
      </w:pPr>
      <w:rPr>
        <w:rFonts w:hint="default"/>
        <w:lang w:val="en-US" w:eastAsia="en-US" w:bidi="ar-SA"/>
      </w:rPr>
    </w:lvl>
    <w:lvl w:ilvl="4" w:tplc="E9DAD434">
      <w:numFmt w:val="bullet"/>
      <w:lvlText w:val="•"/>
      <w:lvlJc w:val="left"/>
      <w:pPr>
        <w:ind w:left="2835" w:hanging="125"/>
      </w:pPr>
      <w:rPr>
        <w:rFonts w:hint="default"/>
        <w:lang w:val="en-US" w:eastAsia="en-US" w:bidi="ar-SA"/>
      </w:rPr>
    </w:lvl>
    <w:lvl w:ilvl="5" w:tplc="8A008B28">
      <w:numFmt w:val="bullet"/>
      <w:lvlText w:val="•"/>
      <w:lvlJc w:val="left"/>
      <w:pPr>
        <w:ind w:left="3424" w:hanging="125"/>
      </w:pPr>
      <w:rPr>
        <w:rFonts w:hint="default"/>
        <w:lang w:val="en-US" w:eastAsia="en-US" w:bidi="ar-SA"/>
      </w:rPr>
    </w:lvl>
    <w:lvl w:ilvl="6" w:tplc="F836F102">
      <w:numFmt w:val="bullet"/>
      <w:lvlText w:val="•"/>
      <w:lvlJc w:val="left"/>
      <w:pPr>
        <w:ind w:left="4013" w:hanging="125"/>
      </w:pPr>
      <w:rPr>
        <w:rFonts w:hint="default"/>
        <w:lang w:val="en-US" w:eastAsia="en-US" w:bidi="ar-SA"/>
      </w:rPr>
    </w:lvl>
    <w:lvl w:ilvl="7" w:tplc="58229A22">
      <w:numFmt w:val="bullet"/>
      <w:lvlText w:val="•"/>
      <w:lvlJc w:val="left"/>
      <w:pPr>
        <w:ind w:left="4602" w:hanging="125"/>
      </w:pPr>
      <w:rPr>
        <w:rFonts w:hint="default"/>
        <w:lang w:val="en-US" w:eastAsia="en-US" w:bidi="ar-SA"/>
      </w:rPr>
    </w:lvl>
    <w:lvl w:ilvl="8" w:tplc="71DC7D6C">
      <w:numFmt w:val="bullet"/>
      <w:lvlText w:val="•"/>
      <w:lvlJc w:val="left"/>
      <w:pPr>
        <w:ind w:left="5191" w:hanging="125"/>
      </w:pPr>
      <w:rPr>
        <w:rFonts w:hint="default"/>
        <w:lang w:val="en-US" w:eastAsia="en-US" w:bidi="ar-SA"/>
      </w:rPr>
    </w:lvl>
  </w:abstractNum>
  <w:abstractNum w:abstractNumId="8" w15:restartNumberingAfterBreak="0">
    <w:nsid w:val="5CDD5E6E"/>
    <w:multiLevelType w:val="hybridMultilevel"/>
    <w:tmpl w:val="BD7A7022"/>
    <w:lvl w:ilvl="0" w:tplc="66AC651A">
      <w:numFmt w:val="bullet"/>
      <w:lvlText w:val=""/>
      <w:lvlJc w:val="left"/>
      <w:pPr>
        <w:ind w:left="792" w:hanging="288"/>
      </w:pPr>
      <w:rPr>
        <w:rFonts w:ascii="Symbol" w:eastAsia="Symbol" w:hAnsi="Symbol" w:cs="Symbol" w:hint="default"/>
        <w:b w:val="0"/>
        <w:bCs w:val="0"/>
        <w:i w:val="0"/>
        <w:iCs w:val="0"/>
        <w:spacing w:val="0"/>
        <w:w w:val="100"/>
        <w:sz w:val="20"/>
        <w:szCs w:val="20"/>
        <w:lang w:val="en-US" w:eastAsia="en-US" w:bidi="ar-SA"/>
      </w:rPr>
    </w:lvl>
    <w:lvl w:ilvl="1" w:tplc="269EE792">
      <w:numFmt w:val="bullet"/>
      <w:lvlText w:val="•"/>
      <w:lvlJc w:val="left"/>
      <w:pPr>
        <w:ind w:left="1656" w:hanging="288"/>
      </w:pPr>
      <w:rPr>
        <w:rFonts w:hint="default"/>
        <w:lang w:val="en-US" w:eastAsia="en-US" w:bidi="ar-SA"/>
      </w:rPr>
    </w:lvl>
    <w:lvl w:ilvl="2" w:tplc="76DC3BDC">
      <w:numFmt w:val="bullet"/>
      <w:lvlText w:val="•"/>
      <w:lvlJc w:val="left"/>
      <w:pPr>
        <w:ind w:left="2512" w:hanging="288"/>
      </w:pPr>
      <w:rPr>
        <w:rFonts w:hint="default"/>
        <w:lang w:val="en-US" w:eastAsia="en-US" w:bidi="ar-SA"/>
      </w:rPr>
    </w:lvl>
    <w:lvl w:ilvl="3" w:tplc="ECEE132A">
      <w:numFmt w:val="bullet"/>
      <w:lvlText w:val="•"/>
      <w:lvlJc w:val="left"/>
      <w:pPr>
        <w:ind w:left="3368" w:hanging="288"/>
      </w:pPr>
      <w:rPr>
        <w:rFonts w:hint="default"/>
        <w:lang w:val="en-US" w:eastAsia="en-US" w:bidi="ar-SA"/>
      </w:rPr>
    </w:lvl>
    <w:lvl w:ilvl="4" w:tplc="6F3E16A0">
      <w:numFmt w:val="bullet"/>
      <w:lvlText w:val="•"/>
      <w:lvlJc w:val="left"/>
      <w:pPr>
        <w:ind w:left="4224" w:hanging="288"/>
      </w:pPr>
      <w:rPr>
        <w:rFonts w:hint="default"/>
        <w:lang w:val="en-US" w:eastAsia="en-US" w:bidi="ar-SA"/>
      </w:rPr>
    </w:lvl>
    <w:lvl w:ilvl="5" w:tplc="680C1B1C">
      <w:numFmt w:val="bullet"/>
      <w:lvlText w:val="•"/>
      <w:lvlJc w:val="left"/>
      <w:pPr>
        <w:ind w:left="5080" w:hanging="288"/>
      </w:pPr>
      <w:rPr>
        <w:rFonts w:hint="default"/>
        <w:lang w:val="en-US" w:eastAsia="en-US" w:bidi="ar-SA"/>
      </w:rPr>
    </w:lvl>
    <w:lvl w:ilvl="6" w:tplc="6D885C0C">
      <w:numFmt w:val="bullet"/>
      <w:lvlText w:val="•"/>
      <w:lvlJc w:val="left"/>
      <w:pPr>
        <w:ind w:left="5936" w:hanging="288"/>
      </w:pPr>
      <w:rPr>
        <w:rFonts w:hint="default"/>
        <w:lang w:val="en-US" w:eastAsia="en-US" w:bidi="ar-SA"/>
      </w:rPr>
    </w:lvl>
    <w:lvl w:ilvl="7" w:tplc="D5B41268">
      <w:numFmt w:val="bullet"/>
      <w:lvlText w:val="•"/>
      <w:lvlJc w:val="left"/>
      <w:pPr>
        <w:ind w:left="6792" w:hanging="288"/>
      </w:pPr>
      <w:rPr>
        <w:rFonts w:hint="default"/>
        <w:lang w:val="en-US" w:eastAsia="en-US" w:bidi="ar-SA"/>
      </w:rPr>
    </w:lvl>
    <w:lvl w:ilvl="8" w:tplc="6254AA4C">
      <w:numFmt w:val="bullet"/>
      <w:lvlText w:val="•"/>
      <w:lvlJc w:val="left"/>
      <w:pPr>
        <w:ind w:left="7648" w:hanging="288"/>
      </w:pPr>
      <w:rPr>
        <w:rFonts w:hint="default"/>
        <w:lang w:val="en-US" w:eastAsia="en-US" w:bidi="ar-SA"/>
      </w:rPr>
    </w:lvl>
  </w:abstractNum>
  <w:abstractNum w:abstractNumId="9" w15:restartNumberingAfterBreak="0">
    <w:nsid w:val="746525A4"/>
    <w:multiLevelType w:val="hybridMultilevel"/>
    <w:tmpl w:val="6D12DE34"/>
    <w:lvl w:ilvl="0" w:tplc="0A44286C">
      <w:numFmt w:val="bullet"/>
      <w:lvlText w:val="*"/>
      <w:lvlJc w:val="left"/>
      <w:pPr>
        <w:ind w:left="479" w:hanging="125"/>
      </w:pPr>
      <w:rPr>
        <w:rFonts w:ascii="Arial" w:eastAsia="Arial" w:hAnsi="Arial" w:cs="Arial" w:hint="default"/>
        <w:b w:val="0"/>
        <w:bCs w:val="0"/>
        <w:i/>
        <w:iCs/>
        <w:spacing w:val="0"/>
        <w:w w:val="101"/>
        <w:sz w:val="18"/>
        <w:szCs w:val="18"/>
        <w:lang w:val="en-US" w:eastAsia="en-US" w:bidi="ar-SA"/>
      </w:rPr>
    </w:lvl>
    <w:lvl w:ilvl="1" w:tplc="0E4617B0">
      <w:numFmt w:val="bullet"/>
      <w:lvlText w:val="•"/>
      <w:lvlJc w:val="left"/>
      <w:pPr>
        <w:ind w:left="1068" w:hanging="125"/>
      </w:pPr>
      <w:rPr>
        <w:rFonts w:hint="default"/>
        <w:lang w:val="en-US" w:eastAsia="en-US" w:bidi="ar-SA"/>
      </w:rPr>
    </w:lvl>
    <w:lvl w:ilvl="2" w:tplc="38A47984">
      <w:numFmt w:val="bullet"/>
      <w:lvlText w:val="•"/>
      <w:lvlJc w:val="left"/>
      <w:pPr>
        <w:ind w:left="1657" w:hanging="125"/>
      </w:pPr>
      <w:rPr>
        <w:rFonts w:hint="default"/>
        <w:lang w:val="en-US" w:eastAsia="en-US" w:bidi="ar-SA"/>
      </w:rPr>
    </w:lvl>
    <w:lvl w:ilvl="3" w:tplc="1A8EF80A">
      <w:numFmt w:val="bullet"/>
      <w:lvlText w:val="•"/>
      <w:lvlJc w:val="left"/>
      <w:pPr>
        <w:ind w:left="2246" w:hanging="125"/>
      </w:pPr>
      <w:rPr>
        <w:rFonts w:hint="default"/>
        <w:lang w:val="en-US" w:eastAsia="en-US" w:bidi="ar-SA"/>
      </w:rPr>
    </w:lvl>
    <w:lvl w:ilvl="4" w:tplc="274E5ED6">
      <w:numFmt w:val="bullet"/>
      <w:lvlText w:val="•"/>
      <w:lvlJc w:val="left"/>
      <w:pPr>
        <w:ind w:left="2835" w:hanging="125"/>
      </w:pPr>
      <w:rPr>
        <w:rFonts w:hint="default"/>
        <w:lang w:val="en-US" w:eastAsia="en-US" w:bidi="ar-SA"/>
      </w:rPr>
    </w:lvl>
    <w:lvl w:ilvl="5" w:tplc="913417FE">
      <w:numFmt w:val="bullet"/>
      <w:lvlText w:val="•"/>
      <w:lvlJc w:val="left"/>
      <w:pPr>
        <w:ind w:left="3424" w:hanging="125"/>
      </w:pPr>
      <w:rPr>
        <w:rFonts w:hint="default"/>
        <w:lang w:val="en-US" w:eastAsia="en-US" w:bidi="ar-SA"/>
      </w:rPr>
    </w:lvl>
    <w:lvl w:ilvl="6" w:tplc="EDF8DFA2">
      <w:numFmt w:val="bullet"/>
      <w:lvlText w:val="•"/>
      <w:lvlJc w:val="left"/>
      <w:pPr>
        <w:ind w:left="4013" w:hanging="125"/>
      </w:pPr>
      <w:rPr>
        <w:rFonts w:hint="default"/>
        <w:lang w:val="en-US" w:eastAsia="en-US" w:bidi="ar-SA"/>
      </w:rPr>
    </w:lvl>
    <w:lvl w:ilvl="7" w:tplc="CE9CC0A0">
      <w:numFmt w:val="bullet"/>
      <w:lvlText w:val="•"/>
      <w:lvlJc w:val="left"/>
      <w:pPr>
        <w:ind w:left="4602" w:hanging="125"/>
      </w:pPr>
      <w:rPr>
        <w:rFonts w:hint="default"/>
        <w:lang w:val="en-US" w:eastAsia="en-US" w:bidi="ar-SA"/>
      </w:rPr>
    </w:lvl>
    <w:lvl w:ilvl="8" w:tplc="5C161A7E">
      <w:numFmt w:val="bullet"/>
      <w:lvlText w:val="•"/>
      <w:lvlJc w:val="left"/>
      <w:pPr>
        <w:ind w:left="5191" w:hanging="125"/>
      </w:pPr>
      <w:rPr>
        <w:rFonts w:hint="default"/>
        <w:lang w:val="en-US" w:eastAsia="en-US" w:bidi="ar-SA"/>
      </w:rPr>
    </w:lvl>
  </w:abstractNum>
  <w:num w:numId="1" w16cid:durableId="764347151">
    <w:abstractNumId w:val="0"/>
  </w:num>
  <w:num w:numId="2" w16cid:durableId="626278868">
    <w:abstractNumId w:val="1"/>
  </w:num>
  <w:num w:numId="3" w16cid:durableId="10225439">
    <w:abstractNumId w:val="7"/>
  </w:num>
  <w:num w:numId="4" w16cid:durableId="385686882">
    <w:abstractNumId w:val="6"/>
  </w:num>
  <w:num w:numId="5" w16cid:durableId="266426406">
    <w:abstractNumId w:val="2"/>
  </w:num>
  <w:num w:numId="6" w16cid:durableId="804390632">
    <w:abstractNumId w:val="9"/>
  </w:num>
  <w:num w:numId="7" w16cid:durableId="2126466055">
    <w:abstractNumId w:val="4"/>
  </w:num>
  <w:num w:numId="8" w16cid:durableId="1165048067">
    <w:abstractNumId w:val="3"/>
  </w:num>
  <w:num w:numId="9" w16cid:durableId="1856383151">
    <w:abstractNumId w:val="5"/>
  </w:num>
  <w:num w:numId="10" w16cid:durableId="61907139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ylor, Christine [HHS]">
    <w15:presenceInfo w15:providerId="AD" w15:userId="S::christine.taylor@hhs.iowa.gov::b44eb818-0047-4fc2-a912-7330d8e9ef12"/>
  </w15:person>
  <w15:person w15:author="Sackett, Joanne [HHS]">
    <w15:presenceInfo w15:providerId="None" w15:userId="Sackett, Joanne [HH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3066C"/>
    <w:rsid w:val="00033924"/>
    <w:rsid w:val="00085D34"/>
    <w:rsid w:val="000A1F0C"/>
    <w:rsid w:val="000C568E"/>
    <w:rsid w:val="000D3B83"/>
    <w:rsid w:val="000E15BB"/>
    <w:rsid w:val="001546A5"/>
    <w:rsid w:val="001F0895"/>
    <w:rsid w:val="00350784"/>
    <w:rsid w:val="003B1E5D"/>
    <w:rsid w:val="003E6BB7"/>
    <w:rsid w:val="004612F9"/>
    <w:rsid w:val="004B5DB9"/>
    <w:rsid w:val="00503CBC"/>
    <w:rsid w:val="0057479C"/>
    <w:rsid w:val="0057681F"/>
    <w:rsid w:val="00637B0D"/>
    <w:rsid w:val="006656ED"/>
    <w:rsid w:val="00670F3A"/>
    <w:rsid w:val="00693D47"/>
    <w:rsid w:val="00700398"/>
    <w:rsid w:val="00711204"/>
    <w:rsid w:val="007113BE"/>
    <w:rsid w:val="00751FDE"/>
    <w:rsid w:val="007622D3"/>
    <w:rsid w:val="00766DB1"/>
    <w:rsid w:val="007B28D3"/>
    <w:rsid w:val="007C321F"/>
    <w:rsid w:val="00804C4B"/>
    <w:rsid w:val="0082180D"/>
    <w:rsid w:val="00841568"/>
    <w:rsid w:val="008850C3"/>
    <w:rsid w:val="008E4459"/>
    <w:rsid w:val="008E4618"/>
    <w:rsid w:val="0092113D"/>
    <w:rsid w:val="00946BE0"/>
    <w:rsid w:val="00973176"/>
    <w:rsid w:val="009A4400"/>
    <w:rsid w:val="009A78A6"/>
    <w:rsid w:val="009F4A95"/>
    <w:rsid w:val="00A158E7"/>
    <w:rsid w:val="00A15E32"/>
    <w:rsid w:val="00A3066C"/>
    <w:rsid w:val="00A333D0"/>
    <w:rsid w:val="00A37407"/>
    <w:rsid w:val="00A4439B"/>
    <w:rsid w:val="00AD72DF"/>
    <w:rsid w:val="00B2088C"/>
    <w:rsid w:val="00B217AC"/>
    <w:rsid w:val="00B2682F"/>
    <w:rsid w:val="00B540BB"/>
    <w:rsid w:val="00BD575F"/>
    <w:rsid w:val="00BE1035"/>
    <w:rsid w:val="00C16F28"/>
    <w:rsid w:val="00C41DF7"/>
    <w:rsid w:val="00C7590D"/>
    <w:rsid w:val="00D138CF"/>
    <w:rsid w:val="00DA5F9A"/>
    <w:rsid w:val="00DF4A34"/>
    <w:rsid w:val="00EC0C7E"/>
    <w:rsid w:val="00EC54E6"/>
    <w:rsid w:val="00F05A78"/>
    <w:rsid w:val="00F24969"/>
    <w:rsid w:val="00F32C1B"/>
    <w:rsid w:val="00F53A1E"/>
    <w:rsid w:val="00F569DD"/>
    <w:rsid w:val="00F86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7B372"/>
  <w15:docId w15:val="{E8D02D5F-0EF6-4BB5-98FF-5B04A52A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360"/>
      <w:outlineLvl w:val="0"/>
    </w:pPr>
    <w:rPr>
      <w:b/>
      <w:bCs/>
      <w:sz w:val="20"/>
      <w:szCs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720" w:right="355"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D575F"/>
    <w:pPr>
      <w:tabs>
        <w:tab w:val="center" w:pos="4680"/>
        <w:tab w:val="right" w:pos="9360"/>
      </w:tabs>
    </w:pPr>
  </w:style>
  <w:style w:type="character" w:customStyle="1" w:styleId="HeaderChar">
    <w:name w:val="Header Char"/>
    <w:basedOn w:val="DefaultParagraphFont"/>
    <w:link w:val="Header"/>
    <w:uiPriority w:val="99"/>
    <w:rsid w:val="00BD575F"/>
    <w:rPr>
      <w:rFonts w:ascii="Arial" w:eastAsia="Arial" w:hAnsi="Arial" w:cs="Arial"/>
    </w:rPr>
  </w:style>
  <w:style w:type="paragraph" w:styleId="Footer">
    <w:name w:val="footer"/>
    <w:basedOn w:val="Normal"/>
    <w:link w:val="FooterChar"/>
    <w:uiPriority w:val="99"/>
    <w:unhideWhenUsed/>
    <w:rsid w:val="00BD575F"/>
    <w:pPr>
      <w:tabs>
        <w:tab w:val="center" w:pos="4680"/>
        <w:tab w:val="right" w:pos="9360"/>
      </w:tabs>
    </w:pPr>
  </w:style>
  <w:style w:type="character" w:customStyle="1" w:styleId="FooterChar">
    <w:name w:val="Footer Char"/>
    <w:basedOn w:val="DefaultParagraphFont"/>
    <w:link w:val="Footer"/>
    <w:uiPriority w:val="99"/>
    <w:rsid w:val="00BD575F"/>
    <w:rPr>
      <w:rFonts w:ascii="Arial" w:eastAsia="Arial" w:hAnsi="Arial" w:cs="Arial"/>
    </w:rPr>
  </w:style>
  <w:style w:type="paragraph" w:styleId="Revision">
    <w:name w:val="Revision"/>
    <w:hidden/>
    <w:uiPriority w:val="99"/>
    <w:semiHidden/>
    <w:rsid w:val="00BD575F"/>
    <w:pPr>
      <w:widowControl/>
      <w:autoSpaceDE/>
      <w:autoSpaceDN/>
    </w:pPr>
    <w:rPr>
      <w:rFonts w:ascii="Arial" w:eastAsia="Arial" w:hAnsi="Arial" w:cs="Arial"/>
    </w:rPr>
  </w:style>
  <w:style w:type="character" w:styleId="Hyperlink">
    <w:name w:val="Hyperlink"/>
    <w:basedOn w:val="DefaultParagraphFont"/>
    <w:uiPriority w:val="99"/>
    <w:unhideWhenUsed/>
    <w:rsid w:val="00637B0D"/>
    <w:rPr>
      <w:color w:val="0000FF" w:themeColor="hyperlink"/>
      <w:u w:val="single"/>
    </w:rPr>
  </w:style>
  <w:style w:type="character" w:styleId="UnresolvedMention">
    <w:name w:val="Unresolved Mention"/>
    <w:basedOn w:val="DefaultParagraphFont"/>
    <w:uiPriority w:val="99"/>
    <w:semiHidden/>
    <w:unhideWhenUsed/>
    <w:rsid w:val="00637B0D"/>
    <w:rPr>
      <w:color w:val="605E5C"/>
      <w:shd w:val="clear" w:color="auto" w:fill="E1DFDD"/>
    </w:rPr>
  </w:style>
  <w:style w:type="character" w:styleId="CommentReference">
    <w:name w:val="annotation reference"/>
    <w:basedOn w:val="DefaultParagraphFont"/>
    <w:uiPriority w:val="99"/>
    <w:semiHidden/>
    <w:unhideWhenUsed/>
    <w:rsid w:val="003E6BB7"/>
    <w:rPr>
      <w:sz w:val="16"/>
      <w:szCs w:val="16"/>
    </w:rPr>
  </w:style>
  <w:style w:type="paragraph" w:styleId="CommentText">
    <w:name w:val="annotation text"/>
    <w:basedOn w:val="Normal"/>
    <w:link w:val="CommentTextChar"/>
    <w:uiPriority w:val="99"/>
    <w:unhideWhenUsed/>
    <w:rsid w:val="003E6BB7"/>
    <w:rPr>
      <w:sz w:val="20"/>
      <w:szCs w:val="20"/>
    </w:rPr>
  </w:style>
  <w:style w:type="character" w:customStyle="1" w:styleId="CommentTextChar">
    <w:name w:val="Comment Text Char"/>
    <w:basedOn w:val="DefaultParagraphFont"/>
    <w:link w:val="CommentText"/>
    <w:uiPriority w:val="99"/>
    <w:rsid w:val="003E6BB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E6BB7"/>
    <w:rPr>
      <w:b/>
      <w:bCs/>
    </w:rPr>
  </w:style>
  <w:style w:type="character" w:customStyle="1" w:styleId="CommentSubjectChar">
    <w:name w:val="Comment Subject Char"/>
    <w:basedOn w:val="CommentTextChar"/>
    <w:link w:val="CommentSubject"/>
    <w:uiPriority w:val="99"/>
    <w:semiHidden/>
    <w:rsid w:val="003E6BB7"/>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7a1ffa-10c9-4127-8098-f52d9e244206" xsi:nil="true"/>
    <lcf76f155ced4ddcb4097134ff3c332f xmlns="4db3eee8-5926-4ed0-8187-0ea7c5e8d7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8CA2E169A8A94FA07FDB980C2819AD" ma:contentTypeVersion="13" ma:contentTypeDescription="Create a new document." ma:contentTypeScope="" ma:versionID="8851cf1c52bc2932e50ea234703b6a81">
  <xsd:schema xmlns:xsd="http://www.w3.org/2001/XMLSchema" xmlns:xs="http://www.w3.org/2001/XMLSchema" xmlns:p="http://schemas.microsoft.com/office/2006/metadata/properties" xmlns:ns2="4db3eee8-5926-4ed0-8187-0ea7c5e8d7c9" xmlns:ns3="777a1ffa-10c9-4127-8098-f52d9e244206" targetNamespace="http://schemas.microsoft.com/office/2006/metadata/properties" ma:root="true" ma:fieldsID="5711c12d89dfc14a1f344edd8af4063c" ns2:_="" ns3:_="">
    <xsd:import namespace="4db3eee8-5926-4ed0-8187-0ea7c5e8d7c9"/>
    <xsd:import namespace="777a1ffa-10c9-4127-8098-f52d9e2442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eee8-5926-4ed0-8187-0ea7c5e8d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7a1ffa-10c9-4127-8098-f52d9e2442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af287d6-564a-43e3-9583-518ce0081cc1}" ma:internalName="TaxCatchAll" ma:showField="CatchAllData" ma:web="777a1ffa-10c9-4127-8098-f52d9e2442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9E923-BA70-4ADC-9E1E-2DFBF2C28901}">
  <ds:schemaRefs>
    <ds:schemaRef ds:uri="http://schemas.microsoft.com/office/2006/metadata/properties"/>
    <ds:schemaRef ds:uri="http://schemas.microsoft.com/office/infopath/2007/PartnerControls"/>
    <ds:schemaRef ds:uri="777a1ffa-10c9-4127-8098-f52d9e244206"/>
    <ds:schemaRef ds:uri="4db3eee8-5926-4ed0-8187-0ea7c5e8d7c9"/>
  </ds:schemaRefs>
</ds:datastoreItem>
</file>

<file path=customXml/itemProps2.xml><?xml version="1.0" encoding="utf-8"?>
<ds:datastoreItem xmlns:ds="http://schemas.openxmlformats.org/officeDocument/2006/customXml" ds:itemID="{BAEAB905-B473-438F-8C02-04D49C7A3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eee8-5926-4ed0-8187-0ea7c5e8d7c9"/>
    <ds:schemaRef ds:uri="777a1ffa-10c9-4127-8098-f52d9e244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430E81-FB6D-4B80-9514-B950163A2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10</Pages>
  <Words>2217</Words>
  <Characters>12641</Characters>
  <Application>Microsoft Office Word</Application>
  <DocSecurity>0</DocSecurity>
  <Lines>105</Lines>
  <Paragraphs>29</Paragraphs>
  <ScaleCrop>false</ScaleCrop>
  <Company>State of Iowa - DHS</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ctaylor0</dc:creator>
  <cp:lastModifiedBy>Taylor, Christine [HHS]</cp:lastModifiedBy>
  <cp:revision>60</cp:revision>
  <dcterms:created xsi:type="dcterms:W3CDTF">2025-05-22T14:02:00Z</dcterms:created>
  <dcterms:modified xsi:type="dcterms:W3CDTF">2025-07-22T23:10:00Z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2024-06-21T00:00:00Z</vt:filetime>
  </property>
  <property fmtid="{D5CDD505-2E9C-101B-9397-08002B2CF9AE}" pid="3" name="Creator">
    <vt:lpwstr>Adobe Acrobat Pro (64-bit) 24.2.20857</vt:lpwstr>
  </property>
  <property fmtid="{D5CDD505-2E9C-101B-9397-08002B2CF9AE}" pid="4" name="LastSaved">
    <vt:filetime>2025-05-22T00:00:00Z</vt:filetime>
  </property>
  <property fmtid="{D5CDD505-2E9C-101B-9397-08002B2CF9AE}" pid="5" name="Producer">
    <vt:lpwstr>Adobe Acrobat Pro (64-bit) 24.2.20857</vt:lpwstr>
  </property>
  <property fmtid="{D5CDD505-2E9C-101B-9397-08002B2CF9AE}" pid="6" name="ContentTypeId">
    <vt:lpwstr>0x010100D98CA2E169A8A94FA07FDB980C2819AD</vt:lpwstr>
  </property>
  <property fmtid="{D5CDD505-2E9C-101B-9397-08002B2CF9AE}" pid="7" name="MediaServiceImageTags">
    <vt:lpwstr/>
  </property>
</Properties>
</file>